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9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6E9EAC" w14:textId="512B28E2" w:rsidR="009C1403" w:rsidRDefault="00C6386D">
      <w:pPr>
        <w:kinsoku w:val="0"/>
        <w:overflowPunct w:val="0"/>
        <w:autoSpaceDE/>
        <w:autoSpaceDN/>
        <w:adjustRightInd/>
        <w:spacing w:before="70" w:line="394"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National Electricity Transmission System</w:t>
      </w:r>
    </w:p>
    <w:p w14:paraId="38C9EC19" w14:textId="77777777" w:rsidR="009C1403" w:rsidRDefault="00C6386D">
      <w:pPr>
        <w:kinsoku w:val="0"/>
        <w:overflowPunct w:val="0"/>
        <w:autoSpaceDE/>
        <w:autoSpaceDN/>
        <w:adjustRightInd/>
        <w:spacing w:before="298" w:line="389" w:lineRule="exact"/>
        <w:jc w:val="center"/>
        <w:textAlignment w:val="baseline"/>
        <w:rPr>
          <w:rFonts w:ascii="Arial" w:hAnsi="Arial" w:cs="Arial"/>
          <w:b/>
          <w:bCs/>
          <w:spacing w:val="-5"/>
          <w:w w:val="105"/>
          <w:sz w:val="39"/>
          <w:szCs w:val="39"/>
        </w:rPr>
      </w:pPr>
      <w:r>
        <w:rPr>
          <w:rFonts w:ascii="Arial" w:hAnsi="Arial" w:cs="Arial"/>
          <w:b/>
          <w:bCs/>
          <w:spacing w:val="-5"/>
          <w:w w:val="105"/>
          <w:sz w:val="39"/>
          <w:szCs w:val="39"/>
        </w:rPr>
        <w:t>Security and Quality of Supply Standard</w:t>
      </w:r>
    </w:p>
    <w:p w14:paraId="35735D17" w14:textId="5149EF0A" w:rsidR="009C1403" w:rsidRDefault="00C6386D">
      <w:pPr>
        <w:kinsoku w:val="0"/>
        <w:overflowPunct w:val="0"/>
        <w:autoSpaceDE/>
        <w:autoSpaceDN/>
        <w:adjustRightInd/>
        <w:spacing w:before="1979" w:line="369" w:lineRule="exact"/>
        <w:jc w:val="center"/>
        <w:textAlignment w:val="baseline"/>
        <w:rPr>
          <w:rFonts w:ascii="Arial" w:hAnsi="Arial" w:cs="Arial"/>
          <w:sz w:val="32"/>
          <w:szCs w:val="32"/>
        </w:rPr>
      </w:pPr>
      <w:r>
        <w:rPr>
          <w:rFonts w:ascii="Arial" w:hAnsi="Arial" w:cs="Arial"/>
          <w:sz w:val="32"/>
          <w:szCs w:val="32"/>
        </w:rPr>
        <w:t>Version 2.</w:t>
      </w:r>
      <w:ins w:id="0" w:author="Tammy Meek (ESO)" w:date="2024-05-01T10:21:00Z">
        <w:r w:rsidR="003210EC">
          <w:rPr>
            <w:rFonts w:ascii="Arial" w:hAnsi="Arial" w:cs="Arial"/>
            <w:sz w:val="32"/>
            <w:szCs w:val="32"/>
          </w:rPr>
          <w:t>8</w:t>
        </w:r>
      </w:ins>
      <w:del w:id="1" w:author="Tammy Meek (ESO)" w:date="2024-05-01T10:21:00Z">
        <w:r w:rsidR="002A201B" w:rsidDel="003210EC">
          <w:rPr>
            <w:rFonts w:ascii="Arial" w:hAnsi="Arial" w:cs="Arial"/>
            <w:sz w:val="32"/>
            <w:szCs w:val="32"/>
          </w:rPr>
          <w:delText>7</w:delText>
        </w:r>
      </w:del>
      <w:r>
        <w:rPr>
          <w:rFonts w:ascii="Arial" w:hAnsi="Arial" w:cs="Arial"/>
          <w:sz w:val="32"/>
          <w:szCs w:val="32"/>
        </w:rPr>
        <w:br/>
        <w:t>TBC</w:t>
      </w:r>
    </w:p>
    <w:p w14:paraId="6ED61FC4" w14:textId="77777777" w:rsidR="009C1403" w:rsidRDefault="009C1403">
      <w:pPr>
        <w:widowControl/>
        <w:rPr>
          <w:sz w:val="24"/>
          <w:szCs w:val="24"/>
        </w:rPr>
      </w:pPr>
    </w:p>
    <w:p w14:paraId="7F180779" w14:textId="77777777" w:rsidR="00463659" w:rsidRDefault="00463659">
      <w:pPr>
        <w:widowControl/>
        <w:rPr>
          <w:sz w:val="24"/>
          <w:szCs w:val="24"/>
        </w:rPr>
      </w:pPr>
    </w:p>
    <w:p w14:paraId="25C70550" w14:textId="0BC47DD3" w:rsidR="00463659" w:rsidRDefault="00463659">
      <w:pPr>
        <w:widowControl/>
        <w:rPr>
          <w:sz w:val="24"/>
          <w:szCs w:val="24"/>
        </w:rPr>
        <w:sectPr w:rsidR="00463659" w:rsidSect="00F52E37">
          <w:headerReference w:type="default" r:id="rId11"/>
          <w:footerReference w:type="default" r:id="rId12"/>
          <w:footerReference w:type="first" r:id="rId13"/>
          <w:pgSz w:w="11904" w:h="16834"/>
          <w:pgMar w:top="3400" w:right="1459" w:bottom="508" w:left="1450" w:header="720" w:footer="720" w:gutter="0"/>
          <w:cols w:space="720"/>
          <w:noEndnote/>
          <w:titlePg/>
          <w:docGrid w:linePitch="272"/>
          <w:sectPrChange w:id="20" w:author="Tammy Meek (NESO)" w:date="2025-01-24T10:44:00Z" w16du:dateUtc="2025-01-24T10:44:00Z">
            <w:sectPr w:rsidR="00463659" w:rsidSect="00F52E37">
              <w:pgMar w:top="3400" w:right="1459" w:bottom="508" w:left="1450" w:header="720" w:footer="720" w:gutter="0"/>
              <w:titlePg w:val="0"/>
              <w:docGrid w:linePitch="0"/>
            </w:sectPr>
          </w:sectPrChange>
        </w:sectPr>
      </w:pPr>
    </w:p>
    <w:p w14:paraId="5F238C40" w14:textId="34063A84" w:rsidR="009C1403" w:rsidRDefault="00C6386D">
      <w:pPr>
        <w:kinsoku w:val="0"/>
        <w:overflowPunct w:val="0"/>
        <w:autoSpaceDE/>
        <w:autoSpaceDN/>
        <w:adjustRightInd/>
        <w:spacing w:before="16" w:line="329" w:lineRule="exact"/>
        <w:textAlignment w:val="baseline"/>
        <w:rPr>
          <w:rFonts w:ascii="Arial" w:hAnsi="Arial" w:cs="Arial"/>
          <w:b/>
          <w:bCs/>
          <w:spacing w:val="-3"/>
          <w:sz w:val="29"/>
          <w:szCs w:val="29"/>
        </w:rPr>
      </w:pPr>
      <w:r>
        <w:rPr>
          <w:rFonts w:ascii="Arial" w:hAnsi="Arial" w:cs="Arial"/>
          <w:b/>
          <w:bCs/>
          <w:spacing w:val="-3"/>
          <w:sz w:val="29"/>
          <w:szCs w:val="29"/>
        </w:rPr>
        <w:t>Contents</w:t>
      </w:r>
    </w:p>
    <w:p w14:paraId="71C86A4F" w14:textId="77777777" w:rsidR="009C1403" w:rsidRDefault="00C6386D">
      <w:pPr>
        <w:kinsoku w:val="0"/>
        <w:overflowPunct w:val="0"/>
        <w:autoSpaceDE/>
        <w:autoSpaceDN/>
        <w:adjustRightInd/>
        <w:spacing w:before="267" w:line="329" w:lineRule="exact"/>
        <w:jc w:val="right"/>
        <w:textAlignment w:val="baseline"/>
        <w:rPr>
          <w:rFonts w:ascii="Arial" w:hAnsi="Arial" w:cs="Arial"/>
          <w:spacing w:val="14"/>
          <w:sz w:val="29"/>
          <w:szCs w:val="29"/>
        </w:rPr>
      </w:pPr>
      <w:r>
        <w:rPr>
          <w:rFonts w:ascii="Arial" w:hAnsi="Arial" w:cs="Arial"/>
          <w:spacing w:val="14"/>
          <w:sz w:val="29"/>
          <w:szCs w:val="29"/>
        </w:rPr>
        <w:t>Page</w:t>
      </w:r>
    </w:p>
    <w:tbl>
      <w:tblPr>
        <w:tblStyle w:val="TableGrid"/>
        <w:tblW w:w="0" w:type="auto"/>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5843"/>
        <w:gridCol w:w="1052"/>
      </w:tblGrid>
      <w:tr w:rsidR="00EF004B" w14:paraId="2748B96E" w14:textId="77777777" w:rsidTr="00EF004B">
        <w:trPr>
          <w:ins w:id="21" w:author="Tammy Meek (NESO)" w:date="2025-01-24T10:25:00Z"/>
        </w:trPr>
        <w:tc>
          <w:tcPr>
            <w:tcW w:w="1946" w:type="dxa"/>
          </w:tcPr>
          <w:p w14:paraId="52900F85"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22" w:author="Tammy Meek (NESO)" w:date="2025-01-24T10:25:00Z" w16du:dateUtc="2025-01-24T10:25:00Z"/>
                <w:rFonts w:ascii="Arial" w:hAnsi="Arial" w:cs="Arial"/>
                <w:b/>
                <w:bCs/>
                <w:spacing w:val="6"/>
                <w:sz w:val="29"/>
                <w:szCs w:val="29"/>
                <w:rPrChange w:id="23" w:author="Tammy Meek (NESO)" w:date="2025-01-24T10:25:00Z" w16du:dateUtc="2025-01-24T10:25:00Z">
                  <w:rPr>
                    <w:ins w:id="24" w:author="Tammy Meek (NESO)" w:date="2025-01-24T10:25:00Z" w16du:dateUtc="2025-01-24T10:25:00Z"/>
                  </w:rPr>
                </w:rPrChange>
              </w:rPr>
              <w:pPrChange w:id="2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7BB03023" w14:textId="3449245D" w:rsidR="00847E42" w:rsidRPr="00EF004B" w:rsidRDefault="00847E42">
            <w:pPr>
              <w:pStyle w:val="NoSpacing"/>
              <w:spacing w:before="120" w:after="60"/>
              <w:rPr>
                <w:ins w:id="26" w:author="Tammy Meek (NESO)" w:date="2025-01-24T10:25:00Z" w16du:dateUtc="2025-01-24T10:25:00Z"/>
                <w:rFonts w:ascii="Arial" w:hAnsi="Arial" w:cs="Arial"/>
                <w:b/>
                <w:bCs/>
                <w:sz w:val="28"/>
                <w:szCs w:val="28"/>
                <w:rPrChange w:id="27" w:author="Tammy Meek (NESO)" w:date="2025-01-24T10:35:00Z" w16du:dateUtc="2025-01-24T10:35:00Z">
                  <w:rPr>
                    <w:ins w:id="28" w:author="Tammy Meek (NESO)" w:date="2025-01-24T10:25:00Z" w16du:dateUtc="2025-01-24T10:25:00Z"/>
                  </w:rPr>
                </w:rPrChange>
              </w:rPr>
              <w:pPrChange w:id="2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0" w:author="Tammy Meek (NESO)" w:date="2025-01-24T10:25:00Z" w16du:dateUtc="2025-01-24T10:25:00Z">
              <w:r w:rsidRPr="00EF004B">
                <w:rPr>
                  <w:rFonts w:ascii="Arial" w:hAnsi="Arial" w:cs="Arial"/>
                  <w:b/>
                  <w:bCs/>
                  <w:sz w:val="28"/>
                  <w:szCs w:val="28"/>
                  <w:rPrChange w:id="31" w:author="Tammy Meek (NESO)" w:date="2025-01-24T10:35:00Z" w16du:dateUtc="2025-01-24T10:35:00Z">
                    <w:rPr/>
                  </w:rPrChange>
                </w:rPr>
                <w:t>Introduction</w:t>
              </w:r>
            </w:ins>
          </w:p>
        </w:tc>
        <w:tc>
          <w:tcPr>
            <w:tcW w:w="1052" w:type="dxa"/>
          </w:tcPr>
          <w:p w14:paraId="3133B237" w14:textId="7504DDD9" w:rsidR="00847E42" w:rsidRPr="00EF004B" w:rsidRDefault="00847E42">
            <w:pPr>
              <w:pStyle w:val="NoSpacing"/>
              <w:spacing w:before="120" w:after="60"/>
              <w:jc w:val="right"/>
              <w:rPr>
                <w:ins w:id="32" w:author="Tammy Meek (NESO)" w:date="2025-01-24T10:25:00Z" w16du:dateUtc="2025-01-24T10:25:00Z"/>
                <w:rFonts w:ascii="Arial" w:hAnsi="Arial" w:cs="Arial"/>
                <w:b/>
                <w:bCs/>
                <w:sz w:val="28"/>
                <w:szCs w:val="28"/>
                <w:rPrChange w:id="33" w:author="Tammy Meek (NESO)" w:date="2025-01-24T10:35:00Z" w16du:dateUtc="2025-01-24T10:35:00Z">
                  <w:rPr>
                    <w:ins w:id="34" w:author="Tammy Meek (NESO)" w:date="2025-01-24T10:25:00Z" w16du:dateUtc="2025-01-24T10:25:00Z"/>
                  </w:rPr>
                </w:rPrChange>
              </w:rPr>
              <w:pPrChange w:id="3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6" w:author="Tammy Meek (NESO)" w:date="2025-01-24T10:25:00Z" w16du:dateUtc="2025-01-24T10:25:00Z">
              <w:r w:rsidRPr="00EF004B">
                <w:rPr>
                  <w:rFonts w:ascii="Arial" w:hAnsi="Arial" w:cs="Arial"/>
                  <w:b/>
                  <w:bCs/>
                  <w:sz w:val="28"/>
                  <w:szCs w:val="28"/>
                  <w:rPrChange w:id="37" w:author="Tammy Meek (NESO)" w:date="2025-01-24T10:35:00Z" w16du:dateUtc="2025-01-24T10:35:00Z">
                    <w:rPr/>
                  </w:rPrChange>
                </w:rPr>
                <w:t>4</w:t>
              </w:r>
            </w:ins>
          </w:p>
        </w:tc>
      </w:tr>
      <w:tr w:rsidR="00EF004B" w14:paraId="6597CFD0" w14:textId="77777777" w:rsidTr="00EF004B">
        <w:trPr>
          <w:ins w:id="38" w:author="Tammy Meek (NESO)" w:date="2025-01-24T10:25:00Z"/>
        </w:trPr>
        <w:tc>
          <w:tcPr>
            <w:tcW w:w="1946" w:type="dxa"/>
          </w:tcPr>
          <w:p w14:paraId="2BFE757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39" w:author="Tammy Meek (NESO)" w:date="2025-01-24T10:25:00Z" w16du:dateUtc="2025-01-24T10:25:00Z"/>
                <w:rFonts w:ascii="Arial" w:hAnsi="Arial" w:cs="Arial"/>
                <w:b/>
                <w:bCs/>
                <w:spacing w:val="6"/>
                <w:sz w:val="29"/>
                <w:szCs w:val="29"/>
                <w:rPrChange w:id="40" w:author="Tammy Meek (NESO)" w:date="2025-01-24T10:25:00Z" w16du:dateUtc="2025-01-24T10:25:00Z">
                  <w:rPr>
                    <w:ins w:id="41" w:author="Tammy Meek (NESO)" w:date="2025-01-24T10:25:00Z" w16du:dateUtc="2025-01-24T10:25:00Z"/>
                  </w:rPr>
                </w:rPrChange>
              </w:rPr>
              <w:pPrChange w:id="4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5BEC7100" w14:textId="201B7BE3" w:rsidR="00847E42" w:rsidRPr="00EF004B" w:rsidRDefault="00847E42">
            <w:pPr>
              <w:pStyle w:val="NoSpacing"/>
              <w:spacing w:before="120" w:after="60"/>
              <w:rPr>
                <w:ins w:id="43" w:author="Tammy Meek (NESO)" w:date="2025-01-24T10:25:00Z" w16du:dateUtc="2025-01-24T10:25:00Z"/>
                <w:rFonts w:ascii="Arial" w:hAnsi="Arial" w:cs="Arial"/>
                <w:b/>
                <w:bCs/>
                <w:sz w:val="28"/>
                <w:szCs w:val="28"/>
                <w:rPrChange w:id="44" w:author="Tammy Meek (NESO)" w:date="2025-01-24T10:35:00Z" w16du:dateUtc="2025-01-24T10:35:00Z">
                  <w:rPr>
                    <w:ins w:id="45" w:author="Tammy Meek (NESO)" w:date="2025-01-24T10:25:00Z" w16du:dateUtc="2025-01-24T10:25:00Z"/>
                  </w:rPr>
                </w:rPrChange>
              </w:rPr>
              <w:pPrChange w:id="4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47" w:author="Tammy Meek (NESO)" w:date="2025-01-24T10:26:00Z" w16du:dateUtc="2025-01-24T10:26:00Z">
              <w:r w:rsidRPr="00EF004B">
                <w:rPr>
                  <w:rFonts w:ascii="Arial" w:hAnsi="Arial" w:cs="Arial"/>
                  <w:b/>
                  <w:bCs/>
                  <w:sz w:val="28"/>
                  <w:szCs w:val="28"/>
                  <w:rPrChange w:id="48" w:author="Tammy Meek (NESO)" w:date="2025-01-24T10:35:00Z" w16du:dateUtc="2025-01-24T10:35:00Z">
                    <w:rPr/>
                  </w:rPrChange>
                </w:rPr>
                <w:t>Generation Connection Criteria Applicable</w:t>
              </w:r>
            </w:ins>
            <w:ins w:id="49" w:author="Tammy Meek (NESO)" w:date="2025-01-24T10:38:00Z" w16du:dateUtc="2025-01-24T10:38:00Z">
              <w:r w:rsidR="008A4CB9">
                <w:rPr>
                  <w:rFonts w:ascii="Arial" w:hAnsi="Arial" w:cs="Arial"/>
                  <w:b/>
                  <w:bCs/>
                  <w:sz w:val="28"/>
                  <w:szCs w:val="28"/>
                </w:rPr>
                <w:t xml:space="preserve"> </w:t>
              </w:r>
              <w:r w:rsidR="008A4CB9">
                <w:rPr>
                  <w:rFonts w:ascii="Arial" w:hAnsi="Arial" w:cs="Arial"/>
                  <w:b/>
                  <w:bCs/>
                  <w:spacing w:val="-3"/>
                  <w:sz w:val="29"/>
                  <w:szCs w:val="29"/>
                </w:rPr>
                <w:t xml:space="preserve">to the </w:t>
              </w:r>
              <w:r w:rsidR="008A4CB9">
                <w:rPr>
                  <w:rFonts w:ascii="Arial" w:hAnsi="Arial" w:cs="Arial"/>
                  <w:b/>
                  <w:bCs/>
                  <w:i/>
                  <w:iCs/>
                  <w:spacing w:val="-3"/>
                  <w:sz w:val="29"/>
                  <w:szCs w:val="29"/>
                </w:rPr>
                <w:t>Onshore Transmission System</w:t>
              </w:r>
            </w:ins>
          </w:p>
        </w:tc>
        <w:tc>
          <w:tcPr>
            <w:tcW w:w="1052" w:type="dxa"/>
          </w:tcPr>
          <w:p w14:paraId="18B7FDFF" w14:textId="4E1B5FCA" w:rsidR="00847E42" w:rsidRPr="00EF004B" w:rsidRDefault="00847E42">
            <w:pPr>
              <w:pStyle w:val="NoSpacing"/>
              <w:spacing w:before="120" w:after="60"/>
              <w:jc w:val="right"/>
              <w:rPr>
                <w:ins w:id="50" w:author="Tammy Meek (NESO)" w:date="2025-01-24T10:25:00Z" w16du:dateUtc="2025-01-24T10:25:00Z"/>
                <w:rFonts w:ascii="Arial" w:hAnsi="Arial" w:cs="Arial"/>
                <w:b/>
                <w:bCs/>
                <w:sz w:val="28"/>
                <w:szCs w:val="28"/>
                <w:rPrChange w:id="51" w:author="Tammy Meek (NESO)" w:date="2025-01-24T10:35:00Z" w16du:dateUtc="2025-01-24T10:35:00Z">
                  <w:rPr>
                    <w:ins w:id="52" w:author="Tammy Meek (NESO)" w:date="2025-01-24T10:25:00Z" w16du:dateUtc="2025-01-24T10:25:00Z"/>
                  </w:rPr>
                </w:rPrChange>
              </w:rPr>
              <w:pPrChange w:id="5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54" w:author="Tammy Meek (NESO)" w:date="2025-01-24T10:26:00Z" w16du:dateUtc="2025-01-24T10:26:00Z">
              <w:r w:rsidRPr="00EF004B">
                <w:rPr>
                  <w:rFonts w:ascii="Arial" w:hAnsi="Arial" w:cs="Arial"/>
                  <w:b/>
                  <w:bCs/>
                  <w:sz w:val="28"/>
                  <w:szCs w:val="28"/>
                  <w:rPrChange w:id="55" w:author="Tammy Meek (NESO)" w:date="2025-01-24T10:35:00Z" w16du:dateUtc="2025-01-24T10:35:00Z">
                    <w:rPr/>
                  </w:rPrChange>
                </w:rPr>
                <w:t>12</w:t>
              </w:r>
            </w:ins>
          </w:p>
        </w:tc>
      </w:tr>
      <w:tr w:rsidR="00EF004B" w14:paraId="2DB35024" w14:textId="77777777" w:rsidTr="00EF004B">
        <w:trPr>
          <w:ins w:id="56" w:author="Tammy Meek (NESO)" w:date="2025-01-24T10:25:00Z"/>
        </w:trPr>
        <w:tc>
          <w:tcPr>
            <w:tcW w:w="1946" w:type="dxa"/>
          </w:tcPr>
          <w:p w14:paraId="0C0C56E7"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57" w:author="Tammy Meek (NESO)" w:date="2025-01-24T10:25:00Z" w16du:dateUtc="2025-01-24T10:25:00Z"/>
                <w:rFonts w:ascii="Arial" w:hAnsi="Arial" w:cs="Arial"/>
                <w:b/>
                <w:bCs/>
                <w:spacing w:val="6"/>
                <w:sz w:val="29"/>
                <w:szCs w:val="29"/>
                <w:rPrChange w:id="58" w:author="Tammy Meek (NESO)" w:date="2025-01-24T10:25:00Z" w16du:dateUtc="2025-01-24T10:25:00Z">
                  <w:rPr>
                    <w:ins w:id="59" w:author="Tammy Meek (NESO)" w:date="2025-01-24T10:25:00Z" w16du:dateUtc="2025-01-24T10:25:00Z"/>
                  </w:rPr>
                </w:rPrChange>
              </w:rPr>
              <w:pPrChange w:id="6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506E8474" w14:textId="51BB6EF1" w:rsidR="00847E42" w:rsidRPr="00EF004B" w:rsidRDefault="00847E42">
            <w:pPr>
              <w:kinsoku w:val="0"/>
              <w:overflowPunct w:val="0"/>
              <w:autoSpaceDE/>
              <w:autoSpaceDN/>
              <w:adjustRightInd/>
              <w:spacing w:before="8" w:line="323" w:lineRule="exact"/>
              <w:textAlignment w:val="baseline"/>
              <w:rPr>
                <w:ins w:id="61" w:author="Tammy Meek (NESO)" w:date="2025-01-24T10:25:00Z" w16du:dateUtc="2025-01-24T10:25:00Z"/>
                <w:rFonts w:ascii="Arial" w:hAnsi="Arial" w:cs="Arial"/>
                <w:b/>
                <w:bCs/>
                <w:sz w:val="28"/>
                <w:szCs w:val="28"/>
                <w:rPrChange w:id="62" w:author="Tammy Meek (NESO)" w:date="2025-01-24T10:35:00Z" w16du:dateUtc="2025-01-24T10:35:00Z">
                  <w:rPr>
                    <w:ins w:id="63" w:author="Tammy Meek (NESO)" w:date="2025-01-24T10:25:00Z" w16du:dateUtc="2025-01-24T10:25:00Z"/>
                  </w:rPr>
                </w:rPrChange>
              </w:rPr>
              <w:pPrChange w:id="64" w:author="Tammy Meek (NESO)" w:date="2025-01-24T10:38:00Z" w16du:dateUtc="2025-01-24T10:38:00Z">
                <w:pPr>
                  <w:tabs>
                    <w:tab w:val="left" w:pos="1944"/>
                    <w:tab w:val="left" w:pos="8424"/>
                  </w:tabs>
                  <w:kinsoku w:val="0"/>
                  <w:overflowPunct w:val="0"/>
                  <w:autoSpaceDE/>
                  <w:autoSpaceDN/>
                  <w:adjustRightInd/>
                  <w:spacing w:before="323" w:line="329" w:lineRule="exact"/>
                  <w:textAlignment w:val="baseline"/>
                </w:pPr>
              </w:pPrChange>
            </w:pPr>
            <w:ins w:id="65" w:author="Tammy Meek (NESO)" w:date="2025-01-24T10:26:00Z" w16du:dateUtc="2025-01-24T10:26:00Z">
              <w:r w:rsidRPr="00EF004B">
                <w:rPr>
                  <w:rFonts w:ascii="Arial" w:hAnsi="Arial" w:cs="Arial"/>
                  <w:b/>
                  <w:bCs/>
                  <w:sz w:val="28"/>
                  <w:szCs w:val="28"/>
                  <w:rPrChange w:id="66" w:author="Tammy Meek (NESO)" w:date="2025-01-24T10:35:00Z" w16du:dateUtc="2025-01-24T10:35:00Z">
                    <w:rPr/>
                  </w:rPrChange>
                </w:rPr>
                <w:t>Demand Connection Criteria Applicable to</w:t>
              </w:r>
            </w:ins>
            <w:ins w:id="67" w:author="Tammy Meek (NESO)" w:date="2025-01-24T10:38:00Z" w16du:dateUtc="2025-01-24T10:38:00Z">
              <w:r w:rsidR="00A84979">
                <w:rPr>
                  <w:rFonts w:ascii="Arial" w:hAnsi="Arial" w:cs="Arial"/>
                  <w:b/>
                  <w:bCs/>
                  <w:sz w:val="28"/>
                  <w:szCs w:val="28"/>
                </w:rPr>
                <w:t xml:space="preserve"> </w:t>
              </w:r>
              <w:r w:rsidR="00A84979">
                <w:rPr>
                  <w:rFonts w:ascii="Arial" w:hAnsi="Arial" w:cs="Arial"/>
                  <w:b/>
                  <w:bCs/>
                  <w:i/>
                  <w:iCs/>
                  <w:spacing w:val="-3"/>
                  <w:sz w:val="29"/>
                  <w:szCs w:val="29"/>
                </w:rPr>
                <w:t xml:space="preserve">Onshore Transmission System </w:t>
              </w:r>
              <w:r w:rsidR="00A84979">
                <w:rPr>
                  <w:rFonts w:ascii="Arial" w:hAnsi="Arial" w:cs="Arial"/>
                  <w:b/>
                  <w:bCs/>
                  <w:sz w:val="28"/>
                  <w:szCs w:val="28"/>
                </w:rPr>
                <w:t xml:space="preserve"> </w:t>
              </w:r>
            </w:ins>
          </w:p>
        </w:tc>
        <w:tc>
          <w:tcPr>
            <w:tcW w:w="1052" w:type="dxa"/>
          </w:tcPr>
          <w:p w14:paraId="3ADC3A3F" w14:textId="07CD0C6B" w:rsidR="00847E42" w:rsidRPr="00EF004B" w:rsidRDefault="00847E42">
            <w:pPr>
              <w:pStyle w:val="NoSpacing"/>
              <w:spacing w:before="120" w:after="60"/>
              <w:jc w:val="right"/>
              <w:rPr>
                <w:ins w:id="68" w:author="Tammy Meek (NESO)" w:date="2025-01-24T10:25:00Z" w16du:dateUtc="2025-01-24T10:25:00Z"/>
                <w:rFonts w:ascii="Arial" w:hAnsi="Arial" w:cs="Arial"/>
                <w:b/>
                <w:bCs/>
                <w:sz w:val="28"/>
                <w:szCs w:val="28"/>
                <w:rPrChange w:id="69" w:author="Tammy Meek (NESO)" w:date="2025-01-24T10:35:00Z" w16du:dateUtc="2025-01-24T10:35:00Z">
                  <w:rPr>
                    <w:ins w:id="70" w:author="Tammy Meek (NESO)" w:date="2025-01-24T10:25:00Z" w16du:dateUtc="2025-01-24T10:25:00Z"/>
                  </w:rPr>
                </w:rPrChange>
              </w:rPr>
              <w:pPrChange w:id="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72" w:author="Tammy Meek (NESO)" w:date="2025-01-24T10:26:00Z" w16du:dateUtc="2025-01-24T10:26:00Z">
              <w:r w:rsidRPr="00EF004B">
                <w:rPr>
                  <w:rFonts w:ascii="Arial" w:hAnsi="Arial" w:cs="Arial"/>
                  <w:b/>
                  <w:bCs/>
                  <w:sz w:val="28"/>
                  <w:szCs w:val="28"/>
                  <w:rPrChange w:id="73" w:author="Tammy Meek (NESO)" w:date="2025-01-24T10:35:00Z" w16du:dateUtc="2025-01-24T10:35:00Z">
                    <w:rPr/>
                  </w:rPrChange>
                </w:rPr>
                <w:t>18</w:t>
              </w:r>
            </w:ins>
          </w:p>
        </w:tc>
      </w:tr>
      <w:tr w:rsidR="00EF004B" w14:paraId="24C4828F" w14:textId="77777777" w:rsidTr="00EF004B">
        <w:trPr>
          <w:ins w:id="74" w:author="Tammy Meek (NESO)" w:date="2025-01-24T10:25:00Z"/>
        </w:trPr>
        <w:tc>
          <w:tcPr>
            <w:tcW w:w="1946" w:type="dxa"/>
          </w:tcPr>
          <w:p w14:paraId="531632F8"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75" w:author="Tammy Meek (NESO)" w:date="2025-01-24T10:25:00Z" w16du:dateUtc="2025-01-24T10:25:00Z"/>
                <w:rFonts w:ascii="Arial" w:hAnsi="Arial" w:cs="Arial"/>
                <w:b/>
                <w:bCs/>
                <w:spacing w:val="6"/>
                <w:sz w:val="29"/>
                <w:szCs w:val="29"/>
                <w:rPrChange w:id="76" w:author="Tammy Meek (NESO)" w:date="2025-01-24T10:25:00Z" w16du:dateUtc="2025-01-24T10:25:00Z">
                  <w:rPr>
                    <w:ins w:id="77" w:author="Tammy Meek (NESO)" w:date="2025-01-24T10:25:00Z" w16du:dateUtc="2025-01-24T10:25:00Z"/>
                  </w:rPr>
                </w:rPrChange>
              </w:rPr>
              <w:pPrChange w:id="7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2ECCBD51" w14:textId="685BB8E5" w:rsidR="00847E42" w:rsidRPr="00EF004B" w:rsidDel="00E14583" w:rsidRDefault="009C178E">
            <w:pPr>
              <w:pStyle w:val="NoSpacing"/>
              <w:spacing w:before="120" w:after="60"/>
              <w:rPr>
                <w:ins w:id="79" w:author="Tammy Meek (NESO)" w:date="2025-01-24T10:26:00Z" w16du:dateUtc="2025-01-24T10:26:00Z"/>
                <w:del w:id="80" w:author="Tammy Meek (NESO)" w:date="2025-01-24T10:33:00Z" w16du:dateUtc="2025-01-24T10:33:00Z"/>
                <w:rFonts w:ascii="Arial" w:hAnsi="Arial" w:cs="Arial"/>
                <w:b/>
                <w:bCs/>
                <w:i/>
                <w:iCs/>
                <w:spacing w:val="-4"/>
                <w:sz w:val="28"/>
                <w:szCs w:val="28"/>
                <w:rPrChange w:id="81" w:author="Tammy Meek (NESO)" w:date="2025-01-24T10:35:00Z" w16du:dateUtc="2025-01-24T10:35:00Z">
                  <w:rPr>
                    <w:ins w:id="82" w:author="Tammy Meek (NESO)" w:date="2025-01-24T10:26:00Z" w16du:dateUtc="2025-01-24T10:26:00Z"/>
                    <w:del w:id="83" w:author="Tammy Meek (NESO)" w:date="2025-01-24T10:33:00Z" w16du:dateUtc="2025-01-24T10:33:00Z"/>
                    <w:i/>
                    <w:iCs/>
                    <w:spacing w:val="-4"/>
                  </w:rPr>
                </w:rPrChange>
              </w:rPr>
              <w:pPrChange w:id="84" w:author="Tammy Meek (NESO)" w:date="2025-01-24T10:37:00Z" w16du:dateUtc="2025-01-24T10:37:00Z">
                <w:pPr>
                  <w:kinsoku w:val="0"/>
                  <w:overflowPunct w:val="0"/>
                  <w:autoSpaceDE/>
                  <w:autoSpaceDN/>
                  <w:adjustRightInd/>
                  <w:spacing w:before="1" w:line="323" w:lineRule="exact"/>
                  <w:ind w:left="1944"/>
                  <w:textAlignment w:val="baseline"/>
                </w:pPr>
              </w:pPrChange>
            </w:pPr>
            <w:ins w:id="85" w:author="Tammy Meek (NESO)" w:date="2025-01-24T10:39:00Z" w16du:dateUtc="2025-01-24T10:39:00Z">
              <w:r>
                <w:rPr>
                  <w:rFonts w:ascii="Arial" w:hAnsi="Arial" w:cs="Arial"/>
                  <w:b/>
                  <w:bCs/>
                  <w:sz w:val="29"/>
                  <w:szCs w:val="29"/>
                </w:rPr>
                <w:t xml:space="preserve">Design of the </w:t>
              </w:r>
              <w:r>
                <w:rPr>
                  <w:rFonts w:ascii="Arial" w:hAnsi="Arial" w:cs="Arial"/>
                  <w:b/>
                  <w:bCs/>
                  <w:i/>
                  <w:iCs/>
                  <w:sz w:val="29"/>
                  <w:szCs w:val="29"/>
                </w:rPr>
                <w:t>Main Interconnected</w:t>
              </w:r>
              <w:r w:rsidRPr="009C178E">
                <w:rPr>
                  <w:rFonts w:ascii="Arial" w:hAnsi="Arial" w:cs="Arial"/>
                  <w:b/>
                  <w:bCs/>
                  <w:i/>
                  <w:iCs/>
                  <w:spacing w:val="-4"/>
                  <w:sz w:val="28"/>
                  <w:szCs w:val="28"/>
                </w:rPr>
                <w:t xml:space="preserve"> </w:t>
              </w:r>
            </w:ins>
            <w:ins w:id="86" w:author="Tammy Meek (NESO)" w:date="2025-01-24T10:26:00Z" w16du:dateUtc="2025-01-24T10:26:00Z">
              <w:del w:id="87" w:author="Tammy Meek (NESO)" w:date="2025-01-24T10:39:00Z" w16du:dateUtc="2025-01-24T10:39:00Z">
                <w:r w:rsidR="00847E42" w:rsidRPr="00EF004B" w:rsidDel="009C178E">
                  <w:rPr>
                    <w:rFonts w:ascii="Arial" w:hAnsi="Arial" w:cs="Arial"/>
                    <w:b/>
                    <w:bCs/>
                    <w:i/>
                    <w:iCs/>
                    <w:spacing w:val="-4"/>
                    <w:sz w:val="28"/>
                    <w:szCs w:val="28"/>
                    <w:rPrChange w:id="88" w:author="Tammy Meek (NESO)" w:date="2025-01-24T10:35:00Z" w16du:dateUtc="2025-01-24T10:35:00Z">
                      <w:rPr>
                        <w:i/>
                        <w:iCs/>
                        <w:spacing w:val="-4"/>
                      </w:rPr>
                    </w:rPrChange>
                  </w:rPr>
                  <w:delText>T</w:delText>
                </w:r>
              </w:del>
            </w:ins>
            <w:ins w:id="89" w:author="Tammy Meek (NESO)" w:date="2025-01-24T10:39:00Z" w16du:dateUtc="2025-01-24T10:39:00Z">
              <w:r>
                <w:rPr>
                  <w:rFonts w:ascii="Arial" w:hAnsi="Arial" w:cs="Arial"/>
                  <w:b/>
                  <w:bCs/>
                  <w:i/>
                  <w:iCs/>
                  <w:spacing w:val="-4"/>
                  <w:sz w:val="28"/>
                  <w:szCs w:val="28"/>
                </w:rPr>
                <w:t>T</w:t>
              </w:r>
            </w:ins>
            <w:ins w:id="90" w:author="Tammy Meek (NESO)" w:date="2025-01-24T10:26:00Z" w16du:dateUtc="2025-01-24T10:26:00Z">
              <w:r w:rsidR="00847E42" w:rsidRPr="00EF004B">
                <w:rPr>
                  <w:rFonts w:ascii="Arial" w:hAnsi="Arial" w:cs="Arial"/>
                  <w:b/>
                  <w:bCs/>
                  <w:i/>
                  <w:iCs/>
                  <w:spacing w:val="-4"/>
                  <w:sz w:val="28"/>
                  <w:szCs w:val="28"/>
                  <w:rPrChange w:id="91" w:author="Tammy Meek (NESO)" w:date="2025-01-24T10:35:00Z" w16du:dateUtc="2025-01-24T10:35:00Z">
                    <w:rPr>
                      <w:i/>
                      <w:iCs/>
                      <w:spacing w:val="-4"/>
                    </w:rPr>
                  </w:rPrChange>
                </w:rPr>
                <w:t>ransmission System</w:t>
              </w:r>
            </w:ins>
          </w:p>
          <w:p w14:paraId="15AE2F49" w14:textId="77777777" w:rsidR="00847E42" w:rsidRPr="00EF004B" w:rsidRDefault="00847E42">
            <w:pPr>
              <w:pStyle w:val="NoSpacing"/>
              <w:spacing w:before="120" w:after="60"/>
              <w:rPr>
                <w:ins w:id="92" w:author="Tammy Meek (NESO)" w:date="2025-01-24T10:25:00Z" w16du:dateUtc="2025-01-24T10:25:00Z"/>
                <w:rFonts w:ascii="Arial" w:hAnsi="Arial" w:cs="Arial"/>
                <w:b/>
                <w:bCs/>
                <w:sz w:val="28"/>
                <w:szCs w:val="28"/>
                <w:rPrChange w:id="93" w:author="Tammy Meek (NESO)" w:date="2025-01-24T10:35:00Z" w16du:dateUtc="2025-01-24T10:35:00Z">
                  <w:rPr>
                    <w:ins w:id="94" w:author="Tammy Meek (NESO)" w:date="2025-01-24T10:25:00Z" w16du:dateUtc="2025-01-24T10:25:00Z"/>
                  </w:rPr>
                </w:rPrChange>
              </w:rPr>
              <w:pPrChange w:id="9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1052" w:type="dxa"/>
          </w:tcPr>
          <w:p w14:paraId="5658B92B" w14:textId="7C0449B7" w:rsidR="00847E42" w:rsidRPr="00EF004B" w:rsidRDefault="00847E42">
            <w:pPr>
              <w:pStyle w:val="NoSpacing"/>
              <w:spacing w:before="120" w:after="60"/>
              <w:jc w:val="right"/>
              <w:rPr>
                <w:ins w:id="96" w:author="Tammy Meek (NESO)" w:date="2025-01-24T10:25:00Z" w16du:dateUtc="2025-01-24T10:25:00Z"/>
                <w:rFonts w:ascii="Arial" w:hAnsi="Arial" w:cs="Arial"/>
                <w:b/>
                <w:bCs/>
                <w:sz w:val="28"/>
                <w:szCs w:val="28"/>
                <w:rPrChange w:id="97" w:author="Tammy Meek (NESO)" w:date="2025-01-24T10:35:00Z" w16du:dateUtc="2025-01-24T10:35:00Z">
                  <w:rPr>
                    <w:ins w:id="98" w:author="Tammy Meek (NESO)" w:date="2025-01-24T10:25:00Z" w16du:dateUtc="2025-01-24T10:25:00Z"/>
                  </w:rPr>
                </w:rPrChange>
              </w:rPr>
              <w:pPrChange w:id="9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00" w:author="Tammy Meek (NESO)" w:date="2025-01-24T10:26:00Z" w16du:dateUtc="2025-01-24T10:26:00Z">
              <w:r w:rsidRPr="00EF004B">
                <w:rPr>
                  <w:rFonts w:ascii="Arial" w:hAnsi="Arial" w:cs="Arial"/>
                  <w:b/>
                  <w:bCs/>
                  <w:sz w:val="28"/>
                  <w:szCs w:val="28"/>
                  <w:rPrChange w:id="101" w:author="Tammy Meek (NESO)" w:date="2025-01-24T10:35:00Z" w16du:dateUtc="2025-01-24T10:35:00Z">
                    <w:rPr/>
                  </w:rPrChange>
                </w:rPr>
                <w:t>24</w:t>
              </w:r>
            </w:ins>
          </w:p>
        </w:tc>
      </w:tr>
      <w:tr w:rsidR="00EF004B" w14:paraId="47C8375E" w14:textId="77777777" w:rsidTr="00EF004B">
        <w:trPr>
          <w:ins w:id="102" w:author="Tammy Meek (NESO)" w:date="2025-01-24T10:25:00Z"/>
        </w:trPr>
        <w:tc>
          <w:tcPr>
            <w:tcW w:w="1946" w:type="dxa"/>
          </w:tcPr>
          <w:p w14:paraId="21D17CEC"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03" w:author="Tammy Meek (NESO)" w:date="2025-01-24T10:25:00Z" w16du:dateUtc="2025-01-24T10:25:00Z"/>
                <w:rFonts w:ascii="Arial" w:hAnsi="Arial" w:cs="Arial"/>
                <w:b/>
                <w:bCs/>
                <w:spacing w:val="6"/>
                <w:sz w:val="29"/>
                <w:szCs w:val="29"/>
                <w:rPrChange w:id="104" w:author="Tammy Meek (NESO)" w:date="2025-01-24T10:25:00Z" w16du:dateUtc="2025-01-24T10:25:00Z">
                  <w:rPr>
                    <w:ins w:id="105" w:author="Tammy Meek (NESO)" w:date="2025-01-24T10:25:00Z" w16du:dateUtc="2025-01-24T10:25:00Z"/>
                  </w:rPr>
                </w:rPrChange>
              </w:rPr>
              <w:pPrChange w:id="10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7CB21C75" w14:textId="61294E70" w:rsidR="00847E42" w:rsidRPr="00EF004B" w:rsidRDefault="00847E42">
            <w:pPr>
              <w:pStyle w:val="NoSpacing"/>
              <w:spacing w:before="120" w:after="60"/>
              <w:rPr>
                <w:ins w:id="107" w:author="Tammy Meek (NESO)" w:date="2025-01-24T10:25:00Z" w16du:dateUtc="2025-01-24T10:25:00Z"/>
                <w:rFonts w:ascii="Arial" w:hAnsi="Arial" w:cs="Arial"/>
                <w:b/>
                <w:bCs/>
                <w:sz w:val="28"/>
                <w:szCs w:val="28"/>
                <w:rPrChange w:id="108" w:author="Tammy Meek (NESO)" w:date="2025-01-24T10:35:00Z" w16du:dateUtc="2025-01-24T10:35:00Z">
                  <w:rPr>
                    <w:ins w:id="109" w:author="Tammy Meek (NESO)" w:date="2025-01-24T10:25:00Z" w16du:dateUtc="2025-01-24T10:25:00Z"/>
                  </w:rPr>
                </w:rPrChange>
              </w:rPr>
              <w:pPrChange w:id="11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11" w:author="Tammy Meek (NESO)" w:date="2025-01-24T10:26:00Z" w16du:dateUtc="2025-01-24T10:26:00Z">
              <w:r w:rsidRPr="00EF004B">
                <w:rPr>
                  <w:rFonts w:ascii="Arial" w:hAnsi="Arial" w:cs="Arial"/>
                  <w:b/>
                  <w:bCs/>
                  <w:sz w:val="28"/>
                  <w:szCs w:val="28"/>
                  <w:rPrChange w:id="112" w:author="Tammy Meek (NESO)" w:date="2025-01-24T10:35:00Z" w16du:dateUtc="2025-01-24T10:35:00Z">
                    <w:rPr/>
                  </w:rPrChange>
                </w:rPr>
                <w:t xml:space="preserve">Operation of the </w:t>
              </w:r>
              <w:r w:rsidRPr="00EF004B">
                <w:rPr>
                  <w:rFonts w:ascii="Arial" w:hAnsi="Arial" w:cs="Arial"/>
                  <w:b/>
                  <w:bCs/>
                  <w:i/>
                  <w:iCs/>
                  <w:sz w:val="28"/>
                  <w:szCs w:val="28"/>
                  <w:rPrChange w:id="113" w:author="Tammy Meek (NESO)" w:date="2025-01-24T10:35:00Z" w16du:dateUtc="2025-01-24T10:35:00Z">
                    <w:rPr>
                      <w:i/>
                      <w:iCs/>
                    </w:rPr>
                  </w:rPrChange>
                </w:rPr>
                <w:t>Onshore Transmission</w:t>
              </w:r>
            </w:ins>
            <w:ins w:id="114" w:author="Tammy Meek (NESO)" w:date="2025-01-24T10:39:00Z" w16du:dateUtc="2025-01-24T10:39:00Z">
              <w:r w:rsidR="004F4902">
                <w:rPr>
                  <w:rFonts w:ascii="Arial" w:hAnsi="Arial" w:cs="Arial"/>
                  <w:b/>
                  <w:bCs/>
                  <w:i/>
                  <w:iCs/>
                  <w:sz w:val="28"/>
                  <w:szCs w:val="28"/>
                </w:rPr>
                <w:t xml:space="preserve"> System</w:t>
              </w:r>
            </w:ins>
          </w:p>
        </w:tc>
        <w:tc>
          <w:tcPr>
            <w:tcW w:w="1052" w:type="dxa"/>
          </w:tcPr>
          <w:p w14:paraId="57FAB395" w14:textId="78BDBB4E" w:rsidR="00847E42" w:rsidRPr="00EF004B" w:rsidRDefault="00847E42">
            <w:pPr>
              <w:pStyle w:val="NoSpacing"/>
              <w:spacing w:before="120" w:after="60"/>
              <w:jc w:val="right"/>
              <w:rPr>
                <w:ins w:id="115" w:author="Tammy Meek (NESO)" w:date="2025-01-24T10:25:00Z" w16du:dateUtc="2025-01-24T10:25:00Z"/>
                <w:rFonts w:ascii="Arial" w:hAnsi="Arial" w:cs="Arial"/>
                <w:b/>
                <w:bCs/>
                <w:sz w:val="28"/>
                <w:szCs w:val="28"/>
                <w:rPrChange w:id="116" w:author="Tammy Meek (NESO)" w:date="2025-01-24T10:35:00Z" w16du:dateUtc="2025-01-24T10:35:00Z">
                  <w:rPr>
                    <w:ins w:id="117" w:author="Tammy Meek (NESO)" w:date="2025-01-24T10:25:00Z" w16du:dateUtc="2025-01-24T10:25:00Z"/>
                  </w:rPr>
                </w:rPrChange>
              </w:rPr>
              <w:pPrChange w:id="11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19" w:author="Tammy Meek (NESO)" w:date="2025-01-24T10:26:00Z" w16du:dateUtc="2025-01-24T10:26:00Z">
              <w:r w:rsidRPr="00EF004B">
                <w:rPr>
                  <w:rFonts w:ascii="Arial" w:hAnsi="Arial" w:cs="Arial"/>
                  <w:b/>
                  <w:bCs/>
                  <w:sz w:val="28"/>
                  <w:szCs w:val="28"/>
                  <w:rPrChange w:id="120" w:author="Tammy Meek (NESO)" w:date="2025-01-24T10:35:00Z" w16du:dateUtc="2025-01-24T10:35:00Z">
                    <w:rPr/>
                  </w:rPrChange>
                </w:rPr>
                <w:t>27</w:t>
              </w:r>
            </w:ins>
          </w:p>
        </w:tc>
      </w:tr>
      <w:tr w:rsidR="00EF004B" w14:paraId="773240F9" w14:textId="77777777" w:rsidTr="00EF004B">
        <w:trPr>
          <w:ins w:id="121" w:author="Tammy Meek (NESO)" w:date="2025-01-24T10:25:00Z"/>
        </w:trPr>
        <w:tc>
          <w:tcPr>
            <w:tcW w:w="1946" w:type="dxa"/>
          </w:tcPr>
          <w:p w14:paraId="6700DBA0"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22" w:author="Tammy Meek (NESO)" w:date="2025-01-24T10:25:00Z" w16du:dateUtc="2025-01-24T10:25:00Z"/>
                <w:rFonts w:ascii="Arial" w:hAnsi="Arial" w:cs="Arial"/>
                <w:b/>
                <w:bCs/>
                <w:spacing w:val="6"/>
                <w:sz w:val="29"/>
                <w:szCs w:val="29"/>
                <w:rPrChange w:id="123" w:author="Tammy Meek (NESO)" w:date="2025-01-24T10:25:00Z" w16du:dateUtc="2025-01-24T10:25:00Z">
                  <w:rPr>
                    <w:ins w:id="124" w:author="Tammy Meek (NESO)" w:date="2025-01-24T10:25:00Z" w16du:dateUtc="2025-01-24T10:25:00Z"/>
                  </w:rPr>
                </w:rPrChange>
              </w:rPr>
              <w:pPrChange w:id="12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26F67818" w14:textId="030C81A9" w:rsidR="00847E42" w:rsidRPr="00EF004B" w:rsidRDefault="00847E42">
            <w:pPr>
              <w:pStyle w:val="NoSpacing"/>
              <w:spacing w:before="120" w:after="60"/>
              <w:rPr>
                <w:ins w:id="126" w:author="Tammy Meek (NESO)" w:date="2025-01-24T10:25:00Z" w16du:dateUtc="2025-01-24T10:25:00Z"/>
                <w:rFonts w:ascii="Arial" w:hAnsi="Arial" w:cs="Arial"/>
                <w:b/>
                <w:bCs/>
                <w:sz w:val="28"/>
                <w:szCs w:val="28"/>
                <w:rPrChange w:id="127" w:author="Tammy Meek (NESO)" w:date="2025-01-24T10:35:00Z" w16du:dateUtc="2025-01-24T10:35:00Z">
                  <w:rPr>
                    <w:ins w:id="128" w:author="Tammy Meek (NESO)" w:date="2025-01-24T10:25:00Z" w16du:dateUtc="2025-01-24T10:25:00Z"/>
                  </w:rPr>
                </w:rPrChange>
              </w:rPr>
              <w:pPrChange w:id="12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30" w:author="Tammy Meek (NESO)" w:date="2025-01-24T10:26:00Z" w16du:dateUtc="2025-01-24T10:26:00Z">
              <w:r w:rsidRPr="00EF004B">
                <w:rPr>
                  <w:rFonts w:ascii="Arial" w:hAnsi="Arial" w:cs="Arial"/>
                  <w:b/>
                  <w:bCs/>
                  <w:sz w:val="28"/>
                  <w:szCs w:val="28"/>
                  <w:rPrChange w:id="131" w:author="Tammy Meek (NESO)" w:date="2025-01-24T10:35:00Z" w16du:dateUtc="2025-01-24T10:35:00Z">
                    <w:rPr/>
                  </w:rPrChange>
                </w:rPr>
                <w:t>Voltage Limits in Planning and Operating</w:t>
              </w:r>
            </w:ins>
            <w:ins w:id="132" w:author="Tammy Meek (NESO)" w:date="2025-01-24T10:39:00Z" w16du:dateUtc="2025-01-24T10:39:00Z">
              <w:r w:rsidR="004F4902">
                <w:rPr>
                  <w:rFonts w:ascii="Arial" w:hAnsi="Arial" w:cs="Arial"/>
                  <w:b/>
                  <w:bCs/>
                  <w:sz w:val="28"/>
                  <w:szCs w:val="28"/>
                </w:rPr>
                <w:t xml:space="preserve"> </w:t>
              </w:r>
              <w:r w:rsidR="0020526B">
                <w:rPr>
                  <w:rFonts w:ascii="Arial" w:hAnsi="Arial" w:cs="Arial"/>
                  <w:b/>
                  <w:bCs/>
                  <w:sz w:val="28"/>
                  <w:szCs w:val="28"/>
                </w:rPr>
                <w:t xml:space="preserve">the </w:t>
              </w:r>
              <w:r w:rsidR="0020526B" w:rsidRPr="0020526B">
                <w:rPr>
                  <w:rFonts w:ascii="Arial" w:hAnsi="Arial" w:cs="Arial"/>
                  <w:b/>
                  <w:bCs/>
                  <w:i/>
                  <w:iCs/>
                  <w:sz w:val="28"/>
                  <w:szCs w:val="28"/>
                  <w:rPrChange w:id="133" w:author="Tammy Meek (NESO)" w:date="2025-01-24T10:39:00Z" w16du:dateUtc="2025-01-24T10:39:00Z">
                    <w:rPr>
                      <w:rFonts w:ascii="Arial" w:hAnsi="Arial" w:cs="Arial"/>
                      <w:b/>
                      <w:bCs/>
                      <w:sz w:val="28"/>
                      <w:szCs w:val="28"/>
                    </w:rPr>
                  </w:rPrChange>
                </w:rPr>
                <w:t>Onshore Transmission System</w:t>
              </w:r>
            </w:ins>
          </w:p>
        </w:tc>
        <w:tc>
          <w:tcPr>
            <w:tcW w:w="1052" w:type="dxa"/>
          </w:tcPr>
          <w:p w14:paraId="586A0AEE" w14:textId="2D84AAEB" w:rsidR="00847E42" w:rsidRPr="00EF004B" w:rsidRDefault="00847E42">
            <w:pPr>
              <w:pStyle w:val="NoSpacing"/>
              <w:spacing w:before="120" w:after="60"/>
              <w:jc w:val="right"/>
              <w:rPr>
                <w:ins w:id="134" w:author="Tammy Meek (NESO)" w:date="2025-01-24T10:25:00Z" w16du:dateUtc="2025-01-24T10:25:00Z"/>
                <w:rFonts w:ascii="Arial" w:hAnsi="Arial" w:cs="Arial"/>
                <w:b/>
                <w:bCs/>
                <w:sz w:val="28"/>
                <w:szCs w:val="28"/>
                <w:rPrChange w:id="135" w:author="Tammy Meek (NESO)" w:date="2025-01-24T10:35:00Z" w16du:dateUtc="2025-01-24T10:35:00Z">
                  <w:rPr>
                    <w:ins w:id="136" w:author="Tammy Meek (NESO)" w:date="2025-01-24T10:25:00Z" w16du:dateUtc="2025-01-24T10:25:00Z"/>
                  </w:rPr>
                </w:rPrChange>
              </w:rPr>
              <w:pPrChange w:id="13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38" w:author="Tammy Meek (NESO)" w:date="2025-01-24T10:26:00Z" w16du:dateUtc="2025-01-24T10:26:00Z">
              <w:r w:rsidRPr="00EF004B">
                <w:rPr>
                  <w:rFonts w:ascii="Arial" w:hAnsi="Arial" w:cs="Arial"/>
                  <w:b/>
                  <w:bCs/>
                  <w:sz w:val="28"/>
                  <w:szCs w:val="28"/>
                  <w:rPrChange w:id="139" w:author="Tammy Meek (NESO)" w:date="2025-01-24T10:35:00Z" w16du:dateUtc="2025-01-24T10:35:00Z">
                    <w:rPr/>
                  </w:rPrChange>
                </w:rPr>
                <w:t>32</w:t>
              </w:r>
            </w:ins>
          </w:p>
        </w:tc>
      </w:tr>
      <w:tr w:rsidR="00EF004B" w14:paraId="5A06E1B4" w14:textId="77777777" w:rsidTr="00EF004B">
        <w:trPr>
          <w:trHeight w:val="1199"/>
          <w:ins w:id="140" w:author="Tammy Meek (NESO)" w:date="2025-01-24T10:25:00Z"/>
        </w:trPr>
        <w:tc>
          <w:tcPr>
            <w:tcW w:w="1946" w:type="dxa"/>
          </w:tcPr>
          <w:p w14:paraId="5DF37B9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41" w:author="Tammy Meek (NESO)" w:date="2025-01-24T10:25:00Z" w16du:dateUtc="2025-01-24T10:25:00Z"/>
                <w:rFonts w:ascii="Arial" w:hAnsi="Arial" w:cs="Arial"/>
                <w:b/>
                <w:bCs/>
                <w:spacing w:val="6"/>
                <w:sz w:val="29"/>
                <w:szCs w:val="29"/>
                <w:rPrChange w:id="142" w:author="Tammy Meek (NESO)" w:date="2025-01-24T10:25:00Z" w16du:dateUtc="2025-01-24T10:25:00Z">
                  <w:rPr>
                    <w:ins w:id="143" w:author="Tammy Meek (NESO)" w:date="2025-01-24T10:25:00Z" w16du:dateUtc="2025-01-24T10:25:00Z"/>
                  </w:rPr>
                </w:rPrChange>
              </w:rPr>
              <w:pPrChange w:id="14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60D9B98E" w14:textId="0127A949" w:rsidR="00847E42" w:rsidRPr="00EF004B" w:rsidRDefault="00847E42">
            <w:pPr>
              <w:pStyle w:val="NoSpacing"/>
              <w:spacing w:before="120" w:after="60"/>
              <w:rPr>
                <w:ins w:id="145" w:author="Tammy Meek (NESO)" w:date="2025-01-24T10:25:00Z" w16du:dateUtc="2025-01-24T10:25:00Z"/>
                <w:rFonts w:ascii="Arial" w:hAnsi="Arial" w:cs="Arial"/>
                <w:b/>
                <w:bCs/>
                <w:sz w:val="28"/>
                <w:szCs w:val="28"/>
                <w:rPrChange w:id="146" w:author="Tammy Meek (NESO)" w:date="2025-01-24T10:35:00Z" w16du:dateUtc="2025-01-24T10:35:00Z">
                  <w:rPr>
                    <w:ins w:id="147" w:author="Tammy Meek (NESO)" w:date="2025-01-24T10:25:00Z" w16du:dateUtc="2025-01-24T10:25:00Z"/>
                  </w:rPr>
                </w:rPrChange>
              </w:rPr>
              <w:pPrChange w:id="14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49" w:author="Tammy Meek (NESO)" w:date="2025-01-24T10:26:00Z" w16du:dateUtc="2025-01-24T10:26:00Z">
              <w:r w:rsidRPr="00EF004B">
                <w:rPr>
                  <w:rFonts w:ascii="Arial" w:hAnsi="Arial" w:cs="Arial"/>
                  <w:b/>
                  <w:bCs/>
                  <w:sz w:val="28"/>
                  <w:szCs w:val="28"/>
                  <w:rPrChange w:id="150" w:author="Tammy Meek (NESO)" w:date="2025-01-24T10:35:00Z" w16du:dateUtc="2025-01-24T10:35:00Z">
                    <w:rPr/>
                  </w:rPrChange>
                </w:rPr>
                <w:t>Generation Connection Criteria Applicable</w:t>
              </w:r>
            </w:ins>
            <w:ins w:id="151" w:author="Tammy Meek (NESO)" w:date="2025-01-24T10:40:00Z" w16du:dateUtc="2025-01-24T10:40:00Z">
              <w:r w:rsidR="00D5303B">
                <w:rPr>
                  <w:rFonts w:ascii="Arial" w:hAnsi="Arial" w:cs="Arial"/>
                  <w:b/>
                  <w:bCs/>
                  <w:sz w:val="28"/>
                  <w:szCs w:val="28"/>
                </w:rPr>
                <w:t xml:space="preserve"> to an </w:t>
              </w:r>
              <w:r w:rsidR="004E21D3" w:rsidRPr="004E21D3">
                <w:rPr>
                  <w:rFonts w:ascii="Arial" w:hAnsi="Arial" w:cs="Arial"/>
                  <w:b/>
                  <w:bCs/>
                  <w:i/>
                  <w:iCs/>
                  <w:sz w:val="28"/>
                  <w:szCs w:val="28"/>
                  <w:rPrChange w:id="152" w:author="Tammy Meek (NESO)" w:date="2025-01-24T10:40:00Z" w16du:dateUtc="2025-01-24T10:40:00Z">
                    <w:rPr>
                      <w:rFonts w:ascii="Arial" w:hAnsi="Arial" w:cs="Arial"/>
                      <w:b/>
                      <w:bCs/>
                      <w:sz w:val="28"/>
                      <w:szCs w:val="28"/>
                    </w:rPr>
                  </w:rPrChange>
                </w:rPr>
                <w:t>Offshore Transmission System</w:t>
              </w:r>
            </w:ins>
          </w:p>
        </w:tc>
        <w:tc>
          <w:tcPr>
            <w:tcW w:w="1052" w:type="dxa"/>
          </w:tcPr>
          <w:p w14:paraId="1BB06B08" w14:textId="605D2602" w:rsidR="00847E42" w:rsidRPr="00EF004B" w:rsidRDefault="00847E42">
            <w:pPr>
              <w:pStyle w:val="NoSpacing"/>
              <w:spacing w:before="120" w:after="60"/>
              <w:jc w:val="right"/>
              <w:rPr>
                <w:ins w:id="153" w:author="Tammy Meek (NESO)" w:date="2025-01-24T10:25:00Z" w16du:dateUtc="2025-01-24T10:25:00Z"/>
                <w:rFonts w:ascii="Arial" w:hAnsi="Arial" w:cs="Arial"/>
                <w:b/>
                <w:bCs/>
                <w:sz w:val="28"/>
                <w:szCs w:val="28"/>
                <w:rPrChange w:id="154" w:author="Tammy Meek (NESO)" w:date="2025-01-24T10:35:00Z" w16du:dateUtc="2025-01-24T10:35:00Z">
                  <w:rPr>
                    <w:ins w:id="155" w:author="Tammy Meek (NESO)" w:date="2025-01-24T10:25:00Z" w16du:dateUtc="2025-01-24T10:25:00Z"/>
                  </w:rPr>
                </w:rPrChange>
              </w:rPr>
              <w:pPrChange w:id="15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57" w:author="Tammy Meek (NESO)" w:date="2025-01-24T10:26:00Z" w16du:dateUtc="2025-01-24T10:26:00Z">
              <w:r w:rsidRPr="00EF004B">
                <w:rPr>
                  <w:rFonts w:ascii="Arial" w:hAnsi="Arial" w:cs="Arial"/>
                  <w:b/>
                  <w:bCs/>
                  <w:sz w:val="28"/>
                  <w:szCs w:val="28"/>
                  <w:rPrChange w:id="158" w:author="Tammy Meek (NESO)" w:date="2025-01-24T10:35:00Z" w16du:dateUtc="2025-01-24T10:35:00Z">
                    <w:rPr/>
                  </w:rPrChange>
                </w:rPr>
                <w:t>40</w:t>
              </w:r>
            </w:ins>
          </w:p>
        </w:tc>
      </w:tr>
      <w:tr w:rsidR="00EF004B" w14:paraId="3003E330" w14:textId="77777777" w:rsidTr="00EF004B">
        <w:trPr>
          <w:ins w:id="159" w:author="Tammy Meek (NESO)" w:date="2025-01-24T10:25:00Z"/>
        </w:trPr>
        <w:tc>
          <w:tcPr>
            <w:tcW w:w="1946" w:type="dxa"/>
          </w:tcPr>
          <w:p w14:paraId="550DA163"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60" w:author="Tammy Meek (NESO)" w:date="2025-01-24T10:25:00Z" w16du:dateUtc="2025-01-24T10:25:00Z"/>
                <w:rFonts w:ascii="Arial" w:hAnsi="Arial" w:cs="Arial"/>
                <w:b/>
                <w:bCs/>
                <w:spacing w:val="6"/>
                <w:sz w:val="29"/>
                <w:szCs w:val="29"/>
                <w:rPrChange w:id="161" w:author="Tammy Meek (NESO)" w:date="2025-01-24T10:25:00Z" w16du:dateUtc="2025-01-24T10:25:00Z">
                  <w:rPr>
                    <w:ins w:id="162" w:author="Tammy Meek (NESO)" w:date="2025-01-24T10:25:00Z" w16du:dateUtc="2025-01-24T10:25:00Z"/>
                  </w:rPr>
                </w:rPrChange>
              </w:rPr>
              <w:pPrChange w:id="16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p>
        </w:tc>
        <w:tc>
          <w:tcPr>
            <w:tcW w:w="5843" w:type="dxa"/>
          </w:tcPr>
          <w:p w14:paraId="06F53B7E" w14:textId="3095B9E6" w:rsidR="00847E42" w:rsidRPr="006856FD" w:rsidRDefault="00847E42">
            <w:pPr>
              <w:pStyle w:val="NoSpacing"/>
              <w:spacing w:before="120" w:after="60"/>
              <w:rPr>
                <w:ins w:id="164" w:author="Tammy Meek (NESO)" w:date="2025-01-24T10:25:00Z" w16du:dateUtc="2025-01-24T10:25:00Z"/>
                <w:rFonts w:ascii="Arial" w:hAnsi="Arial" w:cs="Arial"/>
                <w:b/>
                <w:bCs/>
                <w:i/>
                <w:iCs/>
                <w:sz w:val="28"/>
                <w:szCs w:val="28"/>
                <w:rPrChange w:id="165" w:author="Tammy Meek (NESO)" w:date="2025-01-24T10:40:00Z" w16du:dateUtc="2025-01-24T10:40:00Z">
                  <w:rPr>
                    <w:ins w:id="166" w:author="Tammy Meek (NESO)" w:date="2025-01-24T10:25:00Z" w16du:dateUtc="2025-01-24T10:25:00Z"/>
                  </w:rPr>
                </w:rPrChange>
              </w:rPr>
              <w:pPrChange w:id="16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68" w:author="Tammy Meek (NESO)" w:date="2025-01-24T10:27:00Z" w16du:dateUtc="2025-01-24T10:27:00Z">
              <w:r w:rsidRPr="00EF004B">
                <w:rPr>
                  <w:rFonts w:ascii="Arial" w:hAnsi="Arial" w:cs="Arial"/>
                  <w:b/>
                  <w:bCs/>
                  <w:sz w:val="28"/>
                  <w:szCs w:val="28"/>
                  <w:rPrChange w:id="169" w:author="Tammy Meek (NESO)" w:date="2025-01-24T10:35:00Z" w16du:dateUtc="2025-01-24T10:35:00Z">
                    <w:rPr/>
                  </w:rPrChange>
                </w:rPr>
                <w:t>Demand Connection Criteria Applicable to</w:t>
              </w:r>
            </w:ins>
            <w:ins w:id="170" w:author="Tammy Meek (NESO)" w:date="2025-01-24T10:40:00Z" w16du:dateUtc="2025-01-24T10:40:00Z">
              <w:r w:rsidR="006856FD">
                <w:rPr>
                  <w:rFonts w:ascii="Arial" w:hAnsi="Arial" w:cs="Arial"/>
                  <w:b/>
                  <w:bCs/>
                  <w:sz w:val="28"/>
                  <w:szCs w:val="28"/>
                </w:rPr>
                <w:t xml:space="preserve"> an </w:t>
              </w:r>
              <w:r w:rsidR="006856FD">
                <w:rPr>
                  <w:rFonts w:ascii="Arial" w:hAnsi="Arial" w:cs="Arial"/>
                  <w:b/>
                  <w:bCs/>
                  <w:i/>
                  <w:iCs/>
                  <w:sz w:val="28"/>
                  <w:szCs w:val="28"/>
                </w:rPr>
                <w:t>Offshore Transmission System</w:t>
              </w:r>
            </w:ins>
          </w:p>
        </w:tc>
        <w:tc>
          <w:tcPr>
            <w:tcW w:w="1052" w:type="dxa"/>
          </w:tcPr>
          <w:p w14:paraId="08F8132A" w14:textId="1F437CB6" w:rsidR="00847E42" w:rsidRPr="00EF004B" w:rsidRDefault="00847E42">
            <w:pPr>
              <w:pStyle w:val="NoSpacing"/>
              <w:spacing w:before="120" w:after="60"/>
              <w:jc w:val="right"/>
              <w:rPr>
                <w:ins w:id="171" w:author="Tammy Meek (NESO)" w:date="2025-01-24T10:25:00Z" w16du:dateUtc="2025-01-24T10:25:00Z"/>
                <w:rFonts w:ascii="Arial" w:hAnsi="Arial" w:cs="Arial"/>
                <w:b/>
                <w:bCs/>
                <w:sz w:val="28"/>
                <w:szCs w:val="28"/>
                <w:rPrChange w:id="172" w:author="Tammy Meek (NESO)" w:date="2025-01-24T10:35:00Z" w16du:dateUtc="2025-01-24T10:35:00Z">
                  <w:rPr>
                    <w:ins w:id="173" w:author="Tammy Meek (NESO)" w:date="2025-01-24T10:25:00Z" w16du:dateUtc="2025-01-24T10:25:00Z"/>
                  </w:rPr>
                </w:rPrChange>
              </w:rPr>
              <w:pPrChange w:id="17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75" w:author="Tammy Meek (NESO)" w:date="2025-01-24T10:27:00Z" w16du:dateUtc="2025-01-24T10:27:00Z">
              <w:r w:rsidRPr="00EF004B">
                <w:rPr>
                  <w:rFonts w:ascii="Arial" w:hAnsi="Arial" w:cs="Arial"/>
                  <w:b/>
                  <w:bCs/>
                  <w:sz w:val="28"/>
                  <w:szCs w:val="28"/>
                  <w:rPrChange w:id="176" w:author="Tammy Meek (NESO)" w:date="2025-01-24T10:35:00Z" w16du:dateUtc="2025-01-24T10:35:00Z">
                    <w:rPr/>
                  </w:rPrChange>
                </w:rPr>
                <w:t>49</w:t>
              </w:r>
            </w:ins>
          </w:p>
        </w:tc>
      </w:tr>
      <w:tr w:rsidR="00847E42" w14:paraId="4326EF45" w14:textId="77777777" w:rsidTr="00EF004B">
        <w:trPr>
          <w:ins w:id="177" w:author="Tammy Meek (NESO)" w:date="2025-01-24T10:27:00Z"/>
        </w:trPr>
        <w:tc>
          <w:tcPr>
            <w:tcW w:w="1946" w:type="dxa"/>
          </w:tcPr>
          <w:p w14:paraId="288869AE"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78" w:author="Tammy Meek (NESO)" w:date="2025-01-24T10:27:00Z" w16du:dateUtc="2025-01-24T10:27:00Z"/>
                <w:rFonts w:ascii="Arial" w:hAnsi="Arial" w:cs="Arial"/>
                <w:b/>
                <w:bCs/>
                <w:spacing w:val="6"/>
                <w:sz w:val="29"/>
                <w:szCs w:val="29"/>
              </w:rPr>
            </w:pPr>
          </w:p>
        </w:tc>
        <w:tc>
          <w:tcPr>
            <w:tcW w:w="5843" w:type="dxa"/>
          </w:tcPr>
          <w:p w14:paraId="144AF475" w14:textId="10DB5900" w:rsidR="00847E42" w:rsidRPr="00EF004B" w:rsidRDefault="00847E42">
            <w:pPr>
              <w:pStyle w:val="NoSpacing"/>
              <w:spacing w:before="120" w:after="60"/>
              <w:rPr>
                <w:ins w:id="179" w:author="Tammy Meek (NESO)" w:date="2025-01-24T10:27:00Z" w16du:dateUtc="2025-01-24T10:27:00Z"/>
                <w:rFonts w:ascii="Arial" w:hAnsi="Arial" w:cs="Arial"/>
                <w:b/>
                <w:bCs/>
                <w:sz w:val="28"/>
                <w:szCs w:val="28"/>
                <w:rPrChange w:id="180" w:author="Tammy Meek (NESO)" w:date="2025-01-24T10:35:00Z" w16du:dateUtc="2025-01-24T10:35:00Z">
                  <w:rPr>
                    <w:ins w:id="181" w:author="Tammy Meek (NESO)" w:date="2025-01-24T10:27:00Z" w16du:dateUtc="2025-01-24T10:27:00Z"/>
                  </w:rPr>
                </w:rPrChange>
              </w:rPr>
              <w:pPrChange w:id="18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83" w:author="Tammy Meek (NESO)" w:date="2025-01-24T10:27:00Z" w16du:dateUtc="2025-01-24T10:27:00Z">
              <w:r w:rsidRPr="00EF004B">
                <w:rPr>
                  <w:rFonts w:ascii="Arial" w:hAnsi="Arial" w:cs="Arial"/>
                  <w:b/>
                  <w:bCs/>
                  <w:sz w:val="28"/>
                  <w:szCs w:val="28"/>
                  <w:rPrChange w:id="184" w:author="Tammy Meek (NESO)" w:date="2025-01-24T10:35:00Z" w16du:dateUtc="2025-01-24T10:35:00Z">
                    <w:rPr/>
                  </w:rPrChange>
                </w:rPr>
                <w:t xml:space="preserve">Operation of an </w:t>
              </w:r>
              <w:r w:rsidRPr="00EF004B">
                <w:rPr>
                  <w:rFonts w:ascii="Arial" w:hAnsi="Arial" w:cs="Arial"/>
                  <w:b/>
                  <w:bCs/>
                  <w:i/>
                  <w:iCs/>
                  <w:sz w:val="28"/>
                  <w:szCs w:val="28"/>
                  <w:rPrChange w:id="185" w:author="Tammy Meek (NESO)" w:date="2025-01-24T10:35:00Z" w16du:dateUtc="2025-01-24T10:35:00Z">
                    <w:rPr>
                      <w:i/>
                      <w:iCs/>
                    </w:rPr>
                  </w:rPrChange>
                </w:rPr>
                <w:t>Offshore Transmission</w:t>
              </w:r>
            </w:ins>
            <w:ins w:id="186" w:author="Tammy Meek (NESO)" w:date="2025-01-24T10:40:00Z" w16du:dateUtc="2025-01-24T10:40:00Z">
              <w:r w:rsidR="002D04C8">
                <w:rPr>
                  <w:rFonts w:ascii="Arial" w:hAnsi="Arial" w:cs="Arial"/>
                  <w:b/>
                  <w:bCs/>
                  <w:i/>
                  <w:iCs/>
                  <w:sz w:val="28"/>
                  <w:szCs w:val="28"/>
                </w:rPr>
                <w:t xml:space="preserve"> </w:t>
              </w:r>
            </w:ins>
            <w:ins w:id="187" w:author="Tammy Meek (NESO)" w:date="2025-01-24T10:41:00Z" w16du:dateUtc="2025-01-24T10:41:00Z">
              <w:r w:rsidR="002D04C8">
                <w:rPr>
                  <w:rFonts w:ascii="Arial" w:hAnsi="Arial" w:cs="Arial"/>
                  <w:b/>
                  <w:bCs/>
                  <w:i/>
                  <w:iCs/>
                  <w:sz w:val="28"/>
                  <w:szCs w:val="28"/>
                </w:rPr>
                <w:t>System</w:t>
              </w:r>
            </w:ins>
          </w:p>
        </w:tc>
        <w:tc>
          <w:tcPr>
            <w:tcW w:w="1052" w:type="dxa"/>
          </w:tcPr>
          <w:p w14:paraId="1A90E17B" w14:textId="11235037" w:rsidR="00847E42" w:rsidRPr="00EF004B" w:rsidRDefault="00847E42">
            <w:pPr>
              <w:pStyle w:val="NoSpacing"/>
              <w:spacing w:before="120" w:after="60"/>
              <w:jc w:val="right"/>
              <w:rPr>
                <w:ins w:id="188" w:author="Tammy Meek (NESO)" w:date="2025-01-24T10:27:00Z" w16du:dateUtc="2025-01-24T10:27:00Z"/>
                <w:rFonts w:ascii="Arial" w:hAnsi="Arial" w:cs="Arial"/>
                <w:b/>
                <w:bCs/>
                <w:sz w:val="28"/>
                <w:szCs w:val="28"/>
                <w:rPrChange w:id="189" w:author="Tammy Meek (NESO)" w:date="2025-01-24T10:35:00Z" w16du:dateUtc="2025-01-24T10:35:00Z">
                  <w:rPr>
                    <w:ins w:id="190" w:author="Tammy Meek (NESO)" w:date="2025-01-24T10:27:00Z" w16du:dateUtc="2025-01-24T10:27:00Z"/>
                  </w:rPr>
                </w:rPrChange>
              </w:rPr>
              <w:pPrChange w:id="19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192" w:author="Tammy Meek (NESO)" w:date="2025-01-24T10:27:00Z" w16du:dateUtc="2025-01-24T10:27:00Z">
              <w:r w:rsidRPr="00EF004B">
                <w:rPr>
                  <w:rFonts w:ascii="Arial" w:hAnsi="Arial" w:cs="Arial"/>
                  <w:b/>
                  <w:bCs/>
                  <w:sz w:val="28"/>
                  <w:szCs w:val="28"/>
                  <w:rPrChange w:id="193" w:author="Tammy Meek (NESO)" w:date="2025-01-24T10:35:00Z" w16du:dateUtc="2025-01-24T10:35:00Z">
                    <w:rPr/>
                  </w:rPrChange>
                </w:rPr>
                <w:t>53</w:t>
              </w:r>
            </w:ins>
          </w:p>
        </w:tc>
      </w:tr>
      <w:tr w:rsidR="00847E42" w14:paraId="406096F1" w14:textId="77777777" w:rsidTr="00EF004B">
        <w:trPr>
          <w:ins w:id="194" w:author="Tammy Meek (NESO)" w:date="2025-01-24T10:27:00Z"/>
        </w:trPr>
        <w:tc>
          <w:tcPr>
            <w:tcW w:w="1946" w:type="dxa"/>
          </w:tcPr>
          <w:p w14:paraId="35993E52"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195" w:author="Tammy Meek (NESO)" w:date="2025-01-24T10:27:00Z" w16du:dateUtc="2025-01-24T10:27:00Z"/>
                <w:rFonts w:ascii="Arial" w:hAnsi="Arial" w:cs="Arial"/>
                <w:b/>
                <w:bCs/>
                <w:spacing w:val="6"/>
                <w:sz w:val="29"/>
                <w:szCs w:val="29"/>
              </w:rPr>
            </w:pPr>
          </w:p>
        </w:tc>
        <w:tc>
          <w:tcPr>
            <w:tcW w:w="5843" w:type="dxa"/>
          </w:tcPr>
          <w:p w14:paraId="52F8ADF9" w14:textId="4F8CBB7D" w:rsidR="00847E42" w:rsidRPr="00EF004B" w:rsidRDefault="00847E42">
            <w:pPr>
              <w:pStyle w:val="NoSpacing"/>
              <w:spacing w:before="120" w:after="60"/>
              <w:rPr>
                <w:ins w:id="196" w:author="Tammy Meek (NESO)" w:date="2025-01-24T10:27:00Z" w16du:dateUtc="2025-01-24T10:27:00Z"/>
                <w:rFonts w:ascii="Arial" w:hAnsi="Arial" w:cs="Arial"/>
                <w:b/>
                <w:bCs/>
                <w:sz w:val="28"/>
                <w:szCs w:val="28"/>
                <w:rPrChange w:id="197" w:author="Tammy Meek (NESO)" w:date="2025-01-24T10:35:00Z" w16du:dateUtc="2025-01-24T10:35:00Z">
                  <w:rPr>
                    <w:ins w:id="198" w:author="Tammy Meek (NESO)" w:date="2025-01-24T10:27:00Z" w16du:dateUtc="2025-01-24T10:27:00Z"/>
                  </w:rPr>
                </w:rPrChange>
              </w:rPr>
              <w:pPrChange w:id="19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00" w:author="Tammy Meek (NESO)" w:date="2025-01-24T10:27:00Z" w16du:dateUtc="2025-01-24T10:27:00Z">
              <w:r w:rsidRPr="00EF004B">
                <w:rPr>
                  <w:rFonts w:ascii="Arial" w:hAnsi="Arial" w:cs="Arial"/>
                  <w:b/>
                  <w:bCs/>
                  <w:sz w:val="28"/>
                  <w:szCs w:val="28"/>
                  <w:rPrChange w:id="201" w:author="Tammy Meek (NESO)" w:date="2025-01-24T10:35:00Z" w16du:dateUtc="2025-01-24T10:35:00Z">
                    <w:rPr/>
                  </w:rPrChange>
                </w:rPr>
                <w:t>Voltage Limits in Planning and Operating an</w:t>
              </w:r>
            </w:ins>
            <w:ins w:id="202" w:author="Tammy Meek (NESO)" w:date="2025-01-24T10:37:00Z" w16du:dateUtc="2025-01-24T10:37:00Z">
              <w:r w:rsidR="00EF229D">
                <w:rPr>
                  <w:rFonts w:ascii="Arial" w:hAnsi="Arial" w:cs="Arial"/>
                  <w:b/>
                  <w:bCs/>
                  <w:sz w:val="28"/>
                  <w:szCs w:val="28"/>
                </w:rPr>
                <w:t xml:space="preserve"> </w:t>
              </w:r>
              <w:r w:rsidR="00EF229D">
                <w:rPr>
                  <w:rFonts w:ascii="Arial" w:hAnsi="Arial" w:cs="Arial"/>
                  <w:b/>
                  <w:bCs/>
                  <w:i/>
                  <w:iCs/>
                  <w:spacing w:val="-3"/>
                  <w:sz w:val="29"/>
                  <w:szCs w:val="29"/>
                </w:rPr>
                <w:t>Offshore Transmission System</w:t>
              </w:r>
            </w:ins>
          </w:p>
        </w:tc>
        <w:tc>
          <w:tcPr>
            <w:tcW w:w="1052" w:type="dxa"/>
          </w:tcPr>
          <w:p w14:paraId="29370FA9" w14:textId="2A36DC1A" w:rsidR="00847E42" w:rsidRPr="00EF004B" w:rsidRDefault="00847E42">
            <w:pPr>
              <w:pStyle w:val="NoSpacing"/>
              <w:spacing w:before="120" w:after="60"/>
              <w:jc w:val="right"/>
              <w:rPr>
                <w:ins w:id="203" w:author="Tammy Meek (NESO)" w:date="2025-01-24T10:27:00Z" w16du:dateUtc="2025-01-24T10:27:00Z"/>
                <w:rFonts w:ascii="Arial" w:hAnsi="Arial" w:cs="Arial"/>
                <w:b/>
                <w:bCs/>
                <w:sz w:val="28"/>
                <w:szCs w:val="28"/>
                <w:rPrChange w:id="204" w:author="Tammy Meek (NESO)" w:date="2025-01-24T10:35:00Z" w16du:dateUtc="2025-01-24T10:35:00Z">
                  <w:rPr>
                    <w:ins w:id="205" w:author="Tammy Meek (NESO)" w:date="2025-01-24T10:27:00Z" w16du:dateUtc="2025-01-24T10:27:00Z"/>
                  </w:rPr>
                </w:rPrChange>
              </w:rPr>
              <w:pPrChange w:id="20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07" w:author="Tammy Meek (NESO)" w:date="2025-01-24T10:27:00Z" w16du:dateUtc="2025-01-24T10:27:00Z">
              <w:r w:rsidRPr="00EF004B">
                <w:rPr>
                  <w:rFonts w:ascii="Arial" w:hAnsi="Arial" w:cs="Arial"/>
                  <w:b/>
                  <w:bCs/>
                  <w:sz w:val="28"/>
                  <w:szCs w:val="28"/>
                  <w:rPrChange w:id="208" w:author="Tammy Meek (NESO)" w:date="2025-01-24T10:35:00Z" w16du:dateUtc="2025-01-24T10:35:00Z">
                    <w:rPr/>
                  </w:rPrChange>
                </w:rPr>
                <w:t>55</w:t>
              </w:r>
            </w:ins>
          </w:p>
        </w:tc>
      </w:tr>
      <w:tr w:rsidR="00847E42" w14:paraId="53BF036A" w14:textId="77777777" w:rsidTr="00EF004B">
        <w:trPr>
          <w:ins w:id="209" w:author="Tammy Meek (NESO)" w:date="2025-01-24T10:27:00Z"/>
        </w:trPr>
        <w:tc>
          <w:tcPr>
            <w:tcW w:w="1946" w:type="dxa"/>
          </w:tcPr>
          <w:p w14:paraId="5B76772A" w14:textId="77777777" w:rsidR="00847E42" w:rsidRPr="00847E42" w:rsidRDefault="00847E42">
            <w:pPr>
              <w:pStyle w:val="ListParagraph"/>
              <w:numPr>
                <w:ilvl w:val="0"/>
                <w:numId w:val="104"/>
              </w:numPr>
              <w:tabs>
                <w:tab w:val="left" w:pos="1944"/>
                <w:tab w:val="left" w:pos="8424"/>
              </w:tabs>
              <w:kinsoku w:val="0"/>
              <w:overflowPunct w:val="0"/>
              <w:autoSpaceDE/>
              <w:autoSpaceDN/>
              <w:adjustRightInd/>
              <w:spacing w:before="120" w:after="60" w:line="329" w:lineRule="exact"/>
              <w:textAlignment w:val="baseline"/>
              <w:rPr>
                <w:ins w:id="210" w:author="Tammy Meek (NESO)" w:date="2025-01-24T10:27:00Z" w16du:dateUtc="2025-01-24T10:27:00Z"/>
                <w:rFonts w:ascii="Arial" w:hAnsi="Arial" w:cs="Arial"/>
                <w:b/>
                <w:bCs/>
                <w:spacing w:val="6"/>
                <w:sz w:val="29"/>
                <w:szCs w:val="29"/>
              </w:rPr>
            </w:pPr>
          </w:p>
        </w:tc>
        <w:tc>
          <w:tcPr>
            <w:tcW w:w="5843" w:type="dxa"/>
          </w:tcPr>
          <w:p w14:paraId="6AC66F3B" w14:textId="765A619D" w:rsidR="00847E42" w:rsidRPr="00EF004B" w:rsidRDefault="00847E42">
            <w:pPr>
              <w:pStyle w:val="NoSpacing"/>
              <w:spacing w:before="120" w:after="60"/>
              <w:rPr>
                <w:ins w:id="211" w:author="Tammy Meek (NESO)" w:date="2025-01-24T10:27:00Z" w16du:dateUtc="2025-01-24T10:27:00Z"/>
                <w:rFonts w:ascii="Arial" w:hAnsi="Arial" w:cs="Arial"/>
                <w:b/>
                <w:bCs/>
                <w:sz w:val="28"/>
                <w:szCs w:val="28"/>
                <w:rPrChange w:id="212" w:author="Tammy Meek (NESO)" w:date="2025-01-24T10:35:00Z" w16du:dateUtc="2025-01-24T10:35:00Z">
                  <w:rPr>
                    <w:ins w:id="213" w:author="Tammy Meek (NESO)" w:date="2025-01-24T10:27:00Z" w16du:dateUtc="2025-01-24T10:27:00Z"/>
                  </w:rPr>
                </w:rPrChange>
              </w:rPr>
              <w:pPrChange w:id="214"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15" w:author="Tammy Meek (NESO)" w:date="2025-01-24T10:27:00Z" w16du:dateUtc="2025-01-24T10:27:00Z">
              <w:r w:rsidRPr="00EF004B">
                <w:rPr>
                  <w:rFonts w:ascii="Arial" w:hAnsi="Arial" w:cs="Arial"/>
                  <w:b/>
                  <w:bCs/>
                  <w:sz w:val="28"/>
                  <w:szCs w:val="28"/>
                  <w:rPrChange w:id="216" w:author="Tammy Meek (NESO)" w:date="2025-01-24T10:35:00Z" w16du:dateUtc="2025-01-24T10:35:00Z">
                    <w:rPr/>
                  </w:rPrChange>
                </w:rPr>
                <w:t>Terms and Definitions</w:t>
              </w:r>
            </w:ins>
          </w:p>
        </w:tc>
        <w:tc>
          <w:tcPr>
            <w:tcW w:w="1052" w:type="dxa"/>
          </w:tcPr>
          <w:p w14:paraId="59A616A1" w14:textId="045FC763" w:rsidR="00847E42" w:rsidRPr="00EF004B" w:rsidRDefault="00847E42">
            <w:pPr>
              <w:pStyle w:val="NoSpacing"/>
              <w:spacing w:before="120" w:after="60"/>
              <w:jc w:val="right"/>
              <w:rPr>
                <w:ins w:id="217" w:author="Tammy Meek (NESO)" w:date="2025-01-24T10:27:00Z" w16du:dateUtc="2025-01-24T10:27:00Z"/>
                <w:rFonts w:ascii="Arial" w:hAnsi="Arial" w:cs="Arial"/>
                <w:b/>
                <w:bCs/>
                <w:sz w:val="28"/>
                <w:szCs w:val="28"/>
                <w:rPrChange w:id="218" w:author="Tammy Meek (NESO)" w:date="2025-01-24T10:35:00Z" w16du:dateUtc="2025-01-24T10:35:00Z">
                  <w:rPr>
                    <w:ins w:id="219" w:author="Tammy Meek (NESO)" w:date="2025-01-24T10:27:00Z" w16du:dateUtc="2025-01-24T10:27:00Z"/>
                  </w:rPr>
                </w:rPrChange>
              </w:rPr>
              <w:pPrChange w:id="22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21" w:author="Tammy Meek (NESO)" w:date="2025-01-24T10:27:00Z" w16du:dateUtc="2025-01-24T10:27:00Z">
              <w:r w:rsidRPr="00EF004B">
                <w:rPr>
                  <w:rFonts w:ascii="Arial" w:hAnsi="Arial" w:cs="Arial"/>
                  <w:b/>
                  <w:bCs/>
                  <w:sz w:val="28"/>
                  <w:szCs w:val="28"/>
                  <w:rPrChange w:id="222" w:author="Tammy Meek (NESO)" w:date="2025-01-24T10:35:00Z" w16du:dateUtc="2025-01-24T10:35:00Z">
                    <w:rPr/>
                  </w:rPrChange>
                </w:rPr>
                <w:t>56</w:t>
              </w:r>
            </w:ins>
          </w:p>
        </w:tc>
      </w:tr>
      <w:tr w:rsidR="00A24DEA" w14:paraId="5A91BFD0" w14:textId="77777777" w:rsidTr="00EF004B">
        <w:trPr>
          <w:ins w:id="223" w:author="Tammy Meek (NESO)" w:date="2025-01-24T10:27:00Z"/>
        </w:trPr>
        <w:tc>
          <w:tcPr>
            <w:tcW w:w="1946" w:type="dxa"/>
          </w:tcPr>
          <w:p w14:paraId="50FF20B7" w14:textId="26503203" w:rsidR="00A24DEA" w:rsidRPr="00847E42" w:rsidRDefault="00A24DEA">
            <w:pPr>
              <w:tabs>
                <w:tab w:val="left" w:pos="1944"/>
                <w:tab w:val="left" w:pos="8424"/>
              </w:tabs>
              <w:kinsoku w:val="0"/>
              <w:overflowPunct w:val="0"/>
              <w:autoSpaceDE/>
              <w:autoSpaceDN/>
              <w:adjustRightInd/>
              <w:spacing w:before="120" w:after="60" w:line="329" w:lineRule="exact"/>
              <w:textAlignment w:val="baseline"/>
              <w:rPr>
                <w:ins w:id="224" w:author="Tammy Meek (NESO)" w:date="2025-01-24T10:27:00Z" w16du:dateUtc="2025-01-24T10:27:00Z"/>
                <w:rFonts w:ascii="Arial" w:hAnsi="Arial" w:cs="Arial"/>
                <w:b/>
                <w:bCs/>
                <w:spacing w:val="6"/>
                <w:sz w:val="29"/>
                <w:szCs w:val="29"/>
                <w:rPrChange w:id="225" w:author="Tammy Meek (NESO)" w:date="2025-01-24T10:28:00Z" w16du:dateUtc="2025-01-24T10:28:00Z">
                  <w:rPr>
                    <w:ins w:id="226" w:author="Tammy Meek (NESO)" w:date="2025-01-24T10:27:00Z" w16du:dateUtc="2025-01-24T10:27:00Z"/>
                  </w:rPr>
                </w:rPrChange>
              </w:rPr>
              <w:pPrChange w:id="227"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28" w:author="Tammy Meek (NESO)" w:date="2025-01-24T10:28:00Z" w16du:dateUtc="2025-01-24T10:28:00Z">
              <w:r>
                <w:rPr>
                  <w:rFonts w:ascii="Arial" w:hAnsi="Arial" w:cs="Arial"/>
                  <w:b/>
                  <w:bCs/>
                  <w:spacing w:val="6"/>
                  <w:sz w:val="29"/>
                  <w:szCs w:val="29"/>
                </w:rPr>
                <w:t>Appendix A</w:t>
              </w:r>
            </w:ins>
          </w:p>
        </w:tc>
        <w:tc>
          <w:tcPr>
            <w:tcW w:w="5843" w:type="dxa"/>
          </w:tcPr>
          <w:p w14:paraId="6696F920" w14:textId="326E6336" w:rsidR="00A24DEA" w:rsidRPr="00EF004B" w:rsidRDefault="00A24DEA">
            <w:pPr>
              <w:pStyle w:val="NoSpacing"/>
              <w:spacing w:before="120" w:after="60"/>
              <w:rPr>
                <w:ins w:id="229" w:author="Tammy Meek (NESO)" w:date="2025-01-24T10:27:00Z" w16du:dateUtc="2025-01-24T10:27:00Z"/>
                <w:rFonts w:ascii="Arial" w:hAnsi="Arial" w:cs="Arial"/>
                <w:b/>
                <w:bCs/>
                <w:sz w:val="28"/>
                <w:szCs w:val="28"/>
                <w:rPrChange w:id="230" w:author="Tammy Meek (NESO)" w:date="2025-01-24T10:35:00Z" w16du:dateUtc="2025-01-24T10:35:00Z">
                  <w:rPr>
                    <w:ins w:id="231" w:author="Tammy Meek (NESO)" w:date="2025-01-24T10:27:00Z" w16du:dateUtc="2025-01-24T10:27:00Z"/>
                  </w:rPr>
                </w:rPrChange>
              </w:rPr>
              <w:pPrChange w:id="23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33" w:author="Tammy Meek (NESO)" w:date="2025-01-24T10:29:00Z" w16du:dateUtc="2025-01-24T10:29:00Z">
              <w:r w:rsidRPr="00EF004B">
                <w:rPr>
                  <w:rFonts w:ascii="Arial" w:hAnsi="Arial" w:cs="Arial"/>
                  <w:b/>
                  <w:bCs/>
                  <w:sz w:val="28"/>
                  <w:szCs w:val="28"/>
                  <w:rPrChange w:id="234" w:author="Tammy Meek (NESO)" w:date="2025-01-24T10:35:00Z" w16du:dateUtc="2025-01-24T10:35:00Z">
                    <w:rPr>
                      <w:sz w:val="30"/>
                      <w:szCs w:val="30"/>
                    </w:rPr>
                  </w:rPrChange>
                </w:rPr>
                <w:t xml:space="preserve">Recommended Substation Configuration </w:t>
              </w:r>
              <w:r w:rsidRPr="00EF004B">
                <w:rPr>
                  <w:rFonts w:ascii="Arial" w:hAnsi="Arial" w:cs="Arial"/>
                  <w:b/>
                  <w:bCs/>
                  <w:spacing w:val="2"/>
                  <w:sz w:val="28"/>
                  <w:szCs w:val="28"/>
                  <w:rPrChange w:id="235" w:author="Tammy Meek (NESO)" w:date="2025-01-24T10:35:00Z" w16du:dateUtc="2025-01-24T10:35:00Z">
                    <w:rPr>
                      <w:spacing w:val="2"/>
                      <w:sz w:val="30"/>
                      <w:szCs w:val="30"/>
                    </w:rPr>
                  </w:rPrChange>
                </w:rPr>
                <w:t>and Switching Arrangements</w:t>
              </w:r>
            </w:ins>
          </w:p>
        </w:tc>
        <w:tc>
          <w:tcPr>
            <w:tcW w:w="1052" w:type="dxa"/>
          </w:tcPr>
          <w:p w14:paraId="48E02900" w14:textId="4FE0CD8E" w:rsidR="00A24DEA" w:rsidRPr="00EF004B" w:rsidRDefault="00A24DEA">
            <w:pPr>
              <w:pStyle w:val="NoSpacing"/>
              <w:spacing w:before="120" w:after="60"/>
              <w:jc w:val="right"/>
              <w:rPr>
                <w:ins w:id="236" w:author="Tammy Meek (NESO)" w:date="2025-01-24T10:27:00Z" w16du:dateUtc="2025-01-24T10:27:00Z"/>
                <w:rFonts w:ascii="Arial" w:hAnsi="Arial" w:cs="Arial"/>
                <w:b/>
                <w:bCs/>
                <w:sz w:val="28"/>
                <w:szCs w:val="28"/>
                <w:rPrChange w:id="237" w:author="Tammy Meek (NESO)" w:date="2025-01-24T10:35:00Z" w16du:dateUtc="2025-01-24T10:35:00Z">
                  <w:rPr>
                    <w:ins w:id="238" w:author="Tammy Meek (NESO)" w:date="2025-01-24T10:27:00Z" w16du:dateUtc="2025-01-24T10:27:00Z"/>
                  </w:rPr>
                </w:rPrChange>
              </w:rPr>
              <w:pPrChange w:id="23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40" w:author="Tammy Meek (NESO)" w:date="2025-01-24T10:29:00Z" w16du:dateUtc="2025-01-24T10:29:00Z">
              <w:r w:rsidRPr="00EF004B">
                <w:rPr>
                  <w:rFonts w:ascii="Arial" w:hAnsi="Arial" w:cs="Arial"/>
                  <w:b/>
                  <w:bCs/>
                  <w:spacing w:val="2"/>
                  <w:sz w:val="28"/>
                  <w:szCs w:val="28"/>
                  <w:rPrChange w:id="241" w:author="Tammy Meek (NESO)" w:date="2025-01-24T10:35:00Z" w16du:dateUtc="2025-01-24T10:35:00Z">
                    <w:rPr>
                      <w:spacing w:val="2"/>
                      <w:sz w:val="30"/>
                      <w:szCs w:val="30"/>
                    </w:rPr>
                  </w:rPrChange>
                </w:rPr>
                <w:t>77</w:t>
              </w:r>
            </w:ins>
          </w:p>
        </w:tc>
      </w:tr>
      <w:tr w:rsidR="005D59B9" w14:paraId="6419DF2B" w14:textId="77777777" w:rsidTr="00EF004B">
        <w:trPr>
          <w:ins w:id="242" w:author="Tammy Meek (NESO)" w:date="2025-01-24T10:27:00Z"/>
        </w:trPr>
        <w:tc>
          <w:tcPr>
            <w:tcW w:w="1946" w:type="dxa"/>
          </w:tcPr>
          <w:p w14:paraId="5F9522EC" w14:textId="182375A0" w:rsidR="005D59B9" w:rsidRPr="00847E42" w:rsidRDefault="005D59B9">
            <w:pPr>
              <w:tabs>
                <w:tab w:val="left" w:pos="1944"/>
                <w:tab w:val="left" w:pos="8424"/>
              </w:tabs>
              <w:kinsoku w:val="0"/>
              <w:overflowPunct w:val="0"/>
              <w:autoSpaceDE/>
              <w:autoSpaceDN/>
              <w:adjustRightInd/>
              <w:spacing w:before="120" w:after="60" w:line="329" w:lineRule="exact"/>
              <w:textAlignment w:val="baseline"/>
              <w:rPr>
                <w:ins w:id="243" w:author="Tammy Meek (NESO)" w:date="2025-01-24T10:27:00Z" w16du:dateUtc="2025-01-24T10:27:00Z"/>
                <w:rFonts w:ascii="Arial" w:hAnsi="Arial" w:cs="Arial"/>
                <w:b/>
                <w:bCs/>
                <w:spacing w:val="6"/>
                <w:sz w:val="29"/>
                <w:szCs w:val="29"/>
                <w:rPrChange w:id="244" w:author="Tammy Meek (NESO)" w:date="2025-01-24T10:28:00Z" w16du:dateUtc="2025-01-24T10:28:00Z">
                  <w:rPr>
                    <w:ins w:id="245" w:author="Tammy Meek (NESO)" w:date="2025-01-24T10:27:00Z" w16du:dateUtc="2025-01-24T10:27:00Z"/>
                  </w:rPr>
                </w:rPrChange>
              </w:rPr>
              <w:pPrChange w:id="246"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47" w:author="Tammy Meek (NESO)" w:date="2025-01-24T10:28:00Z" w16du:dateUtc="2025-01-24T10:28:00Z">
              <w:r>
                <w:rPr>
                  <w:rFonts w:ascii="Arial" w:hAnsi="Arial" w:cs="Arial"/>
                  <w:b/>
                  <w:bCs/>
                  <w:spacing w:val="6"/>
                  <w:sz w:val="29"/>
                  <w:szCs w:val="29"/>
                </w:rPr>
                <w:t>Appendix B</w:t>
              </w:r>
            </w:ins>
          </w:p>
        </w:tc>
        <w:tc>
          <w:tcPr>
            <w:tcW w:w="5843" w:type="dxa"/>
          </w:tcPr>
          <w:p w14:paraId="77699BFC" w14:textId="2BEC50F0" w:rsidR="005D59B9" w:rsidRPr="00EF004B" w:rsidRDefault="005D59B9">
            <w:pPr>
              <w:pStyle w:val="NoSpacing"/>
              <w:spacing w:before="120" w:after="60"/>
              <w:rPr>
                <w:ins w:id="248" w:author="Tammy Meek (NESO)" w:date="2025-01-24T10:27:00Z" w16du:dateUtc="2025-01-24T10:27:00Z"/>
                <w:rFonts w:ascii="Arial" w:hAnsi="Arial" w:cs="Arial"/>
                <w:b/>
                <w:bCs/>
                <w:sz w:val="28"/>
                <w:szCs w:val="28"/>
                <w:rPrChange w:id="249" w:author="Tammy Meek (NESO)" w:date="2025-01-24T10:35:00Z" w16du:dateUtc="2025-01-24T10:35:00Z">
                  <w:rPr>
                    <w:ins w:id="250" w:author="Tammy Meek (NESO)" w:date="2025-01-24T10:27:00Z" w16du:dateUtc="2025-01-24T10:27:00Z"/>
                  </w:rPr>
                </w:rPrChange>
              </w:rPr>
              <w:pPrChange w:id="25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52" w:author="Tammy Meek (NESO)" w:date="2025-01-24T10:31:00Z" w16du:dateUtc="2025-01-24T10:31:00Z">
              <w:r w:rsidRPr="00EF004B">
                <w:rPr>
                  <w:rFonts w:ascii="Arial" w:hAnsi="Arial" w:cs="Arial"/>
                  <w:b/>
                  <w:bCs/>
                  <w:sz w:val="28"/>
                  <w:szCs w:val="28"/>
                  <w:rPrChange w:id="253" w:author="Tammy Meek (NESO)" w:date="2025-01-24T10:35:00Z" w16du:dateUtc="2025-01-24T10:35:00Z">
                    <w:rPr/>
                  </w:rPrChange>
                </w:rPr>
                <w:t xml:space="preserve">Circuit Complexity on the </w:t>
              </w:r>
              <w:r w:rsidRPr="00EF004B">
                <w:rPr>
                  <w:rFonts w:ascii="Arial" w:hAnsi="Arial" w:cs="Arial"/>
                  <w:b/>
                  <w:bCs/>
                  <w:i/>
                  <w:iCs/>
                  <w:sz w:val="28"/>
                  <w:szCs w:val="28"/>
                  <w:rPrChange w:id="254" w:author="Tammy Meek (NESO)" w:date="2025-01-24T10:35:00Z" w16du:dateUtc="2025-01-24T10:35:00Z">
                    <w:rPr>
                      <w:i/>
                      <w:iCs/>
                    </w:rPr>
                  </w:rPrChange>
                </w:rPr>
                <w:t xml:space="preserve">Onshore </w:t>
              </w:r>
              <w:r w:rsidRPr="00EF004B">
                <w:rPr>
                  <w:rFonts w:ascii="Arial" w:hAnsi="Arial" w:cs="Arial"/>
                  <w:b/>
                  <w:bCs/>
                  <w:i/>
                  <w:iCs/>
                  <w:spacing w:val="-4"/>
                  <w:sz w:val="28"/>
                  <w:szCs w:val="28"/>
                  <w:rPrChange w:id="255" w:author="Tammy Meek (NESO)" w:date="2025-01-24T10:35:00Z" w16du:dateUtc="2025-01-24T10:35:00Z">
                    <w:rPr>
                      <w:i/>
                      <w:iCs/>
                      <w:spacing w:val="-4"/>
                    </w:rPr>
                  </w:rPrChange>
                </w:rPr>
                <w:t>Transmission System</w:t>
              </w:r>
            </w:ins>
          </w:p>
        </w:tc>
        <w:tc>
          <w:tcPr>
            <w:tcW w:w="1052" w:type="dxa"/>
          </w:tcPr>
          <w:p w14:paraId="29921419" w14:textId="5998C722" w:rsidR="005D59B9" w:rsidRPr="00EF004B" w:rsidRDefault="005D59B9">
            <w:pPr>
              <w:pStyle w:val="NoSpacing"/>
              <w:spacing w:before="120" w:after="60"/>
              <w:jc w:val="right"/>
              <w:rPr>
                <w:ins w:id="256" w:author="Tammy Meek (NESO)" w:date="2025-01-24T10:27:00Z" w16du:dateUtc="2025-01-24T10:27:00Z"/>
                <w:rFonts w:ascii="Arial" w:hAnsi="Arial" w:cs="Arial"/>
                <w:b/>
                <w:bCs/>
                <w:sz w:val="28"/>
                <w:szCs w:val="28"/>
                <w:rPrChange w:id="257" w:author="Tammy Meek (NESO)" w:date="2025-01-24T10:35:00Z" w16du:dateUtc="2025-01-24T10:35:00Z">
                  <w:rPr>
                    <w:ins w:id="258" w:author="Tammy Meek (NESO)" w:date="2025-01-24T10:27:00Z" w16du:dateUtc="2025-01-24T10:27:00Z"/>
                  </w:rPr>
                </w:rPrChange>
              </w:rPr>
              <w:pPrChange w:id="25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60" w:author="Tammy Meek (NESO)" w:date="2025-01-24T10:31:00Z" w16du:dateUtc="2025-01-24T10:31:00Z">
              <w:r w:rsidRPr="00EF004B">
                <w:rPr>
                  <w:rFonts w:ascii="Arial" w:hAnsi="Arial" w:cs="Arial"/>
                  <w:b/>
                  <w:bCs/>
                  <w:sz w:val="28"/>
                  <w:szCs w:val="28"/>
                  <w:rPrChange w:id="261" w:author="Tammy Meek (NESO)" w:date="2025-01-24T10:35:00Z" w16du:dateUtc="2025-01-24T10:35:00Z">
                    <w:rPr/>
                  </w:rPrChange>
                </w:rPr>
                <w:t>82</w:t>
              </w:r>
            </w:ins>
          </w:p>
        </w:tc>
      </w:tr>
      <w:tr w:rsidR="005D59B9" w14:paraId="60CFEDA1" w14:textId="77777777" w:rsidTr="00EF004B">
        <w:trPr>
          <w:ins w:id="262" w:author="Tammy Meek (NESO)" w:date="2025-01-24T10:27:00Z"/>
        </w:trPr>
        <w:tc>
          <w:tcPr>
            <w:tcW w:w="1946" w:type="dxa"/>
          </w:tcPr>
          <w:p w14:paraId="21C100B9" w14:textId="398383C0" w:rsidR="005D59B9" w:rsidRPr="00847E42" w:rsidRDefault="005D59B9">
            <w:pPr>
              <w:tabs>
                <w:tab w:val="left" w:pos="1944"/>
                <w:tab w:val="left" w:pos="8424"/>
              </w:tabs>
              <w:kinsoku w:val="0"/>
              <w:overflowPunct w:val="0"/>
              <w:autoSpaceDE/>
              <w:autoSpaceDN/>
              <w:adjustRightInd/>
              <w:spacing w:before="120" w:after="60" w:line="329" w:lineRule="exact"/>
              <w:textAlignment w:val="baseline"/>
              <w:rPr>
                <w:ins w:id="263" w:author="Tammy Meek (NESO)" w:date="2025-01-24T10:27:00Z" w16du:dateUtc="2025-01-24T10:27:00Z"/>
                <w:rFonts w:ascii="Arial" w:hAnsi="Arial" w:cs="Arial"/>
                <w:b/>
                <w:bCs/>
                <w:spacing w:val="6"/>
                <w:sz w:val="29"/>
                <w:szCs w:val="29"/>
                <w:rPrChange w:id="264" w:author="Tammy Meek (NESO)" w:date="2025-01-24T10:28:00Z" w16du:dateUtc="2025-01-24T10:28:00Z">
                  <w:rPr>
                    <w:ins w:id="265" w:author="Tammy Meek (NESO)" w:date="2025-01-24T10:27:00Z" w16du:dateUtc="2025-01-24T10:27:00Z"/>
                  </w:rPr>
                </w:rPrChange>
              </w:rPr>
              <w:pPrChange w:id="266"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67" w:author="Tammy Meek (NESO)" w:date="2025-01-24T10:28:00Z" w16du:dateUtc="2025-01-24T10:28:00Z">
              <w:r>
                <w:rPr>
                  <w:rFonts w:ascii="Arial" w:hAnsi="Arial" w:cs="Arial"/>
                  <w:b/>
                  <w:bCs/>
                  <w:spacing w:val="6"/>
                  <w:sz w:val="29"/>
                  <w:szCs w:val="29"/>
                </w:rPr>
                <w:t>Appendix C</w:t>
              </w:r>
            </w:ins>
          </w:p>
        </w:tc>
        <w:tc>
          <w:tcPr>
            <w:tcW w:w="5843" w:type="dxa"/>
          </w:tcPr>
          <w:p w14:paraId="0445851D" w14:textId="23E9C142" w:rsidR="005D59B9" w:rsidRPr="00EF004B" w:rsidRDefault="005D59B9">
            <w:pPr>
              <w:pStyle w:val="NoSpacing"/>
              <w:spacing w:before="120" w:after="60"/>
              <w:rPr>
                <w:ins w:id="268" w:author="Tammy Meek (NESO)" w:date="2025-01-24T10:27:00Z" w16du:dateUtc="2025-01-24T10:27:00Z"/>
                <w:rFonts w:ascii="Arial" w:hAnsi="Arial" w:cs="Arial"/>
                <w:b/>
                <w:bCs/>
                <w:sz w:val="28"/>
                <w:szCs w:val="28"/>
                <w:rPrChange w:id="269" w:author="Tammy Meek (NESO)" w:date="2025-01-24T10:35:00Z" w16du:dateUtc="2025-01-24T10:35:00Z">
                  <w:rPr>
                    <w:ins w:id="270" w:author="Tammy Meek (NESO)" w:date="2025-01-24T10:27:00Z" w16du:dateUtc="2025-01-24T10:27:00Z"/>
                  </w:rPr>
                </w:rPrChange>
              </w:rPr>
              <w:pPrChange w:id="2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72" w:author="Tammy Meek (NESO)" w:date="2025-01-24T10:31:00Z" w16du:dateUtc="2025-01-24T10:31:00Z">
              <w:r w:rsidRPr="00EF004B">
                <w:rPr>
                  <w:rFonts w:ascii="Arial" w:hAnsi="Arial" w:cs="Arial"/>
                  <w:b/>
                  <w:bCs/>
                  <w:sz w:val="28"/>
                  <w:szCs w:val="28"/>
                  <w:rPrChange w:id="273" w:author="Tammy Meek (NESO)" w:date="2025-01-24T10:35:00Z" w16du:dateUtc="2025-01-24T10:35:00Z">
                    <w:rPr/>
                  </w:rPrChange>
                </w:rPr>
                <w:t xml:space="preserve">Modelling of </w:t>
              </w:r>
              <w:r w:rsidRPr="00EF004B">
                <w:rPr>
                  <w:rFonts w:ascii="Arial" w:hAnsi="Arial" w:cs="Arial"/>
                  <w:b/>
                  <w:bCs/>
                  <w:i/>
                  <w:iCs/>
                  <w:sz w:val="28"/>
                  <w:szCs w:val="28"/>
                  <w:rPrChange w:id="274" w:author="Tammy Meek (NESO)" w:date="2025-01-24T10:35:00Z" w16du:dateUtc="2025-01-24T10:35:00Z">
                    <w:rPr>
                      <w:i/>
                      <w:iCs/>
                    </w:rPr>
                  </w:rPrChange>
                </w:rPr>
                <w:t>Security Planned Transfer</w:t>
              </w:r>
            </w:ins>
          </w:p>
        </w:tc>
        <w:tc>
          <w:tcPr>
            <w:tcW w:w="1052" w:type="dxa"/>
          </w:tcPr>
          <w:p w14:paraId="7A105D15" w14:textId="551C55C4" w:rsidR="005D59B9" w:rsidRPr="00EF004B" w:rsidRDefault="005D59B9">
            <w:pPr>
              <w:pStyle w:val="NoSpacing"/>
              <w:spacing w:before="120" w:after="60"/>
              <w:jc w:val="right"/>
              <w:rPr>
                <w:ins w:id="275" w:author="Tammy Meek (NESO)" w:date="2025-01-24T10:27:00Z" w16du:dateUtc="2025-01-24T10:27:00Z"/>
                <w:rFonts w:ascii="Arial" w:hAnsi="Arial" w:cs="Arial"/>
                <w:b/>
                <w:bCs/>
                <w:sz w:val="28"/>
                <w:szCs w:val="28"/>
                <w:rPrChange w:id="276" w:author="Tammy Meek (NESO)" w:date="2025-01-24T10:35:00Z" w16du:dateUtc="2025-01-24T10:35:00Z">
                  <w:rPr>
                    <w:ins w:id="277" w:author="Tammy Meek (NESO)" w:date="2025-01-24T10:27:00Z" w16du:dateUtc="2025-01-24T10:27:00Z"/>
                  </w:rPr>
                </w:rPrChange>
              </w:rPr>
              <w:pPrChange w:id="27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79" w:author="Tammy Meek (NESO)" w:date="2025-01-24T10:31:00Z" w16du:dateUtc="2025-01-24T10:31:00Z">
              <w:r w:rsidRPr="00EF004B">
                <w:rPr>
                  <w:rFonts w:ascii="Arial" w:hAnsi="Arial" w:cs="Arial"/>
                  <w:b/>
                  <w:bCs/>
                  <w:sz w:val="28"/>
                  <w:szCs w:val="28"/>
                  <w:rPrChange w:id="280" w:author="Tammy Meek (NESO)" w:date="2025-01-24T10:35:00Z" w16du:dateUtc="2025-01-24T10:35:00Z">
                    <w:rPr/>
                  </w:rPrChange>
                </w:rPr>
                <w:t>85</w:t>
              </w:r>
            </w:ins>
          </w:p>
        </w:tc>
      </w:tr>
      <w:tr w:rsidR="00DC3F60" w14:paraId="2C634F9E" w14:textId="77777777" w:rsidTr="00EF004B">
        <w:trPr>
          <w:ins w:id="281" w:author="Tammy Meek (NESO)" w:date="2025-01-24T10:27:00Z"/>
        </w:trPr>
        <w:tc>
          <w:tcPr>
            <w:tcW w:w="1946" w:type="dxa"/>
          </w:tcPr>
          <w:p w14:paraId="55F0F221" w14:textId="4B8EF788" w:rsidR="00DC3F60" w:rsidRPr="00847E42" w:rsidRDefault="00DC3F60">
            <w:pPr>
              <w:tabs>
                <w:tab w:val="left" w:pos="1944"/>
                <w:tab w:val="left" w:pos="8424"/>
              </w:tabs>
              <w:kinsoku w:val="0"/>
              <w:overflowPunct w:val="0"/>
              <w:autoSpaceDE/>
              <w:autoSpaceDN/>
              <w:adjustRightInd/>
              <w:spacing w:before="120" w:after="60" w:line="329" w:lineRule="exact"/>
              <w:textAlignment w:val="baseline"/>
              <w:rPr>
                <w:ins w:id="282" w:author="Tammy Meek (NESO)" w:date="2025-01-24T10:27:00Z" w16du:dateUtc="2025-01-24T10:27:00Z"/>
                <w:rFonts w:ascii="Arial" w:hAnsi="Arial" w:cs="Arial"/>
                <w:b/>
                <w:bCs/>
                <w:spacing w:val="6"/>
                <w:sz w:val="29"/>
                <w:szCs w:val="29"/>
                <w:rPrChange w:id="283" w:author="Tammy Meek (NESO)" w:date="2025-01-24T10:28:00Z" w16du:dateUtc="2025-01-24T10:28:00Z">
                  <w:rPr>
                    <w:ins w:id="284" w:author="Tammy Meek (NESO)" w:date="2025-01-24T10:27:00Z" w16du:dateUtc="2025-01-24T10:27:00Z"/>
                  </w:rPr>
                </w:rPrChange>
              </w:rPr>
              <w:pPrChange w:id="285"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286" w:author="Tammy Meek (NESO)" w:date="2025-01-24T10:28:00Z" w16du:dateUtc="2025-01-24T10:28:00Z">
              <w:r>
                <w:rPr>
                  <w:rFonts w:ascii="Arial" w:hAnsi="Arial" w:cs="Arial"/>
                  <w:b/>
                  <w:bCs/>
                  <w:spacing w:val="6"/>
                  <w:sz w:val="29"/>
                  <w:szCs w:val="29"/>
                </w:rPr>
                <w:t>Appendix D</w:t>
              </w:r>
            </w:ins>
          </w:p>
        </w:tc>
        <w:tc>
          <w:tcPr>
            <w:tcW w:w="5843" w:type="dxa"/>
          </w:tcPr>
          <w:p w14:paraId="1785C6C4" w14:textId="0A8EE5FE" w:rsidR="00DC3F60" w:rsidRPr="00EF004B" w:rsidRDefault="00DC3F60">
            <w:pPr>
              <w:pStyle w:val="NoSpacing"/>
              <w:spacing w:before="120" w:after="60"/>
              <w:rPr>
                <w:ins w:id="287" w:author="Tammy Meek (NESO)" w:date="2025-01-24T10:27:00Z" w16du:dateUtc="2025-01-24T10:27:00Z"/>
                <w:rFonts w:ascii="Arial" w:hAnsi="Arial" w:cs="Arial"/>
                <w:b/>
                <w:bCs/>
                <w:sz w:val="28"/>
                <w:szCs w:val="28"/>
                <w:rPrChange w:id="288" w:author="Tammy Meek (NESO)" w:date="2025-01-24T10:35:00Z" w16du:dateUtc="2025-01-24T10:35:00Z">
                  <w:rPr>
                    <w:ins w:id="289" w:author="Tammy Meek (NESO)" w:date="2025-01-24T10:27:00Z" w16du:dateUtc="2025-01-24T10:27:00Z"/>
                  </w:rPr>
                </w:rPrChange>
              </w:rPr>
              <w:pPrChange w:id="29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91" w:author="Tammy Meek (NESO)" w:date="2025-01-24T10:31:00Z" w16du:dateUtc="2025-01-24T10:31:00Z">
              <w:r w:rsidRPr="00EF004B">
                <w:rPr>
                  <w:rFonts w:ascii="Arial" w:hAnsi="Arial" w:cs="Arial"/>
                  <w:b/>
                  <w:bCs/>
                  <w:sz w:val="28"/>
                  <w:szCs w:val="28"/>
                  <w:rPrChange w:id="292" w:author="Tammy Meek (NESO)" w:date="2025-01-24T10:35:00Z" w16du:dateUtc="2025-01-24T10:35:00Z">
                    <w:rPr/>
                  </w:rPrChange>
                </w:rPr>
                <w:t xml:space="preserve">Application of the </w:t>
              </w:r>
              <w:r w:rsidRPr="00EF004B">
                <w:rPr>
                  <w:rFonts w:ascii="Arial" w:hAnsi="Arial" w:cs="Arial"/>
                  <w:b/>
                  <w:bCs/>
                  <w:i/>
                  <w:iCs/>
                  <w:sz w:val="28"/>
                  <w:szCs w:val="28"/>
                  <w:rPrChange w:id="293" w:author="Tammy Meek (NESO)" w:date="2025-01-24T10:35:00Z" w16du:dateUtc="2025-01-24T10:35:00Z">
                    <w:rPr>
                      <w:i/>
                      <w:iCs/>
                    </w:rPr>
                  </w:rPrChange>
                </w:rPr>
                <w:t>Interconnection Allowance</w:t>
              </w:r>
            </w:ins>
          </w:p>
        </w:tc>
        <w:tc>
          <w:tcPr>
            <w:tcW w:w="1052" w:type="dxa"/>
          </w:tcPr>
          <w:p w14:paraId="0226FA77" w14:textId="6832B0B3" w:rsidR="00DC3F60" w:rsidRPr="00EF004B" w:rsidRDefault="005D59B9">
            <w:pPr>
              <w:pStyle w:val="NoSpacing"/>
              <w:spacing w:before="120" w:after="60"/>
              <w:jc w:val="right"/>
              <w:rPr>
                <w:ins w:id="294" w:author="Tammy Meek (NESO)" w:date="2025-01-24T10:27:00Z" w16du:dateUtc="2025-01-24T10:27:00Z"/>
                <w:rFonts w:ascii="Arial" w:hAnsi="Arial" w:cs="Arial"/>
                <w:b/>
                <w:bCs/>
                <w:sz w:val="28"/>
                <w:szCs w:val="28"/>
                <w:rPrChange w:id="295" w:author="Tammy Meek (NESO)" w:date="2025-01-24T10:35:00Z" w16du:dateUtc="2025-01-24T10:35:00Z">
                  <w:rPr>
                    <w:ins w:id="296" w:author="Tammy Meek (NESO)" w:date="2025-01-24T10:27:00Z" w16du:dateUtc="2025-01-24T10:27:00Z"/>
                  </w:rPr>
                </w:rPrChange>
              </w:rPr>
              <w:pPrChange w:id="29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298" w:author="Tammy Meek (NESO)" w:date="2025-01-24T10:31:00Z" w16du:dateUtc="2025-01-24T10:31:00Z">
              <w:r w:rsidRPr="00EF004B">
                <w:rPr>
                  <w:rFonts w:ascii="Arial" w:hAnsi="Arial" w:cs="Arial"/>
                  <w:b/>
                  <w:bCs/>
                  <w:sz w:val="28"/>
                  <w:szCs w:val="28"/>
                  <w:rPrChange w:id="299" w:author="Tammy Meek (NESO)" w:date="2025-01-24T10:35:00Z" w16du:dateUtc="2025-01-24T10:35:00Z">
                    <w:rPr/>
                  </w:rPrChange>
                </w:rPr>
                <w:t>87</w:t>
              </w:r>
            </w:ins>
          </w:p>
        </w:tc>
      </w:tr>
      <w:tr w:rsidR="00847E42" w14:paraId="40BA6201" w14:textId="77777777" w:rsidTr="00EF004B">
        <w:trPr>
          <w:ins w:id="300" w:author="Tammy Meek (NESO)" w:date="2025-01-24T10:27:00Z"/>
        </w:trPr>
        <w:tc>
          <w:tcPr>
            <w:tcW w:w="1946" w:type="dxa"/>
          </w:tcPr>
          <w:p w14:paraId="3C4C3821" w14:textId="662CF4EE" w:rsidR="00847E42" w:rsidRPr="00847E42" w:rsidRDefault="00847E42">
            <w:pPr>
              <w:tabs>
                <w:tab w:val="left" w:pos="1944"/>
                <w:tab w:val="left" w:pos="8424"/>
              </w:tabs>
              <w:kinsoku w:val="0"/>
              <w:overflowPunct w:val="0"/>
              <w:autoSpaceDE/>
              <w:autoSpaceDN/>
              <w:adjustRightInd/>
              <w:spacing w:before="120" w:after="60" w:line="329" w:lineRule="exact"/>
              <w:textAlignment w:val="baseline"/>
              <w:rPr>
                <w:ins w:id="301" w:author="Tammy Meek (NESO)" w:date="2025-01-24T10:27:00Z" w16du:dateUtc="2025-01-24T10:27:00Z"/>
                <w:rFonts w:ascii="Arial" w:hAnsi="Arial" w:cs="Arial"/>
                <w:b/>
                <w:bCs/>
                <w:spacing w:val="6"/>
                <w:sz w:val="29"/>
                <w:szCs w:val="29"/>
                <w:rPrChange w:id="302" w:author="Tammy Meek (NESO)" w:date="2025-01-24T10:28:00Z" w16du:dateUtc="2025-01-24T10:28:00Z">
                  <w:rPr>
                    <w:ins w:id="303" w:author="Tammy Meek (NESO)" w:date="2025-01-24T10:27:00Z" w16du:dateUtc="2025-01-24T10:27:00Z"/>
                  </w:rPr>
                </w:rPrChange>
              </w:rPr>
              <w:pPrChange w:id="304"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05" w:author="Tammy Meek (NESO)" w:date="2025-01-24T10:28:00Z" w16du:dateUtc="2025-01-24T10:28:00Z">
              <w:r>
                <w:rPr>
                  <w:rFonts w:ascii="Arial" w:hAnsi="Arial" w:cs="Arial"/>
                  <w:b/>
                  <w:bCs/>
                  <w:spacing w:val="6"/>
                  <w:sz w:val="29"/>
                  <w:szCs w:val="29"/>
                </w:rPr>
                <w:t>Appendix E</w:t>
              </w:r>
            </w:ins>
          </w:p>
        </w:tc>
        <w:tc>
          <w:tcPr>
            <w:tcW w:w="5843" w:type="dxa"/>
          </w:tcPr>
          <w:p w14:paraId="53122DA4" w14:textId="306ABFAD" w:rsidR="00847E42" w:rsidRPr="00EF004B" w:rsidRDefault="008448E1">
            <w:pPr>
              <w:pStyle w:val="NoSpacing"/>
              <w:spacing w:before="120" w:after="60"/>
              <w:rPr>
                <w:ins w:id="306" w:author="Tammy Meek (NESO)" w:date="2025-01-24T10:27:00Z" w16du:dateUtc="2025-01-24T10:27:00Z"/>
                <w:rFonts w:ascii="Arial" w:hAnsi="Arial" w:cs="Arial"/>
                <w:b/>
                <w:bCs/>
                <w:sz w:val="28"/>
                <w:szCs w:val="28"/>
                <w:rPrChange w:id="307" w:author="Tammy Meek (NESO)" w:date="2025-01-24T10:35:00Z" w16du:dateUtc="2025-01-24T10:35:00Z">
                  <w:rPr>
                    <w:ins w:id="308" w:author="Tammy Meek (NESO)" w:date="2025-01-24T10:27:00Z" w16du:dateUtc="2025-01-24T10:27:00Z"/>
                  </w:rPr>
                </w:rPrChange>
              </w:rPr>
              <w:pPrChange w:id="309"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10" w:author="Tammy Meek (NESO)" w:date="2025-01-24T10:31:00Z" w16du:dateUtc="2025-01-24T10:31:00Z">
              <w:r w:rsidRPr="00EF004B">
                <w:rPr>
                  <w:rFonts w:ascii="Arial" w:hAnsi="Arial" w:cs="Arial"/>
                  <w:b/>
                  <w:bCs/>
                  <w:sz w:val="28"/>
                  <w:szCs w:val="28"/>
                  <w:rPrChange w:id="311" w:author="Tammy Meek (NESO)" w:date="2025-01-24T10:35:00Z" w16du:dateUtc="2025-01-24T10:35:00Z">
                    <w:rPr/>
                  </w:rPrChange>
                </w:rPr>
                <w:t xml:space="preserve">Modelling of </w:t>
              </w:r>
              <w:r w:rsidRPr="00EF004B">
                <w:rPr>
                  <w:rFonts w:ascii="Arial" w:hAnsi="Arial" w:cs="Arial"/>
                  <w:b/>
                  <w:bCs/>
                  <w:i/>
                  <w:iCs/>
                  <w:sz w:val="28"/>
                  <w:szCs w:val="28"/>
                  <w:rPrChange w:id="312" w:author="Tammy Meek (NESO)" w:date="2025-01-24T10:35:00Z" w16du:dateUtc="2025-01-24T10:35:00Z">
                    <w:rPr>
                      <w:i/>
                      <w:iCs/>
                    </w:rPr>
                  </w:rPrChange>
                </w:rPr>
                <w:t>Economy Planned Transfer</w:t>
              </w:r>
            </w:ins>
          </w:p>
        </w:tc>
        <w:tc>
          <w:tcPr>
            <w:tcW w:w="1052" w:type="dxa"/>
          </w:tcPr>
          <w:p w14:paraId="7B6DDCBE" w14:textId="07881FBA" w:rsidR="00847E42" w:rsidRPr="00EF004B" w:rsidRDefault="005D59B9">
            <w:pPr>
              <w:pStyle w:val="NoSpacing"/>
              <w:spacing w:before="120" w:after="60"/>
              <w:jc w:val="right"/>
              <w:rPr>
                <w:ins w:id="313" w:author="Tammy Meek (NESO)" w:date="2025-01-24T10:27:00Z" w16du:dateUtc="2025-01-24T10:27:00Z"/>
                <w:rFonts w:ascii="Arial" w:hAnsi="Arial" w:cs="Arial"/>
                <w:b/>
                <w:bCs/>
                <w:sz w:val="28"/>
                <w:szCs w:val="28"/>
                <w:rPrChange w:id="314" w:author="Tammy Meek (NESO)" w:date="2025-01-24T10:35:00Z" w16du:dateUtc="2025-01-24T10:35:00Z">
                  <w:rPr>
                    <w:ins w:id="315" w:author="Tammy Meek (NESO)" w:date="2025-01-24T10:27:00Z" w16du:dateUtc="2025-01-24T10:27:00Z"/>
                  </w:rPr>
                </w:rPrChange>
              </w:rPr>
              <w:pPrChange w:id="31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17" w:author="Tammy Meek (NESO)" w:date="2025-01-24T10:31:00Z" w16du:dateUtc="2025-01-24T10:31:00Z">
              <w:r w:rsidRPr="00EF004B">
                <w:rPr>
                  <w:rFonts w:ascii="Arial" w:hAnsi="Arial" w:cs="Arial"/>
                  <w:b/>
                  <w:bCs/>
                  <w:sz w:val="28"/>
                  <w:szCs w:val="28"/>
                  <w:rPrChange w:id="318" w:author="Tammy Meek (NESO)" w:date="2025-01-24T10:35:00Z" w16du:dateUtc="2025-01-24T10:35:00Z">
                    <w:rPr/>
                  </w:rPrChange>
                </w:rPr>
                <w:t>90</w:t>
              </w:r>
            </w:ins>
          </w:p>
        </w:tc>
      </w:tr>
      <w:tr w:rsidR="00847E42" w14:paraId="0A67C8F3" w14:textId="77777777" w:rsidTr="00EF004B">
        <w:trPr>
          <w:ins w:id="319" w:author="Tammy Meek (NESO)" w:date="2025-01-24T10:27:00Z"/>
        </w:trPr>
        <w:tc>
          <w:tcPr>
            <w:tcW w:w="1946" w:type="dxa"/>
          </w:tcPr>
          <w:p w14:paraId="7F20AA34" w14:textId="211FB741" w:rsidR="00847E42" w:rsidRPr="00847E42" w:rsidRDefault="00847E42">
            <w:pPr>
              <w:tabs>
                <w:tab w:val="left" w:pos="1944"/>
                <w:tab w:val="left" w:pos="8424"/>
              </w:tabs>
              <w:kinsoku w:val="0"/>
              <w:overflowPunct w:val="0"/>
              <w:autoSpaceDE/>
              <w:autoSpaceDN/>
              <w:adjustRightInd/>
              <w:spacing w:before="120" w:after="60" w:line="329" w:lineRule="exact"/>
              <w:textAlignment w:val="baseline"/>
              <w:rPr>
                <w:ins w:id="320" w:author="Tammy Meek (NESO)" w:date="2025-01-24T10:27:00Z" w16du:dateUtc="2025-01-24T10:27:00Z"/>
                <w:rFonts w:ascii="Arial" w:hAnsi="Arial" w:cs="Arial"/>
                <w:b/>
                <w:bCs/>
                <w:spacing w:val="6"/>
                <w:sz w:val="29"/>
                <w:szCs w:val="29"/>
                <w:rPrChange w:id="321" w:author="Tammy Meek (NESO)" w:date="2025-01-24T10:28:00Z" w16du:dateUtc="2025-01-24T10:28:00Z">
                  <w:rPr>
                    <w:ins w:id="322" w:author="Tammy Meek (NESO)" w:date="2025-01-24T10:27:00Z" w16du:dateUtc="2025-01-24T10:27:00Z"/>
                  </w:rPr>
                </w:rPrChange>
              </w:rPr>
              <w:pPrChange w:id="323"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24" w:author="Tammy Meek (NESO)" w:date="2025-01-24T10:28:00Z" w16du:dateUtc="2025-01-24T10:28:00Z">
              <w:r>
                <w:rPr>
                  <w:rFonts w:ascii="Arial" w:hAnsi="Arial" w:cs="Arial"/>
                  <w:b/>
                  <w:bCs/>
                  <w:spacing w:val="6"/>
                  <w:sz w:val="29"/>
                  <w:szCs w:val="29"/>
                </w:rPr>
                <w:t>Appendix F</w:t>
              </w:r>
            </w:ins>
          </w:p>
        </w:tc>
        <w:tc>
          <w:tcPr>
            <w:tcW w:w="5843" w:type="dxa"/>
          </w:tcPr>
          <w:p w14:paraId="232E939D" w14:textId="666CFE69" w:rsidR="00847E42" w:rsidRPr="00EF004B" w:rsidRDefault="000E15DB">
            <w:pPr>
              <w:pStyle w:val="NoSpacing"/>
              <w:spacing w:before="120" w:after="60"/>
              <w:rPr>
                <w:ins w:id="325" w:author="Tammy Meek (NESO)" w:date="2025-01-24T10:27:00Z" w16du:dateUtc="2025-01-24T10:27:00Z"/>
                <w:rFonts w:ascii="Arial" w:hAnsi="Arial" w:cs="Arial"/>
                <w:b/>
                <w:bCs/>
                <w:sz w:val="28"/>
                <w:szCs w:val="28"/>
                <w:rPrChange w:id="326" w:author="Tammy Meek (NESO)" w:date="2025-01-24T10:35:00Z" w16du:dateUtc="2025-01-24T10:35:00Z">
                  <w:rPr>
                    <w:ins w:id="327" w:author="Tammy Meek (NESO)" w:date="2025-01-24T10:27:00Z" w16du:dateUtc="2025-01-24T10:27:00Z"/>
                  </w:rPr>
                </w:rPrChange>
              </w:rPr>
              <w:pPrChange w:id="328"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29" w:author="Tammy Meek (NESO)" w:date="2025-01-24T10:32:00Z" w16du:dateUtc="2025-01-24T10:32:00Z">
              <w:r w:rsidRPr="00EF004B">
                <w:rPr>
                  <w:rFonts w:ascii="Arial" w:hAnsi="Arial" w:cs="Arial"/>
                  <w:b/>
                  <w:bCs/>
                  <w:sz w:val="28"/>
                  <w:szCs w:val="28"/>
                  <w:rPrChange w:id="330" w:author="Tammy Meek (NESO)" w:date="2025-01-24T10:35:00Z" w16du:dateUtc="2025-01-24T10:35:00Z">
                    <w:rPr/>
                  </w:rPrChange>
                </w:rPr>
                <w:t xml:space="preserve">Application of the </w:t>
              </w:r>
              <w:r w:rsidRPr="00EF004B">
                <w:rPr>
                  <w:rFonts w:ascii="Arial" w:hAnsi="Arial" w:cs="Arial"/>
                  <w:b/>
                  <w:bCs/>
                  <w:i/>
                  <w:iCs/>
                  <w:sz w:val="28"/>
                  <w:szCs w:val="28"/>
                  <w:rPrChange w:id="331" w:author="Tammy Meek (NESO)" w:date="2025-01-24T10:35:00Z" w16du:dateUtc="2025-01-24T10:35:00Z">
                    <w:rPr>
                      <w:i/>
                      <w:iCs/>
                    </w:rPr>
                  </w:rPrChange>
                </w:rPr>
                <w:t>Boundary Allowance</w:t>
              </w:r>
            </w:ins>
          </w:p>
        </w:tc>
        <w:tc>
          <w:tcPr>
            <w:tcW w:w="1052" w:type="dxa"/>
          </w:tcPr>
          <w:p w14:paraId="4CE1B84A" w14:textId="6C1A1E84" w:rsidR="00847E42" w:rsidRPr="00EF004B" w:rsidRDefault="00CB29FE">
            <w:pPr>
              <w:pStyle w:val="NoSpacing"/>
              <w:spacing w:before="120" w:after="60"/>
              <w:jc w:val="right"/>
              <w:rPr>
                <w:ins w:id="332" w:author="Tammy Meek (NESO)" w:date="2025-01-24T10:27:00Z" w16du:dateUtc="2025-01-24T10:27:00Z"/>
                <w:rFonts w:ascii="Arial" w:hAnsi="Arial" w:cs="Arial"/>
                <w:b/>
                <w:bCs/>
                <w:sz w:val="28"/>
                <w:szCs w:val="28"/>
                <w:rPrChange w:id="333" w:author="Tammy Meek (NESO)" w:date="2025-01-24T10:35:00Z" w16du:dateUtc="2025-01-24T10:35:00Z">
                  <w:rPr>
                    <w:ins w:id="334" w:author="Tammy Meek (NESO)" w:date="2025-01-24T10:27:00Z" w16du:dateUtc="2025-01-24T10:27:00Z"/>
                  </w:rPr>
                </w:rPrChange>
              </w:rPr>
              <w:pPrChange w:id="335"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36" w:author="Tammy Meek (NESO)" w:date="2025-01-24T10:32:00Z" w16du:dateUtc="2025-01-24T10:32:00Z">
              <w:r w:rsidRPr="00EF004B">
                <w:rPr>
                  <w:rFonts w:ascii="Arial" w:hAnsi="Arial" w:cs="Arial"/>
                  <w:b/>
                  <w:bCs/>
                  <w:sz w:val="28"/>
                  <w:szCs w:val="28"/>
                  <w:rPrChange w:id="337" w:author="Tammy Meek (NESO)" w:date="2025-01-24T10:35:00Z" w16du:dateUtc="2025-01-24T10:35:00Z">
                    <w:rPr/>
                  </w:rPrChange>
                </w:rPr>
                <w:t>92</w:t>
              </w:r>
            </w:ins>
          </w:p>
        </w:tc>
      </w:tr>
      <w:tr w:rsidR="00847E42" w14:paraId="350F5058" w14:textId="77777777" w:rsidTr="00EF004B">
        <w:trPr>
          <w:ins w:id="338" w:author="Tammy Meek (NESO)" w:date="2025-01-24T10:27:00Z"/>
        </w:trPr>
        <w:tc>
          <w:tcPr>
            <w:tcW w:w="1946" w:type="dxa"/>
          </w:tcPr>
          <w:p w14:paraId="685D4FA2" w14:textId="70523D83" w:rsidR="00847E42" w:rsidRPr="00847E42" w:rsidRDefault="00A24DEA">
            <w:pPr>
              <w:tabs>
                <w:tab w:val="left" w:pos="1944"/>
                <w:tab w:val="left" w:pos="8424"/>
              </w:tabs>
              <w:kinsoku w:val="0"/>
              <w:overflowPunct w:val="0"/>
              <w:autoSpaceDE/>
              <w:autoSpaceDN/>
              <w:adjustRightInd/>
              <w:spacing w:before="120" w:after="60" w:line="329" w:lineRule="exact"/>
              <w:textAlignment w:val="baseline"/>
              <w:rPr>
                <w:ins w:id="339" w:author="Tammy Meek (NESO)" w:date="2025-01-24T10:27:00Z" w16du:dateUtc="2025-01-24T10:27:00Z"/>
                <w:rFonts w:ascii="Arial" w:hAnsi="Arial" w:cs="Arial"/>
                <w:b/>
                <w:bCs/>
                <w:spacing w:val="6"/>
                <w:sz w:val="29"/>
                <w:szCs w:val="29"/>
                <w:rPrChange w:id="340" w:author="Tammy Meek (NESO)" w:date="2025-01-24T10:28:00Z" w16du:dateUtc="2025-01-24T10:28:00Z">
                  <w:rPr>
                    <w:ins w:id="341" w:author="Tammy Meek (NESO)" w:date="2025-01-24T10:27:00Z" w16du:dateUtc="2025-01-24T10:27:00Z"/>
                  </w:rPr>
                </w:rPrChange>
              </w:rPr>
              <w:pPrChange w:id="342" w:author="Tammy Meek (NESO)" w:date="2025-01-24T10:37:00Z" w16du:dateUtc="2025-01-24T10:37:00Z">
                <w:pPr>
                  <w:pStyle w:val="ListParagraph"/>
                  <w:numPr>
                    <w:numId w:val="104"/>
                  </w:numPr>
                  <w:tabs>
                    <w:tab w:val="left" w:pos="1944"/>
                    <w:tab w:val="left" w:pos="8424"/>
                  </w:tabs>
                  <w:kinsoku w:val="0"/>
                  <w:overflowPunct w:val="0"/>
                  <w:autoSpaceDE/>
                  <w:autoSpaceDN/>
                  <w:adjustRightInd/>
                  <w:spacing w:before="323" w:line="329" w:lineRule="exact"/>
                  <w:ind w:left="360" w:hanging="360"/>
                  <w:textAlignment w:val="baseline"/>
                </w:pPr>
              </w:pPrChange>
            </w:pPr>
            <w:ins w:id="343" w:author="Tammy Meek (NESO)" w:date="2025-01-24T10:28:00Z" w16du:dateUtc="2025-01-24T10:28:00Z">
              <w:r>
                <w:rPr>
                  <w:rFonts w:ascii="Arial" w:hAnsi="Arial" w:cs="Arial"/>
                  <w:b/>
                  <w:bCs/>
                  <w:spacing w:val="6"/>
                  <w:sz w:val="29"/>
                  <w:szCs w:val="29"/>
                </w:rPr>
                <w:t>Appendix G</w:t>
              </w:r>
            </w:ins>
          </w:p>
        </w:tc>
        <w:tc>
          <w:tcPr>
            <w:tcW w:w="5843" w:type="dxa"/>
          </w:tcPr>
          <w:p w14:paraId="5EC4ED64" w14:textId="1533E397" w:rsidR="00847E42" w:rsidRPr="00EF004B" w:rsidRDefault="00F92FF5">
            <w:pPr>
              <w:pStyle w:val="NoSpacing"/>
              <w:spacing w:before="120" w:after="60"/>
              <w:rPr>
                <w:ins w:id="344" w:author="Tammy Meek (NESO)" w:date="2025-01-24T10:27:00Z" w16du:dateUtc="2025-01-24T10:27:00Z"/>
                <w:rFonts w:ascii="Arial" w:hAnsi="Arial" w:cs="Arial"/>
                <w:b/>
                <w:bCs/>
                <w:sz w:val="28"/>
                <w:szCs w:val="28"/>
                <w:rPrChange w:id="345" w:author="Tammy Meek (NESO)" w:date="2025-01-24T10:35:00Z" w16du:dateUtc="2025-01-24T10:35:00Z">
                  <w:rPr>
                    <w:ins w:id="346" w:author="Tammy Meek (NESO)" w:date="2025-01-24T10:27:00Z" w16du:dateUtc="2025-01-24T10:27:00Z"/>
                  </w:rPr>
                </w:rPrChange>
              </w:rPr>
              <w:pPrChange w:id="347"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48" w:author="Tammy Meek (NESO)" w:date="2025-01-24T10:32:00Z" w16du:dateUtc="2025-01-24T10:32:00Z">
              <w:r w:rsidRPr="00EF004B">
                <w:rPr>
                  <w:rFonts w:ascii="Arial" w:hAnsi="Arial" w:cs="Arial"/>
                  <w:b/>
                  <w:bCs/>
                  <w:sz w:val="28"/>
                  <w:szCs w:val="28"/>
                  <w:rPrChange w:id="349" w:author="Tammy Meek (NESO)" w:date="2025-01-24T10:35:00Z" w16du:dateUtc="2025-01-24T10:35:00Z">
                    <w:rPr/>
                  </w:rPrChange>
                </w:rPr>
                <w:t>Guidance on Economic Justification</w:t>
              </w:r>
            </w:ins>
          </w:p>
        </w:tc>
        <w:tc>
          <w:tcPr>
            <w:tcW w:w="1052" w:type="dxa"/>
          </w:tcPr>
          <w:p w14:paraId="43D3F29D" w14:textId="1EAFAC35" w:rsidR="00847E42" w:rsidRPr="00EF004B" w:rsidRDefault="00F92FF5">
            <w:pPr>
              <w:pStyle w:val="NoSpacing"/>
              <w:spacing w:before="120" w:after="60"/>
              <w:jc w:val="right"/>
              <w:rPr>
                <w:ins w:id="350" w:author="Tammy Meek (NESO)" w:date="2025-01-24T10:27:00Z" w16du:dateUtc="2025-01-24T10:27:00Z"/>
                <w:rFonts w:ascii="Arial" w:hAnsi="Arial" w:cs="Arial"/>
                <w:b/>
                <w:bCs/>
                <w:sz w:val="28"/>
                <w:szCs w:val="28"/>
                <w:rPrChange w:id="351" w:author="Tammy Meek (NESO)" w:date="2025-01-24T10:35:00Z" w16du:dateUtc="2025-01-24T10:35:00Z">
                  <w:rPr>
                    <w:ins w:id="352" w:author="Tammy Meek (NESO)" w:date="2025-01-24T10:27:00Z" w16du:dateUtc="2025-01-24T10:27:00Z"/>
                  </w:rPr>
                </w:rPrChange>
              </w:rPr>
              <w:pPrChange w:id="353"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54" w:author="Tammy Meek (NESO)" w:date="2025-01-24T10:32:00Z" w16du:dateUtc="2025-01-24T10:32:00Z">
              <w:r w:rsidRPr="00EF004B">
                <w:rPr>
                  <w:rFonts w:ascii="Arial" w:hAnsi="Arial" w:cs="Arial"/>
                  <w:b/>
                  <w:bCs/>
                  <w:sz w:val="28"/>
                  <w:szCs w:val="28"/>
                  <w:rPrChange w:id="355" w:author="Tammy Meek (NESO)" w:date="2025-01-24T10:35:00Z" w16du:dateUtc="2025-01-24T10:35:00Z">
                    <w:rPr/>
                  </w:rPrChange>
                </w:rPr>
                <w:t>94</w:t>
              </w:r>
            </w:ins>
          </w:p>
        </w:tc>
      </w:tr>
      <w:tr w:rsidR="00A24DEA" w14:paraId="2DEE9BFC" w14:textId="77777777" w:rsidTr="00EF004B">
        <w:trPr>
          <w:ins w:id="356" w:author="Tammy Meek (NESO)" w:date="2025-01-24T10:28:00Z"/>
        </w:trPr>
        <w:tc>
          <w:tcPr>
            <w:tcW w:w="1946" w:type="dxa"/>
          </w:tcPr>
          <w:p w14:paraId="4E67BAF4" w14:textId="0D847F70" w:rsidR="00A24DEA" w:rsidRDefault="00A24DEA">
            <w:pPr>
              <w:tabs>
                <w:tab w:val="left" w:pos="1944"/>
                <w:tab w:val="left" w:pos="8424"/>
              </w:tabs>
              <w:kinsoku w:val="0"/>
              <w:overflowPunct w:val="0"/>
              <w:autoSpaceDE/>
              <w:autoSpaceDN/>
              <w:adjustRightInd/>
              <w:spacing w:before="120" w:after="60" w:line="329" w:lineRule="exact"/>
              <w:textAlignment w:val="baseline"/>
              <w:rPr>
                <w:ins w:id="357" w:author="Tammy Meek (NESO)" w:date="2025-01-24T10:28:00Z" w16du:dateUtc="2025-01-24T10:28:00Z"/>
                <w:rFonts w:ascii="Arial" w:hAnsi="Arial" w:cs="Arial"/>
                <w:b/>
                <w:bCs/>
                <w:spacing w:val="6"/>
                <w:sz w:val="29"/>
                <w:szCs w:val="29"/>
              </w:rPr>
            </w:pPr>
            <w:ins w:id="358" w:author="Tammy Meek (NESO)" w:date="2025-01-24T10:28:00Z" w16du:dateUtc="2025-01-24T10:28:00Z">
              <w:r>
                <w:rPr>
                  <w:rFonts w:ascii="Arial" w:hAnsi="Arial" w:cs="Arial"/>
                  <w:b/>
                  <w:bCs/>
                  <w:spacing w:val="6"/>
                  <w:sz w:val="29"/>
                  <w:szCs w:val="29"/>
                </w:rPr>
                <w:t>Appendix H</w:t>
              </w:r>
            </w:ins>
          </w:p>
        </w:tc>
        <w:tc>
          <w:tcPr>
            <w:tcW w:w="5843" w:type="dxa"/>
          </w:tcPr>
          <w:p w14:paraId="7C7C0671" w14:textId="02D145AE" w:rsidR="00A24DEA" w:rsidRPr="00E875A0" w:rsidRDefault="00C44E79">
            <w:pPr>
              <w:pStyle w:val="NoSpacing"/>
              <w:spacing w:before="120" w:after="60"/>
              <w:rPr>
                <w:ins w:id="359" w:author="Tammy Meek (NESO)" w:date="2025-01-24T10:28:00Z" w16du:dateUtc="2025-01-24T10:28:00Z"/>
                <w:rFonts w:ascii="Arial" w:hAnsi="Arial" w:cs="Arial"/>
                <w:b/>
                <w:bCs/>
                <w:spacing w:val="-4"/>
                <w:sz w:val="28"/>
                <w:szCs w:val="28"/>
                <w:rPrChange w:id="360" w:author="Tammy Meek (NESO)" w:date="2025-01-24T10:42:00Z" w16du:dateUtc="2025-01-24T10:42:00Z">
                  <w:rPr>
                    <w:ins w:id="361" w:author="Tammy Meek (NESO)" w:date="2025-01-24T10:28:00Z" w16du:dateUtc="2025-01-24T10:28:00Z"/>
                  </w:rPr>
                </w:rPrChange>
              </w:rPr>
              <w:pPrChange w:id="36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63" w:author="Tammy Meek (NESO)" w:date="2025-01-24T10:32:00Z" w16du:dateUtc="2025-01-24T10:32:00Z">
              <w:r w:rsidRPr="00EF004B">
                <w:rPr>
                  <w:rFonts w:ascii="Arial" w:hAnsi="Arial" w:cs="Arial"/>
                  <w:b/>
                  <w:bCs/>
                  <w:sz w:val="28"/>
                  <w:szCs w:val="28"/>
                  <w:rPrChange w:id="364" w:author="Tammy Meek (NESO)" w:date="2025-01-24T10:35:00Z" w16du:dateUtc="2025-01-24T10:35:00Z">
                    <w:rPr/>
                  </w:rPrChange>
                </w:rPr>
                <w:t>Frequency Risk and Control Report</w:t>
              </w:r>
            </w:ins>
            <w:ins w:id="365" w:author="Tammy Meek (NESO)" w:date="2025-01-24T10:41:00Z" w16du:dateUtc="2025-01-24T10:41:00Z">
              <w:r w:rsidR="00E875A0">
                <w:rPr>
                  <w:rFonts w:ascii="Arial" w:hAnsi="Arial" w:cs="Arial"/>
                  <w:b/>
                  <w:bCs/>
                  <w:sz w:val="28"/>
                  <w:szCs w:val="28"/>
                </w:rPr>
                <w:t xml:space="preserve"> </w:t>
              </w:r>
            </w:ins>
            <w:ins w:id="366" w:author="Tammy Meek (NESO)" w:date="2025-01-24T10:32:00Z" w16du:dateUtc="2025-01-24T10:32:00Z">
              <w:r w:rsidRPr="00EF004B">
                <w:rPr>
                  <w:rFonts w:ascii="Arial" w:hAnsi="Arial" w:cs="Arial"/>
                  <w:b/>
                  <w:bCs/>
                  <w:spacing w:val="-4"/>
                  <w:sz w:val="28"/>
                  <w:szCs w:val="28"/>
                  <w:rPrChange w:id="367" w:author="Tammy Meek (NESO)" w:date="2025-01-24T10:35:00Z" w16du:dateUtc="2025-01-24T10:35:00Z">
                    <w:rPr>
                      <w:spacing w:val="-4"/>
                    </w:rPr>
                  </w:rPrChange>
                </w:rPr>
                <w:t>Methodology and Application</w:t>
              </w:r>
            </w:ins>
          </w:p>
        </w:tc>
        <w:tc>
          <w:tcPr>
            <w:tcW w:w="1052" w:type="dxa"/>
          </w:tcPr>
          <w:p w14:paraId="3D101B28" w14:textId="4722D37B" w:rsidR="00A24DEA" w:rsidRPr="00EF004B" w:rsidRDefault="00EF04F1">
            <w:pPr>
              <w:pStyle w:val="NoSpacing"/>
              <w:spacing w:before="120" w:after="60"/>
              <w:jc w:val="right"/>
              <w:rPr>
                <w:ins w:id="368" w:author="Tammy Meek (NESO)" w:date="2025-01-24T10:28:00Z" w16du:dateUtc="2025-01-24T10:28:00Z"/>
                <w:rFonts w:ascii="Arial" w:hAnsi="Arial" w:cs="Arial"/>
                <w:b/>
                <w:bCs/>
                <w:sz w:val="28"/>
                <w:szCs w:val="28"/>
                <w:rPrChange w:id="369" w:author="Tammy Meek (NESO)" w:date="2025-01-24T10:35:00Z" w16du:dateUtc="2025-01-24T10:35:00Z">
                  <w:rPr>
                    <w:ins w:id="370" w:author="Tammy Meek (NESO)" w:date="2025-01-24T10:28:00Z" w16du:dateUtc="2025-01-24T10:28:00Z"/>
                  </w:rPr>
                </w:rPrChange>
              </w:rPr>
              <w:pPrChange w:id="371"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72" w:author="Tammy Meek (NESO)" w:date="2025-01-24T10:32:00Z" w16du:dateUtc="2025-01-24T10:32:00Z">
              <w:r w:rsidRPr="00EF004B">
                <w:rPr>
                  <w:rFonts w:ascii="Arial" w:hAnsi="Arial" w:cs="Arial"/>
                  <w:b/>
                  <w:bCs/>
                  <w:sz w:val="28"/>
                  <w:szCs w:val="28"/>
                  <w:rPrChange w:id="373" w:author="Tammy Meek (NESO)" w:date="2025-01-24T10:35:00Z" w16du:dateUtc="2025-01-24T10:35:00Z">
                    <w:rPr/>
                  </w:rPrChange>
                </w:rPr>
                <w:t>96</w:t>
              </w:r>
            </w:ins>
          </w:p>
        </w:tc>
      </w:tr>
      <w:tr w:rsidR="00A24DEA" w14:paraId="723103DC" w14:textId="77777777" w:rsidTr="00EF004B">
        <w:trPr>
          <w:ins w:id="374" w:author="Tammy Meek (NESO)" w:date="2025-01-24T10:28:00Z"/>
        </w:trPr>
        <w:tc>
          <w:tcPr>
            <w:tcW w:w="1946" w:type="dxa"/>
          </w:tcPr>
          <w:p w14:paraId="2C26F592" w14:textId="778719D8" w:rsidR="00A24DEA" w:rsidRDefault="00A24DEA">
            <w:pPr>
              <w:tabs>
                <w:tab w:val="left" w:pos="1944"/>
                <w:tab w:val="left" w:pos="8424"/>
              </w:tabs>
              <w:kinsoku w:val="0"/>
              <w:overflowPunct w:val="0"/>
              <w:autoSpaceDE/>
              <w:autoSpaceDN/>
              <w:adjustRightInd/>
              <w:spacing w:before="120" w:after="60" w:line="329" w:lineRule="exact"/>
              <w:textAlignment w:val="baseline"/>
              <w:rPr>
                <w:ins w:id="375" w:author="Tammy Meek (NESO)" w:date="2025-01-24T10:28:00Z" w16du:dateUtc="2025-01-24T10:28:00Z"/>
                <w:rFonts w:ascii="Arial" w:hAnsi="Arial" w:cs="Arial"/>
                <w:b/>
                <w:bCs/>
                <w:spacing w:val="6"/>
                <w:sz w:val="29"/>
                <w:szCs w:val="29"/>
              </w:rPr>
            </w:pPr>
            <w:ins w:id="376" w:author="Tammy Meek (NESO)" w:date="2025-01-24T10:28:00Z" w16du:dateUtc="2025-01-24T10:28:00Z">
              <w:r>
                <w:rPr>
                  <w:rFonts w:ascii="Arial" w:hAnsi="Arial" w:cs="Arial"/>
                  <w:b/>
                  <w:bCs/>
                  <w:spacing w:val="6"/>
                  <w:sz w:val="29"/>
                  <w:szCs w:val="29"/>
                </w:rPr>
                <w:t>Appendix I</w:t>
              </w:r>
            </w:ins>
          </w:p>
        </w:tc>
        <w:tc>
          <w:tcPr>
            <w:tcW w:w="5843" w:type="dxa"/>
          </w:tcPr>
          <w:p w14:paraId="6DA7A732" w14:textId="2BA5AD26" w:rsidR="00A24DEA" w:rsidRPr="00EF004B" w:rsidRDefault="00E14583">
            <w:pPr>
              <w:pStyle w:val="NoSpacing"/>
              <w:spacing w:before="120" w:after="60"/>
              <w:rPr>
                <w:ins w:id="377" w:author="Tammy Meek (NESO)" w:date="2025-01-24T10:28:00Z" w16du:dateUtc="2025-01-24T10:28:00Z"/>
                <w:rFonts w:ascii="Arial" w:hAnsi="Arial" w:cs="Arial"/>
                <w:b/>
                <w:bCs/>
                <w:sz w:val="28"/>
                <w:szCs w:val="28"/>
                <w:rPrChange w:id="378" w:author="Tammy Meek (NESO)" w:date="2025-01-24T10:35:00Z" w16du:dateUtc="2025-01-24T10:35:00Z">
                  <w:rPr>
                    <w:ins w:id="379" w:author="Tammy Meek (NESO)" w:date="2025-01-24T10:28:00Z" w16du:dateUtc="2025-01-24T10:28:00Z"/>
                  </w:rPr>
                </w:rPrChange>
              </w:rPr>
              <w:pPrChange w:id="380"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81" w:author="Tammy Meek (NESO)" w:date="2025-01-24T10:32:00Z" w16du:dateUtc="2025-01-24T10:32:00Z">
              <w:r w:rsidRPr="00EF004B">
                <w:rPr>
                  <w:rFonts w:ascii="Arial" w:hAnsi="Arial" w:cs="Arial"/>
                  <w:b/>
                  <w:bCs/>
                  <w:sz w:val="28"/>
                  <w:szCs w:val="28"/>
                  <w:rPrChange w:id="382" w:author="Tammy Meek (NESO)" w:date="2025-01-24T10:35:00Z" w16du:dateUtc="2025-01-24T10:35:00Z">
                    <w:rPr/>
                  </w:rPrChange>
                </w:rPr>
                <w:t>System Restoration Requirements</w:t>
              </w:r>
            </w:ins>
          </w:p>
        </w:tc>
        <w:tc>
          <w:tcPr>
            <w:tcW w:w="1052" w:type="dxa"/>
          </w:tcPr>
          <w:p w14:paraId="53C61C1A" w14:textId="2696B38B" w:rsidR="00A24DEA" w:rsidRPr="00EF004B" w:rsidRDefault="00E14583">
            <w:pPr>
              <w:pStyle w:val="NoSpacing"/>
              <w:spacing w:before="120" w:after="60"/>
              <w:jc w:val="right"/>
              <w:rPr>
                <w:ins w:id="383" w:author="Tammy Meek (NESO)" w:date="2025-01-24T10:28:00Z" w16du:dateUtc="2025-01-24T10:28:00Z"/>
                <w:rFonts w:ascii="Arial" w:hAnsi="Arial" w:cs="Arial"/>
                <w:b/>
                <w:bCs/>
                <w:sz w:val="28"/>
                <w:szCs w:val="28"/>
                <w:rPrChange w:id="384" w:author="Tammy Meek (NESO)" w:date="2025-01-24T10:35:00Z" w16du:dateUtc="2025-01-24T10:35:00Z">
                  <w:rPr>
                    <w:ins w:id="385" w:author="Tammy Meek (NESO)" w:date="2025-01-24T10:28:00Z" w16du:dateUtc="2025-01-24T10:28:00Z"/>
                  </w:rPr>
                </w:rPrChange>
              </w:rPr>
              <w:pPrChange w:id="38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87" w:author="Tammy Meek (NESO)" w:date="2025-01-24T10:32:00Z" w16du:dateUtc="2025-01-24T10:32:00Z">
              <w:r w:rsidRPr="00EF004B">
                <w:rPr>
                  <w:rFonts w:ascii="Arial" w:hAnsi="Arial" w:cs="Arial"/>
                  <w:b/>
                  <w:bCs/>
                  <w:sz w:val="28"/>
                  <w:szCs w:val="28"/>
                  <w:rPrChange w:id="388" w:author="Tammy Meek (NESO)" w:date="2025-01-24T10:35:00Z" w16du:dateUtc="2025-01-24T10:35:00Z">
                    <w:rPr/>
                  </w:rPrChange>
                </w:rPr>
                <w:t>101</w:t>
              </w:r>
            </w:ins>
          </w:p>
        </w:tc>
      </w:tr>
      <w:tr w:rsidR="00E14583" w14:paraId="1BAD8285" w14:textId="77777777" w:rsidTr="00EF004B">
        <w:trPr>
          <w:ins w:id="389" w:author="Tammy Meek (NESO)" w:date="2025-01-24T10:32:00Z"/>
        </w:trPr>
        <w:tc>
          <w:tcPr>
            <w:tcW w:w="1946" w:type="dxa"/>
          </w:tcPr>
          <w:p w14:paraId="5BA3297A" w14:textId="1BF16B25" w:rsidR="00E14583" w:rsidRDefault="00E14583">
            <w:pPr>
              <w:tabs>
                <w:tab w:val="left" w:pos="1944"/>
                <w:tab w:val="left" w:pos="8424"/>
              </w:tabs>
              <w:kinsoku w:val="0"/>
              <w:overflowPunct w:val="0"/>
              <w:autoSpaceDE/>
              <w:autoSpaceDN/>
              <w:adjustRightInd/>
              <w:spacing w:before="120" w:after="60" w:line="329" w:lineRule="exact"/>
              <w:textAlignment w:val="baseline"/>
              <w:rPr>
                <w:ins w:id="390" w:author="Tammy Meek (NESO)" w:date="2025-01-24T10:32:00Z" w16du:dateUtc="2025-01-24T10:32:00Z"/>
                <w:rFonts w:ascii="Arial" w:hAnsi="Arial" w:cs="Arial"/>
                <w:b/>
                <w:bCs/>
                <w:spacing w:val="6"/>
                <w:sz w:val="29"/>
                <w:szCs w:val="29"/>
              </w:rPr>
            </w:pPr>
            <w:ins w:id="391" w:author="Tammy Meek (NESO)" w:date="2025-01-24T10:32:00Z" w16du:dateUtc="2025-01-24T10:32:00Z">
              <w:r>
                <w:rPr>
                  <w:rFonts w:ascii="Arial" w:hAnsi="Arial" w:cs="Arial"/>
                  <w:b/>
                  <w:bCs/>
                  <w:spacing w:val="6"/>
                  <w:sz w:val="29"/>
                  <w:szCs w:val="29"/>
                </w:rPr>
                <w:t>Append</w:t>
              </w:r>
            </w:ins>
            <w:ins w:id="392" w:author="Tammy Meek (NESO)" w:date="2025-01-24T10:33:00Z" w16du:dateUtc="2025-01-24T10:33:00Z">
              <w:r>
                <w:rPr>
                  <w:rFonts w:ascii="Arial" w:hAnsi="Arial" w:cs="Arial"/>
                  <w:b/>
                  <w:bCs/>
                  <w:spacing w:val="6"/>
                  <w:sz w:val="29"/>
                  <w:szCs w:val="29"/>
                </w:rPr>
                <w:t>ix J</w:t>
              </w:r>
            </w:ins>
          </w:p>
        </w:tc>
        <w:tc>
          <w:tcPr>
            <w:tcW w:w="5843" w:type="dxa"/>
          </w:tcPr>
          <w:p w14:paraId="1D7B0789" w14:textId="11FD868F" w:rsidR="00E14583" w:rsidRPr="00EF004B" w:rsidRDefault="00CD302F">
            <w:pPr>
              <w:pStyle w:val="NoSpacing"/>
              <w:spacing w:before="120" w:after="60"/>
              <w:rPr>
                <w:ins w:id="393" w:author="Tammy Meek (NESO)" w:date="2025-01-24T10:32:00Z" w16du:dateUtc="2025-01-24T10:32:00Z"/>
                <w:rFonts w:ascii="Arial" w:hAnsi="Arial" w:cs="Arial"/>
                <w:b/>
                <w:bCs/>
                <w:sz w:val="28"/>
                <w:szCs w:val="28"/>
                <w:rPrChange w:id="394" w:author="Tammy Meek (NESO)" w:date="2025-01-24T10:35:00Z" w16du:dateUtc="2025-01-24T10:35:00Z">
                  <w:rPr>
                    <w:ins w:id="395" w:author="Tammy Meek (NESO)" w:date="2025-01-24T10:32:00Z" w16du:dateUtc="2025-01-24T10:32:00Z"/>
                  </w:rPr>
                </w:rPrChange>
              </w:rPr>
              <w:pPrChange w:id="396"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397" w:author="Tammy Meek (NESO)" w:date="2025-01-27T11:19:00Z" w16du:dateUtc="2025-01-27T11:19:00Z">
              <w:r w:rsidRPr="009A2EB7">
                <w:rPr>
                  <w:rFonts w:ascii="Arial" w:hAnsi="Arial" w:cs="Arial"/>
                  <w:b/>
                  <w:i/>
                  <w:sz w:val="28"/>
                  <w:szCs w:val="28"/>
                  <w:rPrChange w:id="398" w:author="Tammy Meek (NESO)" w:date="2025-01-28T09:35:00Z" w16du:dateUtc="2025-01-28T09:35:00Z">
                    <w:rPr>
                      <w:rFonts w:ascii="Arial" w:hAnsi="Arial" w:cs="Arial"/>
                      <w:i/>
                      <w:iCs/>
                      <w:sz w:val="28"/>
                      <w:szCs w:val="28"/>
                    </w:rPr>
                  </w:rPrChange>
                </w:rPr>
                <w:t>Governance Framework</w:t>
              </w:r>
            </w:ins>
          </w:p>
        </w:tc>
        <w:tc>
          <w:tcPr>
            <w:tcW w:w="1052" w:type="dxa"/>
          </w:tcPr>
          <w:p w14:paraId="13DCE0EC" w14:textId="7E206B07" w:rsidR="00E14583" w:rsidRPr="00EF004B" w:rsidRDefault="009A2EB7">
            <w:pPr>
              <w:pStyle w:val="NoSpacing"/>
              <w:spacing w:before="120" w:after="60"/>
              <w:jc w:val="right"/>
              <w:rPr>
                <w:ins w:id="399" w:author="Tammy Meek (NESO)" w:date="2025-01-24T10:32:00Z" w16du:dateUtc="2025-01-24T10:32:00Z"/>
                <w:rFonts w:ascii="Arial" w:hAnsi="Arial" w:cs="Arial"/>
                <w:b/>
                <w:bCs/>
                <w:sz w:val="28"/>
                <w:szCs w:val="28"/>
                <w:rPrChange w:id="400" w:author="Tammy Meek (NESO)" w:date="2025-01-24T10:35:00Z" w16du:dateUtc="2025-01-24T10:35:00Z">
                  <w:rPr>
                    <w:ins w:id="401" w:author="Tammy Meek (NESO)" w:date="2025-01-24T10:32:00Z" w16du:dateUtc="2025-01-24T10:32:00Z"/>
                  </w:rPr>
                </w:rPrChange>
              </w:rPr>
              <w:pPrChange w:id="402" w:author="Tammy Meek (NESO)" w:date="2025-01-24T10:37:00Z" w16du:dateUtc="2025-01-24T10:37:00Z">
                <w:pPr>
                  <w:tabs>
                    <w:tab w:val="left" w:pos="1944"/>
                    <w:tab w:val="left" w:pos="8424"/>
                  </w:tabs>
                  <w:kinsoku w:val="0"/>
                  <w:overflowPunct w:val="0"/>
                  <w:autoSpaceDE/>
                  <w:autoSpaceDN/>
                  <w:adjustRightInd/>
                  <w:spacing w:before="323" w:line="329" w:lineRule="exact"/>
                  <w:textAlignment w:val="baseline"/>
                </w:pPr>
              </w:pPrChange>
            </w:pPr>
            <w:ins w:id="403" w:author="Tammy Meek (NESO)" w:date="2025-01-27T15:26:00Z" w16du:dateUtc="2025-01-27T15:26:00Z">
              <w:r>
                <w:rPr>
                  <w:rFonts w:ascii="Arial" w:hAnsi="Arial" w:cs="Arial"/>
                  <w:b/>
                  <w:bCs/>
                  <w:sz w:val="28"/>
                  <w:szCs w:val="28"/>
                </w:rPr>
                <w:t>103</w:t>
              </w:r>
            </w:ins>
          </w:p>
        </w:tc>
      </w:tr>
    </w:tbl>
    <w:p w14:paraId="1B35E4D9" w14:textId="0C219389" w:rsidR="00E875A0" w:rsidRDefault="00E875A0">
      <w:pPr>
        <w:tabs>
          <w:tab w:val="left" w:pos="1944"/>
          <w:tab w:val="left" w:pos="8424"/>
        </w:tabs>
        <w:kinsoku w:val="0"/>
        <w:overflowPunct w:val="0"/>
        <w:autoSpaceDE/>
        <w:autoSpaceDN/>
        <w:adjustRightInd/>
        <w:spacing w:before="323" w:line="329" w:lineRule="exact"/>
        <w:ind w:left="144"/>
        <w:textAlignment w:val="baseline"/>
        <w:rPr>
          <w:ins w:id="404" w:author="Tammy Meek (NESO)" w:date="2025-01-24T10:42:00Z" w16du:dateUtc="2025-01-24T10:42:00Z"/>
          <w:rFonts w:ascii="Arial" w:hAnsi="Arial" w:cs="Arial"/>
          <w:b/>
          <w:bCs/>
          <w:spacing w:val="6"/>
          <w:sz w:val="29"/>
          <w:szCs w:val="29"/>
        </w:rPr>
      </w:pPr>
    </w:p>
    <w:p w14:paraId="7F2594D4" w14:textId="77777777" w:rsidR="00E875A0" w:rsidRDefault="00E875A0">
      <w:pPr>
        <w:widowControl/>
        <w:autoSpaceDE/>
        <w:autoSpaceDN/>
        <w:adjustRightInd/>
        <w:spacing w:after="160" w:line="259" w:lineRule="auto"/>
        <w:rPr>
          <w:ins w:id="405" w:author="Tammy Meek (NESO)" w:date="2025-01-24T10:42:00Z" w16du:dateUtc="2025-01-24T10:42:00Z"/>
          <w:rFonts w:ascii="Arial" w:hAnsi="Arial" w:cs="Arial"/>
          <w:b/>
          <w:bCs/>
          <w:spacing w:val="6"/>
          <w:sz w:val="29"/>
          <w:szCs w:val="29"/>
        </w:rPr>
      </w:pPr>
      <w:ins w:id="406" w:author="Tammy Meek (NESO)" w:date="2025-01-24T10:42:00Z" w16du:dateUtc="2025-01-24T10:42:00Z">
        <w:r>
          <w:rPr>
            <w:rFonts w:ascii="Arial" w:hAnsi="Arial" w:cs="Arial"/>
            <w:b/>
            <w:bCs/>
            <w:spacing w:val="6"/>
            <w:sz w:val="29"/>
            <w:szCs w:val="29"/>
          </w:rPr>
          <w:br w:type="page"/>
        </w:r>
      </w:ins>
    </w:p>
    <w:p w14:paraId="30A34A97" w14:textId="373C95B5"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07" w:author="Tammy Meek (NESO)" w:date="2025-01-24T10:26:00Z" w16du:dateUtc="2025-01-24T10:26:00Z"/>
          <w:rFonts w:ascii="Arial" w:hAnsi="Arial" w:cs="Arial"/>
          <w:b/>
          <w:bCs/>
          <w:spacing w:val="6"/>
          <w:sz w:val="29"/>
          <w:szCs w:val="29"/>
        </w:rPr>
      </w:pPr>
      <w:del w:id="408" w:author="Tammy Meek (NESO)" w:date="2025-01-24T10:36:00Z" w16du:dateUtc="2025-01-24T10:36:00Z">
        <w:r w:rsidDel="00EF004B">
          <w:rPr>
            <w:rFonts w:ascii="Arial" w:hAnsi="Arial" w:cs="Arial"/>
            <w:b/>
            <w:bCs/>
            <w:spacing w:val="6"/>
            <w:sz w:val="29"/>
            <w:szCs w:val="29"/>
          </w:rPr>
          <w:delText>1</w:delText>
        </w:r>
        <w:r w:rsidDel="00EF004B">
          <w:rPr>
            <w:rFonts w:ascii="Arial" w:hAnsi="Arial" w:cs="Arial"/>
            <w:b/>
            <w:bCs/>
            <w:spacing w:val="6"/>
            <w:sz w:val="29"/>
            <w:szCs w:val="29"/>
          </w:rPr>
          <w:tab/>
        </w:r>
      </w:del>
      <w:del w:id="409" w:author="Tammy Meek (NESO)" w:date="2025-01-24T10:26:00Z" w16du:dateUtc="2025-01-24T10:26:00Z">
        <w:r w:rsidDel="00847E42">
          <w:rPr>
            <w:rFonts w:ascii="Arial" w:hAnsi="Arial" w:cs="Arial"/>
            <w:b/>
            <w:bCs/>
            <w:spacing w:val="6"/>
            <w:sz w:val="29"/>
            <w:szCs w:val="29"/>
          </w:rPr>
          <w:delText>Introduction</w:delText>
        </w:r>
        <w:r w:rsidDel="00847E42">
          <w:rPr>
            <w:rFonts w:ascii="Arial" w:hAnsi="Arial" w:cs="Arial"/>
            <w:b/>
            <w:bCs/>
            <w:spacing w:val="6"/>
            <w:sz w:val="29"/>
            <w:szCs w:val="29"/>
          </w:rPr>
          <w:tab/>
          <w:delText>4</w:delText>
        </w:r>
      </w:del>
    </w:p>
    <w:p w14:paraId="0371604C" w14:textId="7721E9D1"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0" w:author="Tammy Meek (NESO)" w:date="2025-01-24T10:26:00Z" w16du:dateUtc="2025-01-24T10:26:00Z"/>
          <w:rFonts w:ascii="Arial" w:hAnsi="Arial" w:cs="Arial"/>
          <w:b/>
          <w:bCs/>
          <w:sz w:val="29"/>
          <w:szCs w:val="29"/>
        </w:rPr>
        <w:pPrChange w:id="411" w:author="Tammy Meek (NESO)" w:date="2025-01-24T10:26:00Z" w16du:dateUtc="2025-01-24T10:26:00Z">
          <w:pPr>
            <w:tabs>
              <w:tab w:val="left" w:pos="1944"/>
              <w:tab w:val="right" w:pos="8784"/>
            </w:tabs>
            <w:kinsoku w:val="0"/>
            <w:overflowPunct w:val="0"/>
            <w:autoSpaceDE/>
            <w:autoSpaceDN/>
            <w:adjustRightInd/>
            <w:spacing w:before="310" w:line="329" w:lineRule="exact"/>
            <w:ind w:left="144"/>
            <w:textAlignment w:val="baseline"/>
          </w:pPr>
        </w:pPrChange>
      </w:pPr>
      <w:del w:id="412" w:author="Tammy Meek (NESO)" w:date="2025-01-24T10:25:00Z" w16du:dateUtc="2025-01-24T10:25:00Z">
        <w:r w:rsidDel="00847E42">
          <w:rPr>
            <w:rFonts w:ascii="Arial" w:hAnsi="Arial" w:cs="Arial"/>
            <w:b/>
            <w:bCs/>
            <w:sz w:val="29"/>
            <w:szCs w:val="29"/>
          </w:rPr>
          <w:delText>2</w:delText>
        </w:r>
      </w:del>
      <w:del w:id="413" w:author="Tammy Meek (NESO)" w:date="2025-01-24T10:26:00Z" w16du:dateUtc="2025-01-24T10:26:00Z">
        <w:r w:rsidDel="00847E42">
          <w:rPr>
            <w:rFonts w:ascii="Arial" w:hAnsi="Arial" w:cs="Arial"/>
            <w:b/>
            <w:bCs/>
            <w:sz w:val="29"/>
            <w:szCs w:val="29"/>
          </w:rPr>
          <w:tab/>
          <w:delText>Generation Connection Criteria Applicable</w:delText>
        </w:r>
        <w:r w:rsidDel="00847E42">
          <w:rPr>
            <w:rFonts w:ascii="Arial" w:hAnsi="Arial" w:cs="Arial"/>
            <w:b/>
            <w:bCs/>
            <w:sz w:val="29"/>
            <w:szCs w:val="29"/>
          </w:rPr>
          <w:tab/>
          <w:delText>12</w:delText>
        </w:r>
      </w:del>
    </w:p>
    <w:p w14:paraId="2F87E421" w14:textId="5FA156A6"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4" w:author="Tammy Meek (NESO)" w:date="2025-01-24T10:26:00Z" w16du:dateUtc="2025-01-24T10:26:00Z"/>
          <w:rFonts w:ascii="Arial" w:hAnsi="Arial" w:cs="Arial"/>
          <w:b/>
          <w:bCs/>
          <w:i/>
          <w:iCs/>
          <w:spacing w:val="-3"/>
          <w:sz w:val="29"/>
          <w:szCs w:val="29"/>
        </w:rPr>
        <w:pPrChange w:id="415" w:author="Tammy Meek (NESO)" w:date="2025-01-24T10:26:00Z" w16du:dateUtc="2025-01-24T10:26:00Z">
          <w:pPr>
            <w:kinsoku w:val="0"/>
            <w:overflowPunct w:val="0"/>
            <w:autoSpaceDE/>
            <w:autoSpaceDN/>
            <w:adjustRightInd/>
            <w:spacing w:before="8" w:line="323" w:lineRule="exact"/>
            <w:ind w:left="1944"/>
            <w:textAlignment w:val="baseline"/>
          </w:pPr>
        </w:pPrChange>
      </w:pPr>
      <w:del w:id="416" w:author="Tammy Meek (NESO)" w:date="2025-01-24T10:26:00Z" w16du:dateUtc="2025-01-24T10:26:00Z">
        <w:r w:rsidDel="00847E42">
          <w:rPr>
            <w:rFonts w:ascii="Arial" w:hAnsi="Arial" w:cs="Arial"/>
            <w:b/>
            <w:bCs/>
            <w:spacing w:val="-3"/>
            <w:sz w:val="29"/>
            <w:szCs w:val="29"/>
          </w:rPr>
          <w:delText xml:space="preserve">to the </w:delText>
        </w:r>
        <w:r w:rsidDel="00847E42">
          <w:rPr>
            <w:rFonts w:ascii="Arial" w:hAnsi="Arial" w:cs="Arial"/>
            <w:b/>
            <w:bCs/>
            <w:i/>
            <w:iCs/>
            <w:spacing w:val="-3"/>
            <w:sz w:val="29"/>
            <w:szCs w:val="29"/>
          </w:rPr>
          <w:delText>Onshore Transmission System</w:delText>
        </w:r>
      </w:del>
    </w:p>
    <w:p w14:paraId="0B479963" w14:textId="70BDD062"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17" w:author="Tammy Meek (NESO)" w:date="2025-01-24T10:26:00Z" w16du:dateUtc="2025-01-24T10:26:00Z"/>
          <w:rFonts w:ascii="Arial" w:hAnsi="Arial" w:cs="Arial"/>
          <w:b/>
          <w:bCs/>
          <w:sz w:val="29"/>
          <w:szCs w:val="29"/>
        </w:rPr>
        <w:pPrChange w:id="418" w:author="Tammy Meek (NESO)" w:date="2025-01-24T10:26:00Z" w16du:dateUtc="2025-01-24T10:26:00Z">
          <w:pPr>
            <w:tabs>
              <w:tab w:val="left" w:pos="1944"/>
              <w:tab w:val="right" w:pos="8784"/>
            </w:tabs>
            <w:kinsoku w:val="0"/>
            <w:overflowPunct w:val="0"/>
            <w:autoSpaceDE/>
            <w:autoSpaceDN/>
            <w:adjustRightInd/>
            <w:spacing w:before="300" w:line="329" w:lineRule="exact"/>
            <w:ind w:left="144"/>
            <w:textAlignment w:val="baseline"/>
          </w:pPr>
        </w:pPrChange>
      </w:pPr>
      <w:del w:id="419" w:author="Tammy Meek (NESO)" w:date="2025-01-24T10:26:00Z" w16du:dateUtc="2025-01-24T10:26:00Z">
        <w:r w:rsidDel="00847E42">
          <w:rPr>
            <w:rFonts w:ascii="Arial" w:hAnsi="Arial" w:cs="Arial"/>
            <w:b/>
            <w:bCs/>
            <w:sz w:val="29"/>
            <w:szCs w:val="29"/>
          </w:rPr>
          <w:delText>3</w:delText>
        </w:r>
        <w:r w:rsidDel="00847E42">
          <w:rPr>
            <w:rFonts w:ascii="Arial" w:hAnsi="Arial" w:cs="Arial"/>
            <w:b/>
            <w:bCs/>
            <w:sz w:val="29"/>
            <w:szCs w:val="29"/>
          </w:rPr>
          <w:tab/>
          <w:delText>Demand Connection Criteria Applicable to</w:delText>
        </w:r>
        <w:r w:rsidDel="00847E42">
          <w:rPr>
            <w:rFonts w:ascii="Arial" w:hAnsi="Arial" w:cs="Arial"/>
            <w:b/>
            <w:bCs/>
            <w:sz w:val="29"/>
            <w:szCs w:val="29"/>
          </w:rPr>
          <w:tab/>
          <w:delText>18</w:delText>
        </w:r>
      </w:del>
    </w:p>
    <w:p w14:paraId="54D424CF" w14:textId="191C9493" w:rsidR="009C1403" w:rsidDel="00847E42" w:rsidRDefault="00C6386D">
      <w:pPr>
        <w:tabs>
          <w:tab w:val="left" w:pos="1944"/>
          <w:tab w:val="left" w:pos="8424"/>
        </w:tabs>
        <w:kinsoku w:val="0"/>
        <w:overflowPunct w:val="0"/>
        <w:autoSpaceDE/>
        <w:autoSpaceDN/>
        <w:adjustRightInd/>
        <w:spacing w:before="323" w:line="329" w:lineRule="exact"/>
        <w:ind w:left="144"/>
        <w:textAlignment w:val="baseline"/>
        <w:rPr>
          <w:del w:id="420" w:author="Tammy Meek (NESO)" w:date="2025-01-24T10:26:00Z" w16du:dateUtc="2025-01-24T10:26:00Z"/>
          <w:rFonts w:ascii="Arial" w:hAnsi="Arial" w:cs="Arial"/>
          <w:b/>
          <w:bCs/>
          <w:i/>
          <w:iCs/>
          <w:spacing w:val="-3"/>
          <w:sz w:val="29"/>
          <w:szCs w:val="29"/>
        </w:rPr>
        <w:pPrChange w:id="421" w:author="Tammy Meek (NESO)" w:date="2025-01-24T10:26:00Z" w16du:dateUtc="2025-01-24T10:26:00Z">
          <w:pPr>
            <w:kinsoku w:val="0"/>
            <w:overflowPunct w:val="0"/>
            <w:autoSpaceDE/>
            <w:autoSpaceDN/>
            <w:adjustRightInd/>
            <w:spacing w:before="8" w:line="323" w:lineRule="exact"/>
            <w:ind w:left="1944"/>
            <w:textAlignment w:val="baseline"/>
          </w:pPr>
        </w:pPrChange>
      </w:pPr>
      <w:del w:id="422" w:author="Tammy Meek (NESO)" w:date="2025-01-24T10:26:00Z" w16du:dateUtc="2025-01-24T10:26:00Z">
        <w:r w:rsidDel="00847E42">
          <w:rPr>
            <w:rFonts w:ascii="Arial" w:hAnsi="Arial" w:cs="Arial"/>
            <w:b/>
            <w:bCs/>
            <w:spacing w:val="-3"/>
            <w:sz w:val="29"/>
            <w:szCs w:val="29"/>
          </w:rPr>
          <w:delText xml:space="preserve">the </w:delText>
        </w:r>
        <w:r w:rsidDel="00847E42">
          <w:rPr>
            <w:rFonts w:ascii="Arial" w:hAnsi="Arial" w:cs="Arial"/>
            <w:b/>
            <w:bCs/>
            <w:i/>
            <w:iCs/>
            <w:spacing w:val="-3"/>
            <w:sz w:val="29"/>
            <w:szCs w:val="29"/>
          </w:rPr>
          <w:delText>Onshore Transmission System</w:delText>
        </w:r>
      </w:del>
    </w:p>
    <w:p w14:paraId="6994FBBA" w14:textId="2B144C2F" w:rsidR="009C1403" w:rsidDel="00EF004B" w:rsidRDefault="00C6386D">
      <w:pPr>
        <w:tabs>
          <w:tab w:val="left" w:pos="1944"/>
          <w:tab w:val="left" w:pos="8424"/>
        </w:tabs>
        <w:kinsoku w:val="0"/>
        <w:overflowPunct w:val="0"/>
        <w:autoSpaceDE/>
        <w:autoSpaceDN/>
        <w:adjustRightInd/>
        <w:spacing w:before="323" w:line="329" w:lineRule="exact"/>
        <w:ind w:left="144"/>
        <w:textAlignment w:val="baseline"/>
        <w:rPr>
          <w:del w:id="423" w:author="Tammy Meek (NESO)" w:date="2025-01-24T10:36:00Z" w16du:dateUtc="2025-01-24T10:36:00Z"/>
          <w:rFonts w:ascii="Arial" w:hAnsi="Arial" w:cs="Arial"/>
          <w:b/>
          <w:bCs/>
          <w:sz w:val="29"/>
          <w:szCs w:val="29"/>
        </w:rPr>
        <w:pPrChange w:id="424" w:author="Tammy Meek (NESO)" w:date="2025-01-24T10:26:00Z" w16du:dateUtc="2025-01-24T10:26:00Z">
          <w:pPr>
            <w:tabs>
              <w:tab w:val="left" w:pos="1944"/>
              <w:tab w:val="right" w:pos="8784"/>
            </w:tabs>
            <w:kinsoku w:val="0"/>
            <w:overflowPunct w:val="0"/>
            <w:autoSpaceDE/>
            <w:autoSpaceDN/>
            <w:adjustRightInd/>
            <w:spacing w:before="328" w:line="323" w:lineRule="exact"/>
            <w:ind w:left="144"/>
            <w:textAlignment w:val="baseline"/>
          </w:pPr>
        </w:pPrChange>
      </w:pPr>
      <w:del w:id="425" w:author="Tammy Meek (NESO)" w:date="2025-01-24T10:26:00Z" w16du:dateUtc="2025-01-24T10:26:00Z">
        <w:r w:rsidDel="00847E42">
          <w:rPr>
            <w:rFonts w:ascii="Arial" w:hAnsi="Arial" w:cs="Arial"/>
            <w:b/>
            <w:bCs/>
            <w:sz w:val="29"/>
            <w:szCs w:val="29"/>
          </w:rPr>
          <w:delText>4</w:delText>
        </w:r>
        <w:r w:rsidDel="00847E42">
          <w:rPr>
            <w:rFonts w:ascii="Arial" w:hAnsi="Arial" w:cs="Arial"/>
            <w:b/>
            <w:bCs/>
            <w:sz w:val="29"/>
            <w:szCs w:val="29"/>
          </w:rPr>
          <w:tab/>
          <w:delText xml:space="preserve">Design of the </w:delText>
        </w:r>
        <w:r w:rsidDel="00847E42">
          <w:rPr>
            <w:rFonts w:ascii="Arial" w:hAnsi="Arial" w:cs="Arial"/>
            <w:b/>
            <w:bCs/>
            <w:i/>
            <w:iCs/>
            <w:sz w:val="29"/>
            <w:szCs w:val="29"/>
          </w:rPr>
          <w:delText>Main Interconnected</w:delText>
        </w:r>
      </w:del>
      <w:del w:id="426" w:author="Tammy Meek (NESO)" w:date="2025-01-24T10:36:00Z" w16du:dateUtc="2025-01-24T10:36:00Z">
        <w:r w:rsidDel="00EF004B">
          <w:rPr>
            <w:rFonts w:ascii="Arial" w:hAnsi="Arial" w:cs="Arial"/>
            <w:b/>
            <w:bCs/>
            <w:i/>
            <w:iCs/>
            <w:sz w:val="29"/>
            <w:szCs w:val="29"/>
          </w:rPr>
          <w:tab/>
        </w:r>
      </w:del>
      <w:del w:id="427" w:author="Tammy Meek (NESO)" w:date="2025-01-24T10:26:00Z" w16du:dateUtc="2025-01-24T10:26:00Z">
        <w:r w:rsidDel="00847E42">
          <w:rPr>
            <w:rFonts w:ascii="Arial" w:hAnsi="Arial" w:cs="Arial"/>
            <w:b/>
            <w:bCs/>
            <w:sz w:val="29"/>
            <w:szCs w:val="29"/>
          </w:rPr>
          <w:delText>24</w:delText>
        </w:r>
      </w:del>
    </w:p>
    <w:p w14:paraId="138A094E" w14:textId="449CC31A" w:rsidR="009C1403" w:rsidDel="00EF004B" w:rsidRDefault="00C6386D">
      <w:pPr>
        <w:kinsoku w:val="0"/>
        <w:overflowPunct w:val="0"/>
        <w:autoSpaceDE/>
        <w:autoSpaceDN/>
        <w:adjustRightInd/>
        <w:spacing w:before="1" w:line="323" w:lineRule="exact"/>
        <w:ind w:left="1944"/>
        <w:textAlignment w:val="baseline"/>
        <w:rPr>
          <w:del w:id="428" w:author="Tammy Meek (NESO)" w:date="2025-01-24T10:26:00Z" w16du:dateUtc="2025-01-24T10:26:00Z"/>
          <w:rFonts w:ascii="Arial" w:hAnsi="Arial" w:cs="Arial"/>
          <w:b/>
          <w:bCs/>
          <w:i/>
          <w:iCs/>
          <w:spacing w:val="-4"/>
          <w:sz w:val="29"/>
          <w:szCs w:val="29"/>
        </w:rPr>
      </w:pPr>
      <w:del w:id="429" w:author="Tammy Meek (NESO)" w:date="2025-01-24T10:36:00Z" w16du:dateUtc="2025-01-24T10:36:00Z">
        <w:r w:rsidDel="00EF004B">
          <w:rPr>
            <w:rFonts w:ascii="Arial" w:hAnsi="Arial" w:cs="Arial"/>
            <w:b/>
            <w:bCs/>
            <w:i/>
            <w:iCs/>
            <w:spacing w:val="-4"/>
            <w:sz w:val="29"/>
            <w:szCs w:val="29"/>
          </w:rPr>
          <w:delText>Transmission System</w:delText>
        </w:r>
      </w:del>
    </w:p>
    <w:p w14:paraId="3193BD0B" w14:textId="2B0F9424"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0" w:author="Tammy Meek (NESO)" w:date="2025-01-24T10:27:00Z" w16du:dateUtc="2025-01-24T10:27:00Z"/>
          <w:rFonts w:ascii="Arial" w:hAnsi="Arial" w:cs="Arial"/>
          <w:b/>
          <w:bCs/>
          <w:sz w:val="29"/>
          <w:szCs w:val="29"/>
        </w:rPr>
      </w:pPr>
      <w:del w:id="431" w:author="Tammy Meek (NESO)" w:date="2025-01-24T10:26:00Z" w16du:dateUtc="2025-01-24T10:26:00Z">
        <w:r w:rsidDel="00847E42">
          <w:rPr>
            <w:rFonts w:ascii="Arial" w:hAnsi="Arial" w:cs="Arial"/>
            <w:b/>
            <w:bCs/>
            <w:sz w:val="29"/>
            <w:szCs w:val="29"/>
          </w:rPr>
          <w:delText>5</w:delText>
        </w:r>
      </w:del>
      <w:del w:id="432" w:author="Tammy Meek (NESO)" w:date="2025-01-24T10:36:00Z" w16du:dateUtc="2025-01-24T10:36:00Z">
        <w:r w:rsidDel="00EF004B">
          <w:rPr>
            <w:rFonts w:ascii="Arial" w:hAnsi="Arial" w:cs="Arial"/>
            <w:b/>
            <w:bCs/>
            <w:sz w:val="29"/>
            <w:szCs w:val="29"/>
          </w:rPr>
          <w:tab/>
        </w:r>
      </w:del>
      <w:del w:id="433" w:author="Tammy Meek (NESO)" w:date="2025-01-24T10:27:00Z" w16du:dateUtc="2025-01-24T10:27:00Z">
        <w:r w:rsidDel="00847E42">
          <w:rPr>
            <w:rFonts w:ascii="Arial" w:hAnsi="Arial" w:cs="Arial"/>
            <w:b/>
            <w:bCs/>
            <w:sz w:val="29"/>
            <w:szCs w:val="29"/>
          </w:rPr>
          <w:delText xml:space="preserve">Operation of the </w:delText>
        </w:r>
        <w:r w:rsidDel="00847E42">
          <w:rPr>
            <w:rFonts w:ascii="Arial" w:hAnsi="Arial" w:cs="Arial"/>
            <w:b/>
            <w:bCs/>
            <w:i/>
            <w:iCs/>
            <w:sz w:val="29"/>
            <w:szCs w:val="29"/>
          </w:rPr>
          <w:delText>Onshore Transmission</w:delText>
        </w:r>
        <w:r w:rsidDel="00847E42">
          <w:rPr>
            <w:rFonts w:ascii="Arial" w:hAnsi="Arial" w:cs="Arial"/>
            <w:b/>
            <w:bCs/>
            <w:i/>
            <w:iCs/>
            <w:sz w:val="29"/>
            <w:szCs w:val="29"/>
          </w:rPr>
          <w:tab/>
        </w:r>
        <w:r w:rsidDel="00847E42">
          <w:rPr>
            <w:rFonts w:ascii="Arial" w:hAnsi="Arial" w:cs="Arial"/>
            <w:b/>
            <w:bCs/>
            <w:sz w:val="29"/>
            <w:szCs w:val="29"/>
          </w:rPr>
          <w:delText>27</w:delText>
        </w:r>
      </w:del>
    </w:p>
    <w:p w14:paraId="0BC82252" w14:textId="03EA4A2B"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4" w:author="Tammy Meek (NESO)" w:date="2025-01-24T10:27:00Z" w16du:dateUtc="2025-01-24T10:27:00Z"/>
          <w:rFonts w:ascii="Arial" w:hAnsi="Arial" w:cs="Arial"/>
          <w:b/>
          <w:bCs/>
          <w:i/>
          <w:iCs/>
          <w:spacing w:val="-3"/>
          <w:sz w:val="29"/>
          <w:szCs w:val="29"/>
        </w:rPr>
        <w:pPrChange w:id="435" w:author="Tammy Meek (NESO)" w:date="2025-01-24T10:27:00Z" w16du:dateUtc="2025-01-24T10:27:00Z">
          <w:pPr>
            <w:kinsoku w:val="0"/>
            <w:overflowPunct w:val="0"/>
            <w:autoSpaceDE/>
            <w:autoSpaceDN/>
            <w:adjustRightInd/>
            <w:spacing w:before="3" w:line="323" w:lineRule="exact"/>
            <w:ind w:left="1944"/>
            <w:textAlignment w:val="baseline"/>
          </w:pPr>
        </w:pPrChange>
      </w:pPr>
      <w:del w:id="436" w:author="Tammy Meek (NESO)" w:date="2025-01-24T10:27:00Z" w16du:dateUtc="2025-01-24T10:27:00Z">
        <w:r w:rsidDel="00847E42">
          <w:rPr>
            <w:rFonts w:ascii="Arial" w:hAnsi="Arial" w:cs="Arial"/>
            <w:b/>
            <w:bCs/>
            <w:i/>
            <w:iCs/>
            <w:spacing w:val="-3"/>
            <w:sz w:val="29"/>
            <w:szCs w:val="29"/>
          </w:rPr>
          <w:delText>System</w:delText>
        </w:r>
      </w:del>
    </w:p>
    <w:p w14:paraId="17D956AB" w14:textId="0741DC7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37" w:author="Tammy Meek (NESO)" w:date="2025-01-24T10:27:00Z" w16du:dateUtc="2025-01-24T10:27:00Z"/>
          <w:rFonts w:ascii="Arial" w:hAnsi="Arial" w:cs="Arial"/>
          <w:b/>
          <w:bCs/>
          <w:sz w:val="29"/>
          <w:szCs w:val="29"/>
        </w:rPr>
        <w:pPrChange w:id="438" w:author="Tammy Meek (NESO)" w:date="2025-01-24T10:27:00Z" w16du:dateUtc="2025-01-24T10:27:00Z">
          <w:pPr>
            <w:tabs>
              <w:tab w:val="left" w:pos="1944"/>
              <w:tab w:val="right" w:pos="8784"/>
            </w:tabs>
            <w:kinsoku w:val="0"/>
            <w:overflowPunct w:val="0"/>
            <w:autoSpaceDE/>
            <w:autoSpaceDN/>
            <w:adjustRightInd/>
            <w:spacing w:before="300" w:line="330" w:lineRule="exact"/>
            <w:ind w:left="144"/>
            <w:textAlignment w:val="baseline"/>
          </w:pPr>
        </w:pPrChange>
      </w:pPr>
      <w:del w:id="439" w:author="Tammy Meek (NESO)" w:date="2025-01-24T10:26:00Z" w16du:dateUtc="2025-01-24T10:26:00Z">
        <w:r w:rsidDel="00847E42">
          <w:rPr>
            <w:rFonts w:ascii="Arial" w:hAnsi="Arial" w:cs="Arial"/>
            <w:b/>
            <w:bCs/>
            <w:sz w:val="29"/>
            <w:szCs w:val="29"/>
          </w:rPr>
          <w:delText>6</w:delText>
        </w:r>
      </w:del>
      <w:del w:id="440" w:author="Tammy Meek (NESO)" w:date="2025-01-24T10:27:00Z" w16du:dateUtc="2025-01-24T10:27:00Z">
        <w:r w:rsidDel="00847E42">
          <w:rPr>
            <w:rFonts w:ascii="Arial" w:hAnsi="Arial" w:cs="Arial"/>
            <w:b/>
            <w:bCs/>
            <w:sz w:val="29"/>
            <w:szCs w:val="29"/>
          </w:rPr>
          <w:tab/>
          <w:delText>Voltage Limits in Planning and Operating</w:delText>
        </w:r>
        <w:r w:rsidDel="00847E42">
          <w:rPr>
            <w:rFonts w:ascii="Arial" w:hAnsi="Arial" w:cs="Arial"/>
            <w:b/>
            <w:bCs/>
            <w:sz w:val="29"/>
            <w:szCs w:val="29"/>
          </w:rPr>
          <w:tab/>
          <w:delText>32</w:delText>
        </w:r>
      </w:del>
    </w:p>
    <w:p w14:paraId="07DE9E6A" w14:textId="63CC50C0"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1" w:author="Tammy Meek (NESO)" w:date="2025-01-24T10:27:00Z" w16du:dateUtc="2025-01-24T10:27:00Z"/>
          <w:rFonts w:ascii="Arial" w:hAnsi="Arial" w:cs="Arial"/>
          <w:b/>
          <w:bCs/>
          <w:i/>
          <w:iCs/>
          <w:spacing w:val="-3"/>
          <w:sz w:val="29"/>
          <w:szCs w:val="29"/>
        </w:rPr>
        <w:pPrChange w:id="442" w:author="Tammy Meek (NESO)" w:date="2025-01-24T10:27:00Z" w16du:dateUtc="2025-01-24T10:27:00Z">
          <w:pPr>
            <w:kinsoku w:val="0"/>
            <w:overflowPunct w:val="0"/>
            <w:autoSpaceDE/>
            <w:autoSpaceDN/>
            <w:adjustRightInd/>
            <w:spacing w:before="7" w:line="323" w:lineRule="exact"/>
            <w:ind w:left="1944"/>
            <w:textAlignment w:val="baseline"/>
          </w:pPr>
        </w:pPrChange>
      </w:pPr>
      <w:del w:id="443" w:author="Tammy Meek (NESO)" w:date="2025-01-24T10:27:00Z" w16du:dateUtc="2025-01-24T10:27:00Z">
        <w:r w:rsidDel="00847E42">
          <w:rPr>
            <w:rFonts w:ascii="Arial" w:hAnsi="Arial" w:cs="Arial"/>
            <w:b/>
            <w:bCs/>
            <w:spacing w:val="-3"/>
            <w:sz w:val="29"/>
            <w:szCs w:val="29"/>
          </w:rPr>
          <w:delText xml:space="preserve">the </w:delText>
        </w:r>
        <w:r w:rsidDel="00847E42">
          <w:rPr>
            <w:rFonts w:ascii="Arial" w:hAnsi="Arial" w:cs="Arial"/>
            <w:b/>
            <w:bCs/>
            <w:i/>
            <w:iCs/>
            <w:spacing w:val="-3"/>
            <w:sz w:val="29"/>
            <w:szCs w:val="29"/>
          </w:rPr>
          <w:delText>Onshore Transmission System</w:delText>
        </w:r>
      </w:del>
    </w:p>
    <w:p w14:paraId="026FF625" w14:textId="0C5F229D"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4" w:author="Tammy Meek (NESO)" w:date="2025-01-24T10:27:00Z" w16du:dateUtc="2025-01-24T10:27:00Z"/>
          <w:rFonts w:ascii="Arial" w:hAnsi="Arial" w:cs="Arial"/>
          <w:b/>
          <w:bCs/>
          <w:sz w:val="29"/>
          <w:szCs w:val="29"/>
        </w:rPr>
        <w:pPrChange w:id="445" w:author="Tammy Meek (NESO)" w:date="2025-01-24T10:27:00Z" w16du:dateUtc="2025-01-24T10:27:00Z">
          <w:pPr>
            <w:tabs>
              <w:tab w:val="left" w:pos="1944"/>
              <w:tab w:val="right" w:pos="8784"/>
            </w:tabs>
            <w:kinsoku w:val="0"/>
            <w:overflowPunct w:val="0"/>
            <w:autoSpaceDE/>
            <w:autoSpaceDN/>
            <w:adjustRightInd/>
            <w:spacing w:before="314" w:line="329" w:lineRule="exact"/>
            <w:ind w:left="144"/>
            <w:textAlignment w:val="baseline"/>
          </w:pPr>
        </w:pPrChange>
      </w:pPr>
      <w:del w:id="446" w:author="Tammy Meek (NESO)" w:date="2025-01-24T10:26:00Z" w16du:dateUtc="2025-01-24T10:26:00Z">
        <w:r w:rsidDel="00847E42">
          <w:rPr>
            <w:rFonts w:ascii="Arial" w:hAnsi="Arial" w:cs="Arial"/>
            <w:b/>
            <w:bCs/>
            <w:sz w:val="29"/>
            <w:szCs w:val="29"/>
          </w:rPr>
          <w:delText>7</w:delText>
        </w:r>
      </w:del>
      <w:del w:id="447" w:author="Tammy Meek (NESO)" w:date="2025-01-24T10:27:00Z" w16du:dateUtc="2025-01-24T10:27:00Z">
        <w:r w:rsidDel="00847E42">
          <w:rPr>
            <w:rFonts w:ascii="Arial" w:hAnsi="Arial" w:cs="Arial"/>
            <w:b/>
            <w:bCs/>
            <w:sz w:val="29"/>
            <w:szCs w:val="29"/>
          </w:rPr>
          <w:tab/>
          <w:delText>Generation Connection Criteria Applicable</w:delText>
        </w:r>
        <w:r w:rsidDel="00847E42">
          <w:rPr>
            <w:rFonts w:ascii="Arial" w:hAnsi="Arial" w:cs="Arial"/>
            <w:b/>
            <w:bCs/>
            <w:sz w:val="29"/>
            <w:szCs w:val="29"/>
          </w:rPr>
          <w:tab/>
          <w:delText>40</w:delText>
        </w:r>
      </w:del>
    </w:p>
    <w:p w14:paraId="1C428E4F" w14:textId="0F87F88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48" w:author="Tammy Meek (NESO)" w:date="2025-01-24T10:27:00Z" w16du:dateUtc="2025-01-24T10:27:00Z"/>
          <w:rFonts w:ascii="Arial" w:hAnsi="Arial" w:cs="Arial"/>
          <w:b/>
          <w:bCs/>
          <w:i/>
          <w:iCs/>
          <w:spacing w:val="-3"/>
          <w:sz w:val="29"/>
          <w:szCs w:val="29"/>
        </w:rPr>
        <w:pPrChange w:id="449" w:author="Tammy Meek (NESO)" w:date="2025-01-24T10:27:00Z" w16du:dateUtc="2025-01-24T10:27:00Z">
          <w:pPr>
            <w:kinsoku w:val="0"/>
            <w:overflowPunct w:val="0"/>
            <w:autoSpaceDE/>
            <w:autoSpaceDN/>
            <w:adjustRightInd/>
            <w:spacing w:before="9" w:line="323" w:lineRule="exact"/>
            <w:ind w:left="1944"/>
            <w:textAlignment w:val="baseline"/>
          </w:pPr>
        </w:pPrChange>
      </w:pPr>
      <w:del w:id="450" w:author="Tammy Meek (NESO)" w:date="2025-01-24T10:27:00Z" w16du:dateUtc="2025-01-24T10:27:00Z">
        <w:r w:rsidDel="00847E42">
          <w:rPr>
            <w:rFonts w:ascii="Arial" w:hAnsi="Arial" w:cs="Arial"/>
            <w:b/>
            <w:bCs/>
            <w:spacing w:val="-3"/>
            <w:sz w:val="29"/>
            <w:szCs w:val="29"/>
          </w:rPr>
          <w:delText xml:space="preserve">to an </w:delText>
        </w:r>
        <w:r w:rsidDel="00847E42">
          <w:rPr>
            <w:rFonts w:ascii="Arial" w:hAnsi="Arial" w:cs="Arial"/>
            <w:b/>
            <w:bCs/>
            <w:i/>
            <w:iCs/>
            <w:spacing w:val="-3"/>
            <w:sz w:val="29"/>
            <w:szCs w:val="29"/>
          </w:rPr>
          <w:delText>Offshore Transmission System</w:delText>
        </w:r>
      </w:del>
    </w:p>
    <w:p w14:paraId="405A2E44" w14:textId="08A08F09"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51" w:author="Tammy Meek (NESO)" w:date="2025-01-24T10:27:00Z" w16du:dateUtc="2025-01-24T10:27:00Z"/>
          <w:rFonts w:ascii="Arial" w:hAnsi="Arial" w:cs="Arial"/>
          <w:b/>
          <w:bCs/>
          <w:sz w:val="29"/>
          <w:szCs w:val="29"/>
        </w:rPr>
        <w:pPrChange w:id="452" w:author="Tammy Meek (NESO)" w:date="2025-01-24T10:27:00Z" w16du:dateUtc="2025-01-24T10:27:00Z">
          <w:pPr>
            <w:tabs>
              <w:tab w:val="left" w:pos="1944"/>
              <w:tab w:val="right" w:pos="8784"/>
            </w:tabs>
            <w:kinsoku w:val="0"/>
            <w:overflowPunct w:val="0"/>
            <w:autoSpaceDE/>
            <w:autoSpaceDN/>
            <w:adjustRightInd/>
            <w:spacing w:before="304" w:line="329" w:lineRule="exact"/>
            <w:ind w:left="144"/>
            <w:textAlignment w:val="baseline"/>
          </w:pPr>
        </w:pPrChange>
      </w:pPr>
      <w:del w:id="453" w:author="Tammy Meek (NESO)" w:date="2025-01-24T10:26:00Z" w16du:dateUtc="2025-01-24T10:26:00Z">
        <w:r w:rsidDel="00847E42">
          <w:rPr>
            <w:rFonts w:ascii="Arial" w:hAnsi="Arial" w:cs="Arial"/>
            <w:b/>
            <w:bCs/>
            <w:sz w:val="29"/>
            <w:szCs w:val="29"/>
          </w:rPr>
          <w:delText>8</w:delText>
        </w:r>
      </w:del>
      <w:del w:id="454" w:author="Tammy Meek (NESO)" w:date="2025-01-24T10:27:00Z" w16du:dateUtc="2025-01-24T10:27:00Z">
        <w:r w:rsidDel="00847E42">
          <w:rPr>
            <w:rFonts w:ascii="Arial" w:hAnsi="Arial" w:cs="Arial"/>
            <w:b/>
            <w:bCs/>
            <w:sz w:val="29"/>
            <w:szCs w:val="29"/>
          </w:rPr>
          <w:tab/>
          <w:delText>Demand Connection Criteria Applicable to</w:delText>
        </w:r>
        <w:r w:rsidDel="00847E42">
          <w:rPr>
            <w:rFonts w:ascii="Arial" w:hAnsi="Arial" w:cs="Arial"/>
            <w:b/>
            <w:bCs/>
            <w:sz w:val="29"/>
            <w:szCs w:val="29"/>
          </w:rPr>
          <w:tab/>
          <w:delText>49</w:delText>
        </w:r>
      </w:del>
    </w:p>
    <w:p w14:paraId="5EADAEB5" w14:textId="0FB3011F" w:rsidR="009C1403" w:rsidDel="00EF004B" w:rsidRDefault="00C6386D">
      <w:pPr>
        <w:tabs>
          <w:tab w:val="left" w:pos="1944"/>
          <w:tab w:val="right" w:pos="8784"/>
        </w:tabs>
        <w:kinsoku w:val="0"/>
        <w:overflowPunct w:val="0"/>
        <w:autoSpaceDE/>
        <w:autoSpaceDN/>
        <w:adjustRightInd/>
        <w:spacing w:before="315" w:line="323" w:lineRule="exact"/>
        <w:ind w:left="144"/>
        <w:textAlignment w:val="baseline"/>
        <w:rPr>
          <w:del w:id="455" w:author="Tammy Meek (NESO)" w:date="2025-01-24T10:36:00Z" w16du:dateUtc="2025-01-24T10:36:00Z"/>
          <w:rFonts w:ascii="Arial" w:hAnsi="Arial" w:cs="Arial"/>
          <w:b/>
          <w:bCs/>
          <w:i/>
          <w:iCs/>
          <w:spacing w:val="-3"/>
          <w:sz w:val="29"/>
          <w:szCs w:val="29"/>
        </w:rPr>
        <w:pPrChange w:id="456" w:author="Tammy Meek (NESO)" w:date="2025-01-24T10:27:00Z" w16du:dateUtc="2025-01-24T10:27:00Z">
          <w:pPr>
            <w:kinsoku w:val="0"/>
            <w:overflowPunct w:val="0"/>
            <w:autoSpaceDE/>
            <w:autoSpaceDN/>
            <w:adjustRightInd/>
            <w:spacing w:before="4" w:line="323" w:lineRule="exact"/>
            <w:ind w:left="1944"/>
            <w:textAlignment w:val="baseline"/>
          </w:pPr>
        </w:pPrChange>
      </w:pPr>
      <w:del w:id="457" w:author="Tammy Meek (NESO)" w:date="2025-01-24T10:27:00Z" w16du:dateUtc="2025-01-24T10:27:00Z">
        <w:r w:rsidDel="00847E42">
          <w:rPr>
            <w:rFonts w:ascii="Arial" w:hAnsi="Arial" w:cs="Arial"/>
            <w:b/>
            <w:bCs/>
            <w:spacing w:val="-3"/>
            <w:sz w:val="29"/>
            <w:szCs w:val="29"/>
          </w:rPr>
          <w:delText xml:space="preserve">an </w:delText>
        </w:r>
        <w:r w:rsidDel="00847E42">
          <w:rPr>
            <w:rFonts w:ascii="Arial" w:hAnsi="Arial" w:cs="Arial"/>
            <w:b/>
            <w:bCs/>
            <w:i/>
            <w:iCs/>
            <w:spacing w:val="-3"/>
            <w:sz w:val="29"/>
            <w:szCs w:val="29"/>
          </w:rPr>
          <w:delText>Offshore Transmission System</w:delText>
        </w:r>
      </w:del>
    </w:p>
    <w:p w14:paraId="481444F3" w14:textId="613EC625"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58" w:author="Tammy Meek (NESO)" w:date="2025-01-24T10:27:00Z" w16du:dateUtc="2025-01-24T10:27:00Z"/>
          <w:rFonts w:ascii="Arial" w:hAnsi="Arial" w:cs="Arial"/>
          <w:b/>
          <w:bCs/>
          <w:sz w:val="29"/>
          <w:szCs w:val="29"/>
        </w:rPr>
      </w:pPr>
      <w:del w:id="459" w:author="Tammy Meek (NESO)" w:date="2025-01-24T10:36:00Z" w16du:dateUtc="2025-01-24T10:36:00Z">
        <w:r w:rsidDel="00EF004B">
          <w:rPr>
            <w:rFonts w:ascii="Arial" w:hAnsi="Arial" w:cs="Arial"/>
            <w:b/>
            <w:bCs/>
            <w:sz w:val="29"/>
            <w:szCs w:val="29"/>
          </w:rPr>
          <w:delText>9</w:delText>
        </w:r>
        <w:r w:rsidDel="00EF004B">
          <w:rPr>
            <w:rFonts w:ascii="Arial" w:hAnsi="Arial" w:cs="Arial"/>
            <w:b/>
            <w:bCs/>
            <w:sz w:val="29"/>
            <w:szCs w:val="29"/>
          </w:rPr>
          <w:tab/>
        </w:r>
      </w:del>
      <w:del w:id="460" w:author="Tammy Meek (NESO)" w:date="2025-01-24T10:27:00Z" w16du:dateUtc="2025-01-24T10:27:00Z">
        <w:r w:rsidDel="00847E42">
          <w:rPr>
            <w:rFonts w:ascii="Arial" w:hAnsi="Arial" w:cs="Arial"/>
            <w:b/>
            <w:bCs/>
            <w:sz w:val="29"/>
            <w:szCs w:val="29"/>
          </w:rPr>
          <w:delText xml:space="preserve">Operation of an </w:delText>
        </w:r>
        <w:r w:rsidDel="00847E42">
          <w:rPr>
            <w:rFonts w:ascii="Arial" w:hAnsi="Arial" w:cs="Arial"/>
            <w:b/>
            <w:bCs/>
            <w:i/>
            <w:iCs/>
            <w:sz w:val="29"/>
            <w:szCs w:val="29"/>
          </w:rPr>
          <w:delText>Offshore Transmission</w:delText>
        </w:r>
        <w:r w:rsidDel="00847E42">
          <w:rPr>
            <w:rFonts w:ascii="Arial" w:hAnsi="Arial" w:cs="Arial"/>
            <w:b/>
            <w:bCs/>
            <w:i/>
            <w:iCs/>
            <w:sz w:val="29"/>
            <w:szCs w:val="29"/>
          </w:rPr>
          <w:tab/>
        </w:r>
        <w:r w:rsidDel="00847E42">
          <w:rPr>
            <w:rFonts w:ascii="Arial" w:hAnsi="Arial" w:cs="Arial"/>
            <w:b/>
            <w:bCs/>
            <w:sz w:val="29"/>
            <w:szCs w:val="29"/>
          </w:rPr>
          <w:delText>53</w:delText>
        </w:r>
      </w:del>
    </w:p>
    <w:p w14:paraId="4CA5E708" w14:textId="6E330573"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61" w:author="Tammy Meek (NESO)" w:date="2025-01-24T10:27:00Z" w16du:dateUtc="2025-01-24T10:27:00Z"/>
          <w:rFonts w:ascii="Arial" w:hAnsi="Arial" w:cs="Arial"/>
          <w:b/>
          <w:bCs/>
          <w:i/>
          <w:iCs/>
          <w:spacing w:val="-3"/>
          <w:sz w:val="29"/>
          <w:szCs w:val="29"/>
        </w:rPr>
        <w:pPrChange w:id="462" w:author="Tammy Meek (NESO)" w:date="2025-01-24T10:27:00Z" w16du:dateUtc="2025-01-24T10:27:00Z">
          <w:pPr>
            <w:kinsoku w:val="0"/>
            <w:overflowPunct w:val="0"/>
            <w:autoSpaceDE/>
            <w:autoSpaceDN/>
            <w:adjustRightInd/>
            <w:spacing w:before="18" w:line="323" w:lineRule="exact"/>
            <w:ind w:left="1944"/>
            <w:textAlignment w:val="baseline"/>
          </w:pPr>
        </w:pPrChange>
      </w:pPr>
      <w:del w:id="463" w:author="Tammy Meek (NESO)" w:date="2025-01-24T10:27:00Z" w16du:dateUtc="2025-01-24T10:27:00Z">
        <w:r w:rsidDel="00847E42">
          <w:rPr>
            <w:rFonts w:ascii="Arial" w:hAnsi="Arial" w:cs="Arial"/>
            <w:b/>
            <w:bCs/>
            <w:i/>
            <w:iCs/>
            <w:spacing w:val="-3"/>
            <w:sz w:val="29"/>
            <w:szCs w:val="29"/>
          </w:rPr>
          <w:delText>System</w:delText>
        </w:r>
      </w:del>
    </w:p>
    <w:p w14:paraId="139D060F" w14:textId="5C96179A" w:rsidR="009C1403" w:rsidDel="00847E42" w:rsidRDefault="00C6386D">
      <w:pPr>
        <w:tabs>
          <w:tab w:val="left" w:pos="1944"/>
          <w:tab w:val="right" w:pos="8784"/>
        </w:tabs>
        <w:kinsoku w:val="0"/>
        <w:overflowPunct w:val="0"/>
        <w:autoSpaceDE/>
        <w:autoSpaceDN/>
        <w:adjustRightInd/>
        <w:spacing w:before="315" w:line="323" w:lineRule="exact"/>
        <w:ind w:left="144"/>
        <w:textAlignment w:val="baseline"/>
        <w:rPr>
          <w:del w:id="464" w:author="Tammy Meek (NESO)" w:date="2025-01-24T10:27:00Z" w16du:dateUtc="2025-01-24T10:27:00Z"/>
          <w:rFonts w:ascii="Arial" w:hAnsi="Arial" w:cs="Arial"/>
          <w:b/>
          <w:bCs/>
          <w:sz w:val="29"/>
          <w:szCs w:val="29"/>
        </w:rPr>
        <w:pPrChange w:id="465" w:author="Tammy Meek (NESO)" w:date="2025-01-24T10:27:00Z" w16du:dateUtc="2025-01-24T10:27:00Z">
          <w:pPr>
            <w:tabs>
              <w:tab w:val="left" w:pos="1944"/>
              <w:tab w:val="right" w:pos="8784"/>
            </w:tabs>
            <w:kinsoku w:val="0"/>
            <w:overflowPunct w:val="0"/>
            <w:autoSpaceDE/>
            <w:autoSpaceDN/>
            <w:adjustRightInd/>
            <w:spacing w:before="299" w:line="331" w:lineRule="exact"/>
            <w:ind w:left="144"/>
            <w:textAlignment w:val="baseline"/>
          </w:pPr>
        </w:pPrChange>
      </w:pPr>
      <w:del w:id="466" w:author="Tammy Meek (NESO)" w:date="2025-01-24T10:27:00Z" w16du:dateUtc="2025-01-24T10:27:00Z">
        <w:r w:rsidDel="00847E42">
          <w:rPr>
            <w:rFonts w:ascii="Arial" w:hAnsi="Arial" w:cs="Arial"/>
            <w:b/>
            <w:bCs/>
            <w:sz w:val="29"/>
            <w:szCs w:val="29"/>
          </w:rPr>
          <w:delText>10</w:delText>
        </w:r>
        <w:r w:rsidDel="00847E42">
          <w:rPr>
            <w:rFonts w:ascii="Arial" w:hAnsi="Arial" w:cs="Arial"/>
            <w:b/>
            <w:bCs/>
            <w:sz w:val="29"/>
            <w:szCs w:val="29"/>
          </w:rPr>
          <w:tab/>
          <w:delText>Voltage Limits in Planning and Operating an</w:delText>
        </w:r>
        <w:r w:rsidDel="00847E42">
          <w:rPr>
            <w:rFonts w:ascii="Arial" w:hAnsi="Arial" w:cs="Arial"/>
            <w:b/>
            <w:bCs/>
            <w:sz w:val="29"/>
            <w:szCs w:val="29"/>
          </w:rPr>
          <w:tab/>
          <w:delText>55</w:delText>
        </w:r>
      </w:del>
    </w:p>
    <w:p w14:paraId="09FE335C" w14:textId="40446903" w:rsidR="009C1403" w:rsidDel="00EF004B" w:rsidRDefault="00C6386D">
      <w:pPr>
        <w:tabs>
          <w:tab w:val="left" w:pos="1944"/>
          <w:tab w:val="right" w:pos="8784"/>
        </w:tabs>
        <w:kinsoku w:val="0"/>
        <w:overflowPunct w:val="0"/>
        <w:autoSpaceDE/>
        <w:autoSpaceDN/>
        <w:adjustRightInd/>
        <w:spacing w:before="315" w:line="323" w:lineRule="exact"/>
        <w:ind w:left="144"/>
        <w:textAlignment w:val="baseline"/>
        <w:rPr>
          <w:del w:id="467" w:author="Tammy Meek (NESO)" w:date="2025-01-24T10:36:00Z" w16du:dateUtc="2025-01-24T10:36:00Z"/>
          <w:rFonts w:ascii="Arial" w:hAnsi="Arial" w:cs="Arial"/>
          <w:b/>
          <w:bCs/>
          <w:i/>
          <w:iCs/>
          <w:spacing w:val="-3"/>
          <w:sz w:val="29"/>
          <w:szCs w:val="29"/>
        </w:rPr>
        <w:pPrChange w:id="468" w:author="Tammy Meek (NESO)" w:date="2025-01-24T10:27:00Z" w16du:dateUtc="2025-01-24T10:27:00Z">
          <w:pPr>
            <w:kinsoku w:val="0"/>
            <w:overflowPunct w:val="0"/>
            <w:autoSpaceDE/>
            <w:autoSpaceDN/>
            <w:adjustRightInd/>
            <w:spacing w:before="7" w:line="323" w:lineRule="exact"/>
            <w:ind w:left="1944"/>
            <w:textAlignment w:val="baseline"/>
          </w:pPr>
        </w:pPrChange>
      </w:pPr>
      <w:del w:id="469" w:author="Tammy Meek (NESO)" w:date="2025-01-24T10:27:00Z" w16du:dateUtc="2025-01-24T10:27:00Z">
        <w:r w:rsidDel="00847E42">
          <w:rPr>
            <w:rFonts w:ascii="Arial" w:hAnsi="Arial" w:cs="Arial"/>
            <w:b/>
            <w:bCs/>
            <w:i/>
            <w:iCs/>
            <w:spacing w:val="-3"/>
            <w:sz w:val="29"/>
            <w:szCs w:val="29"/>
          </w:rPr>
          <w:delText>Offshore Transmission System</w:delText>
        </w:r>
      </w:del>
    </w:p>
    <w:p w14:paraId="780515F4" w14:textId="64D23D7C" w:rsidR="009C1403" w:rsidDel="00EF004B" w:rsidRDefault="00C6386D">
      <w:pPr>
        <w:tabs>
          <w:tab w:val="left" w:pos="1944"/>
          <w:tab w:val="right" w:pos="8784"/>
        </w:tabs>
        <w:kinsoku w:val="0"/>
        <w:overflowPunct w:val="0"/>
        <w:autoSpaceDE/>
        <w:autoSpaceDN/>
        <w:adjustRightInd/>
        <w:spacing w:before="309" w:line="329" w:lineRule="exact"/>
        <w:ind w:left="144"/>
        <w:textAlignment w:val="baseline"/>
        <w:rPr>
          <w:ins w:id="470" w:author="Teri Puddefoot (NESO)" w:date="2025-01-09T20:27:00Z"/>
          <w:del w:id="471" w:author="Tammy Meek (NESO)" w:date="2025-01-24T10:36:00Z" w16du:dateUtc="2025-01-24T10:36:00Z"/>
          <w:rFonts w:ascii="Arial" w:hAnsi="Arial" w:cs="Arial"/>
          <w:b/>
          <w:bCs/>
          <w:sz w:val="29"/>
          <w:szCs w:val="29"/>
        </w:rPr>
      </w:pPr>
      <w:del w:id="472" w:author="Tammy Meek (NESO)" w:date="2025-01-24T10:36:00Z" w16du:dateUtc="2025-01-24T10:36:00Z">
        <w:r w:rsidRPr="617BC6CD" w:rsidDel="00EF004B">
          <w:rPr>
            <w:rFonts w:ascii="Arial" w:hAnsi="Arial" w:cs="Arial"/>
            <w:b/>
            <w:bCs/>
            <w:sz w:val="29"/>
            <w:szCs w:val="29"/>
          </w:rPr>
          <w:delText>11</w:delText>
        </w:r>
        <w:r w:rsidDel="00EF004B">
          <w:tab/>
        </w:r>
      </w:del>
      <w:del w:id="473" w:author="Tammy Meek (NESO)" w:date="2025-01-24T10:27:00Z" w16du:dateUtc="2025-01-24T10:27:00Z">
        <w:r w:rsidRPr="617BC6CD" w:rsidDel="00847E42">
          <w:rPr>
            <w:rFonts w:ascii="Arial" w:hAnsi="Arial" w:cs="Arial"/>
            <w:b/>
            <w:bCs/>
            <w:sz w:val="29"/>
            <w:szCs w:val="29"/>
          </w:rPr>
          <w:delText>Terms and Definitions</w:delText>
        </w:r>
        <w:r w:rsidDel="00847E42">
          <w:tab/>
        </w:r>
        <w:r w:rsidRPr="617BC6CD" w:rsidDel="00847E42">
          <w:rPr>
            <w:rFonts w:ascii="Arial" w:hAnsi="Arial" w:cs="Arial"/>
            <w:b/>
            <w:bCs/>
            <w:sz w:val="29"/>
            <w:szCs w:val="29"/>
          </w:rPr>
          <w:delText>56</w:delText>
        </w:r>
      </w:del>
    </w:p>
    <w:p w14:paraId="1C72EEA2" w14:textId="708DB987" w:rsidR="377BCDE2" w:rsidDel="00EF004B" w:rsidRDefault="377BCDE2">
      <w:pPr>
        <w:tabs>
          <w:tab w:val="left" w:pos="1944"/>
          <w:tab w:val="right" w:pos="8784"/>
        </w:tabs>
        <w:spacing w:before="309" w:line="329" w:lineRule="exact"/>
        <w:ind w:left="1985" w:hanging="1841"/>
        <w:rPr>
          <w:del w:id="474" w:author="Tammy Meek (NESO)" w:date="2025-01-24T10:36:00Z" w16du:dateUtc="2025-01-24T10:36:00Z"/>
          <w:rFonts w:ascii="Arial" w:hAnsi="Arial" w:cs="Arial"/>
          <w:b/>
          <w:bCs/>
          <w:sz w:val="29"/>
          <w:szCs w:val="29"/>
        </w:rPr>
        <w:pPrChange w:id="475" w:author="Tammy Meek (NESO)" w:date="2025-01-24T10:22:00Z" w16du:dateUtc="2025-01-24T10:22:00Z">
          <w:pPr>
            <w:tabs>
              <w:tab w:val="left" w:pos="1944"/>
              <w:tab w:val="right" w:pos="8784"/>
            </w:tabs>
            <w:spacing w:before="309" w:line="329" w:lineRule="exact"/>
            <w:ind w:left="144"/>
          </w:pPr>
        </w:pPrChange>
      </w:pPr>
    </w:p>
    <w:p w14:paraId="7628210E" w14:textId="448F15F2" w:rsidR="009C1403" w:rsidRPr="00F721FB" w:rsidDel="00D740EB" w:rsidRDefault="00C6386D">
      <w:pPr>
        <w:tabs>
          <w:tab w:val="right" w:pos="8784"/>
        </w:tabs>
        <w:kinsoku w:val="0"/>
        <w:overflowPunct w:val="0"/>
        <w:autoSpaceDE/>
        <w:autoSpaceDN/>
        <w:adjustRightInd/>
        <w:spacing w:before="640" w:line="337" w:lineRule="exact"/>
        <w:ind w:left="1985" w:hanging="1841"/>
        <w:textAlignment w:val="baseline"/>
        <w:rPr>
          <w:del w:id="476" w:author="Tammy Meek (NESO)" w:date="2025-01-24T10:24:00Z" w16du:dateUtc="2025-01-24T10:24:00Z"/>
          <w:rFonts w:ascii="Arial" w:hAnsi="Arial" w:cs="Arial"/>
          <w:b/>
          <w:bCs/>
          <w:sz w:val="29"/>
          <w:szCs w:val="29"/>
        </w:rPr>
        <w:pPrChange w:id="477" w:author="Tammy Meek (NESO)" w:date="2025-01-24T10:22:00Z" w16du:dateUtc="2025-01-24T10:22:00Z">
          <w:pPr>
            <w:tabs>
              <w:tab w:val="right" w:pos="8784"/>
            </w:tabs>
            <w:kinsoku w:val="0"/>
            <w:overflowPunct w:val="0"/>
            <w:autoSpaceDE/>
            <w:autoSpaceDN/>
            <w:adjustRightInd/>
            <w:spacing w:before="640" w:line="337" w:lineRule="exact"/>
            <w:ind w:left="144"/>
            <w:textAlignment w:val="baseline"/>
          </w:pPr>
        </w:pPrChange>
      </w:pPr>
      <w:del w:id="478" w:author="Tammy Meek (NESO)" w:date="2025-01-24T10:28:00Z" w16du:dateUtc="2025-01-24T10:28:00Z">
        <w:r w:rsidDel="00A24DEA">
          <w:rPr>
            <w:rFonts w:ascii="Arial" w:hAnsi="Arial" w:cs="Arial"/>
            <w:b/>
            <w:bCs/>
            <w:sz w:val="29"/>
            <w:szCs w:val="29"/>
          </w:rPr>
          <w:delText xml:space="preserve">Appendix A </w:delText>
        </w:r>
      </w:del>
      <w:del w:id="479" w:author="Tammy Meek (NESO)" w:date="2025-01-24T10:36:00Z" w16du:dateUtc="2025-01-24T10:36:00Z">
        <w:r w:rsidRPr="00F721FB" w:rsidDel="00EF004B">
          <w:rPr>
            <w:rFonts w:ascii="Arial" w:hAnsi="Arial" w:cs="Arial"/>
            <w:b/>
            <w:bCs/>
            <w:sz w:val="30"/>
            <w:szCs w:val="30"/>
            <w:rPrChange w:id="480" w:author="Tammy Meek (ESO)" w:date="2024-05-01T10:23:00Z">
              <w:rPr>
                <w:rFonts w:ascii="Arial" w:hAnsi="Arial" w:cs="Arial"/>
                <w:sz w:val="30"/>
                <w:szCs w:val="30"/>
              </w:rPr>
            </w:rPrChange>
          </w:rPr>
          <w:delText>Recommended Substation Configuration</w:delText>
        </w:r>
      </w:del>
      <w:del w:id="481" w:author="Tammy Meek (NESO)" w:date="2025-01-24T10:24:00Z" w16du:dateUtc="2025-01-24T10:24:00Z">
        <w:r w:rsidRPr="00F721FB" w:rsidDel="00D740EB">
          <w:rPr>
            <w:rFonts w:ascii="Arial" w:hAnsi="Arial" w:cs="Arial"/>
            <w:b/>
            <w:bCs/>
            <w:sz w:val="30"/>
            <w:szCs w:val="30"/>
            <w:rPrChange w:id="482" w:author="Tammy Meek (ESO)" w:date="2024-05-01T10:23:00Z">
              <w:rPr>
                <w:rFonts w:ascii="Arial" w:hAnsi="Arial" w:cs="Arial"/>
                <w:sz w:val="30"/>
                <w:szCs w:val="30"/>
              </w:rPr>
            </w:rPrChange>
          </w:rPr>
          <w:tab/>
        </w:r>
      </w:del>
      <w:del w:id="483" w:author="Tammy Meek (NESO)" w:date="2025-01-24T10:23:00Z" w16du:dateUtc="2025-01-24T10:23:00Z">
        <w:r w:rsidRPr="00F721FB" w:rsidDel="00D740EB">
          <w:rPr>
            <w:rFonts w:ascii="Arial" w:hAnsi="Arial" w:cs="Arial"/>
            <w:b/>
            <w:bCs/>
            <w:sz w:val="29"/>
            <w:szCs w:val="29"/>
          </w:rPr>
          <w:delText>77</w:delText>
        </w:r>
      </w:del>
    </w:p>
    <w:p w14:paraId="7C891A2E" w14:textId="68042A22" w:rsidR="009C1403" w:rsidRPr="00F721FB" w:rsidDel="00EF004B" w:rsidRDefault="00C6386D">
      <w:pPr>
        <w:tabs>
          <w:tab w:val="right" w:pos="8784"/>
        </w:tabs>
        <w:kinsoku w:val="0"/>
        <w:overflowPunct w:val="0"/>
        <w:autoSpaceDE/>
        <w:autoSpaceDN/>
        <w:adjustRightInd/>
        <w:spacing w:before="640" w:line="337" w:lineRule="exact"/>
        <w:ind w:left="1985" w:hanging="1841"/>
        <w:textAlignment w:val="baseline"/>
        <w:rPr>
          <w:del w:id="484" w:author="Tammy Meek (NESO)" w:date="2025-01-24T10:36:00Z" w16du:dateUtc="2025-01-24T10:36:00Z"/>
          <w:rFonts w:ascii="Arial" w:hAnsi="Arial" w:cs="Arial"/>
          <w:b/>
          <w:bCs/>
          <w:spacing w:val="2"/>
          <w:sz w:val="30"/>
          <w:szCs w:val="30"/>
          <w:rPrChange w:id="485" w:author="Tammy Meek (ESO)" w:date="2024-05-01T10:23:00Z">
            <w:rPr>
              <w:del w:id="486" w:author="Tammy Meek (NESO)" w:date="2025-01-24T10:36:00Z" w16du:dateUtc="2025-01-24T10:36:00Z"/>
              <w:rFonts w:ascii="Arial" w:hAnsi="Arial" w:cs="Arial"/>
              <w:spacing w:val="2"/>
              <w:sz w:val="30"/>
              <w:szCs w:val="30"/>
            </w:rPr>
          </w:rPrChange>
        </w:rPr>
        <w:pPrChange w:id="487" w:author="Tammy Meek (NESO)" w:date="2025-01-24T10:24:00Z" w16du:dateUtc="2025-01-24T10:24:00Z">
          <w:pPr>
            <w:kinsoku w:val="0"/>
            <w:overflowPunct w:val="0"/>
            <w:autoSpaceDE/>
            <w:autoSpaceDN/>
            <w:adjustRightInd/>
            <w:spacing w:before="36" w:line="289" w:lineRule="exact"/>
            <w:ind w:left="1944"/>
            <w:textAlignment w:val="baseline"/>
          </w:pPr>
        </w:pPrChange>
      </w:pPr>
      <w:del w:id="488" w:author="Tammy Meek (NESO)" w:date="2025-01-24T10:36:00Z" w16du:dateUtc="2025-01-24T10:36:00Z">
        <w:r w:rsidRPr="00F721FB" w:rsidDel="00EF004B">
          <w:rPr>
            <w:rFonts w:ascii="Arial" w:hAnsi="Arial" w:cs="Arial"/>
            <w:b/>
            <w:bCs/>
            <w:spacing w:val="2"/>
            <w:sz w:val="30"/>
            <w:szCs w:val="30"/>
            <w:rPrChange w:id="489" w:author="Tammy Meek (ESO)" w:date="2024-05-01T10:23:00Z">
              <w:rPr>
                <w:rFonts w:ascii="Arial" w:hAnsi="Arial" w:cs="Arial"/>
                <w:spacing w:val="2"/>
                <w:sz w:val="30"/>
                <w:szCs w:val="30"/>
              </w:rPr>
            </w:rPrChange>
          </w:rPr>
          <w:delText>and Switching Arrangements</w:delText>
        </w:r>
      </w:del>
    </w:p>
    <w:p w14:paraId="32BE5FE8" w14:textId="3B172880" w:rsidR="009C1403" w:rsidDel="00D740EB" w:rsidRDefault="00C6386D">
      <w:pPr>
        <w:tabs>
          <w:tab w:val="right" w:pos="8784"/>
        </w:tabs>
        <w:kinsoku w:val="0"/>
        <w:overflowPunct w:val="0"/>
        <w:autoSpaceDE/>
        <w:autoSpaceDN/>
        <w:adjustRightInd/>
        <w:spacing w:before="310" w:line="323" w:lineRule="exact"/>
        <w:ind w:left="1985" w:hanging="1841"/>
        <w:textAlignment w:val="baseline"/>
        <w:rPr>
          <w:del w:id="490" w:author="Tammy Meek (NESO)" w:date="2025-01-24T10:24:00Z" w16du:dateUtc="2025-01-24T10:24:00Z"/>
          <w:rFonts w:ascii="Arial" w:hAnsi="Arial" w:cs="Arial"/>
          <w:b/>
          <w:bCs/>
          <w:sz w:val="29"/>
          <w:szCs w:val="29"/>
        </w:rPr>
        <w:pPrChange w:id="491" w:author="Tammy Meek (NESO)" w:date="2025-01-24T10:22:00Z" w16du:dateUtc="2025-01-24T10:22:00Z">
          <w:pPr>
            <w:tabs>
              <w:tab w:val="right" w:pos="8784"/>
            </w:tabs>
            <w:kinsoku w:val="0"/>
            <w:overflowPunct w:val="0"/>
            <w:autoSpaceDE/>
            <w:autoSpaceDN/>
            <w:adjustRightInd/>
            <w:spacing w:before="310" w:line="323" w:lineRule="exact"/>
            <w:ind w:left="144"/>
            <w:textAlignment w:val="baseline"/>
          </w:pPr>
        </w:pPrChange>
      </w:pPr>
      <w:del w:id="492" w:author="Tammy Meek (NESO)" w:date="2025-01-24T10:28:00Z" w16du:dateUtc="2025-01-24T10:28:00Z">
        <w:r w:rsidDel="00A24DEA">
          <w:rPr>
            <w:rFonts w:ascii="Arial" w:hAnsi="Arial" w:cs="Arial"/>
            <w:b/>
            <w:bCs/>
            <w:sz w:val="29"/>
            <w:szCs w:val="29"/>
          </w:rPr>
          <w:delText xml:space="preserve">Appendix B </w:delText>
        </w:r>
      </w:del>
      <w:del w:id="493" w:author="Tammy Meek (NESO)" w:date="2025-01-24T10:36:00Z" w16du:dateUtc="2025-01-24T10:36:00Z">
        <w:r w:rsidDel="00EF004B">
          <w:rPr>
            <w:rFonts w:ascii="Arial" w:hAnsi="Arial" w:cs="Arial"/>
            <w:b/>
            <w:bCs/>
            <w:sz w:val="29"/>
            <w:szCs w:val="29"/>
          </w:rPr>
          <w:delText xml:space="preserve">Circuit Complexity on the </w:delText>
        </w:r>
        <w:r w:rsidDel="00EF004B">
          <w:rPr>
            <w:rFonts w:ascii="Arial" w:hAnsi="Arial" w:cs="Arial"/>
            <w:b/>
            <w:bCs/>
            <w:i/>
            <w:iCs/>
            <w:sz w:val="29"/>
            <w:szCs w:val="29"/>
          </w:rPr>
          <w:delText>Onshore</w:delText>
        </w:r>
      </w:del>
      <w:del w:id="494" w:author="Tammy Meek (NESO)" w:date="2025-01-24T10:24:00Z" w16du:dateUtc="2025-01-24T10:24:00Z">
        <w:r w:rsidDel="00D740EB">
          <w:rPr>
            <w:rFonts w:ascii="Arial" w:hAnsi="Arial" w:cs="Arial"/>
            <w:b/>
            <w:bCs/>
            <w:i/>
            <w:iCs/>
            <w:sz w:val="29"/>
            <w:szCs w:val="29"/>
          </w:rPr>
          <w:tab/>
        </w:r>
        <w:r w:rsidDel="00D740EB">
          <w:rPr>
            <w:rFonts w:ascii="Arial" w:hAnsi="Arial" w:cs="Arial"/>
            <w:b/>
            <w:bCs/>
            <w:sz w:val="29"/>
            <w:szCs w:val="29"/>
          </w:rPr>
          <w:delText>82</w:delText>
        </w:r>
      </w:del>
    </w:p>
    <w:p w14:paraId="4C72113C" w14:textId="191F073F" w:rsidR="009C1403" w:rsidDel="00EF004B" w:rsidRDefault="00C6386D">
      <w:pPr>
        <w:tabs>
          <w:tab w:val="right" w:pos="8784"/>
        </w:tabs>
        <w:kinsoku w:val="0"/>
        <w:overflowPunct w:val="0"/>
        <w:autoSpaceDE/>
        <w:autoSpaceDN/>
        <w:adjustRightInd/>
        <w:spacing w:before="310" w:line="323" w:lineRule="exact"/>
        <w:ind w:left="1985" w:hanging="1841"/>
        <w:textAlignment w:val="baseline"/>
        <w:rPr>
          <w:del w:id="495" w:author="Tammy Meek (NESO)" w:date="2025-01-24T10:36:00Z" w16du:dateUtc="2025-01-24T10:36:00Z"/>
          <w:rFonts w:ascii="Arial" w:hAnsi="Arial" w:cs="Arial"/>
          <w:b/>
          <w:bCs/>
          <w:i/>
          <w:iCs/>
          <w:spacing w:val="-4"/>
          <w:sz w:val="29"/>
          <w:szCs w:val="29"/>
        </w:rPr>
        <w:pPrChange w:id="496" w:author="Tammy Meek (NESO)" w:date="2025-01-24T10:24:00Z" w16du:dateUtc="2025-01-24T10:24:00Z">
          <w:pPr>
            <w:kinsoku w:val="0"/>
            <w:overflowPunct w:val="0"/>
            <w:autoSpaceDE/>
            <w:autoSpaceDN/>
            <w:adjustRightInd/>
            <w:spacing w:before="3" w:line="323" w:lineRule="exact"/>
            <w:ind w:left="1944"/>
            <w:textAlignment w:val="baseline"/>
          </w:pPr>
        </w:pPrChange>
      </w:pPr>
      <w:del w:id="497" w:author="Tammy Meek (NESO)" w:date="2025-01-24T10:36:00Z" w16du:dateUtc="2025-01-24T10:36:00Z">
        <w:r w:rsidDel="00EF004B">
          <w:rPr>
            <w:rFonts w:ascii="Arial" w:hAnsi="Arial" w:cs="Arial"/>
            <w:b/>
            <w:bCs/>
            <w:i/>
            <w:iCs/>
            <w:spacing w:val="-4"/>
            <w:sz w:val="29"/>
            <w:szCs w:val="29"/>
          </w:rPr>
          <w:delText>Transmission System</w:delText>
        </w:r>
      </w:del>
    </w:p>
    <w:p w14:paraId="4F0C0F5A" w14:textId="63B89CD7" w:rsidR="009C1403" w:rsidDel="00EF004B" w:rsidRDefault="00C6386D">
      <w:pPr>
        <w:tabs>
          <w:tab w:val="right" w:pos="8784"/>
        </w:tabs>
        <w:kinsoku w:val="0"/>
        <w:overflowPunct w:val="0"/>
        <w:autoSpaceDE/>
        <w:autoSpaceDN/>
        <w:adjustRightInd/>
        <w:spacing w:before="445" w:line="323" w:lineRule="exact"/>
        <w:ind w:left="1985" w:hanging="1841"/>
        <w:textAlignment w:val="baseline"/>
        <w:rPr>
          <w:del w:id="498" w:author="Tammy Meek (NESO)" w:date="2025-01-24T10:36:00Z" w16du:dateUtc="2025-01-24T10:36:00Z"/>
          <w:rFonts w:ascii="Arial" w:hAnsi="Arial" w:cs="Arial"/>
          <w:b/>
          <w:bCs/>
          <w:sz w:val="29"/>
          <w:szCs w:val="29"/>
        </w:rPr>
        <w:pPrChange w:id="499" w:author="Tammy Meek (NESO)" w:date="2025-01-24T10:22:00Z" w16du:dateUtc="2025-01-24T10:22:00Z">
          <w:pPr>
            <w:tabs>
              <w:tab w:val="right" w:pos="8784"/>
            </w:tabs>
            <w:kinsoku w:val="0"/>
            <w:overflowPunct w:val="0"/>
            <w:autoSpaceDE/>
            <w:autoSpaceDN/>
            <w:adjustRightInd/>
            <w:spacing w:before="445" w:line="323" w:lineRule="exact"/>
            <w:ind w:left="144"/>
            <w:textAlignment w:val="baseline"/>
          </w:pPr>
        </w:pPrChange>
      </w:pPr>
      <w:del w:id="500" w:author="Tammy Meek (NESO)" w:date="2025-01-24T10:29:00Z" w16du:dateUtc="2025-01-24T10:29:00Z">
        <w:r w:rsidDel="00A24DEA">
          <w:rPr>
            <w:rFonts w:ascii="Arial" w:hAnsi="Arial" w:cs="Arial"/>
            <w:b/>
            <w:bCs/>
            <w:sz w:val="29"/>
            <w:szCs w:val="29"/>
          </w:rPr>
          <w:delText xml:space="preserve">Appendix C </w:delText>
        </w:r>
      </w:del>
      <w:del w:id="501" w:author="Tammy Meek (NESO)" w:date="2025-01-24T10:36:00Z" w16du:dateUtc="2025-01-24T10:36:00Z">
        <w:r w:rsidDel="00EF004B">
          <w:rPr>
            <w:rFonts w:ascii="Arial" w:hAnsi="Arial" w:cs="Arial"/>
            <w:b/>
            <w:bCs/>
            <w:sz w:val="29"/>
            <w:szCs w:val="29"/>
          </w:rPr>
          <w:delText xml:space="preserve">Modelling of </w:delText>
        </w:r>
        <w:r w:rsidDel="00EF004B">
          <w:rPr>
            <w:rFonts w:ascii="Arial" w:hAnsi="Arial" w:cs="Arial"/>
            <w:b/>
            <w:bCs/>
            <w:i/>
            <w:iCs/>
            <w:sz w:val="29"/>
            <w:szCs w:val="29"/>
          </w:rPr>
          <w:delText>Security Planned Transfer</w:delText>
        </w:r>
        <w:r w:rsidDel="00EF004B">
          <w:rPr>
            <w:rFonts w:ascii="Arial" w:hAnsi="Arial" w:cs="Arial"/>
            <w:b/>
            <w:bCs/>
            <w:i/>
            <w:iCs/>
            <w:sz w:val="29"/>
            <w:szCs w:val="29"/>
          </w:rPr>
          <w:tab/>
        </w:r>
        <w:r w:rsidDel="00EF004B">
          <w:rPr>
            <w:rFonts w:ascii="Arial" w:hAnsi="Arial" w:cs="Arial"/>
            <w:b/>
            <w:bCs/>
            <w:sz w:val="29"/>
            <w:szCs w:val="29"/>
          </w:rPr>
          <w:delText>85</w:delText>
        </w:r>
      </w:del>
    </w:p>
    <w:p w14:paraId="1CB5C065" w14:textId="53D2D87C" w:rsidR="009C1403" w:rsidDel="00EF004B" w:rsidRDefault="009C1403">
      <w:pPr>
        <w:widowControl/>
        <w:ind w:left="1985" w:hanging="1841"/>
        <w:rPr>
          <w:del w:id="502" w:author="Tammy Meek (NESO)" w:date="2025-01-24T10:36:00Z" w16du:dateUtc="2025-01-24T10:36:00Z"/>
          <w:sz w:val="24"/>
          <w:szCs w:val="24"/>
        </w:rPr>
        <w:sectPr w:rsidR="009C1403" w:rsidDel="00EF004B">
          <w:headerReference w:type="default" r:id="rId14"/>
          <w:pgSz w:w="11904" w:h="16834"/>
          <w:pgMar w:top="1420" w:right="1492" w:bottom="508" w:left="1417" w:header="720" w:footer="720" w:gutter="0"/>
          <w:cols w:space="720"/>
          <w:noEndnote/>
        </w:sectPr>
        <w:pPrChange w:id="513" w:author="Tammy Meek (NESO)" w:date="2025-01-24T10:22:00Z" w16du:dateUtc="2025-01-24T10:22:00Z">
          <w:pPr>
            <w:widowControl/>
          </w:pPr>
        </w:pPrChange>
      </w:pPr>
    </w:p>
    <w:p w14:paraId="03A2AE39" w14:textId="5E0CF42A" w:rsidR="009C1403" w:rsidDel="00635207" w:rsidRDefault="00C6386D">
      <w:pPr>
        <w:tabs>
          <w:tab w:val="right" w:pos="8856"/>
        </w:tabs>
        <w:kinsoku w:val="0"/>
        <w:overflowPunct w:val="0"/>
        <w:autoSpaceDE/>
        <w:autoSpaceDN/>
        <w:adjustRightInd/>
        <w:spacing w:before="13" w:line="330" w:lineRule="exact"/>
        <w:ind w:left="1985" w:hanging="1841"/>
        <w:jc w:val="both"/>
        <w:textAlignment w:val="baseline"/>
        <w:rPr>
          <w:del w:id="514" w:author="Tammy Meek (NESO)" w:date="2025-01-24T10:30:00Z" w16du:dateUtc="2025-01-24T10:30:00Z"/>
          <w:rFonts w:ascii="Arial" w:hAnsi="Arial" w:cs="Arial"/>
          <w:b/>
          <w:bCs/>
          <w:sz w:val="29"/>
          <w:szCs w:val="29"/>
        </w:rPr>
        <w:pPrChange w:id="515" w:author="Tammy Meek (NESO)" w:date="2025-01-24T10:22:00Z" w16du:dateUtc="2025-01-24T10:22:00Z">
          <w:pPr>
            <w:tabs>
              <w:tab w:val="right" w:pos="8856"/>
            </w:tabs>
            <w:kinsoku w:val="0"/>
            <w:overflowPunct w:val="0"/>
            <w:autoSpaceDE/>
            <w:autoSpaceDN/>
            <w:adjustRightInd/>
            <w:spacing w:before="13" w:line="330" w:lineRule="exact"/>
            <w:ind w:left="144"/>
            <w:jc w:val="both"/>
            <w:textAlignment w:val="baseline"/>
          </w:pPr>
        </w:pPrChange>
      </w:pPr>
      <w:del w:id="516" w:author="Tammy Meek (NESO)" w:date="2025-01-24T10:36:00Z" w16du:dateUtc="2025-01-24T10:36:00Z">
        <w:r w:rsidDel="00EF004B">
          <w:rPr>
            <w:rFonts w:ascii="Arial" w:hAnsi="Arial" w:cs="Arial"/>
            <w:b/>
            <w:bCs/>
            <w:sz w:val="29"/>
            <w:szCs w:val="29"/>
          </w:rPr>
          <w:delText xml:space="preserve">Appendix D Application of the </w:delText>
        </w:r>
        <w:r w:rsidDel="00EF004B">
          <w:rPr>
            <w:rFonts w:ascii="Arial" w:hAnsi="Arial" w:cs="Arial"/>
            <w:b/>
            <w:bCs/>
            <w:i/>
            <w:iCs/>
            <w:sz w:val="29"/>
            <w:szCs w:val="29"/>
          </w:rPr>
          <w:delText>Interconnection</w:delText>
        </w:r>
      </w:del>
      <w:del w:id="517" w:author="Tammy Meek (NESO)" w:date="2025-01-24T10:30:00Z" w16du:dateUtc="2025-01-24T10:30:00Z">
        <w:r w:rsidDel="00635207">
          <w:rPr>
            <w:rFonts w:ascii="Arial" w:hAnsi="Arial" w:cs="Arial"/>
            <w:b/>
            <w:bCs/>
            <w:i/>
            <w:iCs/>
            <w:sz w:val="29"/>
            <w:szCs w:val="29"/>
          </w:rPr>
          <w:tab/>
        </w:r>
        <w:r w:rsidDel="00635207">
          <w:rPr>
            <w:rFonts w:ascii="Arial" w:hAnsi="Arial" w:cs="Arial"/>
            <w:b/>
            <w:bCs/>
            <w:sz w:val="29"/>
            <w:szCs w:val="29"/>
          </w:rPr>
          <w:delText>87</w:delText>
        </w:r>
      </w:del>
    </w:p>
    <w:p w14:paraId="130277C8" w14:textId="3D511010" w:rsidR="009C1403" w:rsidDel="00EF004B" w:rsidRDefault="00C6386D">
      <w:pPr>
        <w:tabs>
          <w:tab w:val="right" w:pos="8856"/>
        </w:tabs>
        <w:kinsoku w:val="0"/>
        <w:overflowPunct w:val="0"/>
        <w:autoSpaceDE/>
        <w:autoSpaceDN/>
        <w:adjustRightInd/>
        <w:spacing w:before="13" w:line="330" w:lineRule="exact"/>
        <w:ind w:left="1985" w:hanging="1841"/>
        <w:jc w:val="both"/>
        <w:textAlignment w:val="baseline"/>
        <w:rPr>
          <w:del w:id="518" w:author="Tammy Meek (NESO)" w:date="2025-01-24T10:36:00Z" w16du:dateUtc="2025-01-24T10:36:00Z"/>
          <w:rFonts w:ascii="Arial" w:hAnsi="Arial" w:cs="Arial"/>
          <w:b/>
          <w:bCs/>
          <w:i/>
          <w:iCs/>
          <w:sz w:val="29"/>
          <w:szCs w:val="29"/>
        </w:rPr>
        <w:pPrChange w:id="519" w:author="Tammy Meek (NESO)" w:date="2025-01-24T10:30:00Z" w16du:dateUtc="2025-01-24T10:30:00Z">
          <w:pPr>
            <w:kinsoku w:val="0"/>
            <w:overflowPunct w:val="0"/>
            <w:autoSpaceDE/>
            <w:autoSpaceDN/>
            <w:adjustRightInd/>
            <w:spacing w:line="331" w:lineRule="exact"/>
            <w:ind w:left="1944"/>
            <w:jc w:val="both"/>
            <w:textAlignment w:val="baseline"/>
          </w:pPr>
        </w:pPrChange>
      </w:pPr>
      <w:del w:id="520" w:author="Tammy Meek (NESO)" w:date="2025-01-24T10:36:00Z" w16du:dateUtc="2025-01-24T10:36:00Z">
        <w:r w:rsidDel="00EF004B">
          <w:rPr>
            <w:rFonts w:ascii="Arial" w:hAnsi="Arial" w:cs="Arial"/>
            <w:b/>
            <w:bCs/>
            <w:i/>
            <w:iCs/>
            <w:sz w:val="29"/>
            <w:szCs w:val="29"/>
          </w:rPr>
          <w:delText>Allowance</w:delText>
        </w:r>
      </w:del>
    </w:p>
    <w:p w14:paraId="60B9FA89" w14:textId="7868FD08" w:rsidR="009C1403" w:rsidDel="00EF004B" w:rsidRDefault="00C6386D">
      <w:pPr>
        <w:tabs>
          <w:tab w:val="right" w:pos="8856"/>
        </w:tabs>
        <w:kinsoku w:val="0"/>
        <w:overflowPunct w:val="0"/>
        <w:autoSpaceDE/>
        <w:autoSpaceDN/>
        <w:adjustRightInd/>
        <w:spacing w:before="304" w:line="334" w:lineRule="exact"/>
        <w:ind w:left="1985" w:hanging="1841"/>
        <w:jc w:val="both"/>
        <w:textAlignment w:val="baseline"/>
        <w:rPr>
          <w:del w:id="521" w:author="Tammy Meek (NESO)" w:date="2025-01-24T10:36:00Z" w16du:dateUtc="2025-01-24T10:36:00Z"/>
          <w:rFonts w:ascii="Arial" w:hAnsi="Arial" w:cs="Arial"/>
          <w:b/>
          <w:bCs/>
          <w:sz w:val="29"/>
          <w:szCs w:val="29"/>
        </w:rPr>
        <w:pPrChange w:id="522" w:author="Tammy Meek (NESO)" w:date="2025-01-24T10:22:00Z" w16du:dateUtc="2025-01-24T10:22:00Z">
          <w:pPr>
            <w:tabs>
              <w:tab w:val="right" w:pos="8856"/>
            </w:tabs>
            <w:kinsoku w:val="0"/>
            <w:overflowPunct w:val="0"/>
            <w:autoSpaceDE/>
            <w:autoSpaceDN/>
            <w:adjustRightInd/>
            <w:spacing w:before="304" w:line="334" w:lineRule="exact"/>
            <w:ind w:left="144"/>
            <w:jc w:val="both"/>
            <w:textAlignment w:val="baseline"/>
          </w:pPr>
        </w:pPrChange>
      </w:pPr>
      <w:del w:id="523" w:author="Tammy Meek (NESO)" w:date="2025-01-24T10:36:00Z" w16du:dateUtc="2025-01-24T10:36:00Z">
        <w:r w:rsidDel="00EF004B">
          <w:rPr>
            <w:rFonts w:ascii="Arial" w:hAnsi="Arial" w:cs="Arial"/>
            <w:b/>
            <w:bCs/>
            <w:sz w:val="29"/>
            <w:szCs w:val="29"/>
          </w:rPr>
          <w:delText xml:space="preserve">Appendix E Modelling of </w:delText>
        </w:r>
        <w:r w:rsidDel="00EF004B">
          <w:rPr>
            <w:rFonts w:ascii="Arial" w:hAnsi="Arial" w:cs="Arial"/>
            <w:b/>
            <w:bCs/>
            <w:i/>
            <w:iCs/>
            <w:sz w:val="29"/>
            <w:szCs w:val="29"/>
          </w:rPr>
          <w:delText>Economy Planned Transfer</w:delText>
        </w:r>
        <w:r w:rsidDel="00EF004B">
          <w:rPr>
            <w:rFonts w:ascii="Arial" w:hAnsi="Arial" w:cs="Arial"/>
            <w:b/>
            <w:bCs/>
            <w:i/>
            <w:iCs/>
            <w:sz w:val="29"/>
            <w:szCs w:val="29"/>
          </w:rPr>
          <w:tab/>
        </w:r>
        <w:r w:rsidDel="00EF004B">
          <w:rPr>
            <w:rFonts w:ascii="Arial" w:hAnsi="Arial" w:cs="Arial"/>
            <w:b/>
            <w:bCs/>
            <w:sz w:val="29"/>
            <w:szCs w:val="29"/>
          </w:rPr>
          <w:delText>90</w:delText>
        </w:r>
      </w:del>
    </w:p>
    <w:p w14:paraId="59CD5387" w14:textId="174DCC91" w:rsidR="009C1403" w:rsidDel="00EF004B" w:rsidRDefault="00C6386D">
      <w:pPr>
        <w:tabs>
          <w:tab w:val="right" w:pos="8856"/>
        </w:tabs>
        <w:kinsoku w:val="0"/>
        <w:overflowPunct w:val="0"/>
        <w:autoSpaceDE/>
        <w:autoSpaceDN/>
        <w:adjustRightInd/>
        <w:spacing w:before="324" w:line="334" w:lineRule="exact"/>
        <w:ind w:left="1985" w:hanging="1841"/>
        <w:jc w:val="both"/>
        <w:textAlignment w:val="baseline"/>
        <w:rPr>
          <w:del w:id="524" w:author="Tammy Meek (NESO)" w:date="2025-01-24T10:36:00Z" w16du:dateUtc="2025-01-24T10:36:00Z"/>
          <w:rFonts w:ascii="Arial" w:hAnsi="Arial" w:cs="Arial"/>
          <w:b/>
          <w:bCs/>
          <w:sz w:val="29"/>
          <w:szCs w:val="29"/>
        </w:rPr>
        <w:pPrChange w:id="525" w:author="Tammy Meek (NESO)" w:date="2025-01-24T10:22:00Z" w16du:dateUtc="2025-01-24T10:22:00Z">
          <w:pPr>
            <w:tabs>
              <w:tab w:val="right" w:pos="8856"/>
            </w:tabs>
            <w:kinsoku w:val="0"/>
            <w:overflowPunct w:val="0"/>
            <w:autoSpaceDE/>
            <w:autoSpaceDN/>
            <w:adjustRightInd/>
            <w:spacing w:before="324" w:line="334" w:lineRule="exact"/>
            <w:ind w:left="144"/>
            <w:jc w:val="both"/>
            <w:textAlignment w:val="baseline"/>
          </w:pPr>
        </w:pPrChange>
      </w:pPr>
      <w:del w:id="526" w:author="Tammy Meek (NESO)" w:date="2025-01-24T10:36:00Z" w16du:dateUtc="2025-01-24T10:36:00Z">
        <w:r w:rsidDel="00EF004B">
          <w:rPr>
            <w:rFonts w:ascii="Arial" w:hAnsi="Arial" w:cs="Arial"/>
            <w:b/>
            <w:bCs/>
            <w:sz w:val="29"/>
            <w:szCs w:val="29"/>
          </w:rPr>
          <w:delText xml:space="preserve">Appendix F Application of the </w:delText>
        </w:r>
        <w:r w:rsidDel="00EF004B">
          <w:rPr>
            <w:rFonts w:ascii="Arial" w:hAnsi="Arial" w:cs="Arial"/>
            <w:b/>
            <w:bCs/>
            <w:i/>
            <w:iCs/>
            <w:sz w:val="29"/>
            <w:szCs w:val="29"/>
          </w:rPr>
          <w:delText>Boundary Allowance</w:delText>
        </w:r>
        <w:r w:rsidDel="00EF004B">
          <w:rPr>
            <w:rFonts w:ascii="Arial" w:hAnsi="Arial" w:cs="Arial"/>
            <w:b/>
            <w:bCs/>
            <w:i/>
            <w:iCs/>
            <w:sz w:val="29"/>
            <w:szCs w:val="29"/>
          </w:rPr>
          <w:tab/>
        </w:r>
        <w:r w:rsidDel="00EF004B">
          <w:rPr>
            <w:rFonts w:ascii="Arial" w:hAnsi="Arial" w:cs="Arial"/>
            <w:b/>
            <w:bCs/>
            <w:sz w:val="29"/>
            <w:szCs w:val="29"/>
          </w:rPr>
          <w:delText>92</w:delText>
        </w:r>
      </w:del>
    </w:p>
    <w:p w14:paraId="350A4240" w14:textId="02325080" w:rsidR="009C1403" w:rsidDel="00EF004B" w:rsidRDefault="00C6386D">
      <w:pPr>
        <w:tabs>
          <w:tab w:val="right" w:pos="8856"/>
        </w:tabs>
        <w:kinsoku w:val="0"/>
        <w:overflowPunct w:val="0"/>
        <w:autoSpaceDE/>
        <w:autoSpaceDN/>
        <w:adjustRightInd/>
        <w:spacing w:before="304" w:line="328" w:lineRule="exact"/>
        <w:ind w:left="1985" w:hanging="1841"/>
        <w:jc w:val="both"/>
        <w:textAlignment w:val="baseline"/>
        <w:rPr>
          <w:del w:id="527" w:author="Tammy Meek (NESO)" w:date="2025-01-24T10:36:00Z" w16du:dateUtc="2025-01-24T10:36:00Z"/>
          <w:rFonts w:ascii="Arial" w:hAnsi="Arial" w:cs="Arial"/>
          <w:b/>
          <w:bCs/>
          <w:sz w:val="29"/>
          <w:szCs w:val="29"/>
        </w:rPr>
        <w:pPrChange w:id="528" w:author="Tammy Meek (NESO)" w:date="2025-01-24T10:22:00Z" w16du:dateUtc="2025-01-24T10:22:00Z">
          <w:pPr>
            <w:tabs>
              <w:tab w:val="right" w:pos="8856"/>
            </w:tabs>
            <w:kinsoku w:val="0"/>
            <w:overflowPunct w:val="0"/>
            <w:autoSpaceDE/>
            <w:autoSpaceDN/>
            <w:adjustRightInd/>
            <w:spacing w:before="304" w:line="328" w:lineRule="exact"/>
            <w:ind w:left="144"/>
            <w:jc w:val="both"/>
            <w:textAlignment w:val="baseline"/>
          </w:pPr>
        </w:pPrChange>
      </w:pPr>
      <w:del w:id="529" w:author="Tammy Meek (NESO)" w:date="2025-01-24T10:36:00Z" w16du:dateUtc="2025-01-24T10:36:00Z">
        <w:r w:rsidDel="00EF004B">
          <w:rPr>
            <w:rFonts w:ascii="Arial" w:hAnsi="Arial" w:cs="Arial"/>
            <w:b/>
            <w:bCs/>
            <w:sz w:val="29"/>
            <w:szCs w:val="29"/>
          </w:rPr>
          <w:delText>Appendix G Guidance on Economic Justification</w:delText>
        </w:r>
        <w:r w:rsidDel="00EF004B">
          <w:rPr>
            <w:rFonts w:ascii="Arial" w:hAnsi="Arial" w:cs="Arial"/>
            <w:b/>
            <w:bCs/>
            <w:sz w:val="29"/>
            <w:szCs w:val="29"/>
          </w:rPr>
          <w:tab/>
          <w:delText>94</w:delText>
        </w:r>
      </w:del>
    </w:p>
    <w:p w14:paraId="659C73C7" w14:textId="10599743" w:rsidR="009C1403" w:rsidDel="00EF004B" w:rsidRDefault="00C6386D">
      <w:pPr>
        <w:tabs>
          <w:tab w:val="right" w:pos="8856"/>
        </w:tabs>
        <w:kinsoku w:val="0"/>
        <w:overflowPunct w:val="0"/>
        <w:autoSpaceDE/>
        <w:autoSpaceDN/>
        <w:adjustRightInd/>
        <w:spacing w:before="445" w:line="328" w:lineRule="exact"/>
        <w:ind w:left="1985" w:hanging="1841"/>
        <w:jc w:val="both"/>
        <w:textAlignment w:val="baseline"/>
        <w:rPr>
          <w:del w:id="530" w:author="Tammy Meek (NESO)" w:date="2025-01-24T10:36:00Z" w16du:dateUtc="2025-01-24T10:36:00Z"/>
          <w:rFonts w:ascii="Arial" w:hAnsi="Arial" w:cs="Arial"/>
          <w:b/>
          <w:bCs/>
          <w:sz w:val="29"/>
          <w:szCs w:val="29"/>
        </w:rPr>
        <w:pPrChange w:id="531" w:author="Tammy Meek (NESO)" w:date="2025-01-24T10:22:00Z" w16du:dateUtc="2025-01-24T10:22:00Z">
          <w:pPr>
            <w:tabs>
              <w:tab w:val="right" w:pos="8856"/>
            </w:tabs>
            <w:kinsoku w:val="0"/>
            <w:overflowPunct w:val="0"/>
            <w:autoSpaceDE/>
            <w:autoSpaceDN/>
            <w:adjustRightInd/>
            <w:spacing w:before="445" w:line="328" w:lineRule="exact"/>
            <w:ind w:left="144"/>
            <w:jc w:val="both"/>
            <w:textAlignment w:val="baseline"/>
          </w:pPr>
        </w:pPrChange>
      </w:pPr>
      <w:del w:id="532" w:author="Tammy Meek (NESO)" w:date="2025-01-24T10:36:00Z" w16du:dateUtc="2025-01-24T10:36:00Z">
        <w:r w:rsidDel="00EF004B">
          <w:rPr>
            <w:rFonts w:ascii="Arial" w:hAnsi="Arial" w:cs="Arial"/>
            <w:b/>
            <w:bCs/>
            <w:sz w:val="29"/>
            <w:szCs w:val="29"/>
          </w:rPr>
          <w:delText>Appendix H Frequency Risk and Control Report</w:delText>
        </w:r>
        <w:r w:rsidDel="00EF004B">
          <w:rPr>
            <w:rFonts w:ascii="Arial" w:hAnsi="Arial" w:cs="Arial"/>
            <w:b/>
            <w:bCs/>
            <w:sz w:val="29"/>
            <w:szCs w:val="29"/>
          </w:rPr>
          <w:tab/>
          <w:delText>96</w:delText>
        </w:r>
      </w:del>
    </w:p>
    <w:p w14:paraId="3E129407" w14:textId="74CE2CED" w:rsidR="009C1403" w:rsidDel="00EF004B" w:rsidRDefault="00C6386D">
      <w:pPr>
        <w:kinsoku w:val="0"/>
        <w:overflowPunct w:val="0"/>
        <w:autoSpaceDE/>
        <w:autoSpaceDN/>
        <w:adjustRightInd/>
        <w:spacing w:before="104" w:line="328" w:lineRule="exact"/>
        <w:ind w:left="1985" w:hanging="1841"/>
        <w:jc w:val="both"/>
        <w:textAlignment w:val="baseline"/>
        <w:rPr>
          <w:del w:id="533" w:author="Tammy Meek (NESO)" w:date="2025-01-24T10:36:00Z" w16du:dateUtc="2025-01-24T10:36:00Z"/>
          <w:rFonts w:ascii="Arial" w:hAnsi="Arial" w:cs="Arial"/>
          <w:b/>
          <w:bCs/>
          <w:spacing w:val="-4"/>
          <w:sz w:val="29"/>
          <w:szCs w:val="29"/>
        </w:rPr>
        <w:pPrChange w:id="534" w:author="Tammy Meek (NESO)" w:date="2025-01-24T10:22:00Z" w16du:dateUtc="2025-01-24T10:22:00Z">
          <w:pPr>
            <w:kinsoku w:val="0"/>
            <w:overflowPunct w:val="0"/>
            <w:autoSpaceDE/>
            <w:autoSpaceDN/>
            <w:adjustRightInd/>
            <w:spacing w:before="104" w:line="328" w:lineRule="exact"/>
            <w:ind w:left="144"/>
            <w:jc w:val="both"/>
            <w:textAlignment w:val="baseline"/>
          </w:pPr>
        </w:pPrChange>
      </w:pPr>
      <w:del w:id="535" w:author="Tammy Meek (NESO)" w:date="2025-01-24T10:36:00Z" w16du:dateUtc="2025-01-24T10:36:00Z">
        <w:r w:rsidDel="00EF004B">
          <w:rPr>
            <w:rFonts w:ascii="Arial" w:hAnsi="Arial" w:cs="Arial"/>
            <w:b/>
            <w:bCs/>
            <w:spacing w:val="-4"/>
            <w:sz w:val="29"/>
            <w:szCs w:val="29"/>
          </w:rPr>
          <w:delText>Methodology and Application</w:delText>
        </w:r>
      </w:del>
    </w:p>
    <w:p w14:paraId="758E1167" w14:textId="6C208496" w:rsidR="00901F8A" w:rsidDel="00EF004B" w:rsidRDefault="00901F8A">
      <w:pPr>
        <w:tabs>
          <w:tab w:val="right" w:pos="8856"/>
        </w:tabs>
        <w:kinsoku w:val="0"/>
        <w:overflowPunct w:val="0"/>
        <w:autoSpaceDE/>
        <w:autoSpaceDN/>
        <w:adjustRightInd/>
        <w:spacing w:before="445" w:line="328" w:lineRule="exact"/>
        <w:ind w:left="1985" w:hanging="1841"/>
        <w:jc w:val="both"/>
        <w:textAlignment w:val="baseline"/>
        <w:rPr>
          <w:del w:id="536" w:author="Tammy Meek (NESO)" w:date="2025-01-24T10:36:00Z" w16du:dateUtc="2025-01-24T10:36:00Z"/>
          <w:rFonts w:ascii="Arial" w:hAnsi="Arial" w:cs="Arial"/>
          <w:b/>
          <w:bCs/>
          <w:sz w:val="29"/>
          <w:szCs w:val="29"/>
        </w:rPr>
        <w:pPrChange w:id="537" w:author="Tammy Meek (NESO)" w:date="2025-01-24T10:22:00Z" w16du:dateUtc="2025-01-24T10:22:00Z">
          <w:pPr>
            <w:tabs>
              <w:tab w:val="right" w:pos="8856"/>
            </w:tabs>
            <w:kinsoku w:val="0"/>
            <w:overflowPunct w:val="0"/>
            <w:autoSpaceDE/>
            <w:autoSpaceDN/>
            <w:adjustRightInd/>
            <w:spacing w:before="445" w:line="328" w:lineRule="exact"/>
            <w:ind w:left="144"/>
            <w:jc w:val="both"/>
            <w:textAlignment w:val="baseline"/>
          </w:pPr>
        </w:pPrChange>
      </w:pPr>
      <w:del w:id="538" w:author="Tammy Meek (NESO)" w:date="2025-01-24T10:36:00Z" w16du:dateUtc="2025-01-24T10:36:00Z">
        <w:r w:rsidDel="00EF004B">
          <w:rPr>
            <w:rFonts w:ascii="Arial" w:hAnsi="Arial" w:cs="Arial"/>
            <w:b/>
            <w:bCs/>
            <w:sz w:val="29"/>
            <w:szCs w:val="29"/>
          </w:rPr>
          <w:delText>Appendix I System Restoration Requirements</w:delText>
        </w:r>
        <w:r w:rsidDel="00EF004B">
          <w:rPr>
            <w:rFonts w:ascii="Arial" w:hAnsi="Arial" w:cs="Arial"/>
            <w:b/>
            <w:bCs/>
            <w:sz w:val="29"/>
            <w:szCs w:val="29"/>
          </w:rPr>
          <w:tab/>
          <w:delText>101</w:delText>
        </w:r>
      </w:del>
    </w:p>
    <w:p w14:paraId="4320FA2B" w14:textId="709A5D01" w:rsidR="000349FD" w:rsidDel="00EF004B" w:rsidRDefault="000349FD">
      <w:pPr>
        <w:widowControl/>
        <w:ind w:left="1985" w:hanging="1841"/>
        <w:rPr>
          <w:ins w:id="539" w:author="Teri Puddefoot (NESO)" w:date="2025-01-10T20:30:00Z"/>
          <w:del w:id="540" w:author="Tammy Meek (NESO)" w:date="2025-01-24T10:36:00Z" w16du:dateUtc="2025-01-24T10:36:00Z"/>
          <w:sz w:val="24"/>
          <w:szCs w:val="24"/>
        </w:rPr>
        <w:pPrChange w:id="541" w:author="Tammy Meek (NESO)" w:date="2025-01-24T10:22:00Z" w16du:dateUtc="2025-01-24T10:22:00Z">
          <w:pPr>
            <w:widowControl/>
          </w:pPr>
        </w:pPrChange>
      </w:pPr>
    </w:p>
    <w:p w14:paraId="57B4C4B4" w14:textId="6CEED244" w:rsidR="00DB6B56" w:rsidDel="00EF004B" w:rsidRDefault="00DB6B56">
      <w:pPr>
        <w:widowControl/>
        <w:ind w:left="1985" w:hanging="1841"/>
        <w:rPr>
          <w:ins w:id="542" w:author="Teri Puddefoot (NESO)" w:date="2025-01-10T20:30:00Z"/>
          <w:del w:id="543" w:author="Tammy Meek (NESO)" w:date="2025-01-24T10:36:00Z" w16du:dateUtc="2025-01-24T10:36:00Z"/>
          <w:sz w:val="24"/>
          <w:szCs w:val="24"/>
        </w:rPr>
        <w:pPrChange w:id="544" w:author="Tammy Meek (NESO)" w:date="2025-01-24T10:22:00Z" w16du:dateUtc="2025-01-24T10:22:00Z">
          <w:pPr>
            <w:widowControl/>
          </w:pPr>
        </w:pPrChange>
      </w:pPr>
    </w:p>
    <w:p w14:paraId="69C5983F" w14:textId="5306B3B0" w:rsidR="008243C5" w:rsidRDefault="00DB6B56">
      <w:pPr>
        <w:widowControl/>
        <w:ind w:left="1985" w:hanging="1841"/>
        <w:rPr>
          <w:del w:id="545" w:author="Tammy Meek (NESO)" w:date="2025-01-24T10:36:00Z" w16du:dateUtc="2025-01-24T10:36:00Z"/>
          <w:rFonts w:ascii="Arial" w:hAnsi="Arial" w:cs="Arial"/>
          <w:b/>
          <w:bCs/>
          <w:sz w:val="29"/>
          <w:szCs w:val="29"/>
          <w:rPrChange w:id="546" w:author="Teri Puddefoot (NESO)" w:date="2025-01-10T20:31:00Z">
            <w:rPr>
              <w:del w:id="547" w:author="Tammy Meek (NESO)" w:date="2025-01-24T10:36:00Z" w16du:dateUtc="2025-01-24T10:36:00Z"/>
              <w:sz w:val="24"/>
              <w:szCs w:val="24"/>
            </w:rPr>
          </w:rPrChange>
        </w:rPr>
        <w:sectPr w:rsidR="008243C5">
          <w:headerReference w:type="default" r:id="rId15"/>
          <w:pgSz w:w="11904" w:h="16834"/>
          <w:pgMar w:top="1740" w:right="1524" w:bottom="508" w:left="1385" w:header="720" w:footer="720" w:gutter="0"/>
          <w:cols w:space="720"/>
          <w:noEndnote/>
        </w:sectPr>
        <w:pPrChange w:id="558" w:author="Tammy Meek (NESO)" w:date="2025-01-24T10:22:00Z" w16du:dateUtc="2025-01-24T10:22:00Z">
          <w:pPr>
            <w:widowControl/>
          </w:pPr>
        </w:pPrChange>
      </w:pPr>
      <w:ins w:id="559" w:author="Teri Puddefoot (NESO)" w:date="2025-01-10T20:30:00Z">
        <w:del w:id="560" w:author="Tammy Meek (NESO)" w:date="2025-01-24T10:36:00Z" w16du:dateUtc="2025-01-24T10:36:00Z">
          <w:r w:rsidRPr="00DB6B56" w:rsidDel="00EF004B">
            <w:rPr>
              <w:rFonts w:ascii="Arial" w:hAnsi="Arial" w:cs="Arial"/>
              <w:b/>
              <w:bCs/>
              <w:sz w:val="29"/>
              <w:szCs w:val="29"/>
              <w:rPrChange w:id="561" w:author="Teri Puddefoot (NESO)" w:date="2025-01-10T20:31:00Z">
                <w:rPr>
                  <w:sz w:val="24"/>
                  <w:szCs w:val="24"/>
                </w:rPr>
              </w:rPrChange>
            </w:rPr>
            <w:delText>Appendix J</w:delText>
          </w:r>
        </w:del>
      </w:ins>
      <w:ins w:id="562" w:author="Teri Puddefoot (NESO)" w:date="2025-01-10T20:31:00Z">
        <w:del w:id="563" w:author="Tammy Meek (NESO)" w:date="2025-01-24T10:36:00Z" w16du:dateUtc="2025-01-24T10:36:00Z">
          <w:r w:rsidRPr="00DB6B56" w:rsidDel="00EF004B">
            <w:rPr>
              <w:rFonts w:ascii="Arial" w:hAnsi="Arial" w:cs="Arial"/>
              <w:b/>
              <w:bCs/>
              <w:sz w:val="29"/>
              <w:szCs w:val="29"/>
              <w:rPrChange w:id="564" w:author="Teri Puddefoot (NESO)" w:date="2025-01-10T20:31:00Z">
                <w:rPr>
                  <w:sz w:val="24"/>
                  <w:szCs w:val="24"/>
                </w:rPr>
              </w:rPrChange>
            </w:rPr>
            <w:delText xml:space="preserve"> Governance Framework</w:delText>
          </w:r>
        </w:del>
      </w:ins>
    </w:p>
    <w:p w14:paraId="720DDB2E" w14:textId="77777777" w:rsidR="001E1072" w:rsidRPr="001E1072" w:rsidRDefault="00C6386D" w:rsidP="00FC1C2C">
      <w:pPr>
        <w:pStyle w:val="ListParagraph"/>
        <w:numPr>
          <w:ilvl w:val="0"/>
          <w:numId w:val="105"/>
        </w:numPr>
        <w:kinsoku w:val="0"/>
        <w:overflowPunct w:val="0"/>
        <w:autoSpaceDE/>
        <w:autoSpaceDN/>
        <w:adjustRightInd/>
        <w:spacing w:line="496" w:lineRule="exact"/>
        <w:ind w:right="-32"/>
        <w:textAlignment w:val="baseline"/>
        <w:rPr>
          <w:ins w:id="565" w:author="Tammy Meek (NESO)" w:date="2025-01-24T10:56:00Z" w16du:dateUtc="2025-01-24T10:56:00Z"/>
          <w:rFonts w:ascii="Arial" w:hAnsi="Arial" w:cs="Arial"/>
          <w:b/>
          <w:bCs/>
          <w:spacing w:val="-3"/>
          <w:sz w:val="24"/>
          <w:szCs w:val="24"/>
          <w:rPrChange w:id="566" w:author="Tammy Meek (NESO)" w:date="2025-01-24T10:56:00Z" w16du:dateUtc="2025-01-24T10:56:00Z">
            <w:rPr>
              <w:ins w:id="567" w:author="Tammy Meek (NESO)" w:date="2025-01-24T10:56:00Z" w16du:dateUtc="2025-01-24T10:56:00Z"/>
              <w:rFonts w:ascii="Arial" w:hAnsi="Arial" w:cs="Arial"/>
              <w:b/>
              <w:bCs/>
              <w:spacing w:val="-3"/>
              <w:sz w:val="29"/>
              <w:szCs w:val="29"/>
            </w:rPr>
          </w:rPrChange>
        </w:rPr>
      </w:pPr>
      <w:del w:id="568" w:author="Tammy Meek (NESO)" w:date="2025-01-24T10:55:00Z" w16du:dateUtc="2025-01-24T10:55:00Z">
        <w:r w:rsidRPr="00F4569A" w:rsidDel="00AE7C8A">
          <w:rPr>
            <w:rFonts w:ascii="Arial" w:hAnsi="Arial" w:cs="Arial"/>
            <w:b/>
            <w:spacing w:val="-3"/>
            <w:sz w:val="29"/>
            <w:szCs w:val="29"/>
          </w:rPr>
          <w:delText xml:space="preserve">1. </w:delText>
        </w:r>
      </w:del>
      <w:r w:rsidRPr="00AE7C8A">
        <w:rPr>
          <w:rFonts w:ascii="Arial" w:hAnsi="Arial" w:cs="Arial"/>
          <w:b/>
          <w:bCs/>
          <w:spacing w:val="-3"/>
          <w:sz w:val="29"/>
          <w:szCs w:val="29"/>
          <w:rPrChange w:id="569" w:author="Tammy Meek (NESO)" w:date="2025-01-24T10:55:00Z" w16du:dateUtc="2025-01-24T10:55:00Z">
            <w:rPr/>
          </w:rPrChange>
        </w:rPr>
        <w:t>Introduct</w:t>
      </w:r>
      <w:ins w:id="570" w:author="Tammy Meek (NESO)" w:date="2025-01-24T10:55:00Z" w16du:dateUtc="2025-01-24T10:55:00Z">
        <w:r w:rsidR="00AE7C8A">
          <w:rPr>
            <w:rFonts w:ascii="Arial" w:hAnsi="Arial" w:cs="Arial"/>
            <w:b/>
            <w:bCs/>
            <w:spacing w:val="-3"/>
            <w:sz w:val="29"/>
            <w:szCs w:val="29"/>
          </w:rPr>
          <w:t>ion</w:t>
        </w:r>
      </w:ins>
      <w:del w:id="571" w:author="Tammy Meek (NESO)" w:date="2025-01-24T10:55:00Z" w16du:dateUtc="2025-01-24T10:55:00Z">
        <w:r w:rsidRPr="00AE7C8A" w:rsidDel="00FC1C2C">
          <w:rPr>
            <w:rFonts w:ascii="Arial" w:hAnsi="Arial" w:cs="Arial"/>
            <w:b/>
            <w:bCs/>
            <w:spacing w:val="-3"/>
            <w:sz w:val="29"/>
            <w:szCs w:val="29"/>
            <w:rPrChange w:id="572" w:author="Tammy Meek (NESO)" w:date="2025-01-24T10:55:00Z" w16du:dateUtc="2025-01-24T10:55:00Z">
              <w:rPr/>
            </w:rPrChange>
          </w:rPr>
          <w:delText>ion</w:delText>
        </w:r>
      </w:del>
      <w:r w:rsidRPr="00AE7C8A">
        <w:rPr>
          <w:rFonts w:ascii="Arial" w:hAnsi="Arial" w:cs="Arial"/>
          <w:b/>
          <w:bCs/>
          <w:spacing w:val="-3"/>
          <w:sz w:val="29"/>
          <w:szCs w:val="29"/>
          <w:rPrChange w:id="573" w:author="Tammy Meek (NESO)" w:date="2025-01-24T10:55:00Z" w16du:dateUtc="2025-01-24T10:55:00Z">
            <w:rPr/>
          </w:rPrChange>
        </w:rPr>
        <w:t xml:space="preserve"> </w:t>
      </w:r>
    </w:p>
    <w:p w14:paraId="5C6EA292" w14:textId="5C9F9B18" w:rsidR="009C1403" w:rsidRPr="00F4569A" w:rsidRDefault="00C6386D">
      <w:pPr>
        <w:kinsoku w:val="0"/>
        <w:overflowPunct w:val="0"/>
        <w:autoSpaceDE/>
        <w:autoSpaceDN/>
        <w:adjustRightInd/>
        <w:spacing w:line="496" w:lineRule="exact"/>
        <w:ind w:right="-32"/>
        <w:textAlignment w:val="baseline"/>
        <w:rPr>
          <w:rFonts w:ascii="Arial" w:hAnsi="Arial" w:cs="Arial"/>
          <w:b/>
          <w:spacing w:val="-3"/>
          <w:sz w:val="24"/>
          <w:szCs w:val="24"/>
        </w:rPr>
        <w:pPrChange w:id="574" w:author="Tammy Meek (NESO)" w:date="2025-01-24T10:56:00Z" w16du:dateUtc="2025-01-24T10:56:00Z">
          <w:pPr>
            <w:kinsoku w:val="0"/>
            <w:overflowPunct w:val="0"/>
            <w:autoSpaceDE/>
            <w:autoSpaceDN/>
            <w:adjustRightInd/>
            <w:spacing w:line="496" w:lineRule="exact"/>
            <w:ind w:right="7056"/>
            <w:textAlignment w:val="baseline"/>
          </w:pPr>
        </w:pPrChange>
      </w:pPr>
      <w:r w:rsidRPr="00F4569A">
        <w:rPr>
          <w:rFonts w:ascii="Arial" w:hAnsi="Arial" w:cs="Arial"/>
          <w:b/>
          <w:spacing w:val="-3"/>
          <w:sz w:val="24"/>
          <w:szCs w:val="24"/>
        </w:rPr>
        <w:t>Role and Scope</w:t>
      </w:r>
      <w:ins w:id="575" w:author="Tammy Meek (NESO)" w:date="2025-01-24T10:22:00Z" w16du:dateUtc="2025-01-24T10:22:00Z">
        <w:r w:rsidR="00173456" w:rsidRPr="00F4569A">
          <w:rPr>
            <w:rFonts w:ascii="Arial" w:hAnsi="Arial" w:cs="Arial"/>
            <w:b/>
            <w:spacing w:val="-3"/>
            <w:sz w:val="24"/>
            <w:szCs w:val="24"/>
          </w:rPr>
          <w:t xml:space="preserve"> </w:t>
        </w:r>
      </w:ins>
    </w:p>
    <w:p w14:paraId="3CC84E72" w14:textId="436F1C26" w:rsidR="009C1403" w:rsidRDefault="00C6386D" w:rsidP="00513229">
      <w:pPr>
        <w:tabs>
          <w:tab w:val="decimal" w:pos="144"/>
          <w:tab w:val="left" w:pos="648"/>
        </w:tabs>
        <w:kinsoku w:val="0"/>
        <w:overflowPunct w:val="0"/>
        <w:autoSpaceDE/>
        <w:autoSpaceDN/>
        <w:adjustRightInd/>
        <w:spacing w:before="396" w:line="277" w:lineRule="exact"/>
        <w:ind w:left="709" w:hanging="709"/>
        <w:jc w:val="both"/>
        <w:textAlignment w:val="baseline"/>
        <w:rPr>
          <w:rFonts w:ascii="Arial" w:hAnsi="Arial" w:cs="Arial"/>
          <w:sz w:val="24"/>
          <w:szCs w:val="24"/>
        </w:rPr>
      </w:pPr>
      <w:r>
        <w:rPr>
          <w:rFonts w:ascii="Arial" w:hAnsi="Arial" w:cs="Arial"/>
          <w:sz w:val="24"/>
          <w:szCs w:val="24"/>
        </w:rPr>
        <w:tab/>
        <w:t>1.1</w:t>
      </w:r>
      <w:r>
        <w:rPr>
          <w:rFonts w:ascii="Arial" w:hAnsi="Arial" w:cs="Arial"/>
          <w:sz w:val="24"/>
          <w:szCs w:val="24"/>
        </w:rPr>
        <w:tab/>
      </w:r>
      <w:ins w:id="576" w:author="Tammy Meek (NESO)" w:date="2025-01-24T10:58:00Z" w16du:dateUtc="2025-01-24T10:58:00Z">
        <w:r w:rsidR="00513229">
          <w:rPr>
            <w:rFonts w:ascii="Arial" w:hAnsi="Arial" w:cs="Arial"/>
            <w:sz w:val="24"/>
            <w:szCs w:val="24"/>
          </w:rPr>
          <w:tab/>
        </w:r>
      </w:ins>
      <w:r>
        <w:rPr>
          <w:rFonts w:ascii="Arial" w:hAnsi="Arial" w:cs="Arial"/>
          <w:sz w:val="24"/>
          <w:szCs w:val="24"/>
        </w:rPr>
        <w:t>Pursuant to conditions</w:t>
      </w:r>
      <w:del w:id="577" w:author="Tammy Meek (NESO)" w:date="2024-11-07T09:19:00Z">
        <w:r w:rsidDel="00AF3ACB">
          <w:rPr>
            <w:rFonts w:ascii="Arial" w:hAnsi="Arial" w:cs="Arial"/>
            <w:sz w:val="24"/>
            <w:szCs w:val="24"/>
          </w:rPr>
          <w:delText xml:space="preserve"> C17</w:delText>
        </w:r>
      </w:del>
      <w:r>
        <w:rPr>
          <w:rFonts w:ascii="Arial" w:hAnsi="Arial" w:cs="Arial"/>
          <w:sz w:val="24"/>
          <w:szCs w:val="24"/>
        </w:rPr>
        <w:t xml:space="preserve">, D3 and E16 of the </w:t>
      </w:r>
      <w:r w:rsidRPr="00574B46">
        <w:rPr>
          <w:rFonts w:ascii="Arial" w:hAnsi="Arial" w:cs="Arial"/>
          <w:i/>
          <w:sz w:val="24"/>
          <w:szCs w:val="24"/>
          <w:rPrChange w:id="578" w:author="Tammy Meek (NESO)" w:date="2025-01-28T09:35:00Z" w16du:dateUtc="2025-01-28T09:35:00Z">
            <w:rPr>
              <w:rFonts w:ascii="Arial" w:hAnsi="Arial" w:cs="Arial"/>
              <w:sz w:val="24"/>
              <w:szCs w:val="24"/>
            </w:rPr>
          </w:rPrChange>
        </w:rPr>
        <w:t>Transmission Licences</w:t>
      </w:r>
      <w:ins w:id="579" w:author="Tammy Meek (ESO)" w:date="2024-05-01T11:15:00Z">
        <w:r w:rsidR="00722DD3">
          <w:rPr>
            <w:rFonts w:ascii="Arial" w:hAnsi="Arial" w:cs="Arial"/>
            <w:sz w:val="24"/>
            <w:szCs w:val="24"/>
          </w:rPr>
          <w:t xml:space="preserve"> and condition E7 of the </w:t>
        </w:r>
      </w:ins>
      <w:ins w:id="580" w:author="Tammy Meek (ESO)" w:date="2024-05-02T10:32:00Z">
        <w:r w:rsidR="00362AAE" w:rsidRPr="00362AAE">
          <w:rPr>
            <w:rFonts w:ascii="Arial" w:hAnsi="Arial" w:cs="Arial"/>
            <w:i/>
            <w:iCs/>
            <w:sz w:val="24"/>
            <w:szCs w:val="24"/>
          </w:rPr>
          <w:t xml:space="preserve">ESO </w:t>
        </w:r>
      </w:ins>
      <w:ins w:id="581" w:author="Tammy Meek (NESO)" w:date="2024-11-07T09:19:00Z">
        <w:r w:rsidR="0008667D">
          <w:rPr>
            <w:rFonts w:ascii="Arial" w:hAnsi="Arial" w:cs="Arial"/>
            <w:i/>
            <w:iCs/>
            <w:sz w:val="24"/>
            <w:szCs w:val="24"/>
          </w:rPr>
          <w:t>l</w:t>
        </w:r>
      </w:ins>
      <w:ins w:id="582" w:author="Tammy Meek (ESO)" w:date="2024-05-02T10:32:00Z">
        <w:del w:id="583" w:author="Tammy Meek (NESO)" w:date="2024-11-07T09:19:00Z">
          <w:r w:rsidR="00362AAE" w:rsidRPr="00362AAE" w:rsidDel="0008667D">
            <w:rPr>
              <w:rFonts w:ascii="Arial" w:hAnsi="Arial" w:cs="Arial"/>
              <w:i/>
              <w:iCs/>
              <w:sz w:val="24"/>
              <w:szCs w:val="24"/>
            </w:rPr>
            <w:delText>L</w:delText>
          </w:r>
        </w:del>
        <w:r w:rsidR="00362AAE" w:rsidRPr="00362AAE">
          <w:rPr>
            <w:rFonts w:ascii="Arial" w:hAnsi="Arial" w:cs="Arial"/>
            <w:i/>
            <w:iCs/>
            <w:sz w:val="24"/>
            <w:szCs w:val="24"/>
          </w:rPr>
          <w:t>icence</w:t>
        </w:r>
      </w:ins>
      <w:r>
        <w:rPr>
          <w:rFonts w:ascii="Arial" w:hAnsi="Arial" w:cs="Arial"/>
          <w:sz w:val="24"/>
          <w:szCs w:val="24"/>
        </w:rPr>
        <w:t>, this</w:t>
      </w:r>
      <w:ins w:id="584" w:author="Tammy Meek (ESO)" w:date="2024-05-01T11:15:00Z">
        <w:r w:rsidR="005B274F">
          <w:rPr>
            <w:rFonts w:ascii="Arial" w:hAnsi="Arial" w:cs="Arial"/>
            <w:sz w:val="24"/>
            <w:szCs w:val="24"/>
          </w:rPr>
          <w:t xml:space="preserve"> </w:t>
        </w:r>
      </w:ins>
      <w:r>
        <w:rPr>
          <w:rFonts w:ascii="Arial" w:hAnsi="Arial" w:cs="Arial"/>
          <w:sz w:val="24"/>
          <w:szCs w:val="24"/>
        </w:rPr>
        <w:t xml:space="preserve">document sets out a coordinated set of criteria and methodologies (for example cost-benefit techniques and weather related operation) that </w:t>
      </w:r>
      <w:del w:id="585" w:author="Tammy Meek (NESO)" w:date="2025-01-24T11:59:00Z" w16du:dateUtc="2025-01-24T11:59:00Z">
        <w:r w:rsidDel="000D741D">
          <w:rPr>
            <w:rFonts w:ascii="Arial" w:hAnsi="Arial" w:cs="Arial"/>
            <w:i/>
            <w:iCs/>
            <w:sz w:val="24"/>
            <w:szCs w:val="24"/>
          </w:rPr>
          <w:delText>transmission licensee</w:delText>
        </w:r>
      </w:del>
      <w:ins w:id="586" w:author="Tammy Meek (NESO)" w:date="2025-01-24T12:00:00Z" w16du:dateUtc="2025-01-24T12:00:00Z">
        <w:del w:id="587"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588" w:author="Stuart McLarnon (NESO)" w:date="2025-01-29T15:50:00Z" w16du:dateUtc="2025-01-29T15:50: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 xml:space="preserve">shall use in the planning and operation of the </w:t>
      </w:r>
      <w:r>
        <w:rPr>
          <w:rFonts w:ascii="Arial" w:hAnsi="Arial" w:cs="Arial"/>
          <w:i/>
          <w:iCs/>
          <w:sz w:val="24"/>
          <w:szCs w:val="24"/>
        </w:rPr>
        <w:t xml:space="preserve">national electricity transmission system </w:t>
      </w:r>
      <w:r>
        <w:rPr>
          <w:rFonts w:ascii="Arial" w:hAnsi="Arial" w:cs="Arial"/>
          <w:sz w:val="24"/>
          <w:szCs w:val="24"/>
        </w:rPr>
        <w:t xml:space="preserve">of </w:t>
      </w:r>
      <w:r>
        <w:rPr>
          <w:rFonts w:ascii="Arial" w:hAnsi="Arial" w:cs="Arial"/>
          <w:i/>
          <w:iCs/>
          <w:sz w:val="24"/>
          <w:szCs w:val="24"/>
        </w:rPr>
        <w:t>Great Britain</w:t>
      </w:r>
      <w:ins w:id="589" w:author="Teri Puddefoot (NESO)" w:date="2025-01-10T15:57:00Z">
        <w:del w:id="590" w:author="Stuart McLarnon (NESO)" w:date="2025-01-28T16:05:00Z" w16du:dateUtc="2025-01-28T16:05:00Z">
          <w:r w:rsidR="00F6666B" w:rsidDel="00B2064C">
            <w:rPr>
              <w:rFonts w:ascii="Arial" w:hAnsi="Arial" w:cs="Arial"/>
              <w:sz w:val="24"/>
              <w:szCs w:val="24"/>
            </w:rPr>
            <w:delText>,</w:delText>
          </w:r>
        </w:del>
      </w:ins>
      <w:ins w:id="591" w:author="Stuart McLarnon (NESO)" w:date="2025-01-28T16:05:00Z" w16du:dateUtc="2025-01-28T16:05:00Z">
        <w:r w:rsidR="00B2064C">
          <w:rPr>
            <w:rFonts w:ascii="Arial" w:hAnsi="Arial" w:cs="Arial"/>
            <w:sz w:val="24"/>
            <w:szCs w:val="24"/>
          </w:rPr>
          <w:t xml:space="preserve">. </w:t>
        </w:r>
      </w:ins>
      <w:ins w:id="592" w:author="Stuart McLarnon (NESO)" w:date="2025-01-28T16:05:00Z">
        <w:r w:rsidR="00B2064C" w:rsidRPr="00B2064C">
          <w:rPr>
            <w:rFonts w:ascii="Arial" w:hAnsi="Arial" w:cs="Arial"/>
            <w:sz w:val="24"/>
            <w:szCs w:val="24"/>
          </w:rPr>
          <w:t xml:space="preserve">This document is administered by the </w:t>
        </w:r>
        <w:r w:rsidR="00B2064C" w:rsidRPr="00B2064C">
          <w:rPr>
            <w:rFonts w:ascii="Arial" w:hAnsi="Arial" w:cs="Arial"/>
            <w:i/>
            <w:iCs/>
            <w:sz w:val="24"/>
            <w:szCs w:val="24"/>
          </w:rPr>
          <w:t xml:space="preserve">NETS SQSS </w:t>
        </w:r>
        <w:del w:id="593" w:author="Claire Newton (NESO)" w:date="2025-01-28T20:34:00Z" w16du:dateUtc="2025-01-28T20:34:00Z">
          <w:r w:rsidR="00B2064C" w:rsidRPr="00B2064C" w:rsidDel="002D67D4">
            <w:rPr>
              <w:rFonts w:ascii="Arial" w:hAnsi="Arial" w:cs="Arial"/>
              <w:i/>
              <w:iCs/>
              <w:sz w:val="24"/>
              <w:szCs w:val="24"/>
            </w:rPr>
            <w:delText xml:space="preserve">review </w:delText>
          </w:r>
        </w:del>
        <w:r w:rsidR="00B2064C" w:rsidRPr="00B2064C">
          <w:rPr>
            <w:rFonts w:ascii="Arial" w:hAnsi="Arial" w:cs="Arial"/>
            <w:i/>
            <w:iCs/>
            <w:sz w:val="24"/>
            <w:szCs w:val="24"/>
          </w:rPr>
          <w:t>panel</w:t>
        </w:r>
        <w:r w:rsidR="00B2064C" w:rsidRPr="00B2064C">
          <w:rPr>
            <w:rFonts w:ascii="Arial" w:hAnsi="Arial" w:cs="Arial"/>
            <w:sz w:val="24"/>
            <w:szCs w:val="24"/>
          </w:rPr>
          <w:t xml:space="preserve"> who will consider, develop, and submit to </w:t>
        </w:r>
        <w:r w:rsidR="00B2064C" w:rsidRPr="00B2064C">
          <w:rPr>
            <w:rFonts w:ascii="Arial" w:hAnsi="Arial" w:cs="Arial"/>
            <w:i/>
            <w:iCs/>
            <w:sz w:val="24"/>
            <w:szCs w:val="24"/>
          </w:rPr>
          <w:t>the authority,</w:t>
        </w:r>
        <w:r w:rsidR="00B2064C" w:rsidRPr="00B2064C">
          <w:rPr>
            <w:rFonts w:ascii="Arial" w:hAnsi="Arial" w:cs="Arial"/>
            <w:sz w:val="24"/>
            <w:szCs w:val="24"/>
          </w:rPr>
          <w:t xml:space="preserve"> proposals to modify the contents of the documents as required to ensure its objectives, as defined in license condition </w:t>
        </w:r>
      </w:ins>
      <w:ins w:id="594" w:author="Stuart McLarnon (NESO)" w:date="2025-01-28T16:06:00Z" w16du:dateUtc="2025-01-28T16:06:00Z">
        <w:del w:id="595" w:author="Lizzie Timmins (NESO)" w:date="2025-01-30T14:32:00Z" w16du:dateUtc="2025-01-30T14:32:00Z">
          <w:r w:rsidR="00B2064C" w:rsidDel="00417A60">
            <w:rPr>
              <w:rFonts w:ascii="Arial" w:hAnsi="Arial" w:cs="Arial"/>
              <w:sz w:val="24"/>
              <w:szCs w:val="24"/>
            </w:rPr>
            <w:delText>C.1.6.d</w:delText>
          </w:r>
        </w:del>
      </w:ins>
      <w:ins w:id="596" w:author="Lizzie Timmins (NESO)" w:date="2025-01-30T14:32:00Z" w16du:dateUtc="2025-01-30T14:32:00Z">
        <w:r w:rsidR="00417A60">
          <w:rPr>
            <w:rFonts w:ascii="Arial" w:hAnsi="Arial" w:cs="Arial"/>
            <w:sz w:val="24"/>
            <w:szCs w:val="24"/>
          </w:rPr>
          <w:t>E7</w:t>
        </w:r>
      </w:ins>
      <w:ins w:id="597" w:author="Stuart McLarnon (NESO)" w:date="2025-01-28T16:05:00Z">
        <w:r w:rsidR="00B2064C" w:rsidRPr="00B2064C">
          <w:rPr>
            <w:rFonts w:ascii="Arial" w:hAnsi="Arial" w:cs="Arial"/>
            <w:sz w:val="24"/>
            <w:szCs w:val="24"/>
          </w:rPr>
          <w:t xml:space="preserve">, are met at all times. In developing such proposals, the </w:t>
        </w:r>
        <w:r w:rsidR="00B2064C" w:rsidRPr="00B2064C">
          <w:rPr>
            <w:rFonts w:ascii="Arial" w:hAnsi="Arial" w:cs="Arial"/>
            <w:i/>
            <w:iCs/>
            <w:sz w:val="24"/>
            <w:szCs w:val="24"/>
          </w:rPr>
          <w:t xml:space="preserve">NETS SQSS </w:t>
        </w:r>
        <w:del w:id="598" w:author="Claire Newton (NESO)" w:date="2025-01-28T20:34:00Z" w16du:dateUtc="2025-01-28T20:34:00Z">
          <w:r w:rsidR="00B2064C" w:rsidRPr="00B2064C" w:rsidDel="002D67D4">
            <w:rPr>
              <w:rFonts w:ascii="Arial" w:hAnsi="Arial" w:cs="Arial"/>
              <w:i/>
              <w:iCs/>
              <w:sz w:val="24"/>
              <w:szCs w:val="24"/>
            </w:rPr>
            <w:delText xml:space="preserve">review </w:delText>
          </w:r>
        </w:del>
        <w:r w:rsidR="00B2064C" w:rsidRPr="00B2064C">
          <w:rPr>
            <w:rFonts w:ascii="Arial" w:hAnsi="Arial" w:cs="Arial"/>
            <w:i/>
            <w:iCs/>
            <w:sz w:val="24"/>
            <w:szCs w:val="24"/>
          </w:rPr>
          <w:t>panel</w:t>
        </w:r>
        <w:r w:rsidR="00B2064C" w:rsidRPr="00B2064C">
          <w:rPr>
            <w:rFonts w:ascii="Arial" w:hAnsi="Arial" w:cs="Arial"/>
            <w:sz w:val="24"/>
            <w:szCs w:val="24"/>
          </w:rPr>
          <w:t xml:space="preserve"> will ensure industry participation. The constitution of the </w:t>
        </w:r>
        <w:r w:rsidR="00B2064C" w:rsidRPr="00B2064C">
          <w:rPr>
            <w:rFonts w:ascii="Arial" w:hAnsi="Arial" w:cs="Arial"/>
            <w:i/>
            <w:iCs/>
            <w:sz w:val="24"/>
            <w:szCs w:val="24"/>
          </w:rPr>
          <w:t xml:space="preserve">NETS SQSS </w:t>
        </w:r>
        <w:del w:id="599" w:author="Claire Newton (NESO)" w:date="2025-01-28T20:34:00Z" w16du:dateUtc="2025-01-28T20:34:00Z">
          <w:r w:rsidR="00B2064C" w:rsidRPr="00B2064C" w:rsidDel="002D67D4">
            <w:rPr>
              <w:rFonts w:ascii="Arial" w:hAnsi="Arial" w:cs="Arial"/>
              <w:i/>
              <w:iCs/>
              <w:sz w:val="24"/>
              <w:szCs w:val="24"/>
            </w:rPr>
            <w:delText>review</w:delText>
          </w:r>
          <w:r w:rsidR="00B2064C" w:rsidRPr="00B2064C" w:rsidDel="002D67D4">
            <w:rPr>
              <w:rFonts w:ascii="Arial" w:hAnsi="Arial" w:cs="Arial"/>
              <w:sz w:val="24"/>
              <w:szCs w:val="24"/>
            </w:rPr>
            <w:delText xml:space="preserve"> </w:delText>
          </w:r>
        </w:del>
        <w:r w:rsidR="00B2064C" w:rsidRPr="00B2064C">
          <w:rPr>
            <w:rFonts w:ascii="Arial" w:hAnsi="Arial" w:cs="Arial"/>
            <w:i/>
            <w:iCs/>
            <w:sz w:val="24"/>
            <w:szCs w:val="24"/>
          </w:rPr>
          <w:t>panel</w:t>
        </w:r>
        <w:r w:rsidR="00B2064C" w:rsidRPr="00B2064C">
          <w:rPr>
            <w:rFonts w:ascii="Arial" w:hAnsi="Arial" w:cs="Arial"/>
            <w:sz w:val="24"/>
            <w:szCs w:val="24"/>
          </w:rPr>
          <w:t xml:space="preserve"> and its procedures are set out in Appendix J of this document.</w:t>
        </w:r>
      </w:ins>
      <w:ins w:id="600" w:author="Stuart McLarnon (NESO)" w:date="2025-01-28T16:06:00Z" w16du:dateUtc="2025-01-28T16:06:00Z">
        <w:r w:rsidR="00B2064C">
          <w:rPr>
            <w:rFonts w:ascii="Arial" w:hAnsi="Arial" w:cs="Arial"/>
            <w:sz w:val="24"/>
            <w:szCs w:val="24"/>
          </w:rPr>
          <w:t xml:space="preserve"> </w:t>
        </w:r>
      </w:ins>
      <w:del w:id="601" w:author="Teri Puddefoot (NESO)" w:date="2025-01-10T15:57:00Z">
        <w:r w:rsidDel="00F6666B">
          <w:rPr>
            <w:rFonts w:ascii="Arial" w:hAnsi="Arial" w:cs="Arial"/>
            <w:sz w:val="24"/>
            <w:szCs w:val="24"/>
          </w:rPr>
          <w:delText>.</w:delText>
        </w:r>
      </w:del>
      <w:ins w:id="602" w:author="Teri Puddefoot (NESO)" w:date="2025-01-10T15:54:00Z">
        <w:del w:id="603" w:author="Stuart McLarnon (NESO)" w:date="2025-01-28T16:05:00Z" w16du:dateUtc="2025-01-28T16:05:00Z">
          <w:r w:rsidR="001E4220" w:rsidDel="00B2064C">
            <w:rPr>
              <w:rFonts w:ascii="Arial" w:hAnsi="Arial" w:cs="Arial"/>
              <w:sz w:val="24"/>
              <w:szCs w:val="24"/>
            </w:rPr>
            <w:delText xml:space="preserve"> </w:delText>
          </w:r>
        </w:del>
      </w:ins>
      <w:ins w:id="604" w:author="Teri Puddefoot (NESO)" w:date="2025-01-10T15:55:00Z">
        <w:del w:id="605" w:author="Stuart McLarnon (NESO)" w:date="2025-01-28T16:05:00Z" w16du:dateUtc="2025-01-28T16:05:00Z">
          <w:r w:rsidR="001E4220" w:rsidRPr="001E4220" w:rsidDel="00F973B5">
            <w:rPr>
              <w:rFonts w:ascii="Arial" w:hAnsi="Arial" w:cs="Arial"/>
              <w:sz w:val="24"/>
              <w:szCs w:val="24"/>
            </w:rPr>
            <w:delText xml:space="preserve">and in Appendix </w:delText>
          </w:r>
          <w:r w:rsidR="001E4220" w:rsidDel="00F973B5">
            <w:rPr>
              <w:rFonts w:ascii="Arial" w:hAnsi="Arial" w:cs="Arial"/>
              <w:sz w:val="24"/>
              <w:szCs w:val="24"/>
            </w:rPr>
            <w:delText>J</w:delText>
          </w:r>
          <w:r w:rsidR="001E4220" w:rsidRPr="001E4220" w:rsidDel="00F973B5">
            <w:rPr>
              <w:rFonts w:ascii="Arial" w:hAnsi="Arial" w:cs="Arial"/>
              <w:sz w:val="24"/>
              <w:szCs w:val="24"/>
            </w:rPr>
            <w:delText xml:space="preserve"> sets out the modification procedure for amendments to the SQSS</w:delText>
          </w:r>
        </w:del>
      </w:ins>
      <w:del w:id="606" w:author="Stuart McLarnon (NESO)" w:date="2025-01-28T16:05:00Z" w16du:dateUtc="2025-01-28T16:05:00Z">
        <w:r w:rsidDel="00F973B5">
          <w:rPr>
            <w:rFonts w:ascii="Arial" w:hAnsi="Arial" w:cs="Arial"/>
            <w:sz w:val="24"/>
            <w:szCs w:val="24"/>
          </w:rPr>
          <w:delText xml:space="preserve"> </w:delText>
        </w:r>
      </w:del>
      <w:r>
        <w:rPr>
          <w:rFonts w:ascii="Arial" w:hAnsi="Arial" w:cs="Arial"/>
          <w:sz w:val="24"/>
          <w:szCs w:val="24"/>
        </w:rPr>
        <w:t xml:space="preserve">For the avoidance of doubt the </w:t>
      </w:r>
      <w:r>
        <w:rPr>
          <w:rFonts w:ascii="Arial" w:hAnsi="Arial" w:cs="Arial"/>
          <w:i/>
          <w:iCs/>
          <w:sz w:val="24"/>
          <w:szCs w:val="24"/>
        </w:rPr>
        <w:t xml:space="preserve">national electricity transmission system </w:t>
      </w:r>
      <w:r>
        <w:rPr>
          <w:rFonts w:ascii="Arial" w:hAnsi="Arial" w:cs="Arial"/>
          <w:sz w:val="24"/>
          <w:szCs w:val="24"/>
        </w:rPr>
        <w:t xml:space="preserve">is made up of both the </w:t>
      </w:r>
      <w:r>
        <w:rPr>
          <w:rFonts w:ascii="Arial" w:hAnsi="Arial" w:cs="Arial"/>
          <w:i/>
          <w:iCs/>
          <w:sz w:val="24"/>
          <w:szCs w:val="24"/>
        </w:rPr>
        <w:t xml:space="preserve">onshore transmission system </w:t>
      </w:r>
      <w:r>
        <w:rPr>
          <w:rFonts w:ascii="Arial" w:hAnsi="Arial" w:cs="Arial"/>
          <w:sz w:val="24"/>
          <w:szCs w:val="24"/>
        </w:rPr>
        <w:t xml:space="preserve">and the </w:t>
      </w:r>
      <w:r>
        <w:rPr>
          <w:rFonts w:ascii="Arial" w:hAnsi="Arial" w:cs="Arial"/>
          <w:i/>
          <w:iCs/>
          <w:sz w:val="24"/>
          <w:szCs w:val="24"/>
        </w:rPr>
        <w:t>offshore transmission systems</w:t>
      </w:r>
      <w:r>
        <w:rPr>
          <w:rFonts w:ascii="Arial" w:hAnsi="Arial" w:cs="Arial"/>
          <w:sz w:val="24"/>
          <w:szCs w:val="24"/>
        </w:rPr>
        <w:t>.</w:t>
      </w:r>
    </w:p>
    <w:p w14:paraId="6B763F68" w14:textId="4FCC7EE3" w:rsidR="009C1403" w:rsidDel="00AE7C8A" w:rsidRDefault="00C6386D">
      <w:pPr>
        <w:tabs>
          <w:tab w:val="left" w:pos="648"/>
        </w:tabs>
        <w:kinsoku w:val="0"/>
        <w:overflowPunct w:val="0"/>
        <w:autoSpaceDE/>
        <w:autoSpaceDN/>
        <w:adjustRightInd/>
        <w:spacing w:before="202" w:line="277" w:lineRule="exact"/>
        <w:ind w:left="709" w:hanging="709"/>
        <w:jc w:val="both"/>
        <w:textAlignment w:val="baseline"/>
        <w:rPr>
          <w:del w:id="607" w:author="Tammy Meek (NESO)" w:date="2025-01-24T10:54:00Z" w16du:dateUtc="2025-01-24T10:54:00Z"/>
          <w:rFonts w:ascii="Arial" w:hAnsi="Arial" w:cs="Arial"/>
          <w:spacing w:val="-2"/>
          <w:sz w:val="24"/>
          <w:szCs w:val="24"/>
        </w:rPr>
        <w:pPrChange w:id="608"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del w:id="609" w:author="Tammy Meek (NESO)" w:date="2025-01-24T10:57:00Z" w16du:dateUtc="2025-01-24T10:57:00Z">
        <w:r w:rsidDel="00FB1168">
          <w:rPr>
            <w:rFonts w:ascii="Arial" w:hAnsi="Arial" w:cs="Arial"/>
            <w:spacing w:val="-2"/>
            <w:sz w:val="24"/>
            <w:szCs w:val="24"/>
          </w:rPr>
          <w:tab/>
        </w:r>
      </w:del>
      <w:r>
        <w:rPr>
          <w:rFonts w:ascii="Arial" w:hAnsi="Arial" w:cs="Arial"/>
          <w:spacing w:val="-2"/>
          <w:sz w:val="24"/>
          <w:szCs w:val="24"/>
        </w:rPr>
        <w:t>1.2</w:t>
      </w:r>
      <w:r>
        <w:rPr>
          <w:rFonts w:ascii="Arial" w:hAnsi="Arial" w:cs="Arial"/>
          <w:spacing w:val="-2"/>
          <w:sz w:val="24"/>
          <w:szCs w:val="24"/>
        </w:rPr>
        <w:tab/>
      </w:r>
      <w:ins w:id="610" w:author="Tammy Meek (NESO)" w:date="2025-01-24T10:58:00Z" w16du:dateUtc="2025-01-24T10:58:00Z">
        <w:r w:rsidR="00513229">
          <w:rPr>
            <w:rFonts w:ascii="Arial" w:hAnsi="Arial" w:cs="Arial"/>
            <w:spacing w:val="-2"/>
            <w:sz w:val="24"/>
            <w:szCs w:val="24"/>
          </w:rPr>
          <w:tab/>
        </w:r>
      </w:ins>
      <w:r>
        <w:rPr>
          <w:rFonts w:ascii="Arial" w:hAnsi="Arial" w:cs="Arial"/>
          <w:spacing w:val="-2"/>
          <w:sz w:val="24"/>
          <w:szCs w:val="24"/>
        </w:rPr>
        <w:t>Both planning and operational criteria are set out in this Standard and these will</w:t>
      </w:r>
      <w:ins w:id="611" w:author="Tammy Meek (NESO)" w:date="2025-01-24T10:54:00Z" w16du:dateUtc="2025-01-24T10:54:00Z">
        <w:r w:rsidR="00AE7C8A">
          <w:rPr>
            <w:rFonts w:ascii="Arial" w:hAnsi="Arial" w:cs="Arial"/>
            <w:spacing w:val="-2"/>
            <w:sz w:val="24"/>
            <w:szCs w:val="24"/>
          </w:rPr>
          <w:t xml:space="preserve"> </w:t>
        </w:r>
      </w:ins>
    </w:p>
    <w:p w14:paraId="326B6A60" w14:textId="7EAFBEC3" w:rsidR="009C1403" w:rsidRDefault="00C6386D">
      <w:pPr>
        <w:tabs>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12" w:author="Tammy Meek (NESO)" w:date="2025-01-24T10:58:00Z" w16du:dateUtc="2025-01-24T10:58:00Z">
          <w:pPr>
            <w:kinsoku w:val="0"/>
            <w:overflowPunct w:val="0"/>
            <w:autoSpaceDE/>
            <w:autoSpaceDN/>
            <w:adjustRightInd/>
            <w:spacing w:line="275" w:lineRule="exact"/>
            <w:ind w:left="648"/>
            <w:jc w:val="both"/>
            <w:textAlignment w:val="baseline"/>
          </w:pPr>
        </w:pPrChange>
      </w:pPr>
      <w:r>
        <w:rPr>
          <w:rFonts w:ascii="Arial" w:hAnsi="Arial" w:cs="Arial"/>
          <w:spacing w:val="-2"/>
          <w:sz w:val="24"/>
          <w:szCs w:val="24"/>
        </w:rPr>
        <w:t xml:space="preserve">determine the need for services provided to the relevant </w:t>
      </w:r>
      <w:del w:id="613" w:author="Tammy Meek (NESO)" w:date="2025-01-24T11:59:00Z" w16du:dateUtc="2025-01-24T11:59:00Z">
        <w:r w:rsidDel="000D741D">
          <w:rPr>
            <w:rFonts w:ascii="Arial" w:hAnsi="Arial" w:cs="Arial"/>
            <w:i/>
            <w:iCs/>
            <w:spacing w:val="-2"/>
            <w:sz w:val="24"/>
            <w:szCs w:val="24"/>
          </w:rPr>
          <w:delText>transmission licensee</w:delText>
        </w:r>
      </w:del>
      <w:ins w:id="614" w:author="Tammy Meek (NESO)" w:date="2025-01-24T12:00:00Z" w16du:dateUtc="2025-01-24T12:00:00Z">
        <w:del w:id="615" w:author="Stuart McLarnon (NESO)" w:date="2025-01-29T15:50:00Z" w16du:dateUtc="2025-01-29T15:50:00Z">
          <w:r w:rsidR="000D741D" w:rsidRPr="000D741D">
            <w:rPr>
              <w:rFonts w:ascii="Arial" w:hAnsi="Arial" w:cs="Arial"/>
              <w:i/>
              <w:iCs/>
              <w:spacing w:val="-2"/>
              <w:sz w:val="24"/>
              <w:szCs w:val="24"/>
            </w:rPr>
            <w:delText xml:space="preserve">Transmission </w:delText>
          </w:r>
          <w:r w:rsidR="000D741D" w:rsidRPr="000D741D" w:rsidDel="00E652B9">
            <w:rPr>
              <w:rFonts w:ascii="Arial" w:hAnsi="Arial" w:cs="Arial"/>
              <w:i/>
              <w:iCs/>
              <w:spacing w:val="-2"/>
              <w:sz w:val="24"/>
              <w:szCs w:val="24"/>
            </w:rPr>
            <w:delText>Licensee</w:delText>
          </w:r>
        </w:del>
      </w:ins>
      <w:ins w:id="616" w:author="Stuart McLarnon (NESO)" w:date="2025-01-29T15:50:00Z" w16du:dateUtc="2025-01-29T15:50:00Z">
        <w:r w:rsidR="00E652B9" w:rsidRPr="00E652B9">
          <w:rPr>
            <w:rFonts w:ascii="Arial" w:hAnsi="Arial" w:cs="Arial"/>
            <w:i/>
            <w:iCs/>
            <w:spacing w:val="-2"/>
            <w:sz w:val="24"/>
            <w:szCs w:val="24"/>
          </w:rPr>
          <w:t>Licensee</w:t>
        </w:r>
      </w:ins>
      <w:r>
        <w:rPr>
          <w:rFonts w:ascii="Arial" w:hAnsi="Arial" w:cs="Arial"/>
          <w:i/>
          <w:iCs/>
          <w:spacing w:val="-2"/>
          <w:sz w:val="24"/>
          <w:szCs w:val="24"/>
        </w:rPr>
        <w:t>s</w:t>
      </w:r>
      <w:r>
        <w:rPr>
          <w:rFonts w:ascii="Arial" w:hAnsi="Arial" w:cs="Arial"/>
          <w:spacing w:val="-2"/>
          <w:sz w:val="24"/>
          <w:szCs w:val="24"/>
        </w:rPr>
        <w:t>, e.g.</w:t>
      </w:r>
      <w:ins w:id="617" w:author="Tammy Meek (NESO)" w:date="2025-01-24T10:57:00Z" w16du:dateUtc="2025-01-24T10:57:00Z">
        <w:r w:rsidR="001E1072">
          <w:rPr>
            <w:rFonts w:ascii="Arial" w:hAnsi="Arial" w:cs="Arial"/>
            <w:spacing w:val="-2"/>
            <w:sz w:val="24"/>
            <w:szCs w:val="24"/>
          </w:rPr>
          <w:t xml:space="preserve"> </w:t>
        </w:r>
      </w:ins>
      <w:del w:id="618" w:author="Tammy Meek (NESO)" w:date="2025-01-24T10:57:00Z" w16du:dateUtc="2025-01-24T10:57:00Z">
        <w:r w:rsidDel="001E1072">
          <w:rPr>
            <w:rFonts w:ascii="Arial" w:hAnsi="Arial" w:cs="Arial"/>
            <w:spacing w:val="-2"/>
            <w:sz w:val="24"/>
            <w:szCs w:val="24"/>
          </w:rPr>
          <w:delText xml:space="preserve"> </w:delText>
        </w:r>
      </w:del>
      <w:r>
        <w:rPr>
          <w:rFonts w:ascii="Arial" w:hAnsi="Arial" w:cs="Arial"/>
          <w:spacing w:val="-2"/>
          <w:sz w:val="24"/>
          <w:szCs w:val="24"/>
        </w:rPr>
        <w:t xml:space="preserve">reactive power as well as transmission equipment. The planning criteria set out the requirements for the </w:t>
      </w:r>
      <w:r>
        <w:rPr>
          <w:rFonts w:ascii="Arial" w:hAnsi="Arial" w:cs="Arial"/>
          <w:i/>
          <w:iCs/>
          <w:spacing w:val="-2"/>
          <w:sz w:val="24"/>
          <w:szCs w:val="24"/>
        </w:rPr>
        <w:t xml:space="preserve">transmission capacity </w:t>
      </w:r>
      <w:r>
        <w:rPr>
          <w:rFonts w:ascii="Arial" w:hAnsi="Arial" w:cs="Arial"/>
          <w:spacing w:val="-2"/>
          <w:sz w:val="24"/>
          <w:szCs w:val="24"/>
        </w:rPr>
        <w:t xml:space="preserve">(either investment or purchase of services) for the </w:t>
      </w:r>
      <w:r>
        <w:rPr>
          <w:rFonts w:ascii="Arial" w:hAnsi="Arial" w:cs="Arial"/>
          <w:i/>
          <w:iCs/>
          <w:spacing w:val="-2"/>
          <w:sz w:val="24"/>
          <w:szCs w:val="24"/>
        </w:rPr>
        <w:t>national electricity transmission system</w:t>
      </w:r>
      <w:r>
        <w:rPr>
          <w:rFonts w:ascii="Arial" w:hAnsi="Arial" w:cs="Arial"/>
          <w:spacing w:val="-2"/>
          <w:sz w:val="24"/>
          <w:szCs w:val="24"/>
        </w:rPr>
        <w:t xml:space="preserve">. The planning criteria also require consideration to be given to the operation and maintenance of the </w:t>
      </w:r>
      <w:r>
        <w:rPr>
          <w:rFonts w:ascii="Arial" w:hAnsi="Arial" w:cs="Arial"/>
          <w:i/>
          <w:iCs/>
          <w:spacing w:val="-2"/>
          <w:sz w:val="24"/>
          <w:szCs w:val="24"/>
        </w:rPr>
        <w:t xml:space="preserve">national electricity transmission system </w:t>
      </w:r>
      <w:r>
        <w:rPr>
          <w:rFonts w:ascii="Arial" w:hAnsi="Arial" w:cs="Arial"/>
          <w:spacing w:val="-2"/>
          <w:sz w:val="24"/>
          <w:szCs w:val="24"/>
        </w:rPr>
        <w:t xml:space="preserve">and so refer to the associated operational criteria where appropriate. The operational criteria are used in real time and in the development of plans for using the </w:t>
      </w:r>
      <w:r>
        <w:rPr>
          <w:rFonts w:ascii="Arial" w:hAnsi="Arial" w:cs="Arial"/>
          <w:i/>
          <w:iCs/>
          <w:spacing w:val="-2"/>
          <w:sz w:val="24"/>
          <w:szCs w:val="24"/>
        </w:rPr>
        <w:t xml:space="preserve">national electricity transmission system </w:t>
      </w:r>
      <w:r>
        <w:rPr>
          <w:rFonts w:ascii="Arial" w:hAnsi="Arial" w:cs="Arial"/>
          <w:spacing w:val="-2"/>
          <w:sz w:val="24"/>
          <w:szCs w:val="24"/>
        </w:rPr>
        <w:t>to permit satisfactory operation.</w:t>
      </w:r>
    </w:p>
    <w:p w14:paraId="5DDCA670" w14:textId="636CF459" w:rsidR="009C1403" w:rsidDel="001E1072" w:rsidRDefault="00C6386D">
      <w:pPr>
        <w:tabs>
          <w:tab w:val="left" w:pos="0"/>
          <w:tab w:val="left" w:pos="648"/>
        </w:tabs>
        <w:kinsoku w:val="0"/>
        <w:overflowPunct w:val="0"/>
        <w:autoSpaceDE/>
        <w:autoSpaceDN/>
        <w:adjustRightInd/>
        <w:spacing w:before="202" w:line="277" w:lineRule="exact"/>
        <w:ind w:left="709" w:hanging="709"/>
        <w:jc w:val="both"/>
        <w:textAlignment w:val="baseline"/>
        <w:rPr>
          <w:del w:id="619" w:author="Tammy Meek (NESO)" w:date="2025-01-24T10:56:00Z" w16du:dateUtc="2025-01-24T10:56:00Z"/>
          <w:rFonts w:ascii="Arial" w:hAnsi="Arial" w:cs="Arial"/>
          <w:sz w:val="24"/>
          <w:szCs w:val="24"/>
        </w:rPr>
        <w:pPrChange w:id="620"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del w:id="621" w:author="Tammy Meek (NESO)" w:date="2025-01-24T10:57:00Z" w16du:dateUtc="2025-01-24T10:57:00Z">
        <w:r w:rsidDel="00FB1168">
          <w:rPr>
            <w:rFonts w:ascii="Arial" w:hAnsi="Arial" w:cs="Arial"/>
            <w:sz w:val="24"/>
            <w:szCs w:val="24"/>
          </w:rPr>
          <w:tab/>
        </w:r>
      </w:del>
      <w:r>
        <w:rPr>
          <w:rFonts w:ascii="Arial" w:hAnsi="Arial" w:cs="Arial"/>
          <w:sz w:val="24"/>
          <w:szCs w:val="24"/>
        </w:rPr>
        <w:t>1.3</w:t>
      </w:r>
      <w:r>
        <w:rPr>
          <w:rFonts w:ascii="Arial" w:hAnsi="Arial" w:cs="Arial"/>
          <w:sz w:val="24"/>
          <w:szCs w:val="24"/>
        </w:rPr>
        <w:tab/>
      </w:r>
      <w:ins w:id="622" w:author="Tammy Meek (NESO)" w:date="2025-01-24T10:58:00Z" w16du:dateUtc="2025-01-24T10:58:00Z">
        <w:r w:rsidR="00513229">
          <w:rPr>
            <w:rFonts w:ascii="Arial" w:hAnsi="Arial" w:cs="Arial"/>
            <w:sz w:val="24"/>
            <w:szCs w:val="24"/>
          </w:rPr>
          <w:tab/>
        </w:r>
      </w:ins>
      <w:r>
        <w:rPr>
          <w:rFonts w:ascii="Arial" w:hAnsi="Arial" w:cs="Arial"/>
          <w:sz w:val="24"/>
          <w:szCs w:val="24"/>
        </w:rPr>
        <w:t>Additional criteria, for example covering more detailed and other aspects of</w:t>
      </w:r>
      <w:ins w:id="623" w:author="Tammy Meek (NESO)" w:date="2025-01-24T10:56:00Z" w16du:dateUtc="2025-01-24T10:56:00Z">
        <w:r w:rsidR="001E1072">
          <w:rPr>
            <w:rFonts w:ascii="Arial" w:hAnsi="Arial" w:cs="Arial"/>
            <w:sz w:val="24"/>
            <w:szCs w:val="24"/>
          </w:rPr>
          <w:t xml:space="preserve"> </w:t>
        </w:r>
      </w:ins>
    </w:p>
    <w:p w14:paraId="74E9EE0D" w14:textId="77777777" w:rsidR="009C1403" w:rsidRDefault="00C6386D">
      <w:pPr>
        <w:tabs>
          <w:tab w:val="left" w:pos="0"/>
          <w:tab w:val="left" w:pos="648"/>
        </w:tabs>
        <w:kinsoku w:val="0"/>
        <w:overflowPunct w:val="0"/>
        <w:autoSpaceDE/>
        <w:autoSpaceDN/>
        <w:adjustRightInd/>
        <w:spacing w:before="202" w:line="277" w:lineRule="exact"/>
        <w:ind w:left="709" w:hanging="709"/>
        <w:jc w:val="both"/>
        <w:textAlignment w:val="baseline"/>
        <w:rPr>
          <w:rFonts w:ascii="Arial" w:hAnsi="Arial" w:cs="Arial"/>
          <w:sz w:val="24"/>
          <w:szCs w:val="24"/>
        </w:rPr>
        <w:pPrChange w:id="624" w:author="Tammy Meek (NESO)" w:date="2025-01-24T10:58:00Z" w16du:dateUtc="2025-01-24T10:58:00Z">
          <w:pPr>
            <w:kinsoku w:val="0"/>
            <w:overflowPunct w:val="0"/>
            <w:autoSpaceDE/>
            <w:autoSpaceDN/>
            <w:adjustRightInd/>
            <w:spacing w:before="4" w:line="269" w:lineRule="exact"/>
            <w:ind w:left="648"/>
            <w:jc w:val="both"/>
            <w:textAlignment w:val="baseline"/>
          </w:pPr>
        </w:pPrChange>
      </w:pPr>
      <w:r>
        <w:rPr>
          <w:rFonts w:ascii="Arial" w:hAnsi="Arial" w:cs="Arial"/>
          <w:sz w:val="24"/>
          <w:szCs w:val="24"/>
        </w:rPr>
        <w:t>quality of supply, are contained in the Grid Code and the SO-TO Code, which should be read in conjunction with this document.</w:t>
      </w:r>
    </w:p>
    <w:p w14:paraId="4D5E60FB" w14:textId="46C64ECD" w:rsidR="009C1403" w:rsidRDefault="00C6386D">
      <w:pPr>
        <w:tabs>
          <w:tab w:val="left" w:pos="648"/>
        </w:tabs>
        <w:kinsoku w:val="0"/>
        <w:overflowPunct w:val="0"/>
        <w:autoSpaceDE/>
        <w:autoSpaceDN/>
        <w:adjustRightInd/>
        <w:spacing w:before="204" w:line="277" w:lineRule="exact"/>
        <w:ind w:left="648" w:hanging="709"/>
        <w:jc w:val="both"/>
        <w:textAlignment w:val="baseline"/>
        <w:rPr>
          <w:rFonts w:ascii="Arial" w:hAnsi="Arial" w:cs="Arial"/>
          <w:sz w:val="24"/>
          <w:szCs w:val="24"/>
        </w:rPr>
        <w:pPrChange w:id="625" w:author="Tammy Meek (NESO)" w:date="2025-01-24T10:58:00Z" w16du:dateUtc="2025-01-24T10:58:00Z">
          <w:pPr>
            <w:kinsoku w:val="0"/>
            <w:overflowPunct w:val="0"/>
            <w:autoSpaceDE/>
            <w:autoSpaceDN/>
            <w:adjustRightInd/>
            <w:spacing w:before="204" w:line="277" w:lineRule="exact"/>
            <w:ind w:left="648" w:hanging="648"/>
            <w:jc w:val="both"/>
            <w:textAlignment w:val="baseline"/>
          </w:pPr>
        </w:pPrChange>
      </w:pPr>
      <w:r>
        <w:rPr>
          <w:rFonts w:ascii="Arial" w:hAnsi="Arial" w:cs="Arial"/>
          <w:sz w:val="24"/>
          <w:szCs w:val="24"/>
        </w:rPr>
        <w:t xml:space="preserve">1.4 </w:t>
      </w:r>
      <w:r w:rsidR="0057127E">
        <w:rPr>
          <w:rFonts w:ascii="Arial" w:hAnsi="Arial" w:cs="Arial"/>
          <w:sz w:val="24"/>
          <w:szCs w:val="24"/>
        </w:rPr>
        <w:tab/>
      </w:r>
      <w:ins w:id="626" w:author="Tammy Meek (NESO)" w:date="2025-01-24T10:58:00Z" w16du:dateUtc="2025-01-24T10:58:00Z">
        <w:r w:rsidR="00513229">
          <w:rPr>
            <w:rFonts w:ascii="Arial" w:hAnsi="Arial" w:cs="Arial"/>
            <w:sz w:val="24"/>
            <w:szCs w:val="24"/>
          </w:rPr>
          <w:tab/>
        </w:r>
      </w:ins>
      <w:r>
        <w:rPr>
          <w:rFonts w:ascii="Arial" w:hAnsi="Arial" w:cs="Arial"/>
          <w:i/>
          <w:iCs/>
          <w:sz w:val="24"/>
          <w:szCs w:val="24"/>
        </w:rPr>
        <w:t xml:space="preserve">External interconnections </w:t>
      </w:r>
      <w:r>
        <w:rPr>
          <w:rFonts w:ascii="Arial" w:hAnsi="Arial" w:cs="Arial"/>
          <w:sz w:val="24"/>
          <w:szCs w:val="24"/>
        </w:rPr>
        <w:t xml:space="preserve">between the </w:t>
      </w:r>
      <w:r>
        <w:rPr>
          <w:rFonts w:ascii="Arial" w:hAnsi="Arial" w:cs="Arial"/>
          <w:i/>
          <w:iCs/>
          <w:sz w:val="24"/>
          <w:szCs w:val="24"/>
        </w:rPr>
        <w:t xml:space="preserve">onshore transmission system </w:t>
      </w:r>
      <w:r>
        <w:rPr>
          <w:rFonts w:ascii="Arial" w:hAnsi="Arial" w:cs="Arial"/>
          <w:sz w:val="24"/>
          <w:szCs w:val="24"/>
        </w:rPr>
        <w:t xml:space="preserve">and </w:t>
      </w:r>
      <w:del w:id="627" w:author="Stuart McLarnon (NESO)" w:date="2025-01-28T15:02:00Z" w16du:dateUtc="2025-01-28T15:02:00Z">
        <w:r w:rsidDel="00643384">
          <w:rPr>
            <w:rFonts w:ascii="Arial" w:hAnsi="Arial" w:cs="Arial"/>
            <w:i/>
            <w:iCs/>
            <w:sz w:val="24"/>
            <w:szCs w:val="24"/>
          </w:rPr>
          <w:delText xml:space="preserve">external systems </w:delText>
        </w:r>
        <w:r w:rsidDel="00643384">
          <w:rPr>
            <w:rFonts w:ascii="Arial" w:hAnsi="Arial" w:cs="Arial"/>
            <w:sz w:val="24"/>
            <w:szCs w:val="24"/>
          </w:rPr>
          <w:delText xml:space="preserve">(e.g. in Ireland &amp; France) are covered by separate </w:delText>
        </w:r>
      </w:del>
      <w:ins w:id="628" w:author="Stuart McLarnon (NESO)" w:date="2025-01-28T15:02:00Z" w16du:dateUtc="2025-01-28T15:02:00Z">
        <w:r w:rsidR="00643384">
          <w:rPr>
            <w:rFonts w:ascii="Arial" w:hAnsi="Arial" w:cs="Arial"/>
            <w:i/>
            <w:iCs/>
            <w:sz w:val="24"/>
            <w:szCs w:val="24"/>
          </w:rPr>
          <w:t>j.3.1</w:t>
        </w:r>
      </w:ins>
      <w:ins w:id="629" w:author="Lizzie Timmins (NESO)" w:date="2025-01-29T10:00:00Z" w16du:dateUtc="2025-01-29T10:00:00Z">
        <w:r w:rsidR="001412C3">
          <w:rPr>
            <w:rFonts w:ascii="Arial" w:hAnsi="Arial" w:cs="Arial"/>
            <w:i/>
            <w:iCs/>
            <w:sz w:val="24"/>
            <w:szCs w:val="24"/>
          </w:rPr>
          <w:t xml:space="preserve"> </w:t>
        </w:r>
      </w:ins>
      <w:r>
        <w:rPr>
          <w:rFonts w:ascii="Arial" w:hAnsi="Arial" w:cs="Arial"/>
          <w:sz w:val="24"/>
          <w:szCs w:val="24"/>
        </w:rPr>
        <w:t>agreements, which will normally be consistent with this Standard. This Standard may be specifically referenced in the relevant agreements and shall apply to the extent of that reference.</w:t>
      </w:r>
    </w:p>
    <w:p w14:paraId="38BB6B8E" w14:textId="78FBE03F" w:rsidR="009C1403" w:rsidDel="001E1072" w:rsidRDefault="00C6386D">
      <w:pPr>
        <w:tabs>
          <w:tab w:val="decimal" w:pos="144"/>
          <w:tab w:val="left" w:pos="648"/>
        </w:tabs>
        <w:kinsoku w:val="0"/>
        <w:overflowPunct w:val="0"/>
        <w:autoSpaceDE/>
        <w:autoSpaceDN/>
        <w:adjustRightInd/>
        <w:spacing w:before="204" w:line="277" w:lineRule="exact"/>
        <w:ind w:left="709" w:hanging="709"/>
        <w:jc w:val="both"/>
        <w:textAlignment w:val="baseline"/>
        <w:rPr>
          <w:del w:id="630" w:author="Tammy Meek (NESO)" w:date="2025-01-24T10:56:00Z" w16du:dateUtc="2025-01-24T10:56:00Z"/>
          <w:rFonts w:ascii="Arial" w:hAnsi="Arial" w:cs="Arial"/>
          <w:sz w:val="24"/>
          <w:szCs w:val="24"/>
        </w:rPr>
        <w:pPrChange w:id="631" w:author="Tammy Meek (NESO)" w:date="2025-01-24T10:58:00Z" w16du:dateUtc="2025-01-24T10:58:00Z">
          <w:pPr>
            <w:tabs>
              <w:tab w:val="decimal" w:pos="144"/>
              <w:tab w:val="left" w:pos="648"/>
            </w:tabs>
            <w:kinsoku w:val="0"/>
            <w:overflowPunct w:val="0"/>
            <w:autoSpaceDE/>
            <w:autoSpaceDN/>
            <w:adjustRightInd/>
            <w:spacing w:before="204" w:line="277" w:lineRule="exact"/>
            <w:jc w:val="both"/>
            <w:textAlignment w:val="baseline"/>
          </w:pPr>
        </w:pPrChange>
      </w:pPr>
      <w:r>
        <w:rPr>
          <w:rFonts w:ascii="Arial" w:hAnsi="Arial" w:cs="Arial"/>
          <w:sz w:val="24"/>
          <w:szCs w:val="24"/>
        </w:rPr>
        <w:tab/>
        <w:t>1.5</w:t>
      </w:r>
      <w:r>
        <w:rPr>
          <w:rFonts w:ascii="Arial" w:hAnsi="Arial" w:cs="Arial"/>
          <w:sz w:val="24"/>
          <w:szCs w:val="24"/>
        </w:rPr>
        <w:tab/>
        <w:t xml:space="preserve">The consideration of </w:t>
      </w:r>
      <w:r>
        <w:rPr>
          <w:rFonts w:ascii="Arial" w:hAnsi="Arial" w:cs="Arial"/>
          <w:i/>
          <w:iCs/>
          <w:sz w:val="24"/>
          <w:szCs w:val="24"/>
        </w:rPr>
        <w:t xml:space="preserve">secured events </w:t>
      </w:r>
      <w:r>
        <w:rPr>
          <w:rFonts w:ascii="Arial" w:hAnsi="Arial" w:cs="Arial"/>
          <w:sz w:val="24"/>
          <w:szCs w:val="24"/>
        </w:rPr>
        <w:t>as defined in this Standard may lead to</w:t>
      </w:r>
      <w:ins w:id="632" w:author="Tammy Meek (NESO)" w:date="2025-01-24T10:56:00Z" w16du:dateUtc="2025-01-24T10:56:00Z">
        <w:r w:rsidR="001E1072">
          <w:rPr>
            <w:rFonts w:ascii="Arial" w:hAnsi="Arial" w:cs="Arial"/>
            <w:spacing w:val="-2"/>
            <w:sz w:val="24"/>
            <w:szCs w:val="24"/>
          </w:rPr>
          <w:t xml:space="preserve"> </w:t>
        </w:r>
      </w:ins>
    </w:p>
    <w:p w14:paraId="0919EF6B" w14:textId="71E5F346" w:rsidR="009C1403" w:rsidRDefault="479F96F1">
      <w:pPr>
        <w:tabs>
          <w:tab w:val="decimal" w:pos="144"/>
          <w:tab w:val="left" w:pos="648"/>
        </w:tabs>
        <w:kinsoku w:val="0"/>
        <w:overflowPunct w:val="0"/>
        <w:autoSpaceDE/>
        <w:autoSpaceDN/>
        <w:adjustRightInd/>
        <w:spacing w:before="204" w:line="277" w:lineRule="exact"/>
        <w:ind w:left="709" w:hanging="709"/>
        <w:jc w:val="both"/>
        <w:textAlignment w:val="baseline"/>
        <w:rPr>
          <w:rFonts w:ascii="Arial" w:hAnsi="Arial" w:cs="Arial"/>
          <w:spacing w:val="-2"/>
          <w:sz w:val="24"/>
          <w:szCs w:val="24"/>
        </w:rPr>
        <w:pPrChange w:id="633" w:author="Tammy Meek (NESO)" w:date="2025-01-24T10:58:00Z" w16du:dateUtc="2025-01-24T10:58:00Z">
          <w:pPr>
            <w:kinsoku w:val="0"/>
            <w:overflowPunct w:val="0"/>
            <w:autoSpaceDE/>
            <w:autoSpaceDN/>
            <w:adjustRightInd/>
            <w:spacing w:line="276" w:lineRule="exact"/>
            <w:ind w:left="648"/>
            <w:jc w:val="both"/>
            <w:textAlignment w:val="baseline"/>
          </w:pPr>
        </w:pPrChange>
      </w:pPr>
      <w:r>
        <w:rPr>
          <w:rFonts w:ascii="Arial" w:hAnsi="Arial" w:cs="Arial"/>
          <w:spacing w:val="-2"/>
          <w:sz w:val="24"/>
          <w:szCs w:val="24"/>
        </w:rPr>
        <w:t xml:space="preserve">the identification of inadequate capability of equipment or systems not owned or operated by the </w:t>
      </w:r>
      <w:del w:id="634"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35" w:author="Tammy Meek (NESO)" w:date="2025-01-24T12:00:00Z" w16du:dateUtc="2025-01-24T12:00:00Z">
        <w:del w:id="636"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37"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(for example, the overloading of lower voltage connections between </w:t>
      </w:r>
      <w:r w:rsidRPr="5D9186BE">
        <w:rPr>
          <w:rFonts w:ascii="Arial" w:hAnsi="Arial" w:cs="Arial"/>
          <w:i/>
          <w:iCs/>
          <w:spacing w:val="-2"/>
          <w:sz w:val="24"/>
          <w:szCs w:val="24"/>
        </w:rPr>
        <w:t>grid supply points</w:t>
      </w:r>
      <w:r>
        <w:rPr>
          <w:rFonts w:ascii="Arial" w:hAnsi="Arial" w:cs="Arial"/>
          <w:spacing w:val="-2"/>
          <w:sz w:val="24"/>
          <w:szCs w:val="24"/>
        </w:rPr>
        <w:t xml:space="preserve">). In such cases the </w:t>
      </w:r>
      <w:del w:id="638" w:author="Tammy Meek (NESO)" w:date="2025-01-24T11:59:00Z" w16du:dateUtc="2025-01-24T11:59:00Z">
        <w:r w:rsidRPr="5D9186BE" w:rsidDel="000D741D">
          <w:rPr>
            <w:rFonts w:ascii="Arial" w:hAnsi="Arial" w:cs="Arial"/>
            <w:i/>
            <w:iCs/>
            <w:spacing w:val="-2"/>
            <w:sz w:val="24"/>
            <w:szCs w:val="24"/>
          </w:rPr>
          <w:delText>transmission licensee</w:delText>
        </w:r>
      </w:del>
      <w:ins w:id="639" w:author="Tammy Meek (NESO)" w:date="2025-01-24T12:00:00Z" w16du:dateUtc="2025-01-24T12:00:00Z">
        <w:del w:id="640" w:author="Stuart McLarnon (NESO)" w:date="2025-01-29T15:50:00Z" w16du:dateUtc="2025-01-29T15:50:00Z">
          <w:r w:rsidR="000D741D" w:rsidRPr="000D741D">
            <w:rPr>
              <w:rFonts w:ascii="Arial" w:hAnsi="Arial" w:cs="Arial"/>
              <w:i/>
              <w:iCs/>
              <w:spacing w:val="-2"/>
              <w:sz w:val="24"/>
              <w:szCs w:val="24"/>
            </w:rPr>
            <w:delText xml:space="preserve">Transmission </w:delText>
          </w:r>
          <w:r w:rsidR="000D741D" w:rsidRPr="000D741D" w:rsidDel="00E652B9">
            <w:rPr>
              <w:rFonts w:ascii="Arial" w:hAnsi="Arial" w:cs="Arial"/>
              <w:i/>
              <w:iCs/>
              <w:spacing w:val="-2"/>
              <w:sz w:val="24"/>
              <w:szCs w:val="24"/>
            </w:rPr>
            <w:delText>Licensee</w:delText>
          </w:r>
        </w:del>
      </w:ins>
      <w:ins w:id="641" w:author="Stuart McLarnon (NESO)" w:date="2025-01-29T15:50:00Z" w16du:dateUtc="2025-01-29T15:50:00Z">
        <w:r w:rsidR="00E652B9" w:rsidRPr="00E652B9">
          <w:rPr>
            <w:rFonts w:ascii="Arial" w:hAnsi="Arial" w:cs="Arial"/>
            <w:i/>
            <w:iCs/>
            <w:spacing w:val="-2"/>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will notify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Reinforcement or alternative operation of the </w:t>
      </w:r>
      <w:r w:rsidRPr="5D9186BE">
        <w:rPr>
          <w:rFonts w:ascii="Arial" w:hAnsi="Arial" w:cs="Arial"/>
          <w:i/>
          <w:iCs/>
          <w:spacing w:val="-2"/>
          <w:sz w:val="24"/>
          <w:szCs w:val="24"/>
        </w:rPr>
        <w:t xml:space="preserve">national electricity transmission system </w:t>
      </w:r>
      <w:r>
        <w:rPr>
          <w:rFonts w:ascii="Arial" w:hAnsi="Arial" w:cs="Arial"/>
          <w:spacing w:val="-2"/>
          <w:sz w:val="24"/>
          <w:szCs w:val="24"/>
        </w:rPr>
        <w:t xml:space="preserve">to alleviate inadequacies of equipment or systems not owned or operated by the </w:t>
      </w:r>
      <w:del w:id="642"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43" w:author="Tammy Meek (NESO)" w:date="2025-01-24T12:00:00Z" w16du:dateUtc="2025-01-24T12:00:00Z">
        <w:del w:id="644"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45"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 xml:space="preserve">s </w:t>
      </w:r>
      <w:r>
        <w:rPr>
          <w:rFonts w:ascii="Arial" w:hAnsi="Arial" w:cs="Arial"/>
          <w:spacing w:val="-2"/>
          <w:sz w:val="24"/>
          <w:szCs w:val="24"/>
        </w:rPr>
        <w:t xml:space="preserve">would be undertaken where it is agreed by the </w:t>
      </w:r>
      <w:r w:rsidRPr="5D9186BE">
        <w:rPr>
          <w:rFonts w:ascii="Arial" w:hAnsi="Arial" w:cs="Arial"/>
          <w:i/>
          <w:iCs/>
          <w:spacing w:val="-2"/>
          <w:sz w:val="24"/>
          <w:szCs w:val="24"/>
        </w:rPr>
        <w:t xml:space="preserve">network operators </w:t>
      </w:r>
      <w:r>
        <w:rPr>
          <w:rFonts w:ascii="Arial" w:hAnsi="Arial" w:cs="Arial"/>
          <w:spacing w:val="-2"/>
          <w:sz w:val="24"/>
          <w:szCs w:val="24"/>
        </w:rPr>
        <w:t xml:space="preserve">affected and the relevant </w:t>
      </w:r>
      <w:del w:id="646" w:author="Tammy Meek (NESO)" w:date="2025-01-24T11:59:00Z" w16du:dateUtc="2025-01-24T11:59:00Z">
        <w:r w:rsidR="00C6386D" w:rsidRPr="5D9186BE" w:rsidDel="000D741D">
          <w:rPr>
            <w:rFonts w:ascii="Arial" w:hAnsi="Arial" w:cs="Arial"/>
            <w:i/>
            <w:iCs/>
            <w:sz w:val="24"/>
            <w:szCs w:val="24"/>
          </w:rPr>
          <w:delText xml:space="preserve">transmission </w:delText>
        </w:r>
        <w:r w:rsidRPr="5D9186BE" w:rsidDel="000D741D">
          <w:rPr>
            <w:rFonts w:ascii="Arial" w:hAnsi="Arial" w:cs="Arial"/>
            <w:i/>
            <w:iCs/>
            <w:spacing w:val="-2"/>
            <w:sz w:val="24"/>
            <w:szCs w:val="24"/>
          </w:rPr>
          <w:delText>licensee</w:delText>
        </w:r>
      </w:del>
      <w:ins w:id="647" w:author="Tammy Meek (NESO)" w:date="2025-01-24T12:00:00Z" w16du:dateUtc="2025-01-24T12:00:00Z">
        <w:del w:id="648" w:author="Stuart McLarnon (NESO)" w:date="2025-01-29T15:50:00Z" w16du:dateUtc="2025-01-29T15:50: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649" w:author="Stuart McLarnon (NESO)" w:date="2025-01-29T15:50:00Z" w16du:dateUtc="2025-01-29T15:50:00Z">
        <w:r w:rsidR="00E652B9" w:rsidRPr="00E652B9">
          <w:rPr>
            <w:rFonts w:ascii="Arial" w:hAnsi="Arial" w:cs="Arial"/>
            <w:i/>
            <w:iCs/>
            <w:sz w:val="24"/>
            <w:szCs w:val="24"/>
          </w:rPr>
          <w:t>Licensee</w:t>
        </w:r>
      </w:ins>
      <w:r w:rsidRPr="5D9186BE">
        <w:rPr>
          <w:rFonts w:ascii="Arial" w:hAnsi="Arial" w:cs="Arial"/>
          <w:i/>
          <w:iCs/>
          <w:spacing w:val="-2"/>
          <w:sz w:val="24"/>
          <w:szCs w:val="24"/>
        </w:rPr>
        <w:t>s</w:t>
      </w:r>
      <w:r>
        <w:rPr>
          <w:rFonts w:ascii="Arial" w:hAnsi="Arial" w:cs="Arial"/>
          <w:spacing w:val="-2"/>
          <w:sz w:val="24"/>
          <w:szCs w:val="24"/>
        </w:rPr>
        <w:t>.</w:t>
      </w:r>
    </w:p>
    <w:p w14:paraId="4302A4A0" w14:textId="567E4A5A" w:rsidR="009C1403" w:rsidDel="001E1072" w:rsidRDefault="00C6386D">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50" w:author="Tammy Meek (NESO)" w:date="2025-01-24T10:58:00Z" w16du:dateUtc="2025-01-24T10:58:00Z">
          <w:pPr>
            <w:tabs>
              <w:tab w:val="decimal" w:pos="144"/>
              <w:tab w:val="left" w:pos="648"/>
            </w:tabs>
            <w:kinsoku w:val="0"/>
            <w:overflowPunct w:val="0"/>
            <w:autoSpaceDE/>
            <w:autoSpaceDN/>
            <w:adjustRightInd/>
            <w:spacing w:before="202" w:line="277" w:lineRule="exact"/>
            <w:textAlignment w:val="baseline"/>
          </w:pPr>
        </w:pPrChange>
      </w:pPr>
      <w:r>
        <w:rPr>
          <w:rFonts w:ascii="Arial" w:hAnsi="Arial" w:cs="Arial"/>
          <w:spacing w:val="-2"/>
          <w:sz w:val="24"/>
          <w:szCs w:val="24"/>
        </w:rPr>
        <w:tab/>
        <w:t>1.6</w:t>
      </w:r>
      <w:r>
        <w:rPr>
          <w:rFonts w:ascii="Arial" w:hAnsi="Arial" w:cs="Arial"/>
          <w:spacing w:val="-2"/>
          <w:sz w:val="24"/>
          <w:szCs w:val="24"/>
        </w:rPr>
        <w:tab/>
        <w:t>The criteria presented in this Standard represent the minimum requirements for</w:t>
      </w:r>
      <w:ins w:id="651" w:author="Tammy Meek (NESO)" w:date="2025-01-24T10:56:00Z" w16du:dateUtc="2025-01-24T10:56:00Z">
        <w:r w:rsidR="001E1072">
          <w:rPr>
            <w:rFonts w:ascii="Arial" w:hAnsi="Arial" w:cs="Arial"/>
            <w:spacing w:val="-2"/>
            <w:sz w:val="24"/>
            <w:szCs w:val="24"/>
          </w:rPr>
          <w:t xml:space="preserve"> </w:t>
        </w:r>
      </w:ins>
    </w:p>
    <w:p w14:paraId="57727646" w14:textId="77777777" w:rsidR="009C1403" w:rsidRDefault="479F96F1">
      <w:pPr>
        <w:tabs>
          <w:tab w:val="decimal" w:pos="144"/>
          <w:tab w:val="left" w:pos="648"/>
        </w:tabs>
        <w:kinsoku w:val="0"/>
        <w:overflowPunct w:val="0"/>
        <w:autoSpaceDE/>
        <w:autoSpaceDN/>
        <w:adjustRightInd/>
        <w:spacing w:before="202" w:line="277" w:lineRule="exact"/>
        <w:ind w:left="709" w:hanging="709"/>
        <w:jc w:val="both"/>
        <w:textAlignment w:val="baseline"/>
        <w:rPr>
          <w:rFonts w:ascii="Arial" w:hAnsi="Arial" w:cs="Arial"/>
          <w:spacing w:val="-2"/>
          <w:sz w:val="24"/>
          <w:szCs w:val="24"/>
        </w:rPr>
        <w:pPrChange w:id="652" w:author="Tammy Meek (NESO)" w:date="2025-01-24T10:58:00Z" w16du:dateUtc="2025-01-24T10:58:00Z">
          <w:pPr>
            <w:kinsoku w:val="0"/>
            <w:overflowPunct w:val="0"/>
            <w:autoSpaceDE/>
            <w:autoSpaceDN/>
            <w:adjustRightInd/>
            <w:spacing w:line="275" w:lineRule="exact"/>
            <w:ind w:left="648"/>
            <w:jc w:val="both"/>
            <w:textAlignment w:val="baseline"/>
          </w:pPr>
        </w:pPrChange>
      </w:pPr>
      <w:r>
        <w:rPr>
          <w:rFonts w:ascii="Arial" w:hAnsi="Arial" w:cs="Arial"/>
          <w:spacing w:val="-2"/>
          <w:sz w:val="24"/>
          <w:szCs w:val="24"/>
        </w:rPr>
        <w:t xml:space="preserve">the planning and operation of the </w:t>
      </w:r>
      <w:r w:rsidRPr="5D9186BE">
        <w:rPr>
          <w:rFonts w:ascii="Arial" w:hAnsi="Arial" w:cs="Arial"/>
          <w:i/>
          <w:iCs/>
          <w:spacing w:val="-2"/>
          <w:sz w:val="24"/>
          <w:szCs w:val="24"/>
        </w:rPr>
        <w:t>national electricity transmission system</w:t>
      </w:r>
      <w:r>
        <w:rPr>
          <w:rFonts w:ascii="Arial" w:hAnsi="Arial" w:cs="Arial"/>
          <w:spacing w:val="-2"/>
          <w:sz w:val="24"/>
          <w:szCs w:val="24"/>
        </w:rPr>
        <w:t xml:space="preserve">. While it is a requirement for </w:t>
      </w:r>
      <w:r w:rsidRPr="5D9186BE">
        <w:rPr>
          <w:rFonts w:ascii="Arial" w:hAnsi="Arial" w:cs="Arial"/>
          <w:i/>
          <w:iCs/>
          <w:spacing w:val="-2"/>
          <w:sz w:val="24"/>
          <w:szCs w:val="24"/>
        </w:rPr>
        <w:t xml:space="preserve">transmission capacity </w:t>
      </w:r>
      <w:r>
        <w:rPr>
          <w:rFonts w:ascii="Arial" w:hAnsi="Arial" w:cs="Arial"/>
          <w:spacing w:val="-2"/>
          <w:sz w:val="24"/>
          <w:szCs w:val="24"/>
        </w:rPr>
        <w:t xml:space="preserve">to meet the planning criteria, it does not follow that the </w:t>
      </w:r>
      <w:r w:rsidRPr="5D9186BE">
        <w:rPr>
          <w:rFonts w:ascii="Arial" w:hAnsi="Arial" w:cs="Arial"/>
          <w:i/>
          <w:iCs/>
          <w:spacing w:val="-2"/>
          <w:sz w:val="24"/>
          <w:szCs w:val="24"/>
        </w:rPr>
        <w:t xml:space="preserve">transmission capacity </w:t>
      </w:r>
      <w:r>
        <w:rPr>
          <w:rFonts w:ascii="Arial" w:hAnsi="Arial" w:cs="Arial"/>
          <w:spacing w:val="-2"/>
          <w:sz w:val="24"/>
          <w:szCs w:val="24"/>
        </w:rPr>
        <w:t>should be reduced so that it only meets the minimum requirement of those criteria. For example, it may not be beneficial to reduce the ratings of lines to reflect lower loading levels which have arisen due to changes in the generation or demand patterns.</w:t>
      </w:r>
    </w:p>
    <w:p w14:paraId="5D3047B3" w14:textId="77777777" w:rsidR="009C1403" w:rsidRDefault="009C1403">
      <w:pPr>
        <w:widowControl/>
        <w:tabs>
          <w:tab w:val="left" w:pos="648"/>
        </w:tabs>
        <w:ind w:hanging="709"/>
        <w:rPr>
          <w:sz w:val="24"/>
          <w:szCs w:val="24"/>
        </w:rPr>
        <w:sectPr w:rsidR="009C1403">
          <w:headerReference w:type="default" r:id="rId16"/>
          <w:pgSz w:w="11904" w:h="16834"/>
          <w:pgMar w:top="1420" w:right="1410" w:bottom="508" w:left="1454" w:header="720" w:footer="720" w:gutter="0"/>
          <w:cols w:space="720"/>
          <w:noEndnote/>
        </w:sectPr>
        <w:pPrChange w:id="663" w:author="Tammy Meek (NESO)" w:date="2025-01-24T10:57:00Z" w16du:dateUtc="2025-01-24T10:57:00Z">
          <w:pPr>
            <w:widowControl/>
          </w:pPr>
        </w:pPrChange>
      </w:pPr>
    </w:p>
    <w:p w14:paraId="203B89ED" w14:textId="4D4ADC9D" w:rsidR="009C1403" w:rsidRDefault="00C6386D">
      <w:pPr>
        <w:tabs>
          <w:tab w:val="left" w:pos="648"/>
        </w:tabs>
        <w:kinsoku w:val="0"/>
        <w:overflowPunct w:val="0"/>
        <w:autoSpaceDE/>
        <w:autoSpaceDN/>
        <w:adjustRightInd/>
        <w:spacing w:before="5" w:line="276" w:lineRule="exact"/>
        <w:ind w:left="709" w:hanging="709"/>
        <w:textAlignment w:val="baseline"/>
        <w:rPr>
          <w:rFonts w:ascii="Arial" w:hAnsi="Arial" w:cs="Arial"/>
          <w:b/>
          <w:bCs/>
          <w:sz w:val="24"/>
          <w:szCs w:val="24"/>
        </w:rPr>
        <w:pPrChange w:id="664" w:author="Tammy Meek (NESO)" w:date="2025-01-24T10:59:00Z" w16du:dateUtc="2025-01-24T10:59:00Z">
          <w:pPr>
            <w:kinsoku w:val="0"/>
            <w:overflowPunct w:val="0"/>
            <w:autoSpaceDE/>
            <w:autoSpaceDN/>
            <w:adjustRightInd/>
            <w:spacing w:before="5" w:line="276" w:lineRule="exact"/>
            <w:textAlignment w:val="baseline"/>
          </w:pPr>
        </w:pPrChange>
      </w:pPr>
      <w:r>
        <w:rPr>
          <w:rFonts w:ascii="Arial" w:hAnsi="Arial" w:cs="Arial"/>
          <w:b/>
          <w:bCs/>
          <w:sz w:val="24"/>
          <w:szCs w:val="24"/>
        </w:rPr>
        <w:t>Document Structure</w:t>
      </w:r>
    </w:p>
    <w:p w14:paraId="27271228" w14:textId="20C75B28" w:rsidR="009C1403" w:rsidDel="001E1072" w:rsidRDefault="00C6386D">
      <w:pPr>
        <w:tabs>
          <w:tab w:val="decimal" w:pos="144"/>
          <w:tab w:val="left" w:pos="648"/>
        </w:tabs>
        <w:kinsoku w:val="0"/>
        <w:overflowPunct w:val="0"/>
        <w:autoSpaceDE/>
        <w:autoSpaceDN/>
        <w:adjustRightInd/>
        <w:spacing w:before="192" w:line="277" w:lineRule="exact"/>
        <w:ind w:left="709" w:hanging="709"/>
        <w:jc w:val="both"/>
        <w:textAlignment w:val="baseline"/>
        <w:rPr>
          <w:del w:id="665" w:author="Tammy Meek (NESO)" w:date="2025-01-24T10:56:00Z" w16du:dateUtc="2025-01-24T10:56:00Z"/>
          <w:rFonts w:ascii="Arial" w:hAnsi="Arial" w:cs="Arial"/>
          <w:i/>
          <w:iCs/>
          <w:sz w:val="24"/>
          <w:szCs w:val="24"/>
        </w:rPr>
        <w:pPrChange w:id="666" w:author="Tammy Meek (NESO)" w:date="2025-01-24T10:58:00Z" w16du:dateUtc="2025-01-24T10:58:00Z">
          <w:pPr>
            <w:tabs>
              <w:tab w:val="decimal" w:pos="144"/>
              <w:tab w:val="left" w:pos="648"/>
            </w:tabs>
            <w:kinsoku w:val="0"/>
            <w:overflowPunct w:val="0"/>
            <w:autoSpaceDE/>
            <w:autoSpaceDN/>
            <w:adjustRightInd/>
            <w:spacing w:before="192" w:line="277" w:lineRule="exact"/>
            <w:textAlignment w:val="baseline"/>
          </w:pPr>
        </w:pPrChange>
      </w:pPr>
      <w:r>
        <w:rPr>
          <w:rFonts w:ascii="Arial" w:hAnsi="Arial" w:cs="Arial"/>
          <w:sz w:val="24"/>
          <w:szCs w:val="24"/>
        </w:rPr>
        <w:tab/>
        <w:t>1.7</w:t>
      </w:r>
      <w:r>
        <w:rPr>
          <w:rFonts w:ascii="Arial" w:hAnsi="Arial" w:cs="Arial"/>
          <w:sz w:val="24"/>
          <w:szCs w:val="24"/>
        </w:rPr>
        <w:tab/>
        <w:t xml:space="preserve">This Standard contains technical terms and phrases specific to </w:t>
      </w:r>
      <w:r>
        <w:rPr>
          <w:rFonts w:ascii="Arial" w:hAnsi="Arial" w:cs="Arial"/>
          <w:i/>
          <w:iCs/>
          <w:sz w:val="24"/>
          <w:szCs w:val="24"/>
        </w:rPr>
        <w:t>transmission</w:t>
      </w:r>
      <w:ins w:id="667" w:author="Tammy Meek (NESO)" w:date="2025-01-24T10:56:00Z" w16du:dateUtc="2025-01-24T10:56:00Z">
        <w:r w:rsidR="001E1072">
          <w:rPr>
            <w:rFonts w:ascii="Arial" w:hAnsi="Arial" w:cs="Arial"/>
            <w:i/>
            <w:iCs/>
            <w:spacing w:val="-2"/>
            <w:sz w:val="24"/>
            <w:szCs w:val="24"/>
          </w:rPr>
          <w:t xml:space="preserve"> </w:t>
        </w:r>
      </w:ins>
    </w:p>
    <w:p w14:paraId="20F03FD5" w14:textId="77777777" w:rsidR="009C1403" w:rsidRDefault="00C6386D">
      <w:pPr>
        <w:tabs>
          <w:tab w:val="decimal" w:pos="144"/>
          <w:tab w:val="left" w:pos="648"/>
        </w:tabs>
        <w:kinsoku w:val="0"/>
        <w:overflowPunct w:val="0"/>
        <w:autoSpaceDE/>
        <w:autoSpaceDN/>
        <w:adjustRightInd/>
        <w:spacing w:before="192" w:line="277" w:lineRule="exact"/>
        <w:ind w:left="709" w:hanging="709"/>
        <w:jc w:val="both"/>
        <w:textAlignment w:val="baseline"/>
        <w:rPr>
          <w:rFonts w:ascii="Arial" w:hAnsi="Arial" w:cs="Arial"/>
          <w:spacing w:val="-2"/>
          <w:sz w:val="24"/>
          <w:szCs w:val="24"/>
        </w:rPr>
        <w:pPrChange w:id="668" w:author="Tammy Meek (NESO)" w:date="2025-01-24T10:58:00Z" w16du:dateUtc="2025-01-24T10:58:00Z">
          <w:pPr>
            <w:kinsoku w:val="0"/>
            <w:overflowPunct w:val="0"/>
            <w:autoSpaceDE/>
            <w:autoSpaceDN/>
            <w:adjustRightInd/>
            <w:spacing w:line="276" w:lineRule="exact"/>
            <w:ind w:left="648"/>
            <w:jc w:val="both"/>
            <w:textAlignment w:val="baseline"/>
          </w:pPr>
        </w:pPrChange>
      </w:pPr>
      <w:r>
        <w:rPr>
          <w:rFonts w:ascii="Arial" w:hAnsi="Arial" w:cs="Arial"/>
          <w:i/>
          <w:iCs/>
          <w:spacing w:val="-2"/>
          <w:sz w:val="24"/>
          <w:szCs w:val="24"/>
        </w:rPr>
        <w:t xml:space="preserve">systems </w:t>
      </w:r>
      <w:r>
        <w:rPr>
          <w:rFonts w:ascii="Arial" w:hAnsi="Arial" w:cs="Arial"/>
          <w:spacing w:val="-2"/>
          <w:sz w:val="24"/>
          <w:szCs w:val="24"/>
        </w:rPr>
        <w:t xml:space="preserve">and the Electricity Supply Industry. The meanings of some terms or phrases in this Standard may also differ from those commonly used. For this reason a ‘Terms and Definitions’ has been included as Section 11 to this document. All defined terms have been identified in the text by the use of </w:t>
      </w:r>
      <w:r>
        <w:rPr>
          <w:rFonts w:ascii="Arial" w:hAnsi="Arial" w:cs="Arial"/>
          <w:i/>
          <w:iCs/>
          <w:spacing w:val="-2"/>
          <w:sz w:val="24"/>
          <w:szCs w:val="24"/>
        </w:rPr>
        <w:t>italics</w:t>
      </w:r>
      <w:r>
        <w:rPr>
          <w:rFonts w:ascii="Arial" w:hAnsi="Arial" w:cs="Arial"/>
          <w:spacing w:val="-2"/>
          <w:sz w:val="24"/>
          <w:szCs w:val="24"/>
        </w:rPr>
        <w:t>.</w:t>
      </w:r>
    </w:p>
    <w:p w14:paraId="3BCD83CE" w14:textId="2C52101A" w:rsidR="009C1403" w:rsidDel="001E1072" w:rsidRDefault="00C6386D">
      <w:pPr>
        <w:tabs>
          <w:tab w:val="decimal" w:pos="144"/>
          <w:tab w:val="left" w:pos="648"/>
        </w:tabs>
        <w:kinsoku w:val="0"/>
        <w:overflowPunct w:val="0"/>
        <w:autoSpaceDE/>
        <w:autoSpaceDN/>
        <w:adjustRightInd/>
        <w:spacing w:before="188" w:line="277" w:lineRule="exact"/>
        <w:ind w:left="709" w:hanging="709"/>
        <w:jc w:val="both"/>
        <w:textAlignment w:val="baseline"/>
        <w:rPr>
          <w:del w:id="669" w:author="Tammy Meek (NESO)" w:date="2025-01-24T10:56:00Z" w16du:dateUtc="2025-01-24T10:56:00Z"/>
          <w:rFonts w:ascii="Arial" w:hAnsi="Arial" w:cs="Arial"/>
          <w:i/>
          <w:iCs/>
          <w:spacing w:val="-1"/>
          <w:sz w:val="24"/>
          <w:szCs w:val="24"/>
        </w:rPr>
        <w:pPrChange w:id="670" w:author="Tammy Meek (NESO)" w:date="2025-01-24T10:58:00Z" w16du:dateUtc="2025-01-24T10:58:00Z">
          <w:pPr>
            <w:tabs>
              <w:tab w:val="decimal" w:pos="144"/>
              <w:tab w:val="left" w:pos="648"/>
            </w:tabs>
            <w:kinsoku w:val="0"/>
            <w:overflowPunct w:val="0"/>
            <w:autoSpaceDE/>
            <w:autoSpaceDN/>
            <w:adjustRightInd/>
            <w:spacing w:before="188" w:line="277" w:lineRule="exact"/>
            <w:textAlignment w:val="baseline"/>
          </w:pPr>
        </w:pPrChange>
      </w:pPr>
      <w:r>
        <w:rPr>
          <w:rFonts w:ascii="Arial" w:hAnsi="Arial" w:cs="Arial"/>
          <w:spacing w:val="-1"/>
          <w:sz w:val="24"/>
          <w:szCs w:val="24"/>
        </w:rPr>
        <w:tab/>
        <w:t>1.8</w:t>
      </w:r>
      <w:r>
        <w:rPr>
          <w:rFonts w:ascii="Arial" w:hAnsi="Arial" w:cs="Arial"/>
          <w:spacing w:val="-1"/>
          <w:sz w:val="24"/>
          <w:szCs w:val="24"/>
        </w:rPr>
        <w:tab/>
      </w:r>
      <w:ins w:id="671" w:author="Tammy Meek (NESO)" w:date="2025-01-24T10:59:00Z" w16du:dateUtc="2025-01-24T10:59:00Z">
        <w:r w:rsidR="00513229">
          <w:rPr>
            <w:rFonts w:ascii="Arial" w:hAnsi="Arial" w:cs="Arial"/>
            <w:spacing w:val="-1"/>
            <w:sz w:val="24"/>
            <w:szCs w:val="24"/>
          </w:rPr>
          <w:tab/>
        </w:r>
      </w:ins>
      <w:r>
        <w:rPr>
          <w:rFonts w:ascii="Arial" w:hAnsi="Arial" w:cs="Arial"/>
          <w:spacing w:val="-1"/>
          <w:sz w:val="24"/>
          <w:szCs w:val="24"/>
        </w:rPr>
        <w:t xml:space="preserve">The criteria and methodologies applicable to the </w:t>
      </w:r>
      <w:r>
        <w:rPr>
          <w:rFonts w:ascii="Arial" w:hAnsi="Arial" w:cs="Arial"/>
          <w:i/>
          <w:iCs/>
          <w:spacing w:val="-1"/>
          <w:sz w:val="24"/>
          <w:szCs w:val="24"/>
        </w:rPr>
        <w:t>onshore transmission system</w:t>
      </w:r>
      <w:ins w:id="672" w:author="Tammy Meek (NESO)" w:date="2025-01-24T10:56:00Z" w16du:dateUtc="2025-01-24T10:56:00Z">
        <w:r w:rsidR="001E1072">
          <w:rPr>
            <w:rFonts w:ascii="Arial" w:hAnsi="Arial" w:cs="Arial"/>
            <w:sz w:val="24"/>
            <w:szCs w:val="24"/>
          </w:rPr>
          <w:t xml:space="preserve"> </w:t>
        </w:r>
      </w:ins>
    </w:p>
    <w:p w14:paraId="56463CDE" w14:textId="77777777" w:rsidR="009C1403" w:rsidRDefault="00C6386D">
      <w:pPr>
        <w:tabs>
          <w:tab w:val="decimal" w:pos="144"/>
          <w:tab w:val="left" w:pos="648"/>
        </w:tabs>
        <w:kinsoku w:val="0"/>
        <w:overflowPunct w:val="0"/>
        <w:autoSpaceDE/>
        <w:autoSpaceDN/>
        <w:adjustRightInd/>
        <w:spacing w:before="188" w:line="277" w:lineRule="exact"/>
        <w:ind w:left="709" w:hanging="709"/>
        <w:jc w:val="both"/>
        <w:textAlignment w:val="baseline"/>
        <w:rPr>
          <w:rFonts w:ascii="Arial" w:hAnsi="Arial" w:cs="Arial"/>
          <w:sz w:val="24"/>
          <w:szCs w:val="24"/>
        </w:rPr>
        <w:pPrChange w:id="673" w:author="Tammy Meek (NESO)" w:date="2025-01-24T10:58:00Z" w16du:dateUtc="2025-01-24T10:58:00Z">
          <w:pPr>
            <w:kinsoku w:val="0"/>
            <w:overflowPunct w:val="0"/>
            <w:autoSpaceDE/>
            <w:autoSpaceDN/>
            <w:adjustRightInd/>
            <w:spacing w:before="1" w:line="277" w:lineRule="exact"/>
            <w:ind w:left="648"/>
            <w:jc w:val="both"/>
            <w:textAlignment w:val="baseline"/>
          </w:pPr>
        </w:pPrChange>
      </w:pPr>
      <w:r>
        <w:rPr>
          <w:rFonts w:ascii="Arial" w:hAnsi="Arial" w:cs="Arial"/>
          <w:sz w:val="24"/>
          <w:szCs w:val="24"/>
        </w:rPr>
        <w:t xml:space="preserve">differ in certain respects from those applicable to the </w:t>
      </w:r>
      <w:r>
        <w:rPr>
          <w:rFonts w:ascii="Arial" w:hAnsi="Arial" w:cs="Arial"/>
          <w:i/>
          <w:iCs/>
          <w:sz w:val="24"/>
          <w:szCs w:val="24"/>
        </w:rPr>
        <w:t>offshore transmission systems</w:t>
      </w:r>
      <w:r>
        <w:rPr>
          <w:rFonts w:ascii="Arial" w:hAnsi="Arial" w:cs="Arial"/>
          <w:sz w:val="24"/>
          <w:szCs w:val="24"/>
        </w:rPr>
        <w:t xml:space="preserve">. In view of this, the two sets of criteria and methodologies are presented separately for clarity. The criteria and methodologies applicable to the </w:t>
      </w:r>
      <w:r>
        <w:rPr>
          <w:rFonts w:ascii="Arial" w:hAnsi="Arial" w:cs="Arial"/>
          <w:i/>
          <w:iCs/>
          <w:sz w:val="24"/>
          <w:szCs w:val="24"/>
        </w:rPr>
        <w:t xml:space="preserve">onshore transmission system </w:t>
      </w:r>
      <w:r>
        <w:rPr>
          <w:rFonts w:ascii="Arial" w:hAnsi="Arial" w:cs="Arial"/>
          <w:sz w:val="24"/>
          <w:szCs w:val="24"/>
        </w:rPr>
        <w:t xml:space="preserve">are presented in Sections 2 to 6 and the criteria and methodologies applicable to </w:t>
      </w:r>
      <w:r>
        <w:rPr>
          <w:rFonts w:ascii="Arial" w:hAnsi="Arial" w:cs="Arial"/>
          <w:i/>
          <w:iCs/>
          <w:sz w:val="24"/>
          <w:szCs w:val="24"/>
        </w:rPr>
        <w:t xml:space="preserve">offshore transmission systems </w:t>
      </w:r>
      <w:r>
        <w:rPr>
          <w:rFonts w:ascii="Arial" w:hAnsi="Arial" w:cs="Arial"/>
          <w:sz w:val="24"/>
          <w:szCs w:val="24"/>
        </w:rPr>
        <w:t>are presented in Sections 7 to 10.</w:t>
      </w:r>
    </w:p>
    <w:p w14:paraId="5F99F1FB" w14:textId="315972B9" w:rsidR="009C1403" w:rsidRDefault="00C6386D">
      <w:pPr>
        <w:tabs>
          <w:tab w:val="left" w:pos="648"/>
        </w:tabs>
        <w:kinsoku w:val="0"/>
        <w:overflowPunct w:val="0"/>
        <w:autoSpaceDE/>
        <w:autoSpaceDN/>
        <w:adjustRightInd/>
        <w:spacing w:before="204" w:line="276" w:lineRule="exact"/>
        <w:ind w:left="709" w:hanging="709"/>
        <w:textAlignment w:val="baseline"/>
        <w:rPr>
          <w:rFonts w:ascii="Arial" w:hAnsi="Arial" w:cs="Arial"/>
          <w:b/>
          <w:bCs/>
          <w:spacing w:val="-1"/>
          <w:sz w:val="24"/>
          <w:szCs w:val="24"/>
        </w:rPr>
        <w:pPrChange w:id="674" w:author="Tammy Meek (NESO)" w:date="2025-01-24T10:59:00Z" w16du:dateUtc="2025-01-24T10:59:00Z">
          <w:pPr>
            <w:kinsoku w:val="0"/>
            <w:overflowPunct w:val="0"/>
            <w:autoSpaceDE/>
            <w:autoSpaceDN/>
            <w:adjustRightInd/>
            <w:spacing w:before="204" w:line="276" w:lineRule="exact"/>
            <w:textAlignment w:val="baseline"/>
          </w:pPr>
        </w:pPrChange>
      </w:pPr>
      <w:r>
        <w:rPr>
          <w:rFonts w:ascii="Arial" w:hAnsi="Arial" w:cs="Arial"/>
          <w:b/>
          <w:bCs/>
          <w:spacing w:val="-1"/>
          <w:sz w:val="24"/>
          <w:szCs w:val="24"/>
        </w:rPr>
        <w:t>Onshore Criteria and Methodologies</w:t>
      </w:r>
    </w:p>
    <w:p w14:paraId="2FE50227" w14:textId="43BDD4C2" w:rsidR="009C1403" w:rsidDel="001E1072" w:rsidRDefault="00C6386D">
      <w:pPr>
        <w:tabs>
          <w:tab w:val="decimal" w:pos="144"/>
          <w:tab w:val="left" w:pos="648"/>
        </w:tabs>
        <w:kinsoku w:val="0"/>
        <w:overflowPunct w:val="0"/>
        <w:autoSpaceDE/>
        <w:autoSpaceDN/>
        <w:adjustRightInd/>
        <w:spacing w:before="184" w:line="277" w:lineRule="exact"/>
        <w:ind w:left="709" w:hanging="709"/>
        <w:textAlignment w:val="baseline"/>
        <w:rPr>
          <w:del w:id="675" w:author="Tammy Meek (NESO)" w:date="2025-01-24T10:56:00Z" w16du:dateUtc="2025-01-24T10:56:00Z"/>
          <w:rFonts w:ascii="Arial" w:hAnsi="Arial" w:cs="Arial"/>
          <w:sz w:val="24"/>
          <w:szCs w:val="24"/>
        </w:rPr>
        <w:pPrChange w:id="676" w:author="Tammy Meek (NESO)" w:date="2025-01-24T10:59:00Z" w16du:dateUtc="2025-01-24T10:59:00Z">
          <w:pPr>
            <w:tabs>
              <w:tab w:val="decimal" w:pos="144"/>
              <w:tab w:val="left" w:pos="648"/>
            </w:tabs>
            <w:kinsoku w:val="0"/>
            <w:overflowPunct w:val="0"/>
            <w:autoSpaceDE/>
            <w:autoSpaceDN/>
            <w:adjustRightInd/>
            <w:spacing w:before="184" w:line="277" w:lineRule="exact"/>
            <w:textAlignment w:val="baseline"/>
          </w:pPr>
        </w:pPrChange>
      </w:pPr>
      <w:r>
        <w:rPr>
          <w:rFonts w:ascii="Arial" w:hAnsi="Arial" w:cs="Arial"/>
          <w:sz w:val="24"/>
          <w:szCs w:val="24"/>
        </w:rPr>
        <w:tab/>
        <w:t>1.9</w:t>
      </w:r>
      <w:r>
        <w:rPr>
          <w:rFonts w:ascii="Arial" w:hAnsi="Arial" w:cs="Arial"/>
          <w:sz w:val="24"/>
          <w:szCs w:val="24"/>
        </w:rPr>
        <w:tab/>
        <w:t>For ease of use, the criteria and methodologies relating to the planning of the</w:t>
      </w:r>
      <w:ins w:id="677" w:author="Tammy Meek (NESO)" w:date="2025-01-24T10:56:00Z" w16du:dateUtc="2025-01-24T10:56:00Z">
        <w:r w:rsidR="001E1072">
          <w:rPr>
            <w:rFonts w:ascii="Arial" w:hAnsi="Arial" w:cs="Arial"/>
            <w:i/>
            <w:iCs/>
            <w:sz w:val="24"/>
            <w:szCs w:val="24"/>
          </w:rPr>
          <w:t xml:space="preserve"> </w:t>
        </w:r>
      </w:ins>
    </w:p>
    <w:p w14:paraId="7F904F15" w14:textId="798D4EBD" w:rsidR="009C1403" w:rsidRDefault="00C6386D"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78" w:author="Tammy Meek (NESO)" w:date="2025-01-24T11:08:00Z" w16du:dateUtc="2025-01-24T11:08:00Z"/>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have been presented according to the functional parts of the </w:t>
      </w:r>
      <w:r>
        <w:rPr>
          <w:rFonts w:ascii="Arial" w:hAnsi="Arial" w:cs="Arial"/>
          <w:i/>
          <w:iCs/>
          <w:sz w:val="24"/>
          <w:szCs w:val="24"/>
        </w:rPr>
        <w:t xml:space="preserve">onshore transmission system </w:t>
      </w:r>
      <w:r>
        <w:rPr>
          <w:rFonts w:ascii="Arial" w:hAnsi="Arial" w:cs="Arial"/>
          <w:sz w:val="24"/>
          <w:szCs w:val="24"/>
        </w:rPr>
        <w:t xml:space="preserve">to which they primarily apply. These parts are the </w:t>
      </w:r>
      <w:r>
        <w:rPr>
          <w:rFonts w:ascii="Arial" w:hAnsi="Arial" w:cs="Arial"/>
          <w:i/>
          <w:iCs/>
          <w:sz w:val="24"/>
          <w:szCs w:val="24"/>
        </w:rPr>
        <w:t xml:space="preserve">generation points of connection </w:t>
      </w:r>
      <w:r>
        <w:rPr>
          <w:rFonts w:ascii="Arial" w:hAnsi="Arial" w:cs="Arial"/>
          <w:sz w:val="24"/>
          <w:szCs w:val="24"/>
        </w:rPr>
        <w:t xml:space="preserve">at which </w:t>
      </w:r>
      <w:r>
        <w:rPr>
          <w:rFonts w:ascii="Arial" w:hAnsi="Arial" w:cs="Arial"/>
          <w:i/>
          <w:iCs/>
          <w:sz w:val="24"/>
          <w:szCs w:val="24"/>
        </w:rPr>
        <w:t xml:space="preserve">power stations </w:t>
      </w:r>
      <w:r>
        <w:rPr>
          <w:rFonts w:ascii="Arial" w:hAnsi="Arial" w:cs="Arial"/>
          <w:sz w:val="24"/>
          <w:szCs w:val="24"/>
        </w:rPr>
        <w:t xml:space="preserve">feed into the </w:t>
      </w:r>
      <w:r>
        <w:rPr>
          <w:rFonts w:ascii="Arial" w:hAnsi="Arial" w:cs="Arial"/>
          <w:i/>
          <w:iCs/>
          <w:sz w:val="24"/>
          <w:szCs w:val="24"/>
        </w:rPr>
        <w:t xml:space="preserve">Main Interconnected Transmission System (MITS) </w:t>
      </w:r>
      <w:r>
        <w:rPr>
          <w:rFonts w:ascii="Arial" w:hAnsi="Arial" w:cs="Arial"/>
          <w:sz w:val="24"/>
          <w:szCs w:val="24"/>
        </w:rPr>
        <w:t xml:space="preserve">through the remainder of the </w:t>
      </w:r>
      <w:r>
        <w:rPr>
          <w:rFonts w:ascii="Arial" w:hAnsi="Arial" w:cs="Arial"/>
          <w:i/>
          <w:iCs/>
          <w:sz w:val="24"/>
          <w:szCs w:val="24"/>
        </w:rPr>
        <w:t xml:space="preserve">MITS </w:t>
      </w:r>
      <w:r>
        <w:rPr>
          <w:rFonts w:ascii="Arial" w:hAnsi="Arial" w:cs="Arial"/>
          <w:sz w:val="24"/>
          <w:szCs w:val="24"/>
        </w:rPr>
        <w:t xml:space="preserve">to the </w:t>
      </w:r>
      <w:r>
        <w:rPr>
          <w:rFonts w:ascii="Arial" w:hAnsi="Arial" w:cs="Arial"/>
          <w:i/>
          <w:iCs/>
          <w:sz w:val="24"/>
          <w:szCs w:val="24"/>
        </w:rPr>
        <w:t xml:space="preserve">Grid Supply Points (GSP) </w:t>
      </w:r>
      <w:r>
        <w:rPr>
          <w:rFonts w:ascii="Arial" w:hAnsi="Arial" w:cs="Arial"/>
          <w:sz w:val="24"/>
          <w:szCs w:val="24"/>
        </w:rPr>
        <w:t>where demand is connected</w:t>
      </w:r>
      <w:ins w:id="679" w:author="Tammy Meek (NESO)" w:date="2025-01-24T11:00:00Z" w16du:dateUtc="2025-01-24T11:00:00Z">
        <w:r w:rsidR="004342B4">
          <w:rPr>
            <w:rFonts w:ascii="Arial" w:hAnsi="Arial" w:cs="Arial"/>
            <w:sz w:val="24"/>
            <w:szCs w:val="24"/>
          </w:rPr>
          <w:t xml:space="preserve"> </w:t>
        </w:r>
        <w:r w:rsidR="005057FB">
          <w:rPr>
            <w:rFonts w:ascii="Arial" w:hAnsi="Arial" w:cs="Arial"/>
            <w:sz w:val="24"/>
            <w:szCs w:val="24"/>
          </w:rPr>
          <w:t>These parts are illustrated schematically in Figure 1.1.</w:t>
        </w:r>
      </w:ins>
      <w:r>
        <w:rPr>
          <w:rFonts w:ascii="Arial" w:hAnsi="Arial" w:cs="Arial"/>
          <w:sz w:val="24"/>
          <w:szCs w:val="24"/>
        </w:rPr>
        <w:t xml:space="preserve">. </w:t>
      </w:r>
      <w:del w:id="680" w:author="Tammy Meek (NESO)" w:date="2025-01-24T11:00:00Z" w16du:dateUtc="2025-01-24T11:00:00Z">
        <w:r w:rsidDel="004342B4">
          <w:rPr>
            <w:rFonts w:ascii="Arial" w:hAnsi="Arial" w:cs="Arial"/>
            <w:sz w:val="24"/>
            <w:szCs w:val="24"/>
          </w:rPr>
          <w:delText>These parts are illustrated schematically in Figure 1.1.</w:delText>
        </w:r>
      </w:del>
    </w:p>
    <w:p w14:paraId="04C30AE0" w14:textId="77777777" w:rsidR="00710D3E" w:rsidRDefault="00710D3E"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81" w:author="Tammy Meek (NESO)" w:date="2025-01-24T11:07:00Z" w16du:dateUtc="2025-01-24T11:07:00Z"/>
          <w:rFonts w:ascii="Arial" w:hAnsi="Arial" w:cs="Arial"/>
          <w:sz w:val="24"/>
          <w:szCs w:val="24"/>
        </w:rPr>
      </w:pPr>
    </w:p>
    <w:p w14:paraId="5F7C9093" w14:textId="64484162" w:rsidR="00B408EE" w:rsidRDefault="00B408EE" w:rsidP="00513229">
      <w:pPr>
        <w:tabs>
          <w:tab w:val="decimal" w:pos="144"/>
          <w:tab w:val="left" w:pos="648"/>
        </w:tabs>
        <w:kinsoku w:val="0"/>
        <w:overflowPunct w:val="0"/>
        <w:autoSpaceDE/>
        <w:autoSpaceDN/>
        <w:adjustRightInd/>
        <w:spacing w:before="184" w:line="277" w:lineRule="exact"/>
        <w:ind w:left="709" w:hanging="709"/>
        <w:jc w:val="both"/>
        <w:textAlignment w:val="baseline"/>
        <w:rPr>
          <w:ins w:id="682" w:author="Tammy Meek (NESO)" w:date="2025-01-24T11:07:00Z" w16du:dateUtc="2025-01-24T11:07:00Z"/>
          <w:rFonts w:ascii="Arial" w:hAnsi="Arial" w:cs="Arial"/>
          <w:sz w:val="24"/>
          <w:szCs w:val="24"/>
        </w:rPr>
      </w:pPr>
      <w:ins w:id="683" w:author="Tammy Meek (NESO)" w:date="2025-01-24T11:07:00Z" w16du:dateUtc="2025-01-24T11:07:00Z">
        <w:r w:rsidRPr="00087373">
          <w:rPr>
            <w:noProof/>
          </w:rPr>
          <mc:AlternateContent>
            <mc:Choice Requires="wpc">
              <w:drawing>
                <wp:anchor distT="0" distB="0" distL="114300" distR="114300" simplePos="0" relativeHeight="251658358" behindDoc="0" locked="0" layoutInCell="1" allowOverlap="1" wp14:anchorId="6539150F" wp14:editId="63B2BB96">
                  <wp:simplePos x="0" y="0"/>
                  <wp:positionH relativeFrom="column">
                    <wp:posOffset>191135</wp:posOffset>
                  </wp:positionH>
                  <wp:positionV relativeFrom="paragraph">
                    <wp:posOffset>103505</wp:posOffset>
                  </wp:positionV>
                  <wp:extent cx="5740400" cy="3892550"/>
                  <wp:effectExtent l="0" t="0" r="0" b="0"/>
                  <wp:wrapNone/>
                  <wp:docPr id="739074643"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056990313" name="Group 20"/>
                          <wpg:cNvGrpSpPr>
                            <a:grpSpLocks/>
                          </wpg:cNvGrpSpPr>
                          <wpg:grpSpPr bwMode="auto">
                            <a:xfrm>
                              <a:off x="1449705" y="3109595"/>
                              <a:ext cx="205740" cy="668020"/>
                              <a:chOff x="5163" y="13129"/>
                              <a:chExt cx="324" cy="1052"/>
                            </a:xfrm>
                          </wpg:grpSpPr>
                          <wps:wsp>
                            <wps:cNvPr id="1843411444" name="Oval 21"/>
                            <wps:cNvSpPr>
                              <a:spLocks noChangeArrowheads="1"/>
                            </wps:cNvSpPr>
                            <wps:spPr bwMode="auto">
                              <a:xfrm>
                                <a:off x="5163"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243907" name="Freeform 22"/>
                            <wps:cNvSpPr>
                              <a:spLocks/>
                            </wps:cNvSpPr>
                            <wps:spPr bwMode="auto">
                              <a:xfrm>
                                <a:off x="5308" y="13347"/>
                                <a:ext cx="179" cy="460"/>
                              </a:xfrm>
                              <a:custGeom>
                                <a:avLst/>
                                <a:gdLst>
                                  <a:gd name="T0" fmla="*/ 148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3 w 179"/>
                                  <a:gd name="T15" fmla="*/ 188 h 460"/>
                                  <a:gd name="T16" fmla="*/ 165 w 179"/>
                                  <a:gd name="T17" fmla="*/ 155 h 460"/>
                                  <a:gd name="T18" fmla="*/ 154 w 179"/>
                                  <a:gd name="T19" fmla="*/ 131 h 460"/>
                                  <a:gd name="T20" fmla="*/ 151 w 179"/>
                                  <a:gd name="T21" fmla="*/ 125 h 460"/>
                                  <a:gd name="T22" fmla="*/ 137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7 w 179"/>
                                  <a:gd name="T53" fmla="*/ 139 h 460"/>
                                  <a:gd name="T54" fmla="*/ 144 w 179"/>
                                  <a:gd name="T55" fmla="*/ 131 h 460"/>
                                  <a:gd name="T56" fmla="*/ 135 w 179"/>
                                  <a:gd name="T57" fmla="*/ 131 h 460"/>
                                  <a:gd name="T58" fmla="*/ 148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8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8" y="459"/>
                                    </a:moveTo>
                                    <a:lnTo>
                                      <a:pt x="165" y="460"/>
                                    </a:lnTo>
                                    <a:lnTo>
                                      <a:pt x="174" y="374"/>
                                    </a:lnTo>
                                    <a:lnTo>
                                      <a:pt x="177" y="333"/>
                                    </a:lnTo>
                                    <a:lnTo>
                                      <a:pt x="179" y="294"/>
                                    </a:lnTo>
                                    <a:lnTo>
                                      <a:pt x="179" y="257"/>
                                    </a:lnTo>
                                    <a:lnTo>
                                      <a:pt x="177" y="221"/>
                                    </a:lnTo>
                                    <a:lnTo>
                                      <a:pt x="173" y="188"/>
                                    </a:lnTo>
                                    <a:lnTo>
                                      <a:pt x="165" y="155"/>
                                    </a:lnTo>
                                    <a:lnTo>
                                      <a:pt x="154" y="131"/>
                                    </a:lnTo>
                                    <a:lnTo>
                                      <a:pt x="151" y="125"/>
                                    </a:lnTo>
                                    <a:lnTo>
                                      <a:pt x="137"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7" y="139"/>
                                    </a:lnTo>
                                    <a:lnTo>
                                      <a:pt x="144" y="131"/>
                                    </a:lnTo>
                                    <a:lnTo>
                                      <a:pt x="135" y="131"/>
                                    </a:lnTo>
                                    <a:lnTo>
                                      <a:pt x="148" y="161"/>
                                    </a:lnTo>
                                    <a:lnTo>
                                      <a:pt x="154" y="188"/>
                                    </a:lnTo>
                                    <a:lnTo>
                                      <a:pt x="158" y="221"/>
                                    </a:lnTo>
                                    <a:lnTo>
                                      <a:pt x="160" y="257"/>
                                    </a:lnTo>
                                    <a:lnTo>
                                      <a:pt x="160" y="294"/>
                                    </a:lnTo>
                                    <a:lnTo>
                                      <a:pt x="158" y="333"/>
                                    </a:lnTo>
                                    <a:lnTo>
                                      <a:pt x="155" y="374"/>
                                    </a:lnTo>
                                    <a:lnTo>
                                      <a:pt x="148"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2340673" name="Rectangle 23"/>
                            <wps:cNvSpPr>
                              <a:spLocks noChangeArrowheads="1"/>
                            </wps:cNvSpPr>
                            <wps:spPr bwMode="auto">
                              <a:xfrm>
                                <a:off x="5304" y="13956"/>
                                <a:ext cx="18"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415195" name="Rectangle 24"/>
                            <wps:cNvSpPr>
                              <a:spLocks noChangeArrowheads="1"/>
                            </wps:cNvSpPr>
                            <wps:spPr bwMode="auto">
                              <a:xfrm>
                                <a:off x="5304" y="13129"/>
                                <a:ext cx="18"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02709628" name="Group 25"/>
                          <wpg:cNvGrpSpPr>
                            <a:grpSpLocks/>
                          </wpg:cNvGrpSpPr>
                          <wpg:grpSpPr bwMode="auto">
                            <a:xfrm>
                              <a:off x="1497330" y="294005"/>
                              <a:ext cx="191770" cy="620395"/>
                              <a:chOff x="5238" y="8695"/>
                              <a:chExt cx="302" cy="977"/>
                            </a:xfrm>
                          </wpg:grpSpPr>
                          <wps:wsp>
                            <wps:cNvPr id="427103352" name="Oval 26"/>
                            <wps:cNvSpPr>
                              <a:spLocks noChangeArrowheads="1"/>
                            </wps:cNvSpPr>
                            <wps:spPr bwMode="auto">
                              <a:xfrm>
                                <a:off x="5238"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278295" name="Oval 27"/>
                            <wps:cNvSpPr>
                              <a:spLocks noChangeArrowheads="1"/>
                            </wps:cNvSpPr>
                            <wps:spPr bwMode="auto">
                              <a:xfrm>
                                <a:off x="5238"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5470590" name="Rectangle 28"/>
                            <wps:cNvSpPr>
                              <a:spLocks noChangeArrowheads="1"/>
                            </wps:cNvSpPr>
                            <wps:spPr bwMode="auto">
                              <a:xfrm>
                                <a:off x="5379"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9964746" name="Rectangle 29"/>
                            <wps:cNvSpPr>
                              <a:spLocks noChangeArrowheads="1"/>
                            </wps:cNvSpPr>
                            <wps:spPr bwMode="auto">
                              <a:xfrm>
                                <a:off x="5379"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1535833577" name="Group 30"/>
                          <wpg:cNvGrpSpPr>
                            <a:grpSpLocks/>
                          </wpg:cNvGrpSpPr>
                          <wpg:grpSpPr bwMode="auto">
                            <a:xfrm>
                              <a:off x="1449705" y="8255"/>
                              <a:ext cx="287020" cy="287020"/>
                              <a:chOff x="5163" y="8245"/>
                              <a:chExt cx="452" cy="452"/>
                            </a:xfrm>
                          </wpg:grpSpPr>
                          <wps:wsp>
                            <wps:cNvPr id="1271444962" name="Oval 31"/>
                            <wps:cNvSpPr>
                              <a:spLocks noChangeArrowheads="1"/>
                            </wps:cNvSpPr>
                            <wps:spPr bwMode="auto">
                              <a:xfrm>
                                <a:off x="5163" y="8245"/>
                                <a:ext cx="452"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4637521" name="Freeform 32"/>
                            <wps:cNvSpPr>
                              <a:spLocks/>
                            </wps:cNvSpPr>
                            <wps:spPr bwMode="auto">
                              <a:xfrm>
                                <a:off x="5227"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6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7 w 343"/>
                                  <a:gd name="T47" fmla="*/ 144 h 191"/>
                                  <a:gd name="T48" fmla="*/ 214 w 343"/>
                                  <a:gd name="T49" fmla="*/ 160 h 191"/>
                                  <a:gd name="T50" fmla="*/ 224 w 343"/>
                                  <a:gd name="T51" fmla="*/ 172 h 191"/>
                                  <a:gd name="T52" fmla="*/ 233 w 343"/>
                                  <a:gd name="T53" fmla="*/ 183 h 191"/>
                                  <a:gd name="T54" fmla="*/ 243 w 343"/>
                                  <a:gd name="T55" fmla="*/ 189 h 191"/>
                                  <a:gd name="T56" fmla="*/ 252 w 343"/>
                                  <a:gd name="T57" fmla="*/ 191 h 191"/>
                                  <a:gd name="T58" fmla="*/ 258 w 343"/>
                                  <a:gd name="T59" fmla="*/ 189 h 191"/>
                                  <a:gd name="T60" fmla="*/ 263 w 343"/>
                                  <a:gd name="T61" fmla="*/ 186 h 191"/>
                                  <a:gd name="T62" fmla="*/ 276 w 343"/>
                                  <a:gd name="T63" fmla="*/ 177 h 191"/>
                                  <a:gd name="T64" fmla="*/ 288 w 343"/>
                                  <a:gd name="T65" fmla="*/ 161 h 191"/>
                                  <a:gd name="T66" fmla="*/ 301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6" y="22"/>
                                    </a:lnTo>
                                    <a:lnTo>
                                      <a:pt x="130" y="38"/>
                                    </a:lnTo>
                                    <a:lnTo>
                                      <a:pt x="142" y="55"/>
                                    </a:lnTo>
                                    <a:lnTo>
                                      <a:pt x="153" y="72"/>
                                    </a:lnTo>
                                    <a:lnTo>
                                      <a:pt x="166" y="88"/>
                                    </a:lnTo>
                                    <a:lnTo>
                                      <a:pt x="177" y="102"/>
                                    </a:lnTo>
                                    <a:lnTo>
                                      <a:pt x="188" y="114"/>
                                    </a:lnTo>
                                    <a:lnTo>
                                      <a:pt x="197" y="130"/>
                                    </a:lnTo>
                                    <a:lnTo>
                                      <a:pt x="207" y="144"/>
                                    </a:lnTo>
                                    <a:lnTo>
                                      <a:pt x="214" y="160"/>
                                    </a:lnTo>
                                    <a:lnTo>
                                      <a:pt x="224" y="172"/>
                                    </a:lnTo>
                                    <a:lnTo>
                                      <a:pt x="233" y="183"/>
                                    </a:lnTo>
                                    <a:lnTo>
                                      <a:pt x="243" y="189"/>
                                    </a:lnTo>
                                    <a:lnTo>
                                      <a:pt x="252" y="191"/>
                                    </a:lnTo>
                                    <a:lnTo>
                                      <a:pt x="258" y="189"/>
                                    </a:lnTo>
                                    <a:lnTo>
                                      <a:pt x="263" y="186"/>
                                    </a:lnTo>
                                    <a:lnTo>
                                      <a:pt x="276" y="177"/>
                                    </a:lnTo>
                                    <a:lnTo>
                                      <a:pt x="288" y="161"/>
                                    </a:lnTo>
                                    <a:lnTo>
                                      <a:pt x="301"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82644165" name="Rectangle 33"/>
                          <wps:cNvSpPr>
                            <a:spLocks noChangeArrowheads="1"/>
                          </wps:cNvSpPr>
                          <wps:spPr bwMode="auto">
                            <a:xfrm>
                              <a:off x="149733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645988" name="Rectangle 34"/>
                          <wps:cNvSpPr>
                            <a:spLocks noChangeArrowheads="1"/>
                          </wps:cNvSpPr>
                          <wps:spPr bwMode="auto">
                            <a:xfrm>
                              <a:off x="158686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723432320" name="Group 35"/>
                          <wpg:cNvGrpSpPr>
                            <a:grpSpLocks/>
                          </wpg:cNvGrpSpPr>
                          <wpg:grpSpPr bwMode="auto">
                            <a:xfrm>
                              <a:off x="2022475" y="294005"/>
                              <a:ext cx="191770" cy="620395"/>
                              <a:chOff x="6065" y="8695"/>
                              <a:chExt cx="302" cy="977"/>
                            </a:xfrm>
                          </wpg:grpSpPr>
                          <wps:wsp>
                            <wps:cNvPr id="1923407451" name="Oval 36"/>
                            <wps:cNvSpPr>
                              <a:spLocks noChangeArrowheads="1"/>
                            </wps:cNvSpPr>
                            <wps:spPr bwMode="auto">
                              <a:xfrm>
                                <a:off x="6065" y="8921"/>
                                <a:ext cx="302"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4119637" name="Oval 37"/>
                            <wps:cNvSpPr>
                              <a:spLocks noChangeArrowheads="1"/>
                            </wps:cNvSpPr>
                            <wps:spPr bwMode="auto">
                              <a:xfrm>
                                <a:off x="6065" y="9146"/>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13781149" name="Rectangle 38"/>
                            <wps:cNvSpPr>
                              <a:spLocks noChangeArrowheads="1"/>
                            </wps:cNvSpPr>
                            <wps:spPr bwMode="auto">
                              <a:xfrm>
                                <a:off x="6205"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5945146" name="Rectangle 39"/>
                            <wps:cNvSpPr>
                              <a:spLocks noChangeArrowheads="1"/>
                            </wps:cNvSpPr>
                            <wps:spPr bwMode="auto">
                              <a:xfrm>
                                <a:off x="6205"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94954428" name="Group 40"/>
                          <wpg:cNvGrpSpPr>
                            <a:grpSpLocks/>
                          </wpg:cNvGrpSpPr>
                          <wpg:grpSpPr bwMode="auto">
                            <a:xfrm>
                              <a:off x="1974215" y="8255"/>
                              <a:ext cx="287655" cy="287020"/>
                              <a:chOff x="5989" y="8245"/>
                              <a:chExt cx="453" cy="452"/>
                            </a:xfrm>
                          </wpg:grpSpPr>
                          <wps:wsp>
                            <wps:cNvPr id="1130028859" name="Oval 41"/>
                            <wps:cNvSpPr>
                              <a:spLocks noChangeArrowheads="1"/>
                            </wps:cNvSpPr>
                            <wps:spPr bwMode="auto">
                              <a:xfrm>
                                <a:off x="5989"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222661" name="Freeform 42"/>
                            <wps:cNvSpPr>
                              <a:spLocks/>
                            </wps:cNvSpPr>
                            <wps:spPr bwMode="auto">
                              <a:xfrm>
                                <a:off x="6054" y="8387"/>
                                <a:ext cx="343" cy="191"/>
                              </a:xfrm>
                              <a:custGeom>
                                <a:avLst/>
                                <a:gdLst>
                                  <a:gd name="T0" fmla="*/ 0 w 343"/>
                                  <a:gd name="T1" fmla="*/ 114 h 191"/>
                                  <a:gd name="T2" fmla="*/ 3 w 343"/>
                                  <a:gd name="T3" fmla="*/ 110 h 191"/>
                                  <a:gd name="T4" fmla="*/ 6 w 343"/>
                                  <a:gd name="T5" fmla="*/ 103 h 191"/>
                                  <a:gd name="T6" fmla="*/ 14 w 343"/>
                                  <a:gd name="T7" fmla="*/ 89 h 191"/>
                                  <a:gd name="T8" fmla="*/ 23 w 343"/>
                                  <a:gd name="T9" fmla="*/ 70 h 191"/>
                                  <a:gd name="T10" fmla="*/ 34 w 343"/>
                                  <a:gd name="T11" fmla="*/ 50 h 191"/>
                                  <a:gd name="T12" fmla="*/ 47 w 343"/>
                                  <a:gd name="T13" fmla="*/ 31 h 191"/>
                                  <a:gd name="T14" fmla="*/ 58 w 343"/>
                                  <a:gd name="T15" fmla="*/ 16 h 191"/>
                                  <a:gd name="T16" fmla="*/ 64 w 343"/>
                                  <a:gd name="T17" fmla="*/ 9 h 191"/>
                                  <a:gd name="T18" fmla="*/ 70 w 343"/>
                                  <a:gd name="T19" fmla="*/ 5 h 191"/>
                                  <a:gd name="T20" fmla="*/ 75 w 343"/>
                                  <a:gd name="T21" fmla="*/ 2 h 191"/>
                                  <a:gd name="T22" fmla="*/ 81 w 343"/>
                                  <a:gd name="T23" fmla="*/ 0 h 191"/>
                                  <a:gd name="T24" fmla="*/ 86 w 343"/>
                                  <a:gd name="T25" fmla="*/ 0 h 191"/>
                                  <a:gd name="T26" fmla="*/ 92 w 343"/>
                                  <a:gd name="T27" fmla="*/ 2 h 191"/>
                                  <a:gd name="T28" fmla="*/ 105 w 343"/>
                                  <a:gd name="T29" fmla="*/ 9 h 191"/>
                                  <a:gd name="T30" fmla="*/ 115 w 343"/>
                                  <a:gd name="T31" fmla="*/ 22 h 191"/>
                                  <a:gd name="T32" fmla="*/ 130 w 343"/>
                                  <a:gd name="T33" fmla="*/ 38 h 191"/>
                                  <a:gd name="T34" fmla="*/ 142 w 343"/>
                                  <a:gd name="T35" fmla="*/ 55 h 191"/>
                                  <a:gd name="T36" fmla="*/ 153 w 343"/>
                                  <a:gd name="T37" fmla="*/ 72 h 191"/>
                                  <a:gd name="T38" fmla="*/ 166 w 343"/>
                                  <a:gd name="T39" fmla="*/ 88 h 191"/>
                                  <a:gd name="T40" fmla="*/ 177 w 343"/>
                                  <a:gd name="T41" fmla="*/ 102 h 191"/>
                                  <a:gd name="T42" fmla="*/ 188 w 343"/>
                                  <a:gd name="T43" fmla="*/ 114 h 191"/>
                                  <a:gd name="T44" fmla="*/ 197 w 343"/>
                                  <a:gd name="T45" fmla="*/ 130 h 191"/>
                                  <a:gd name="T46" fmla="*/ 206 w 343"/>
                                  <a:gd name="T47" fmla="*/ 144 h 191"/>
                                  <a:gd name="T48" fmla="*/ 214 w 343"/>
                                  <a:gd name="T49" fmla="*/ 160 h 191"/>
                                  <a:gd name="T50" fmla="*/ 224 w 343"/>
                                  <a:gd name="T51" fmla="*/ 172 h 191"/>
                                  <a:gd name="T52" fmla="*/ 233 w 343"/>
                                  <a:gd name="T53" fmla="*/ 183 h 191"/>
                                  <a:gd name="T54" fmla="*/ 242 w 343"/>
                                  <a:gd name="T55" fmla="*/ 189 h 191"/>
                                  <a:gd name="T56" fmla="*/ 252 w 343"/>
                                  <a:gd name="T57" fmla="*/ 191 h 191"/>
                                  <a:gd name="T58" fmla="*/ 258 w 343"/>
                                  <a:gd name="T59" fmla="*/ 189 h 191"/>
                                  <a:gd name="T60" fmla="*/ 263 w 343"/>
                                  <a:gd name="T61" fmla="*/ 186 h 191"/>
                                  <a:gd name="T62" fmla="*/ 275 w 343"/>
                                  <a:gd name="T63" fmla="*/ 177 h 191"/>
                                  <a:gd name="T64" fmla="*/ 288 w 343"/>
                                  <a:gd name="T65" fmla="*/ 161 h 191"/>
                                  <a:gd name="T66" fmla="*/ 300 w 343"/>
                                  <a:gd name="T67" fmla="*/ 144 h 191"/>
                                  <a:gd name="T68" fmla="*/ 313 w 343"/>
                                  <a:gd name="T69" fmla="*/ 127 h 191"/>
                                  <a:gd name="T70" fmla="*/ 324 w 343"/>
                                  <a:gd name="T71" fmla="*/ 108 h 191"/>
                                  <a:gd name="T72" fmla="*/ 335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3" y="110"/>
                                    </a:lnTo>
                                    <a:lnTo>
                                      <a:pt x="6" y="103"/>
                                    </a:lnTo>
                                    <a:lnTo>
                                      <a:pt x="14" y="89"/>
                                    </a:lnTo>
                                    <a:lnTo>
                                      <a:pt x="23" y="70"/>
                                    </a:lnTo>
                                    <a:lnTo>
                                      <a:pt x="34" y="50"/>
                                    </a:lnTo>
                                    <a:lnTo>
                                      <a:pt x="47" y="31"/>
                                    </a:lnTo>
                                    <a:lnTo>
                                      <a:pt x="58" y="16"/>
                                    </a:lnTo>
                                    <a:lnTo>
                                      <a:pt x="64" y="9"/>
                                    </a:lnTo>
                                    <a:lnTo>
                                      <a:pt x="70" y="5"/>
                                    </a:lnTo>
                                    <a:lnTo>
                                      <a:pt x="75" y="2"/>
                                    </a:lnTo>
                                    <a:lnTo>
                                      <a:pt x="81" y="0"/>
                                    </a:lnTo>
                                    <a:lnTo>
                                      <a:pt x="86" y="0"/>
                                    </a:lnTo>
                                    <a:lnTo>
                                      <a:pt x="92" y="2"/>
                                    </a:lnTo>
                                    <a:lnTo>
                                      <a:pt x="105" y="9"/>
                                    </a:lnTo>
                                    <a:lnTo>
                                      <a:pt x="115" y="22"/>
                                    </a:lnTo>
                                    <a:lnTo>
                                      <a:pt x="130" y="38"/>
                                    </a:lnTo>
                                    <a:lnTo>
                                      <a:pt x="142" y="55"/>
                                    </a:lnTo>
                                    <a:lnTo>
                                      <a:pt x="153" y="72"/>
                                    </a:lnTo>
                                    <a:lnTo>
                                      <a:pt x="166" y="88"/>
                                    </a:lnTo>
                                    <a:lnTo>
                                      <a:pt x="177" y="102"/>
                                    </a:lnTo>
                                    <a:lnTo>
                                      <a:pt x="188" y="114"/>
                                    </a:lnTo>
                                    <a:lnTo>
                                      <a:pt x="197" y="130"/>
                                    </a:lnTo>
                                    <a:lnTo>
                                      <a:pt x="206" y="144"/>
                                    </a:lnTo>
                                    <a:lnTo>
                                      <a:pt x="214" y="160"/>
                                    </a:lnTo>
                                    <a:lnTo>
                                      <a:pt x="224" y="172"/>
                                    </a:lnTo>
                                    <a:lnTo>
                                      <a:pt x="233" y="183"/>
                                    </a:lnTo>
                                    <a:lnTo>
                                      <a:pt x="242" y="189"/>
                                    </a:lnTo>
                                    <a:lnTo>
                                      <a:pt x="252" y="191"/>
                                    </a:lnTo>
                                    <a:lnTo>
                                      <a:pt x="258" y="189"/>
                                    </a:lnTo>
                                    <a:lnTo>
                                      <a:pt x="263" y="186"/>
                                    </a:lnTo>
                                    <a:lnTo>
                                      <a:pt x="275" y="177"/>
                                    </a:lnTo>
                                    <a:lnTo>
                                      <a:pt x="288" y="161"/>
                                    </a:lnTo>
                                    <a:lnTo>
                                      <a:pt x="300" y="144"/>
                                    </a:lnTo>
                                    <a:lnTo>
                                      <a:pt x="313" y="127"/>
                                    </a:lnTo>
                                    <a:lnTo>
                                      <a:pt x="324" y="108"/>
                                    </a:lnTo>
                                    <a:lnTo>
                                      <a:pt x="335"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13056649" name="Rectangle 43"/>
                          <wps:cNvSpPr>
                            <a:spLocks noChangeArrowheads="1"/>
                          </wps:cNvSpPr>
                          <wps:spPr bwMode="auto">
                            <a:xfrm>
                              <a:off x="2022475" y="902970"/>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72053" name="Rectangle 44"/>
                          <wps:cNvSpPr>
                            <a:spLocks noChangeArrowheads="1"/>
                          </wps:cNvSpPr>
                          <wps:spPr bwMode="auto">
                            <a:xfrm>
                              <a:off x="211137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44672574" name="Group 45"/>
                          <wpg:cNvGrpSpPr>
                            <a:grpSpLocks/>
                          </wpg:cNvGrpSpPr>
                          <wpg:grpSpPr bwMode="auto">
                            <a:xfrm>
                              <a:off x="2594610" y="294005"/>
                              <a:ext cx="192405" cy="620395"/>
                              <a:chOff x="6966" y="8695"/>
                              <a:chExt cx="303" cy="977"/>
                            </a:xfrm>
                          </wpg:grpSpPr>
                          <wps:wsp>
                            <wps:cNvPr id="1440435516" name="Oval 46"/>
                            <wps:cNvSpPr>
                              <a:spLocks noChangeArrowheads="1"/>
                            </wps:cNvSpPr>
                            <wps:spPr bwMode="auto">
                              <a:xfrm>
                                <a:off x="6966" y="8921"/>
                                <a:ext cx="303" cy="30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0219245" name="Oval 47"/>
                            <wps:cNvSpPr>
                              <a:spLocks noChangeArrowheads="1"/>
                            </wps:cNvSpPr>
                            <wps:spPr bwMode="auto">
                              <a:xfrm>
                                <a:off x="6966" y="9146"/>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674893" name="Rectangle 48"/>
                            <wps:cNvSpPr>
                              <a:spLocks noChangeArrowheads="1"/>
                            </wps:cNvSpPr>
                            <wps:spPr bwMode="auto">
                              <a:xfrm>
                                <a:off x="7107" y="8695"/>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6856499" name="Rectangle 49"/>
                            <wps:cNvSpPr>
                              <a:spLocks noChangeArrowheads="1"/>
                            </wps:cNvSpPr>
                            <wps:spPr bwMode="auto">
                              <a:xfrm>
                                <a:off x="7107" y="9447"/>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804909845" name="Group 50"/>
                          <wpg:cNvGrpSpPr>
                            <a:grpSpLocks/>
                          </wpg:cNvGrpSpPr>
                          <wpg:grpSpPr bwMode="auto">
                            <a:xfrm>
                              <a:off x="2546985" y="8255"/>
                              <a:ext cx="287655" cy="287020"/>
                              <a:chOff x="6891" y="8245"/>
                              <a:chExt cx="453" cy="452"/>
                            </a:xfrm>
                          </wpg:grpSpPr>
                          <wps:wsp>
                            <wps:cNvPr id="453898758" name="Oval 51"/>
                            <wps:cNvSpPr>
                              <a:spLocks noChangeArrowheads="1"/>
                            </wps:cNvSpPr>
                            <wps:spPr bwMode="auto">
                              <a:xfrm>
                                <a:off x="6891" y="8245"/>
                                <a:ext cx="453" cy="452"/>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30028123" name="Freeform 52"/>
                            <wps:cNvSpPr>
                              <a:spLocks/>
                            </wps:cNvSpPr>
                            <wps:spPr bwMode="auto">
                              <a:xfrm>
                                <a:off x="6955" y="8387"/>
                                <a:ext cx="343" cy="191"/>
                              </a:xfrm>
                              <a:custGeom>
                                <a:avLst/>
                                <a:gdLst>
                                  <a:gd name="T0" fmla="*/ 0 w 343"/>
                                  <a:gd name="T1" fmla="*/ 114 h 191"/>
                                  <a:gd name="T2" fmla="*/ 4 w 343"/>
                                  <a:gd name="T3" fmla="*/ 110 h 191"/>
                                  <a:gd name="T4" fmla="*/ 7 w 343"/>
                                  <a:gd name="T5" fmla="*/ 103 h 191"/>
                                  <a:gd name="T6" fmla="*/ 15 w 343"/>
                                  <a:gd name="T7" fmla="*/ 89 h 191"/>
                                  <a:gd name="T8" fmla="*/ 24 w 343"/>
                                  <a:gd name="T9" fmla="*/ 70 h 191"/>
                                  <a:gd name="T10" fmla="*/ 35 w 343"/>
                                  <a:gd name="T11" fmla="*/ 50 h 191"/>
                                  <a:gd name="T12" fmla="*/ 47 w 343"/>
                                  <a:gd name="T13" fmla="*/ 31 h 191"/>
                                  <a:gd name="T14" fmla="*/ 58 w 343"/>
                                  <a:gd name="T15" fmla="*/ 16 h 191"/>
                                  <a:gd name="T16" fmla="*/ 65 w 343"/>
                                  <a:gd name="T17" fmla="*/ 9 h 191"/>
                                  <a:gd name="T18" fmla="*/ 71 w 343"/>
                                  <a:gd name="T19" fmla="*/ 5 h 191"/>
                                  <a:gd name="T20" fmla="*/ 76 w 343"/>
                                  <a:gd name="T21" fmla="*/ 2 h 191"/>
                                  <a:gd name="T22" fmla="*/ 82 w 343"/>
                                  <a:gd name="T23" fmla="*/ 0 h 191"/>
                                  <a:gd name="T24" fmla="*/ 87 w 343"/>
                                  <a:gd name="T25" fmla="*/ 0 h 191"/>
                                  <a:gd name="T26" fmla="*/ 93 w 343"/>
                                  <a:gd name="T27" fmla="*/ 2 h 191"/>
                                  <a:gd name="T28" fmla="*/ 105 w 343"/>
                                  <a:gd name="T29" fmla="*/ 9 h 191"/>
                                  <a:gd name="T30" fmla="*/ 116 w 343"/>
                                  <a:gd name="T31" fmla="*/ 22 h 191"/>
                                  <a:gd name="T32" fmla="*/ 130 w 343"/>
                                  <a:gd name="T33" fmla="*/ 38 h 191"/>
                                  <a:gd name="T34" fmla="*/ 143 w 343"/>
                                  <a:gd name="T35" fmla="*/ 55 h 191"/>
                                  <a:gd name="T36" fmla="*/ 154 w 343"/>
                                  <a:gd name="T37" fmla="*/ 72 h 191"/>
                                  <a:gd name="T38" fmla="*/ 166 w 343"/>
                                  <a:gd name="T39" fmla="*/ 88 h 191"/>
                                  <a:gd name="T40" fmla="*/ 177 w 343"/>
                                  <a:gd name="T41" fmla="*/ 102 h 191"/>
                                  <a:gd name="T42" fmla="*/ 188 w 343"/>
                                  <a:gd name="T43" fmla="*/ 114 h 191"/>
                                  <a:gd name="T44" fmla="*/ 198 w 343"/>
                                  <a:gd name="T45" fmla="*/ 130 h 191"/>
                                  <a:gd name="T46" fmla="*/ 207 w 343"/>
                                  <a:gd name="T47" fmla="*/ 144 h 191"/>
                                  <a:gd name="T48" fmla="*/ 215 w 343"/>
                                  <a:gd name="T49" fmla="*/ 160 h 191"/>
                                  <a:gd name="T50" fmla="*/ 224 w 343"/>
                                  <a:gd name="T51" fmla="*/ 172 h 191"/>
                                  <a:gd name="T52" fmla="*/ 234 w 343"/>
                                  <a:gd name="T53" fmla="*/ 183 h 191"/>
                                  <a:gd name="T54" fmla="*/ 243 w 343"/>
                                  <a:gd name="T55" fmla="*/ 189 h 191"/>
                                  <a:gd name="T56" fmla="*/ 253 w 343"/>
                                  <a:gd name="T57" fmla="*/ 191 h 191"/>
                                  <a:gd name="T58" fmla="*/ 259 w 343"/>
                                  <a:gd name="T59" fmla="*/ 189 h 191"/>
                                  <a:gd name="T60" fmla="*/ 263 w 343"/>
                                  <a:gd name="T61" fmla="*/ 186 h 191"/>
                                  <a:gd name="T62" fmla="*/ 276 w 343"/>
                                  <a:gd name="T63" fmla="*/ 177 h 191"/>
                                  <a:gd name="T64" fmla="*/ 289 w 343"/>
                                  <a:gd name="T65" fmla="*/ 161 h 191"/>
                                  <a:gd name="T66" fmla="*/ 301 w 343"/>
                                  <a:gd name="T67" fmla="*/ 144 h 191"/>
                                  <a:gd name="T68" fmla="*/ 314 w 343"/>
                                  <a:gd name="T69" fmla="*/ 127 h 191"/>
                                  <a:gd name="T70" fmla="*/ 325 w 343"/>
                                  <a:gd name="T71" fmla="*/ 108 h 191"/>
                                  <a:gd name="T72" fmla="*/ 336 w 343"/>
                                  <a:gd name="T73" fmla="*/ 92 h 191"/>
                                  <a:gd name="T74" fmla="*/ 343 w 343"/>
                                  <a:gd name="T75" fmla="*/ 8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43" h="191">
                                    <a:moveTo>
                                      <a:pt x="0" y="114"/>
                                    </a:moveTo>
                                    <a:lnTo>
                                      <a:pt x="4" y="110"/>
                                    </a:lnTo>
                                    <a:lnTo>
                                      <a:pt x="7" y="103"/>
                                    </a:lnTo>
                                    <a:lnTo>
                                      <a:pt x="15" y="89"/>
                                    </a:lnTo>
                                    <a:lnTo>
                                      <a:pt x="24" y="70"/>
                                    </a:lnTo>
                                    <a:lnTo>
                                      <a:pt x="35" y="50"/>
                                    </a:lnTo>
                                    <a:lnTo>
                                      <a:pt x="47" y="31"/>
                                    </a:lnTo>
                                    <a:lnTo>
                                      <a:pt x="58" y="16"/>
                                    </a:lnTo>
                                    <a:lnTo>
                                      <a:pt x="65" y="9"/>
                                    </a:lnTo>
                                    <a:lnTo>
                                      <a:pt x="71" y="5"/>
                                    </a:lnTo>
                                    <a:lnTo>
                                      <a:pt x="76" y="2"/>
                                    </a:lnTo>
                                    <a:lnTo>
                                      <a:pt x="82" y="0"/>
                                    </a:lnTo>
                                    <a:lnTo>
                                      <a:pt x="87" y="0"/>
                                    </a:lnTo>
                                    <a:lnTo>
                                      <a:pt x="93" y="2"/>
                                    </a:lnTo>
                                    <a:lnTo>
                                      <a:pt x="105" y="9"/>
                                    </a:lnTo>
                                    <a:lnTo>
                                      <a:pt x="116" y="22"/>
                                    </a:lnTo>
                                    <a:lnTo>
                                      <a:pt x="130" y="38"/>
                                    </a:lnTo>
                                    <a:lnTo>
                                      <a:pt x="143" y="55"/>
                                    </a:lnTo>
                                    <a:lnTo>
                                      <a:pt x="154" y="72"/>
                                    </a:lnTo>
                                    <a:lnTo>
                                      <a:pt x="166" y="88"/>
                                    </a:lnTo>
                                    <a:lnTo>
                                      <a:pt x="177" y="102"/>
                                    </a:lnTo>
                                    <a:lnTo>
                                      <a:pt x="188" y="114"/>
                                    </a:lnTo>
                                    <a:lnTo>
                                      <a:pt x="198" y="130"/>
                                    </a:lnTo>
                                    <a:lnTo>
                                      <a:pt x="207" y="144"/>
                                    </a:lnTo>
                                    <a:lnTo>
                                      <a:pt x="215" y="160"/>
                                    </a:lnTo>
                                    <a:lnTo>
                                      <a:pt x="224" y="172"/>
                                    </a:lnTo>
                                    <a:lnTo>
                                      <a:pt x="234" y="183"/>
                                    </a:lnTo>
                                    <a:lnTo>
                                      <a:pt x="243" y="189"/>
                                    </a:lnTo>
                                    <a:lnTo>
                                      <a:pt x="253" y="191"/>
                                    </a:lnTo>
                                    <a:lnTo>
                                      <a:pt x="259" y="189"/>
                                    </a:lnTo>
                                    <a:lnTo>
                                      <a:pt x="263" y="186"/>
                                    </a:lnTo>
                                    <a:lnTo>
                                      <a:pt x="276" y="177"/>
                                    </a:lnTo>
                                    <a:lnTo>
                                      <a:pt x="289" y="161"/>
                                    </a:lnTo>
                                    <a:lnTo>
                                      <a:pt x="301" y="144"/>
                                    </a:lnTo>
                                    <a:lnTo>
                                      <a:pt x="314" y="127"/>
                                    </a:lnTo>
                                    <a:lnTo>
                                      <a:pt x="325" y="108"/>
                                    </a:lnTo>
                                    <a:lnTo>
                                      <a:pt x="336" y="92"/>
                                    </a:lnTo>
                                    <a:lnTo>
                                      <a:pt x="343" y="81"/>
                                    </a:lnTo>
                                  </a:path>
                                </a:pathLst>
                              </a:custGeom>
                              <a:noFill/>
                              <a:ln w="825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495362532" name="Rectangle 53"/>
                          <wps:cNvSpPr>
                            <a:spLocks noChangeArrowheads="1"/>
                          </wps:cNvSpPr>
                          <wps:spPr bwMode="auto">
                            <a:xfrm>
                              <a:off x="2594610" y="902970"/>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89029" name="Rectangle 54"/>
                          <wps:cNvSpPr>
                            <a:spLocks noChangeArrowheads="1"/>
                          </wps:cNvSpPr>
                          <wps:spPr bwMode="auto">
                            <a:xfrm>
                              <a:off x="2684145" y="914400"/>
                              <a:ext cx="12065" cy="5727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3393292" name="Rectangle 55"/>
                          <wps:cNvSpPr>
                            <a:spLocks noChangeArrowheads="1"/>
                          </wps:cNvSpPr>
                          <wps:spPr bwMode="auto">
                            <a:xfrm>
                              <a:off x="1449705" y="1475105"/>
                              <a:ext cx="1383665" cy="241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494292" name="Rectangle 56"/>
                          <wps:cNvSpPr>
                            <a:spLocks noChangeArrowheads="1"/>
                          </wps:cNvSpPr>
                          <wps:spPr bwMode="auto">
                            <a:xfrm>
                              <a:off x="1634490"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3664331" name="Rectangle 57"/>
                          <wps:cNvSpPr>
                            <a:spLocks noChangeArrowheads="1"/>
                          </wps:cNvSpPr>
                          <wps:spPr bwMode="auto">
                            <a:xfrm>
                              <a:off x="2588895" y="1487170"/>
                              <a:ext cx="12065" cy="4298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580341" name="Rectangle 58"/>
                          <wps:cNvSpPr>
                            <a:spLocks noChangeArrowheads="1"/>
                          </wps:cNvSpPr>
                          <wps:spPr bwMode="auto">
                            <a:xfrm>
                              <a:off x="1449705" y="3098165"/>
                              <a:ext cx="138366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6700176" name="Rectangle 59"/>
                          <wps:cNvSpPr>
                            <a:spLocks noChangeArrowheads="1"/>
                          </wps:cNvSpPr>
                          <wps:spPr bwMode="auto">
                            <a:xfrm>
                              <a:off x="1634490"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0481811" name="Rectangle 60"/>
                          <wps:cNvSpPr>
                            <a:spLocks noChangeArrowheads="1"/>
                          </wps:cNvSpPr>
                          <wps:spPr bwMode="auto">
                            <a:xfrm>
                              <a:off x="2588895" y="2680335"/>
                              <a:ext cx="12065" cy="429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48844403" name="Group 61"/>
                          <wpg:cNvGrpSpPr>
                            <a:grpSpLocks/>
                          </wpg:cNvGrpSpPr>
                          <wpg:grpSpPr bwMode="auto">
                            <a:xfrm>
                              <a:off x="2022475" y="3109595"/>
                              <a:ext cx="205740" cy="668020"/>
                              <a:chOff x="6065" y="13129"/>
                              <a:chExt cx="324" cy="1052"/>
                            </a:xfrm>
                          </wpg:grpSpPr>
                          <wps:wsp>
                            <wps:cNvPr id="624653865" name="Oval 62"/>
                            <wps:cNvSpPr>
                              <a:spLocks noChangeArrowheads="1"/>
                            </wps:cNvSpPr>
                            <wps:spPr bwMode="auto">
                              <a:xfrm>
                                <a:off x="6065" y="13655"/>
                                <a:ext cx="302"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1918494" name="Freeform 63"/>
                            <wps:cNvSpPr>
                              <a:spLocks/>
                            </wps:cNvSpPr>
                            <wps:spPr bwMode="auto">
                              <a:xfrm>
                                <a:off x="6210" y="13347"/>
                                <a:ext cx="179" cy="460"/>
                              </a:xfrm>
                              <a:custGeom>
                                <a:avLst/>
                                <a:gdLst>
                                  <a:gd name="T0" fmla="*/ 147 w 179"/>
                                  <a:gd name="T1" fmla="*/ 459 h 460"/>
                                  <a:gd name="T2" fmla="*/ 165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5 w 179"/>
                                  <a:gd name="T17" fmla="*/ 155 h 460"/>
                                  <a:gd name="T18" fmla="*/ 154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10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7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4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5" y="460"/>
                                    </a:lnTo>
                                    <a:lnTo>
                                      <a:pt x="174" y="374"/>
                                    </a:lnTo>
                                    <a:lnTo>
                                      <a:pt x="177" y="333"/>
                                    </a:lnTo>
                                    <a:lnTo>
                                      <a:pt x="179" y="294"/>
                                    </a:lnTo>
                                    <a:lnTo>
                                      <a:pt x="179" y="257"/>
                                    </a:lnTo>
                                    <a:lnTo>
                                      <a:pt x="177" y="221"/>
                                    </a:lnTo>
                                    <a:lnTo>
                                      <a:pt x="172" y="188"/>
                                    </a:lnTo>
                                    <a:lnTo>
                                      <a:pt x="165" y="155"/>
                                    </a:lnTo>
                                    <a:lnTo>
                                      <a:pt x="154" y="131"/>
                                    </a:lnTo>
                                    <a:lnTo>
                                      <a:pt x="150" y="125"/>
                                    </a:lnTo>
                                    <a:lnTo>
                                      <a:pt x="136" y="102"/>
                                    </a:lnTo>
                                    <a:lnTo>
                                      <a:pt x="121" y="80"/>
                                    </a:lnTo>
                                    <a:lnTo>
                                      <a:pt x="102" y="63"/>
                                    </a:lnTo>
                                    <a:lnTo>
                                      <a:pt x="80" y="45"/>
                                    </a:lnTo>
                                    <a:lnTo>
                                      <a:pt x="58" y="30"/>
                                    </a:lnTo>
                                    <a:lnTo>
                                      <a:pt x="55" y="28"/>
                                    </a:lnTo>
                                    <a:lnTo>
                                      <a:pt x="10" y="0"/>
                                    </a:lnTo>
                                    <a:lnTo>
                                      <a:pt x="0" y="16"/>
                                    </a:lnTo>
                                    <a:lnTo>
                                      <a:pt x="47" y="45"/>
                                    </a:lnTo>
                                    <a:lnTo>
                                      <a:pt x="52" y="36"/>
                                    </a:lnTo>
                                    <a:lnTo>
                                      <a:pt x="44" y="44"/>
                                    </a:lnTo>
                                    <a:lnTo>
                                      <a:pt x="66" y="59"/>
                                    </a:lnTo>
                                    <a:lnTo>
                                      <a:pt x="88" y="77"/>
                                    </a:lnTo>
                                    <a:lnTo>
                                      <a:pt x="107" y="94"/>
                                    </a:lnTo>
                                    <a:lnTo>
                                      <a:pt x="122" y="116"/>
                                    </a:lnTo>
                                    <a:lnTo>
                                      <a:pt x="136" y="139"/>
                                    </a:lnTo>
                                    <a:lnTo>
                                      <a:pt x="144" y="131"/>
                                    </a:lnTo>
                                    <a:lnTo>
                                      <a:pt x="135" y="131"/>
                                    </a:lnTo>
                                    <a:lnTo>
                                      <a:pt x="147" y="161"/>
                                    </a:lnTo>
                                    <a:lnTo>
                                      <a:pt x="154"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898437" name="Rectangle 64"/>
                            <wps:cNvSpPr>
                              <a:spLocks noChangeArrowheads="1"/>
                            </wps:cNvSpPr>
                            <wps:spPr bwMode="auto">
                              <a:xfrm>
                                <a:off x="6205"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481226" name="Rectangle 65"/>
                            <wps:cNvSpPr>
                              <a:spLocks noChangeArrowheads="1"/>
                            </wps:cNvSpPr>
                            <wps:spPr bwMode="auto">
                              <a:xfrm>
                                <a:off x="6205"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324785084" name="Group 66"/>
                          <wpg:cNvGrpSpPr>
                            <a:grpSpLocks/>
                          </wpg:cNvGrpSpPr>
                          <wpg:grpSpPr bwMode="auto">
                            <a:xfrm>
                              <a:off x="2594610" y="3109595"/>
                              <a:ext cx="206375" cy="668020"/>
                              <a:chOff x="6966" y="13129"/>
                              <a:chExt cx="325" cy="1052"/>
                            </a:xfrm>
                          </wpg:grpSpPr>
                          <wps:wsp>
                            <wps:cNvPr id="1984520479" name="Oval 67"/>
                            <wps:cNvSpPr>
                              <a:spLocks noChangeArrowheads="1"/>
                            </wps:cNvSpPr>
                            <wps:spPr bwMode="auto">
                              <a:xfrm>
                                <a:off x="6966" y="13655"/>
                                <a:ext cx="303" cy="303"/>
                              </a:xfrm>
                              <a:prstGeom prst="ellipse">
                                <a:avLst/>
                              </a:prstGeom>
                              <a:noFill/>
                              <a:ln w="120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6238392" name="Freeform 68"/>
                            <wps:cNvSpPr>
                              <a:spLocks/>
                            </wps:cNvSpPr>
                            <wps:spPr bwMode="auto">
                              <a:xfrm>
                                <a:off x="7112" y="13347"/>
                                <a:ext cx="179" cy="460"/>
                              </a:xfrm>
                              <a:custGeom>
                                <a:avLst/>
                                <a:gdLst>
                                  <a:gd name="T0" fmla="*/ 147 w 179"/>
                                  <a:gd name="T1" fmla="*/ 459 h 460"/>
                                  <a:gd name="T2" fmla="*/ 164 w 179"/>
                                  <a:gd name="T3" fmla="*/ 460 h 460"/>
                                  <a:gd name="T4" fmla="*/ 174 w 179"/>
                                  <a:gd name="T5" fmla="*/ 374 h 460"/>
                                  <a:gd name="T6" fmla="*/ 177 w 179"/>
                                  <a:gd name="T7" fmla="*/ 333 h 460"/>
                                  <a:gd name="T8" fmla="*/ 179 w 179"/>
                                  <a:gd name="T9" fmla="*/ 294 h 460"/>
                                  <a:gd name="T10" fmla="*/ 179 w 179"/>
                                  <a:gd name="T11" fmla="*/ 257 h 460"/>
                                  <a:gd name="T12" fmla="*/ 177 w 179"/>
                                  <a:gd name="T13" fmla="*/ 221 h 460"/>
                                  <a:gd name="T14" fmla="*/ 172 w 179"/>
                                  <a:gd name="T15" fmla="*/ 188 h 460"/>
                                  <a:gd name="T16" fmla="*/ 164 w 179"/>
                                  <a:gd name="T17" fmla="*/ 155 h 460"/>
                                  <a:gd name="T18" fmla="*/ 153 w 179"/>
                                  <a:gd name="T19" fmla="*/ 131 h 460"/>
                                  <a:gd name="T20" fmla="*/ 150 w 179"/>
                                  <a:gd name="T21" fmla="*/ 125 h 460"/>
                                  <a:gd name="T22" fmla="*/ 136 w 179"/>
                                  <a:gd name="T23" fmla="*/ 102 h 460"/>
                                  <a:gd name="T24" fmla="*/ 121 w 179"/>
                                  <a:gd name="T25" fmla="*/ 80 h 460"/>
                                  <a:gd name="T26" fmla="*/ 102 w 179"/>
                                  <a:gd name="T27" fmla="*/ 63 h 460"/>
                                  <a:gd name="T28" fmla="*/ 80 w 179"/>
                                  <a:gd name="T29" fmla="*/ 45 h 460"/>
                                  <a:gd name="T30" fmla="*/ 58 w 179"/>
                                  <a:gd name="T31" fmla="*/ 30 h 460"/>
                                  <a:gd name="T32" fmla="*/ 55 w 179"/>
                                  <a:gd name="T33" fmla="*/ 28 h 460"/>
                                  <a:gd name="T34" fmla="*/ 9 w 179"/>
                                  <a:gd name="T35" fmla="*/ 0 h 460"/>
                                  <a:gd name="T36" fmla="*/ 0 w 179"/>
                                  <a:gd name="T37" fmla="*/ 16 h 460"/>
                                  <a:gd name="T38" fmla="*/ 47 w 179"/>
                                  <a:gd name="T39" fmla="*/ 45 h 460"/>
                                  <a:gd name="T40" fmla="*/ 52 w 179"/>
                                  <a:gd name="T41" fmla="*/ 36 h 460"/>
                                  <a:gd name="T42" fmla="*/ 44 w 179"/>
                                  <a:gd name="T43" fmla="*/ 44 h 460"/>
                                  <a:gd name="T44" fmla="*/ 66 w 179"/>
                                  <a:gd name="T45" fmla="*/ 59 h 460"/>
                                  <a:gd name="T46" fmla="*/ 88 w 179"/>
                                  <a:gd name="T47" fmla="*/ 77 h 460"/>
                                  <a:gd name="T48" fmla="*/ 106 w 179"/>
                                  <a:gd name="T49" fmla="*/ 94 h 460"/>
                                  <a:gd name="T50" fmla="*/ 122 w 179"/>
                                  <a:gd name="T51" fmla="*/ 116 h 460"/>
                                  <a:gd name="T52" fmla="*/ 136 w 179"/>
                                  <a:gd name="T53" fmla="*/ 139 h 460"/>
                                  <a:gd name="T54" fmla="*/ 144 w 179"/>
                                  <a:gd name="T55" fmla="*/ 131 h 460"/>
                                  <a:gd name="T56" fmla="*/ 135 w 179"/>
                                  <a:gd name="T57" fmla="*/ 131 h 460"/>
                                  <a:gd name="T58" fmla="*/ 147 w 179"/>
                                  <a:gd name="T59" fmla="*/ 161 h 460"/>
                                  <a:gd name="T60" fmla="*/ 153 w 179"/>
                                  <a:gd name="T61" fmla="*/ 188 h 460"/>
                                  <a:gd name="T62" fmla="*/ 158 w 179"/>
                                  <a:gd name="T63" fmla="*/ 221 h 460"/>
                                  <a:gd name="T64" fmla="*/ 160 w 179"/>
                                  <a:gd name="T65" fmla="*/ 257 h 460"/>
                                  <a:gd name="T66" fmla="*/ 160 w 179"/>
                                  <a:gd name="T67" fmla="*/ 294 h 460"/>
                                  <a:gd name="T68" fmla="*/ 158 w 179"/>
                                  <a:gd name="T69" fmla="*/ 333 h 460"/>
                                  <a:gd name="T70" fmla="*/ 155 w 179"/>
                                  <a:gd name="T71" fmla="*/ 374 h 460"/>
                                  <a:gd name="T72" fmla="*/ 147 w 179"/>
                                  <a:gd name="T73" fmla="*/ 459 h 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79" h="460">
                                    <a:moveTo>
                                      <a:pt x="147" y="459"/>
                                    </a:moveTo>
                                    <a:lnTo>
                                      <a:pt x="164" y="460"/>
                                    </a:lnTo>
                                    <a:lnTo>
                                      <a:pt x="174" y="374"/>
                                    </a:lnTo>
                                    <a:lnTo>
                                      <a:pt x="177" y="333"/>
                                    </a:lnTo>
                                    <a:lnTo>
                                      <a:pt x="179" y="294"/>
                                    </a:lnTo>
                                    <a:lnTo>
                                      <a:pt x="179" y="257"/>
                                    </a:lnTo>
                                    <a:lnTo>
                                      <a:pt x="177" y="221"/>
                                    </a:lnTo>
                                    <a:lnTo>
                                      <a:pt x="172" y="188"/>
                                    </a:lnTo>
                                    <a:lnTo>
                                      <a:pt x="164" y="155"/>
                                    </a:lnTo>
                                    <a:lnTo>
                                      <a:pt x="153" y="131"/>
                                    </a:lnTo>
                                    <a:lnTo>
                                      <a:pt x="150" y="125"/>
                                    </a:lnTo>
                                    <a:lnTo>
                                      <a:pt x="136" y="102"/>
                                    </a:lnTo>
                                    <a:lnTo>
                                      <a:pt x="121" y="80"/>
                                    </a:lnTo>
                                    <a:lnTo>
                                      <a:pt x="102" y="63"/>
                                    </a:lnTo>
                                    <a:lnTo>
                                      <a:pt x="80" y="45"/>
                                    </a:lnTo>
                                    <a:lnTo>
                                      <a:pt x="58" y="30"/>
                                    </a:lnTo>
                                    <a:lnTo>
                                      <a:pt x="55" y="28"/>
                                    </a:lnTo>
                                    <a:lnTo>
                                      <a:pt x="9" y="0"/>
                                    </a:lnTo>
                                    <a:lnTo>
                                      <a:pt x="0" y="16"/>
                                    </a:lnTo>
                                    <a:lnTo>
                                      <a:pt x="47" y="45"/>
                                    </a:lnTo>
                                    <a:lnTo>
                                      <a:pt x="52" y="36"/>
                                    </a:lnTo>
                                    <a:lnTo>
                                      <a:pt x="44" y="44"/>
                                    </a:lnTo>
                                    <a:lnTo>
                                      <a:pt x="66" y="59"/>
                                    </a:lnTo>
                                    <a:lnTo>
                                      <a:pt x="88" y="77"/>
                                    </a:lnTo>
                                    <a:lnTo>
                                      <a:pt x="106" y="94"/>
                                    </a:lnTo>
                                    <a:lnTo>
                                      <a:pt x="122" y="116"/>
                                    </a:lnTo>
                                    <a:lnTo>
                                      <a:pt x="136" y="139"/>
                                    </a:lnTo>
                                    <a:lnTo>
                                      <a:pt x="144" y="131"/>
                                    </a:lnTo>
                                    <a:lnTo>
                                      <a:pt x="135" y="131"/>
                                    </a:lnTo>
                                    <a:lnTo>
                                      <a:pt x="147" y="161"/>
                                    </a:lnTo>
                                    <a:lnTo>
                                      <a:pt x="153" y="188"/>
                                    </a:lnTo>
                                    <a:lnTo>
                                      <a:pt x="158" y="221"/>
                                    </a:lnTo>
                                    <a:lnTo>
                                      <a:pt x="160" y="257"/>
                                    </a:lnTo>
                                    <a:lnTo>
                                      <a:pt x="160" y="294"/>
                                    </a:lnTo>
                                    <a:lnTo>
                                      <a:pt x="158" y="333"/>
                                    </a:lnTo>
                                    <a:lnTo>
                                      <a:pt x="155" y="374"/>
                                    </a:lnTo>
                                    <a:lnTo>
                                      <a:pt x="147" y="45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9225757" name="Rectangle 69"/>
                            <wps:cNvSpPr>
                              <a:spLocks noChangeArrowheads="1"/>
                            </wps:cNvSpPr>
                            <wps:spPr bwMode="auto">
                              <a:xfrm>
                                <a:off x="7107" y="13956"/>
                                <a:ext cx="19" cy="22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687954" name="Rectangle 70"/>
                            <wps:cNvSpPr>
                              <a:spLocks noChangeArrowheads="1"/>
                            </wps:cNvSpPr>
                            <wps:spPr bwMode="auto">
                              <a:xfrm>
                                <a:off x="7107" y="13129"/>
                                <a:ext cx="19" cy="226"/>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s:wsp>
                          <wps:cNvPr id="460336984" name="Rectangle 71"/>
                          <wps:cNvSpPr>
                            <a:spLocks noChangeArrowheads="1"/>
                          </wps:cNvSpPr>
                          <wps:spPr bwMode="auto">
                            <a:xfrm>
                              <a:off x="144970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8516244" name="Rectangle 72"/>
                          <wps:cNvSpPr>
                            <a:spLocks noChangeArrowheads="1"/>
                          </wps:cNvSpPr>
                          <wps:spPr bwMode="auto">
                            <a:xfrm>
                              <a:off x="2022475" y="3766185"/>
                              <a:ext cx="190500"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7541030" name="Rectangle 73"/>
                          <wps:cNvSpPr>
                            <a:spLocks noChangeArrowheads="1"/>
                          </wps:cNvSpPr>
                          <wps:spPr bwMode="auto">
                            <a:xfrm>
                              <a:off x="2594610" y="3766185"/>
                              <a:ext cx="191135" cy="234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02719" name="Freeform 74"/>
                          <wps:cNvSpPr>
                            <a:spLocks/>
                          </wps:cNvSpPr>
                          <wps:spPr bwMode="auto">
                            <a:xfrm>
                              <a:off x="1301115" y="1687195"/>
                              <a:ext cx="1746885" cy="1216025"/>
                            </a:xfrm>
                            <a:custGeom>
                              <a:avLst/>
                              <a:gdLst>
                                <a:gd name="T0" fmla="*/ 43 w 2751"/>
                                <a:gd name="T1" fmla="*/ 405 h 1915"/>
                                <a:gd name="T2" fmla="*/ 68 w 2751"/>
                                <a:gd name="T3" fmla="*/ 279 h 1915"/>
                                <a:gd name="T4" fmla="*/ 107 w 2751"/>
                                <a:gd name="T5" fmla="*/ 194 h 1915"/>
                                <a:gd name="T6" fmla="*/ 177 w 2751"/>
                                <a:gd name="T7" fmla="*/ 124 h 1915"/>
                                <a:gd name="T8" fmla="*/ 289 w 2751"/>
                                <a:gd name="T9" fmla="*/ 70 h 1915"/>
                                <a:gd name="T10" fmla="*/ 444 w 2751"/>
                                <a:gd name="T11" fmla="*/ 34 h 1915"/>
                                <a:gd name="T12" fmla="*/ 633 w 2751"/>
                                <a:gd name="T13" fmla="*/ 11 h 1915"/>
                                <a:gd name="T14" fmla="*/ 846 w 2751"/>
                                <a:gd name="T15" fmla="*/ 0 h 1915"/>
                                <a:gd name="T16" fmla="*/ 1298 w 2751"/>
                                <a:gd name="T17" fmla="*/ 11 h 1915"/>
                                <a:gd name="T18" fmla="*/ 1419 w 2751"/>
                                <a:gd name="T19" fmla="*/ 19 h 1915"/>
                                <a:gd name="T20" fmla="*/ 1648 w 2751"/>
                                <a:gd name="T21" fmla="*/ 36 h 1915"/>
                                <a:gd name="T22" fmla="*/ 1942 w 2751"/>
                                <a:gd name="T23" fmla="*/ 64 h 1915"/>
                                <a:gd name="T24" fmla="*/ 2230 w 2751"/>
                                <a:gd name="T25" fmla="*/ 106 h 1915"/>
                                <a:gd name="T26" fmla="*/ 2401 w 2751"/>
                                <a:gd name="T27" fmla="*/ 141 h 1915"/>
                                <a:gd name="T28" fmla="*/ 2512 w 2751"/>
                                <a:gd name="T29" fmla="*/ 174 h 1915"/>
                                <a:gd name="T30" fmla="*/ 2603 w 2751"/>
                                <a:gd name="T31" fmla="*/ 210 h 1915"/>
                                <a:gd name="T32" fmla="*/ 2672 w 2751"/>
                                <a:gd name="T33" fmla="*/ 250 h 1915"/>
                                <a:gd name="T34" fmla="*/ 2715 w 2751"/>
                                <a:gd name="T35" fmla="*/ 300 h 1915"/>
                                <a:gd name="T36" fmla="*/ 2742 w 2751"/>
                                <a:gd name="T37" fmla="*/ 355 h 1915"/>
                                <a:gd name="T38" fmla="*/ 2751 w 2751"/>
                                <a:gd name="T39" fmla="*/ 416 h 1915"/>
                                <a:gd name="T40" fmla="*/ 2736 w 2751"/>
                                <a:gd name="T41" fmla="*/ 551 h 1915"/>
                                <a:gd name="T42" fmla="*/ 2682 w 2751"/>
                                <a:gd name="T43" fmla="*/ 739 h 1915"/>
                                <a:gd name="T44" fmla="*/ 2654 w 2751"/>
                                <a:gd name="T45" fmla="*/ 872 h 1915"/>
                                <a:gd name="T46" fmla="*/ 2657 w 2751"/>
                                <a:gd name="T47" fmla="*/ 994 h 1915"/>
                                <a:gd name="T48" fmla="*/ 2690 w 2751"/>
                                <a:gd name="T49" fmla="*/ 1157 h 1915"/>
                                <a:gd name="T50" fmla="*/ 2714 w 2751"/>
                                <a:gd name="T51" fmla="*/ 1276 h 1915"/>
                                <a:gd name="T52" fmla="*/ 2715 w 2751"/>
                                <a:gd name="T53" fmla="*/ 1387 h 1915"/>
                                <a:gd name="T54" fmla="*/ 2686 w 2751"/>
                                <a:gd name="T55" fmla="*/ 1470 h 1915"/>
                                <a:gd name="T56" fmla="*/ 2651 w 2751"/>
                                <a:gd name="T57" fmla="*/ 1514 h 1915"/>
                                <a:gd name="T58" fmla="*/ 2601 w 2751"/>
                                <a:gd name="T59" fmla="*/ 1555 h 1915"/>
                                <a:gd name="T60" fmla="*/ 2485 w 2751"/>
                                <a:gd name="T61" fmla="*/ 1619 h 1915"/>
                                <a:gd name="T62" fmla="*/ 2311 w 2751"/>
                                <a:gd name="T63" fmla="*/ 1686 h 1915"/>
                                <a:gd name="T64" fmla="*/ 2050 w 2751"/>
                                <a:gd name="T65" fmla="*/ 1758 h 1915"/>
                                <a:gd name="T66" fmla="*/ 1860 w 2751"/>
                                <a:gd name="T67" fmla="*/ 1797 h 1915"/>
                                <a:gd name="T68" fmla="*/ 1699 w 2751"/>
                                <a:gd name="T69" fmla="*/ 1819 h 1915"/>
                                <a:gd name="T70" fmla="*/ 1555 w 2751"/>
                                <a:gd name="T71" fmla="*/ 1818 h 1915"/>
                                <a:gd name="T72" fmla="*/ 1374 w 2751"/>
                                <a:gd name="T73" fmla="*/ 1786 h 1915"/>
                                <a:gd name="T74" fmla="*/ 1147 w 2751"/>
                                <a:gd name="T75" fmla="*/ 1746 h 1915"/>
                                <a:gd name="T76" fmla="*/ 998 w 2751"/>
                                <a:gd name="T77" fmla="*/ 1739 h 1915"/>
                                <a:gd name="T78" fmla="*/ 826 w 2751"/>
                                <a:gd name="T79" fmla="*/ 1766 h 1915"/>
                                <a:gd name="T80" fmla="*/ 635 w 2751"/>
                                <a:gd name="T81" fmla="*/ 1819 h 1915"/>
                                <a:gd name="T82" fmla="*/ 381 w 2751"/>
                                <a:gd name="T83" fmla="*/ 1890 h 1915"/>
                                <a:gd name="T84" fmla="*/ 217 w 2751"/>
                                <a:gd name="T85" fmla="*/ 1915 h 1915"/>
                                <a:gd name="T86" fmla="*/ 149 w 2751"/>
                                <a:gd name="T87" fmla="*/ 1910 h 1915"/>
                                <a:gd name="T88" fmla="*/ 96 w 2751"/>
                                <a:gd name="T89" fmla="*/ 1890 h 1915"/>
                                <a:gd name="T90" fmla="*/ 57 w 2751"/>
                                <a:gd name="T91" fmla="*/ 1854 h 1915"/>
                                <a:gd name="T92" fmla="*/ 18 w 2751"/>
                                <a:gd name="T93" fmla="*/ 1761 h 1915"/>
                                <a:gd name="T94" fmla="*/ 2 w 2751"/>
                                <a:gd name="T95" fmla="*/ 1616 h 1915"/>
                                <a:gd name="T96" fmla="*/ 7 w 2751"/>
                                <a:gd name="T97" fmla="*/ 1448 h 1915"/>
                                <a:gd name="T98" fmla="*/ 19 w 2751"/>
                                <a:gd name="T99" fmla="*/ 1282 h 1915"/>
                                <a:gd name="T100" fmla="*/ 21 w 2751"/>
                                <a:gd name="T101" fmla="*/ 1138 h 1915"/>
                                <a:gd name="T102" fmla="*/ 5 w 2751"/>
                                <a:gd name="T103" fmla="*/ 895 h 1915"/>
                                <a:gd name="T104" fmla="*/ 4 w 2751"/>
                                <a:gd name="T105" fmla="*/ 673 h 19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51" h="1915">
                                  <a:moveTo>
                                    <a:pt x="21" y="537"/>
                                  </a:moveTo>
                                  <a:lnTo>
                                    <a:pt x="33" y="471"/>
                                  </a:lnTo>
                                  <a:lnTo>
                                    <a:pt x="43" y="405"/>
                                  </a:lnTo>
                                  <a:lnTo>
                                    <a:pt x="52" y="340"/>
                                  </a:lnTo>
                                  <a:lnTo>
                                    <a:pt x="60" y="308"/>
                                  </a:lnTo>
                                  <a:lnTo>
                                    <a:pt x="68" y="279"/>
                                  </a:lnTo>
                                  <a:lnTo>
                                    <a:pt x="79" y="249"/>
                                  </a:lnTo>
                                  <a:lnTo>
                                    <a:pt x="91" y="221"/>
                                  </a:lnTo>
                                  <a:lnTo>
                                    <a:pt x="107" y="194"/>
                                  </a:lnTo>
                                  <a:lnTo>
                                    <a:pt x="127" y="169"/>
                                  </a:lnTo>
                                  <a:lnTo>
                                    <a:pt x="149" y="145"/>
                                  </a:lnTo>
                                  <a:lnTo>
                                    <a:pt x="177" y="124"/>
                                  </a:lnTo>
                                  <a:lnTo>
                                    <a:pt x="209" y="103"/>
                                  </a:lnTo>
                                  <a:lnTo>
                                    <a:pt x="246" y="86"/>
                                  </a:lnTo>
                                  <a:lnTo>
                                    <a:pt x="289" y="70"/>
                                  </a:lnTo>
                                  <a:lnTo>
                                    <a:pt x="336" y="56"/>
                                  </a:lnTo>
                                  <a:lnTo>
                                    <a:pt x="389" y="44"/>
                                  </a:lnTo>
                                  <a:lnTo>
                                    <a:pt x="444" y="34"/>
                                  </a:lnTo>
                                  <a:lnTo>
                                    <a:pt x="505" y="25"/>
                                  </a:lnTo>
                                  <a:lnTo>
                                    <a:pt x="567" y="17"/>
                                  </a:lnTo>
                                  <a:lnTo>
                                    <a:pt x="633" y="11"/>
                                  </a:lnTo>
                                  <a:lnTo>
                                    <a:pt x="702" y="6"/>
                                  </a:lnTo>
                                  <a:lnTo>
                                    <a:pt x="772" y="3"/>
                                  </a:lnTo>
                                  <a:lnTo>
                                    <a:pt x="846" y="0"/>
                                  </a:lnTo>
                                  <a:lnTo>
                                    <a:pt x="995" y="0"/>
                                  </a:lnTo>
                                  <a:lnTo>
                                    <a:pt x="1147" y="3"/>
                                  </a:lnTo>
                                  <a:lnTo>
                                    <a:pt x="1298" y="11"/>
                                  </a:lnTo>
                                  <a:lnTo>
                                    <a:pt x="1338" y="14"/>
                                  </a:lnTo>
                                  <a:lnTo>
                                    <a:pt x="1377" y="16"/>
                                  </a:lnTo>
                                  <a:lnTo>
                                    <a:pt x="1419" y="19"/>
                                  </a:lnTo>
                                  <a:lnTo>
                                    <a:pt x="1463" y="22"/>
                                  </a:lnTo>
                                  <a:lnTo>
                                    <a:pt x="1552" y="28"/>
                                  </a:lnTo>
                                  <a:lnTo>
                                    <a:pt x="1648" y="36"/>
                                  </a:lnTo>
                                  <a:lnTo>
                                    <a:pt x="1745" y="44"/>
                                  </a:lnTo>
                                  <a:lnTo>
                                    <a:pt x="1843" y="53"/>
                                  </a:lnTo>
                                  <a:lnTo>
                                    <a:pt x="1942" y="64"/>
                                  </a:lnTo>
                                  <a:lnTo>
                                    <a:pt x="2041" y="77"/>
                                  </a:lnTo>
                                  <a:lnTo>
                                    <a:pt x="2136" y="91"/>
                                  </a:lnTo>
                                  <a:lnTo>
                                    <a:pt x="2230" y="106"/>
                                  </a:lnTo>
                                  <a:lnTo>
                                    <a:pt x="2318" y="122"/>
                                  </a:lnTo>
                                  <a:lnTo>
                                    <a:pt x="2360" y="131"/>
                                  </a:lnTo>
                                  <a:lnTo>
                                    <a:pt x="2401" y="141"/>
                                  </a:lnTo>
                                  <a:lnTo>
                                    <a:pt x="2440" y="152"/>
                                  </a:lnTo>
                                  <a:lnTo>
                                    <a:pt x="2477" y="161"/>
                                  </a:lnTo>
                                  <a:lnTo>
                                    <a:pt x="2512" y="174"/>
                                  </a:lnTo>
                                  <a:lnTo>
                                    <a:pt x="2545" y="185"/>
                                  </a:lnTo>
                                  <a:lnTo>
                                    <a:pt x="2576" y="197"/>
                                  </a:lnTo>
                                  <a:lnTo>
                                    <a:pt x="2603" y="210"/>
                                  </a:lnTo>
                                  <a:lnTo>
                                    <a:pt x="2629" y="222"/>
                                  </a:lnTo>
                                  <a:lnTo>
                                    <a:pt x="2651" y="236"/>
                                  </a:lnTo>
                                  <a:lnTo>
                                    <a:pt x="2672" y="250"/>
                                  </a:lnTo>
                                  <a:lnTo>
                                    <a:pt x="2689" y="266"/>
                                  </a:lnTo>
                                  <a:lnTo>
                                    <a:pt x="2703" y="283"/>
                                  </a:lnTo>
                                  <a:lnTo>
                                    <a:pt x="2715" y="300"/>
                                  </a:lnTo>
                                  <a:lnTo>
                                    <a:pt x="2726" y="318"/>
                                  </a:lnTo>
                                  <a:lnTo>
                                    <a:pt x="2736" y="337"/>
                                  </a:lnTo>
                                  <a:lnTo>
                                    <a:pt x="2742" y="355"/>
                                  </a:lnTo>
                                  <a:lnTo>
                                    <a:pt x="2747" y="376"/>
                                  </a:lnTo>
                                  <a:lnTo>
                                    <a:pt x="2750" y="396"/>
                                  </a:lnTo>
                                  <a:lnTo>
                                    <a:pt x="2751" y="416"/>
                                  </a:lnTo>
                                  <a:lnTo>
                                    <a:pt x="2750" y="460"/>
                                  </a:lnTo>
                                  <a:lnTo>
                                    <a:pt x="2745" y="506"/>
                                  </a:lnTo>
                                  <a:lnTo>
                                    <a:pt x="2736" y="551"/>
                                  </a:lnTo>
                                  <a:lnTo>
                                    <a:pt x="2725" y="598"/>
                                  </a:lnTo>
                                  <a:lnTo>
                                    <a:pt x="2711" y="645"/>
                                  </a:lnTo>
                                  <a:lnTo>
                                    <a:pt x="2682" y="739"/>
                                  </a:lnTo>
                                  <a:lnTo>
                                    <a:pt x="2670" y="784"/>
                                  </a:lnTo>
                                  <a:lnTo>
                                    <a:pt x="2661" y="828"/>
                                  </a:lnTo>
                                  <a:lnTo>
                                    <a:pt x="2654" y="872"/>
                                  </a:lnTo>
                                  <a:lnTo>
                                    <a:pt x="2651" y="913"/>
                                  </a:lnTo>
                                  <a:lnTo>
                                    <a:pt x="2653" y="953"/>
                                  </a:lnTo>
                                  <a:lnTo>
                                    <a:pt x="2657" y="994"/>
                                  </a:lnTo>
                                  <a:lnTo>
                                    <a:pt x="2664" y="1035"/>
                                  </a:lnTo>
                                  <a:lnTo>
                                    <a:pt x="2673" y="1075"/>
                                  </a:lnTo>
                                  <a:lnTo>
                                    <a:pt x="2690" y="1157"/>
                                  </a:lnTo>
                                  <a:lnTo>
                                    <a:pt x="2700" y="1198"/>
                                  </a:lnTo>
                                  <a:lnTo>
                                    <a:pt x="2708" y="1237"/>
                                  </a:lnTo>
                                  <a:lnTo>
                                    <a:pt x="2714" y="1276"/>
                                  </a:lnTo>
                                  <a:lnTo>
                                    <a:pt x="2717" y="1313"/>
                                  </a:lnTo>
                                  <a:lnTo>
                                    <a:pt x="2718" y="1351"/>
                                  </a:lnTo>
                                  <a:lnTo>
                                    <a:pt x="2715" y="1387"/>
                                  </a:lnTo>
                                  <a:lnTo>
                                    <a:pt x="2708" y="1421"/>
                                  </a:lnTo>
                                  <a:lnTo>
                                    <a:pt x="2695" y="1454"/>
                                  </a:lnTo>
                                  <a:lnTo>
                                    <a:pt x="2686" y="1470"/>
                                  </a:lnTo>
                                  <a:lnTo>
                                    <a:pt x="2676" y="1484"/>
                                  </a:lnTo>
                                  <a:lnTo>
                                    <a:pt x="2664" y="1500"/>
                                  </a:lnTo>
                                  <a:lnTo>
                                    <a:pt x="2651" y="1514"/>
                                  </a:lnTo>
                                  <a:lnTo>
                                    <a:pt x="2635" y="1528"/>
                                  </a:lnTo>
                                  <a:lnTo>
                                    <a:pt x="2620" y="1542"/>
                                  </a:lnTo>
                                  <a:lnTo>
                                    <a:pt x="2601" y="1555"/>
                                  </a:lnTo>
                                  <a:lnTo>
                                    <a:pt x="2581" y="1569"/>
                                  </a:lnTo>
                                  <a:lnTo>
                                    <a:pt x="2535" y="1594"/>
                                  </a:lnTo>
                                  <a:lnTo>
                                    <a:pt x="2485" y="1619"/>
                                  </a:lnTo>
                                  <a:lnTo>
                                    <a:pt x="2430" y="1642"/>
                                  </a:lnTo>
                                  <a:lnTo>
                                    <a:pt x="2372" y="1666"/>
                                  </a:lnTo>
                                  <a:lnTo>
                                    <a:pt x="2311" y="1686"/>
                                  </a:lnTo>
                                  <a:lnTo>
                                    <a:pt x="2247" y="1706"/>
                                  </a:lnTo>
                                  <a:lnTo>
                                    <a:pt x="2116" y="1742"/>
                                  </a:lnTo>
                                  <a:lnTo>
                                    <a:pt x="2050" y="1758"/>
                                  </a:lnTo>
                                  <a:lnTo>
                                    <a:pt x="1986" y="1772"/>
                                  </a:lnTo>
                                  <a:lnTo>
                                    <a:pt x="1922" y="1786"/>
                                  </a:lnTo>
                                  <a:lnTo>
                                    <a:pt x="1860" y="1797"/>
                                  </a:lnTo>
                                  <a:lnTo>
                                    <a:pt x="1803" y="1807"/>
                                  </a:lnTo>
                                  <a:lnTo>
                                    <a:pt x="1749" y="1814"/>
                                  </a:lnTo>
                                  <a:lnTo>
                                    <a:pt x="1699" y="1819"/>
                                  </a:lnTo>
                                  <a:lnTo>
                                    <a:pt x="1649" y="1822"/>
                                  </a:lnTo>
                                  <a:lnTo>
                                    <a:pt x="1601" y="1821"/>
                                  </a:lnTo>
                                  <a:lnTo>
                                    <a:pt x="1555" y="1818"/>
                                  </a:lnTo>
                                  <a:lnTo>
                                    <a:pt x="1508" y="1811"/>
                                  </a:lnTo>
                                  <a:lnTo>
                                    <a:pt x="1463" y="1804"/>
                                  </a:lnTo>
                                  <a:lnTo>
                                    <a:pt x="1374" y="1786"/>
                                  </a:lnTo>
                                  <a:lnTo>
                                    <a:pt x="1284" y="1768"/>
                                  </a:lnTo>
                                  <a:lnTo>
                                    <a:pt x="1194" y="1752"/>
                                  </a:lnTo>
                                  <a:lnTo>
                                    <a:pt x="1147" y="1746"/>
                                  </a:lnTo>
                                  <a:lnTo>
                                    <a:pt x="1098" y="1741"/>
                                  </a:lnTo>
                                  <a:lnTo>
                                    <a:pt x="1048" y="1739"/>
                                  </a:lnTo>
                                  <a:lnTo>
                                    <a:pt x="998" y="1739"/>
                                  </a:lnTo>
                                  <a:lnTo>
                                    <a:pt x="945" y="1744"/>
                                  </a:lnTo>
                                  <a:lnTo>
                                    <a:pt x="887" y="1753"/>
                                  </a:lnTo>
                                  <a:lnTo>
                                    <a:pt x="826" y="1766"/>
                                  </a:lnTo>
                                  <a:lnTo>
                                    <a:pt x="763" y="1782"/>
                                  </a:lnTo>
                                  <a:lnTo>
                                    <a:pt x="699" y="1800"/>
                                  </a:lnTo>
                                  <a:lnTo>
                                    <a:pt x="635" y="1819"/>
                                  </a:lnTo>
                                  <a:lnTo>
                                    <a:pt x="505" y="1857"/>
                                  </a:lnTo>
                                  <a:lnTo>
                                    <a:pt x="442" y="1874"/>
                                  </a:lnTo>
                                  <a:lnTo>
                                    <a:pt x="381" y="1890"/>
                                  </a:lnTo>
                                  <a:lnTo>
                                    <a:pt x="321" y="1902"/>
                                  </a:lnTo>
                                  <a:lnTo>
                                    <a:pt x="267" y="1910"/>
                                  </a:lnTo>
                                  <a:lnTo>
                                    <a:pt x="217" y="1915"/>
                                  </a:lnTo>
                                  <a:lnTo>
                                    <a:pt x="193" y="1915"/>
                                  </a:lnTo>
                                  <a:lnTo>
                                    <a:pt x="170" y="1913"/>
                                  </a:lnTo>
                                  <a:lnTo>
                                    <a:pt x="149" y="1910"/>
                                  </a:lnTo>
                                  <a:lnTo>
                                    <a:pt x="130" y="1905"/>
                                  </a:lnTo>
                                  <a:lnTo>
                                    <a:pt x="112" y="1897"/>
                                  </a:lnTo>
                                  <a:lnTo>
                                    <a:pt x="96" y="1890"/>
                                  </a:lnTo>
                                  <a:lnTo>
                                    <a:pt x="82" y="1879"/>
                                  </a:lnTo>
                                  <a:lnTo>
                                    <a:pt x="68" y="1868"/>
                                  </a:lnTo>
                                  <a:lnTo>
                                    <a:pt x="57" y="1854"/>
                                  </a:lnTo>
                                  <a:lnTo>
                                    <a:pt x="46" y="1838"/>
                                  </a:lnTo>
                                  <a:lnTo>
                                    <a:pt x="30" y="1802"/>
                                  </a:lnTo>
                                  <a:lnTo>
                                    <a:pt x="18" y="1761"/>
                                  </a:lnTo>
                                  <a:lnTo>
                                    <a:pt x="8" y="1716"/>
                                  </a:lnTo>
                                  <a:lnTo>
                                    <a:pt x="4" y="1667"/>
                                  </a:lnTo>
                                  <a:lnTo>
                                    <a:pt x="2" y="1616"/>
                                  </a:lnTo>
                                  <a:lnTo>
                                    <a:pt x="2" y="1561"/>
                                  </a:lnTo>
                                  <a:lnTo>
                                    <a:pt x="4" y="1504"/>
                                  </a:lnTo>
                                  <a:lnTo>
                                    <a:pt x="7" y="1448"/>
                                  </a:lnTo>
                                  <a:lnTo>
                                    <a:pt x="11" y="1392"/>
                                  </a:lnTo>
                                  <a:lnTo>
                                    <a:pt x="15" y="1337"/>
                                  </a:lnTo>
                                  <a:lnTo>
                                    <a:pt x="19" y="1282"/>
                                  </a:lnTo>
                                  <a:lnTo>
                                    <a:pt x="21" y="1230"/>
                                  </a:lnTo>
                                  <a:lnTo>
                                    <a:pt x="22" y="1182"/>
                                  </a:lnTo>
                                  <a:lnTo>
                                    <a:pt x="21" y="1138"/>
                                  </a:lnTo>
                                  <a:lnTo>
                                    <a:pt x="16" y="1055"/>
                                  </a:lnTo>
                                  <a:lnTo>
                                    <a:pt x="10" y="974"/>
                                  </a:lnTo>
                                  <a:lnTo>
                                    <a:pt x="5" y="895"/>
                                  </a:lnTo>
                                  <a:lnTo>
                                    <a:pt x="2" y="819"/>
                                  </a:lnTo>
                                  <a:lnTo>
                                    <a:pt x="0" y="745"/>
                                  </a:lnTo>
                                  <a:lnTo>
                                    <a:pt x="4" y="673"/>
                                  </a:lnTo>
                                  <a:lnTo>
                                    <a:pt x="10" y="604"/>
                                  </a:lnTo>
                                  <a:lnTo>
                                    <a:pt x="21" y="537"/>
                                  </a:lnTo>
                                  <a:close/>
                                </a:path>
                              </a:pathLst>
                            </a:custGeom>
                            <a:noFill/>
                            <a:ln w="571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5545081" name="Rectangle 75"/>
                          <wps:cNvSpPr>
                            <a:spLocks noChangeArrowheads="1"/>
                          </wps:cNvSpPr>
                          <wps:spPr bwMode="auto">
                            <a:xfrm>
                              <a:off x="1537335" y="2204720"/>
                              <a:ext cx="1191895" cy="28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382625" name="Rectangle 76"/>
                          <wps:cNvSpPr>
                            <a:spLocks noChangeArrowheads="1"/>
                          </wps:cNvSpPr>
                          <wps:spPr bwMode="auto">
                            <a:xfrm>
                              <a:off x="1835150" y="2191951"/>
                              <a:ext cx="5645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B4681" w14:textId="77777777" w:rsidR="00B408EE" w:rsidRDefault="00B408EE" w:rsidP="00B408EE">
                                <w:r>
                                  <w:rPr>
                                    <w:rFonts w:cs="Arial"/>
                                    <w:color w:val="000000"/>
                                    <w:sz w:val="16"/>
                                    <w:szCs w:val="16"/>
                                  </w:rPr>
                                  <w:t xml:space="preserve">Section of the </w:t>
                                </w:r>
                              </w:p>
                            </w:txbxContent>
                          </wps:txbx>
                          <wps:bodyPr rot="0" vert="horz" wrap="none" lIns="0" tIns="0" rIns="0" bIns="0" anchor="t" anchorCtr="0" upright="1">
                            <a:spAutoFit/>
                          </wps:bodyPr>
                        </wps:wsp>
                        <wps:wsp>
                          <wps:cNvPr id="1507873027" name="Rectangle 77"/>
                          <wps:cNvSpPr>
                            <a:spLocks noChangeArrowheads="1"/>
                          </wps:cNvSpPr>
                          <wps:spPr bwMode="auto">
                            <a:xfrm>
                              <a:off x="1371600" y="2361565"/>
                              <a:ext cx="1503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wps:txbx>
                          <wps:bodyPr rot="0" vert="horz" wrap="square" lIns="0" tIns="0" rIns="0" bIns="0" anchor="t" anchorCtr="0" upright="1">
                            <a:spAutoFit/>
                          </wps:bodyPr>
                        </wps:wsp>
                        <wps:wsp>
                          <wps:cNvPr id="809059197" name="Rectangle 78"/>
                          <wps:cNvSpPr>
                            <a:spLocks noChangeArrowheads="1"/>
                          </wps:cNvSpPr>
                          <wps:spPr bwMode="auto">
                            <a:xfrm>
                              <a:off x="113030" y="3014345"/>
                              <a:ext cx="130048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7909879" name="Rectangle 79"/>
                          <wps:cNvSpPr>
                            <a:spLocks noChangeArrowheads="1"/>
                          </wps:cNvSpPr>
                          <wps:spPr bwMode="auto">
                            <a:xfrm>
                              <a:off x="114300" y="3086100"/>
                              <a:ext cx="13716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BF267" w14:textId="77777777" w:rsidR="00B408EE" w:rsidRDefault="00B408EE" w:rsidP="00B408EE">
                                <w:r>
                                  <w:rPr>
                                    <w:rFonts w:cs="Arial"/>
                                    <w:i/>
                                    <w:iCs/>
                                    <w:color w:val="000000"/>
                                    <w:sz w:val="16"/>
                                    <w:szCs w:val="16"/>
                                  </w:rPr>
                                  <w:t>Demand point of connection</w:t>
                                </w:r>
                              </w:p>
                            </w:txbxContent>
                          </wps:txbx>
                          <wps:bodyPr rot="0" vert="horz" wrap="square" lIns="0" tIns="0" rIns="0" bIns="0" anchor="t" anchorCtr="0" upright="1">
                            <a:noAutofit/>
                          </wps:bodyPr>
                        </wps:wsp>
                        <wps:wsp>
                          <wps:cNvPr id="1058241840" name="Rectangle 80"/>
                          <wps:cNvSpPr>
                            <a:spLocks noChangeArrowheads="1"/>
                          </wps:cNvSpPr>
                          <wps:spPr bwMode="auto">
                            <a:xfrm>
                              <a:off x="1905" y="1439545"/>
                              <a:ext cx="141160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364360" name="Rectangle 81"/>
                          <wps:cNvSpPr>
                            <a:spLocks noChangeArrowheads="1"/>
                          </wps:cNvSpPr>
                          <wps:spPr bwMode="auto">
                            <a:xfrm>
                              <a:off x="59690" y="1475740"/>
                              <a:ext cx="154051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F5E45" w14:textId="77777777" w:rsidR="00B408EE" w:rsidRDefault="00B408EE" w:rsidP="00B408EE">
                                <w:r>
                                  <w:rPr>
                                    <w:rFonts w:cs="Arial"/>
                                    <w:i/>
                                    <w:iCs/>
                                    <w:color w:val="000000"/>
                                    <w:sz w:val="16"/>
                                    <w:szCs w:val="16"/>
                                  </w:rPr>
                                  <w:t>Generation point of connection</w:t>
                                </w:r>
                              </w:p>
                            </w:txbxContent>
                          </wps:txbx>
                          <wps:bodyPr rot="0" vert="horz" wrap="square" lIns="0" tIns="0" rIns="0" bIns="0" anchor="t" anchorCtr="0" upright="1">
                            <a:spAutoFit/>
                          </wps:bodyPr>
                        </wps:wsp>
                        <wps:wsp>
                          <wps:cNvPr id="1177834799" name="Rectangle 82"/>
                          <wps:cNvSpPr>
                            <a:spLocks noChangeArrowheads="1"/>
                          </wps:cNvSpPr>
                          <wps:spPr bwMode="auto">
                            <a:xfrm>
                              <a:off x="495300" y="962660"/>
                              <a:ext cx="861695"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777284" name="Rectangle 83"/>
                          <wps:cNvSpPr>
                            <a:spLocks noChangeArrowheads="1"/>
                          </wps:cNvSpPr>
                          <wps:spPr bwMode="auto">
                            <a:xfrm>
                              <a:off x="0" y="960120"/>
                              <a:ext cx="14859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0327D" w14:textId="77777777" w:rsidR="00B408EE" w:rsidRDefault="00B408EE" w:rsidP="00B408EE">
                                <w:r>
                                  <w:rPr>
                                    <w:rFonts w:cs="Arial"/>
                                    <w:i/>
                                    <w:iCs/>
                                    <w:color w:val="000000"/>
                                    <w:sz w:val="16"/>
                                    <w:szCs w:val="16"/>
                                  </w:rPr>
                                  <w:t>Generation circuit</w:t>
                                </w:r>
                              </w:p>
                            </w:txbxContent>
                          </wps:txbx>
                          <wps:bodyPr rot="0" vert="horz" wrap="square" lIns="0" tIns="0" rIns="0" bIns="0" anchor="t" anchorCtr="0" upright="1">
                            <a:noAutofit/>
                          </wps:bodyPr>
                        </wps:wsp>
                        <wpg:wgp>
                          <wpg:cNvPr id="869686080" name="Group 84"/>
                          <wpg:cNvGrpSpPr>
                            <a:grpSpLocks/>
                          </wpg:cNvGrpSpPr>
                          <wpg:grpSpPr bwMode="auto">
                            <a:xfrm>
                              <a:off x="1019810" y="1105535"/>
                              <a:ext cx="572770" cy="158750"/>
                              <a:chOff x="4486" y="9973"/>
                              <a:chExt cx="902" cy="250"/>
                            </a:xfrm>
                          </wpg:grpSpPr>
                          <wps:wsp>
                            <wps:cNvPr id="785567414" name="Line 85"/>
                            <wps:cNvCnPr>
                              <a:cxnSpLocks noChangeShapeType="1"/>
                            </wps:cNvCnPr>
                            <wps:spPr bwMode="auto">
                              <a:xfrm>
                                <a:off x="4486" y="9973"/>
                                <a:ext cx="811" cy="202"/>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27792903" name="Freeform 86"/>
                            <wps:cNvSpPr>
                              <a:spLocks/>
                            </wps:cNvSpPr>
                            <wps:spPr bwMode="auto">
                              <a:xfrm>
                                <a:off x="5282" y="10128"/>
                                <a:ext cx="106" cy="95"/>
                              </a:xfrm>
                              <a:custGeom>
                                <a:avLst/>
                                <a:gdLst>
                                  <a:gd name="T0" fmla="*/ 0 w 106"/>
                                  <a:gd name="T1" fmla="*/ 95 h 95"/>
                                  <a:gd name="T2" fmla="*/ 106 w 106"/>
                                  <a:gd name="T3" fmla="*/ 70 h 95"/>
                                  <a:gd name="T4" fmla="*/ 23 w 106"/>
                                  <a:gd name="T5" fmla="*/ 0 h 95"/>
                                  <a:gd name="T6" fmla="*/ 0 w 106"/>
                                  <a:gd name="T7" fmla="*/ 95 h 95"/>
                                </a:gdLst>
                                <a:ahLst/>
                                <a:cxnLst>
                                  <a:cxn ang="0">
                                    <a:pos x="T0" y="T1"/>
                                  </a:cxn>
                                  <a:cxn ang="0">
                                    <a:pos x="T2" y="T3"/>
                                  </a:cxn>
                                  <a:cxn ang="0">
                                    <a:pos x="T4" y="T5"/>
                                  </a:cxn>
                                  <a:cxn ang="0">
                                    <a:pos x="T6" y="T7"/>
                                  </a:cxn>
                                </a:cxnLst>
                                <a:rect l="0" t="0" r="r" b="b"/>
                                <a:pathLst>
                                  <a:path w="106" h="95">
                                    <a:moveTo>
                                      <a:pt x="0" y="95"/>
                                    </a:moveTo>
                                    <a:lnTo>
                                      <a:pt x="106" y="70"/>
                                    </a:lnTo>
                                    <a:lnTo>
                                      <a:pt x="23" y="0"/>
                                    </a:lnTo>
                                    <a:lnTo>
                                      <a:pt x="0"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415937651" name="Rectangle 87"/>
                          <wps:cNvSpPr>
                            <a:spLocks noChangeArrowheads="1"/>
                          </wps:cNvSpPr>
                          <wps:spPr bwMode="auto">
                            <a:xfrm>
                              <a:off x="508000" y="3703320"/>
                              <a:ext cx="85725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5138901" name="Rectangle 88"/>
                          <wps:cNvSpPr>
                            <a:spLocks noChangeArrowheads="1"/>
                          </wps:cNvSpPr>
                          <wps:spPr bwMode="auto">
                            <a:xfrm>
                              <a:off x="565785" y="3739398"/>
                              <a:ext cx="7416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DD2CD" w14:textId="77777777" w:rsidR="00B408EE" w:rsidRDefault="00B408EE" w:rsidP="00B408EE">
                                <w:r>
                                  <w:rPr>
                                    <w:rFonts w:cs="Arial"/>
                                    <w:i/>
                                    <w:iCs/>
                                    <w:color w:val="000000"/>
                                    <w:sz w:val="16"/>
                                    <w:szCs w:val="16"/>
                                  </w:rPr>
                                  <w:t>Grid Supply Point</w:t>
                                </w:r>
                              </w:p>
                            </w:txbxContent>
                          </wps:txbx>
                          <wps:bodyPr rot="0" vert="horz" wrap="none" lIns="0" tIns="0" rIns="0" bIns="0" anchor="t" anchorCtr="0" upright="1">
                            <a:spAutoFit/>
                          </wps:bodyPr>
                        </wps:wsp>
                        <wps:wsp>
                          <wps:cNvPr id="1270531647" name="Line 89"/>
                          <wps:cNvCnPr>
                            <a:cxnSpLocks noChangeShapeType="1"/>
                          </wps:cNvCnPr>
                          <wps:spPr bwMode="auto">
                            <a:xfrm flipV="1">
                              <a:off x="3500755" y="2872105"/>
                              <a:ext cx="635" cy="90678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1608299866" name="Group 90"/>
                          <wpg:cNvGrpSpPr>
                            <a:grpSpLocks/>
                          </wpg:cNvGrpSpPr>
                          <wpg:grpSpPr bwMode="auto">
                            <a:xfrm>
                              <a:off x="3497580" y="2553335"/>
                              <a:ext cx="5715" cy="321945"/>
                              <a:chOff x="8388" y="12253"/>
                              <a:chExt cx="9" cy="507"/>
                            </a:xfrm>
                          </wpg:grpSpPr>
                          <wps:wsp>
                            <wps:cNvPr id="1687407746" name="Freeform 91"/>
                            <wps:cNvSpPr>
                              <a:spLocks/>
                            </wps:cNvSpPr>
                            <wps:spPr bwMode="auto">
                              <a:xfrm>
                                <a:off x="8388" y="12713"/>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4252368" name="Freeform 92"/>
                            <wps:cNvSpPr>
                              <a:spLocks/>
                            </wps:cNvSpPr>
                            <wps:spPr bwMode="auto">
                              <a:xfrm>
                                <a:off x="8388" y="126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6283787" name="Freeform 93"/>
                            <wps:cNvSpPr>
                              <a:spLocks/>
                            </wps:cNvSpPr>
                            <wps:spPr bwMode="auto">
                              <a:xfrm>
                                <a:off x="8388" y="12581"/>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4805373" name="Freeform 94"/>
                            <wps:cNvSpPr>
                              <a:spLocks/>
                            </wps:cNvSpPr>
                            <wps:spPr bwMode="auto">
                              <a:xfrm>
                                <a:off x="8388" y="12516"/>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18399766" name="Freeform 95"/>
                            <wps:cNvSpPr>
                              <a:spLocks/>
                            </wps:cNvSpPr>
                            <wps:spPr bwMode="auto">
                              <a:xfrm>
                                <a:off x="8388" y="12450"/>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665029" name="Freeform 96"/>
                            <wps:cNvSpPr>
                              <a:spLocks/>
                            </wps:cNvSpPr>
                            <wps:spPr bwMode="auto">
                              <a:xfrm>
                                <a:off x="8388" y="12384"/>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7057197" name="Freeform 97"/>
                            <wps:cNvSpPr>
                              <a:spLocks/>
                            </wps:cNvSpPr>
                            <wps:spPr bwMode="auto">
                              <a:xfrm>
                                <a:off x="8388" y="12318"/>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3"/>
                                    </a:lnTo>
                                    <a:lnTo>
                                      <a:pt x="6" y="2"/>
                                    </a:lnTo>
                                    <a:lnTo>
                                      <a:pt x="5" y="0"/>
                                    </a:lnTo>
                                    <a:lnTo>
                                      <a:pt x="5" y="0"/>
                                    </a:lnTo>
                                    <a:lnTo>
                                      <a:pt x="3" y="2"/>
                                    </a:lnTo>
                                    <a:lnTo>
                                      <a:pt x="2" y="3"/>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1428478" name="Freeform 98"/>
                            <wps:cNvSpPr>
                              <a:spLocks/>
                            </wps:cNvSpPr>
                            <wps:spPr bwMode="auto">
                              <a:xfrm>
                                <a:off x="8388" y="12253"/>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1560610942" name="Line 99"/>
                          <wps:cNvCnPr>
                            <a:cxnSpLocks noChangeShapeType="1"/>
                          </wps:cNvCnPr>
                          <wps:spPr bwMode="auto">
                            <a:xfrm flipV="1">
                              <a:off x="3500755" y="915670"/>
                              <a:ext cx="635" cy="76327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g:wgp>
                          <wpg:cNvPr id="350821982" name="Group 100"/>
                          <wpg:cNvGrpSpPr>
                            <a:grpSpLocks/>
                          </wpg:cNvGrpSpPr>
                          <wpg:grpSpPr bwMode="auto">
                            <a:xfrm>
                              <a:off x="3497580" y="1676400"/>
                              <a:ext cx="5715" cy="434975"/>
                              <a:chOff x="8388" y="10872"/>
                              <a:chExt cx="9" cy="685"/>
                            </a:xfrm>
                          </wpg:grpSpPr>
                          <wps:wsp>
                            <wps:cNvPr id="1891207073" name="Freeform 101"/>
                            <wps:cNvSpPr>
                              <a:spLocks/>
                            </wps:cNvSpPr>
                            <wps:spPr bwMode="auto">
                              <a:xfrm>
                                <a:off x="8388" y="1151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1301173" name="Freeform 102"/>
                            <wps:cNvSpPr>
                              <a:spLocks/>
                            </wps:cNvSpPr>
                            <wps:spPr bwMode="auto">
                              <a:xfrm>
                                <a:off x="8388" y="11445"/>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0840626" name="Freeform 103"/>
                            <wps:cNvSpPr>
                              <a:spLocks/>
                            </wps:cNvSpPr>
                            <wps:spPr bwMode="auto">
                              <a:xfrm>
                                <a:off x="8388" y="11379"/>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43683144" name="Freeform 104"/>
                            <wps:cNvSpPr>
                              <a:spLocks/>
                            </wps:cNvSpPr>
                            <wps:spPr bwMode="auto">
                              <a:xfrm>
                                <a:off x="8388" y="11313"/>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8777139" name="Freeform 105"/>
                            <wps:cNvSpPr>
                              <a:spLocks/>
                            </wps:cNvSpPr>
                            <wps:spPr bwMode="auto">
                              <a:xfrm>
                                <a:off x="8388" y="11247"/>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3454148" name="Freeform 106"/>
                            <wps:cNvSpPr>
                              <a:spLocks/>
                            </wps:cNvSpPr>
                            <wps:spPr bwMode="auto">
                              <a:xfrm>
                                <a:off x="8388" y="11182"/>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4"/>
                                    </a:lnTo>
                                    <a:lnTo>
                                      <a:pt x="8" y="3"/>
                                    </a:lnTo>
                                    <a:lnTo>
                                      <a:pt x="6" y="1"/>
                                    </a:lnTo>
                                    <a:lnTo>
                                      <a:pt x="5" y="0"/>
                                    </a:lnTo>
                                    <a:lnTo>
                                      <a:pt x="5" y="0"/>
                                    </a:lnTo>
                                    <a:lnTo>
                                      <a:pt x="3" y="1"/>
                                    </a:lnTo>
                                    <a:lnTo>
                                      <a:pt x="2" y="3"/>
                                    </a:lnTo>
                                    <a:lnTo>
                                      <a:pt x="0" y="4"/>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0411413" name="Freeform 107"/>
                            <wps:cNvSpPr>
                              <a:spLocks/>
                            </wps:cNvSpPr>
                            <wps:spPr bwMode="auto">
                              <a:xfrm>
                                <a:off x="8388" y="11116"/>
                                <a:ext cx="9" cy="47"/>
                              </a:xfrm>
                              <a:custGeom>
                                <a:avLst/>
                                <a:gdLst>
                                  <a:gd name="T0" fmla="*/ 0 w 9"/>
                                  <a:gd name="T1" fmla="*/ 44 h 47"/>
                                  <a:gd name="T2" fmla="*/ 2 w 9"/>
                                  <a:gd name="T3" fmla="*/ 44 h 47"/>
                                  <a:gd name="T4" fmla="*/ 3 w 9"/>
                                  <a:gd name="T5" fmla="*/ 45 h 47"/>
                                  <a:gd name="T6" fmla="*/ 5 w 9"/>
                                  <a:gd name="T7" fmla="*/ 47 h 47"/>
                                  <a:gd name="T8" fmla="*/ 5 w 9"/>
                                  <a:gd name="T9" fmla="*/ 47 h 47"/>
                                  <a:gd name="T10" fmla="*/ 6 w 9"/>
                                  <a:gd name="T11" fmla="*/ 45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5"/>
                                    </a:lnTo>
                                    <a:lnTo>
                                      <a:pt x="5" y="47"/>
                                    </a:lnTo>
                                    <a:lnTo>
                                      <a:pt x="5" y="47"/>
                                    </a:lnTo>
                                    <a:lnTo>
                                      <a:pt x="6" y="45"/>
                                    </a:lnTo>
                                    <a:lnTo>
                                      <a:pt x="8" y="44"/>
                                    </a:lnTo>
                                    <a:lnTo>
                                      <a:pt x="9" y="42"/>
                                    </a:lnTo>
                                    <a:lnTo>
                                      <a:pt x="9" y="42"/>
                                    </a:lnTo>
                                    <a:lnTo>
                                      <a:pt x="9" y="5"/>
                                    </a:lnTo>
                                    <a:lnTo>
                                      <a:pt x="8" y="3"/>
                                    </a:lnTo>
                                    <a:lnTo>
                                      <a:pt x="6" y="1"/>
                                    </a:lnTo>
                                    <a:lnTo>
                                      <a:pt x="5" y="0"/>
                                    </a:lnTo>
                                    <a:lnTo>
                                      <a:pt x="5" y="0"/>
                                    </a:lnTo>
                                    <a:lnTo>
                                      <a:pt x="3" y="1"/>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2141446" name="Freeform 108"/>
                            <wps:cNvSpPr>
                              <a:spLocks/>
                            </wps:cNvSpPr>
                            <wps:spPr bwMode="auto">
                              <a:xfrm>
                                <a:off x="8388" y="11050"/>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2 h 47"/>
                                  <a:gd name="T16" fmla="*/ 9 w 9"/>
                                  <a:gd name="T17" fmla="*/ 42 h 47"/>
                                  <a:gd name="T18" fmla="*/ 9 w 9"/>
                                  <a:gd name="T19" fmla="*/ 5 h 47"/>
                                  <a:gd name="T20" fmla="*/ 8 w 9"/>
                                  <a:gd name="T21" fmla="*/ 3 h 47"/>
                                  <a:gd name="T22" fmla="*/ 6 w 9"/>
                                  <a:gd name="T23" fmla="*/ 2 h 47"/>
                                  <a:gd name="T24" fmla="*/ 5 w 9"/>
                                  <a:gd name="T25" fmla="*/ 0 h 47"/>
                                  <a:gd name="T26" fmla="*/ 5 w 9"/>
                                  <a:gd name="T27" fmla="*/ 0 h 47"/>
                                  <a:gd name="T28" fmla="*/ 3 w 9"/>
                                  <a:gd name="T29" fmla="*/ 2 h 47"/>
                                  <a:gd name="T30" fmla="*/ 2 w 9"/>
                                  <a:gd name="T31" fmla="*/ 3 h 47"/>
                                  <a:gd name="T32" fmla="*/ 0 w 9"/>
                                  <a:gd name="T33" fmla="*/ 5 h 47"/>
                                  <a:gd name="T34" fmla="*/ 0 w 9"/>
                                  <a:gd name="T35" fmla="*/ 6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2"/>
                                    </a:lnTo>
                                    <a:lnTo>
                                      <a:pt x="9" y="42"/>
                                    </a:lnTo>
                                    <a:lnTo>
                                      <a:pt x="9" y="5"/>
                                    </a:lnTo>
                                    <a:lnTo>
                                      <a:pt x="8" y="3"/>
                                    </a:lnTo>
                                    <a:lnTo>
                                      <a:pt x="6" y="2"/>
                                    </a:lnTo>
                                    <a:lnTo>
                                      <a:pt x="5" y="0"/>
                                    </a:lnTo>
                                    <a:lnTo>
                                      <a:pt x="5" y="0"/>
                                    </a:lnTo>
                                    <a:lnTo>
                                      <a:pt x="3" y="2"/>
                                    </a:lnTo>
                                    <a:lnTo>
                                      <a:pt x="2" y="3"/>
                                    </a:lnTo>
                                    <a:lnTo>
                                      <a:pt x="0" y="5"/>
                                    </a:lnTo>
                                    <a:lnTo>
                                      <a:pt x="0" y="6"/>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7540840" name="Freeform 109"/>
                            <wps:cNvSpPr>
                              <a:spLocks/>
                            </wps:cNvSpPr>
                            <wps:spPr bwMode="auto">
                              <a:xfrm>
                                <a:off x="8388" y="10984"/>
                                <a:ext cx="9" cy="47"/>
                              </a:xfrm>
                              <a:custGeom>
                                <a:avLst/>
                                <a:gdLst>
                                  <a:gd name="T0" fmla="*/ 0 w 9"/>
                                  <a:gd name="T1" fmla="*/ 44 h 47"/>
                                  <a:gd name="T2" fmla="*/ 2 w 9"/>
                                  <a:gd name="T3" fmla="*/ 44 h 47"/>
                                  <a:gd name="T4" fmla="*/ 3 w 9"/>
                                  <a:gd name="T5" fmla="*/ 46 h 47"/>
                                  <a:gd name="T6" fmla="*/ 5 w 9"/>
                                  <a:gd name="T7" fmla="*/ 47 h 47"/>
                                  <a:gd name="T8" fmla="*/ 5 w 9"/>
                                  <a:gd name="T9" fmla="*/ 47 h 47"/>
                                  <a:gd name="T10" fmla="*/ 6 w 9"/>
                                  <a:gd name="T11" fmla="*/ 46 h 47"/>
                                  <a:gd name="T12" fmla="*/ 8 w 9"/>
                                  <a:gd name="T13" fmla="*/ 44 h 47"/>
                                  <a:gd name="T14" fmla="*/ 9 w 9"/>
                                  <a:gd name="T15" fmla="*/ 43 h 47"/>
                                  <a:gd name="T16" fmla="*/ 9 w 9"/>
                                  <a:gd name="T17" fmla="*/ 43 h 47"/>
                                  <a:gd name="T18" fmla="*/ 9 w 9"/>
                                  <a:gd name="T19" fmla="*/ 5 h 47"/>
                                  <a:gd name="T20" fmla="*/ 8 w 9"/>
                                  <a:gd name="T21" fmla="*/ 4 h 47"/>
                                  <a:gd name="T22" fmla="*/ 6 w 9"/>
                                  <a:gd name="T23" fmla="*/ 2 h 47"/>
                                  <a:gd name="T24" fmla="*/ 5 w 9"/>
                                  <a:gd name="T25" fmla="*/ 0 h 47"/>
                                  <a:gd name="T26" fmla="*/ 5 w 9"/>
                                  <a:gd name="T27" fmla="*/ 0 h 47"/>
                                  <a:gd name="T28" fmla="*/ 3 w 9"/>
                                  <a:gd name="T29" fmla="*/ 2 h 47"/>
                                  <a:gd name="T30" fmla="*/ 2 w 9"/>
                                  <a:gd name="T31" fmla="*/ 4 h 47"/>
                                  <a:gd name="T32" fmla="*/ 0 w 9"/>
                                  <a:gd name="T33" fmla="*/ 5 h 47"/>
                                  <a:gd name="T34" fmla="*/ 0 w 9"/>
                                  <a:gd name="T35" fmla="*/ 7 h 47"/>
                                  <a:gd name="T36" fmla="*/ 0 w 9"/>
                                  <a:gd name="T37" fmla="*/ 44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4"/>
                                    </a:moveTo>
                                    <a:lnTo>
                                      <a:pt x="2" y="44"/>
                                    </a:lnTo>
                                    <a:lnTo>
                                      <a:pt x="3" y="46"/>
                                    </a:lnTo>
                                    <a:lnTo>
                                      <a:pt x="5" y="47"/>
                                    </a:lnTo>
                                    <a:lnTo>
                                      <a:pt x="5" y="47"/>
                                    </a:lnTo>
                                    <a:lnTo>
                                      <a:pt x="6" y="46"/>
                                    </a:lnTo>
                                    <a:lnTo>
                                      <a:pt x="8" y="44"/>
                                    </a:lnTo>
                                    <a:lnTo>
                                      <a:pt x="9" y="43"/>
                                    </a:lnTo>
                                    <a:lnTo>
                                      <a:pt x="9" y="43"/>
                                    </a:lnTo>
                                    <a:lnTo>
                                      <a:pt x="9" y="5"/>
                                    </a:lnTo>
                                    <a:lnTo>
                                      <a:pt x="8" y="4"/>
                                    </a:lnTo>
                                    <a:lnTo>
                                      <a:pt x="6" y="2"/>
                                    </a:lnTo>
                                    <a:lnTo>
                                      <a:pt x="5" y="0"/>
                                    </a:lnTo>
                                    <a:lnTo>
                                      <a:pt x="5" y="0"/>
                                    </a:lnTo>
                                    <a:lnTo>
                                      <a:pt x="3" y="2"/>
                                    </a:lnTo>
                                    <a:lnTo>
                                      <a:pt x="2" y="4"/>
                                    </a:lnTo>
                                    <a:lnTo>
                                      <a:pt x="0" y="5"/>
                                    </a:lnTo>
                                    <a:lnTo>
                                      <a:pt x="0" y="7"/>
                                    </a:lnTo>
                                    <a:lnTo>
                                      <a:pt x="0" y="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2562268" name="Freeform 110"/>
                            <wps:cNvSpPr>
                              <a:spLocks/>
                            </wps:cNvSpPr>
                            <wps:spPr bwMode="auto">
                              <a:xfrm>
                                <a:off x="8388" y="10919"/>
                                <a:ext cx="9" cy="47"/>
                              </a:xfrm>
                              <a:custGeom>
                                <a:avLst/>
                                <a:gdLst>
                                  <a:gd name="T0" fmla="*/ 0 w 9"/>
                                  <a:gd name="T1" fmla="*/ 43 h 47"/>
                                  <a:gd name="T2" fmla="*/ 2 w 9"/>
                                  <a:gd name="T3" fmla="*/ 43 h 47"/>
                                  <a:gd name="T4" fmla="*/ 3 w 9"/>
                                  <a:gd name="T5" fmla="*/ 45 h 47"/>
                                  <a:gd name="T6" fmla="*/ 5 w 9"/>
                                  <a:gd name="T7" fmla="*/ 47 h 47"/>
                                  <a:gd name="T8" fmla="*/ 5 w 9"/>
                                  <a:gd name="T9" fmla="*/ 47 h 47"/>
                                  <a:gd name="T10" fmla="*/ 6 w 9"/>
                                  <a:gd name="T11" fmla="*/ 45 h 47"/>
                                  <a:gd name="T12" fmla="*/ 8 w 9"/>
                                  <a:gd name="T13" fmla="*/ 43 h 47"/>
                                  <a:gd name="T14" fmla="*/ 9 w 9"/>
                                  <a:gd name="T15" fmla="*/ 42 h 47"/>
                                  <a:gd name="T16" fmla="*/ 9 w 9"/>
                                  <a:gd name="T17" fmla="*/ 42 h 47"/>
                                  <a:gd name="T18" fmla="*/ 9 w 9"/>
                                  <a:gd name="T19" fmla="*/ 4 h 47"/>
                                  <a:gd name="T20" fmla="*/ 8 w 9"/>
                                  <a:gd name="T21" fmla="*/ 3 h 47"/>
                                  <a:gd name="T22" fmla="*/ 6 w 9"/>
                                  <a:gd name="T23" fmla="*/ 1 h 47"/>
                                  <a:gd name="T24" fmla="*/ 5 w 9"/>
                                  <a:gd name="T25" fmla="*/ 0 h 47"/>
                                  <a:gd name="T26" fmla="*/ 5 w 9"/>
                                  <a:gd name="T27" fmla="*/ 0 h 47"/>
                                  <a:gd name="T28" fmla="*/ 3 w 9"/>
                                  <a:gd name="T29" fmla="*/ 1 h 47"/>
                                  <a:gd name="T30" fmla="*/ 2 w 9"/>
                                  <a:gd name="T31" fmla="*/ 3 h 47"/>
                                  <a:gd name="T32" fmla="*/ 0 w 9"/>
                                  <a:gd name="T33" fmla="*/ 4 h 47"/>
                                  <a:gd name="T34" fmla="*/ 0 w 9"/>
                                  <a:gd name="T35" fmla="*/ 6 h 47"/>
                                  <a:gd name="T36" fmla="*/ 0 w 9"/>
                                  <a:gd name="T37" fmla="*/ 43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47">
                                    <a:moveTo>
                                      <a:pt x="0" y="43"/>
                                    </a:moveTo>
                                    <a:lnTo>
                                      <a:pt x="2" y="43"/>
                                    </a:lnTo>
                                    <a:lnTo>
                                      <a:pt x="3" y="45"/>
                                    </a:lnTo>
                                    <a:lnTo>
                                      <a:pt x="5" y="47"/>
                                    </a:lnTo>
                                    <a:lnTo>
                                      <a:pt x="5" y="47"/>
                                    </a:lnTo>
                                    <a:lnTo>
                                      <a:pt x="6" y="45"/>
                                    </a:lnTo>
                                    <a:lnTo>
                                      <a:pt x="8" y="43"/>
                                    </a:lnTo>
                                    <a:lnTo>
                                      <a:pt x="9" y="42"/>
                                    </a:lnTo>
                                    <a:lnTo>
                                      <a:pt x="9" y="42"/>
                                    </a:lnTo>
                                    <a:lnTo>
                                      <a:pt x="9" y="4"/>
                                    </a:lnTo>
                                    <a:lnTo>
                                      <a:pt x="8" y="3"/>
                                    </a:lnTo>
                                    <a:lnTo>
                                      <a:pt x="6" y="1"/>
                                    </a:lnTo>
                                    <a:lnTo>
                                      <a:pt x="5" y="0"/>
                                    </a:lnTo>
                                    <a:lnTo>
                                      <a:pt x="5" y="0"/>
                                    </a:lnTo>
                                    <a:lnTo>
                                      <a:pt x="3" y="1"/>
                                    </a:lnTo>
                                    <a:lnTo>
                                      <a:pt x="2" y="3"/>
                                    </a:lnTo>
                                    <a:lnTo>
                                      <a:pt x="0" y="4"/>
                                    </a:lnTo>
                                    <a:lnTo>
                                      <a:pt x="0" y="6"/>
                                    </a:lnTo>
                                    <a:lnTo>
                                      <a:pt x="0" y="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7475764" name="Freeform 111"/>
                            <wps:cNvSpPr>
                              <a:spLocks/>
                            </wps:cNvSpPr>
                            <wps:spPr bwMode="auto">
                              <a:xfrm>
                                <a:off x="8388" y="10872"/>
                                <a:ext cx="9" cy="28"/>
                              </a:xfrm>
                              <a:custGeom>
                                <a:avLst/>
                                <a:gdLst>
                                  <a:gd name="T0" fmla="*/ 0 w 9"/>
                                  <a:gd name="T1" fmla="*/ 25 h 28"/>
                                  <a:gd name="T2" fmla="*/ 2 w 9"/>
                                  <a:gd name="T3" fmla="*/ 25 h 28"/>
                                  <a:gd name="T4" fmla="*/ 3 w 9"/>
                                  <a:gd name="T5" fmla="*/ 26 h 28"/>
                                  <a:gd name="T6" fmla="*/ 5 w 9"/>
                                  <a:gd name="T7" fmla="*/ 28 h 28"/>
                                  <a:gd name="T8" fmla="*/ 5 w 9"/>
                                  <a:gd name="T9" fmla="*/ 28 h 28"/>
                                  <a:gd name="T10" fmla="*/ 6 w 9"/>
                                  <a:gd name="T11" fmla="*/ 26 h 28"/>
                                  <a:gd name="T12" fmla="*/ 8 w 9"/>
                                  <a:gd name="T13" fmla="*/ 25 h 28"/>
                                  <a:gd name="T14" fmla="*/ 9 w 9"/>
                                  <a:gd name="T15" fmla="*/ 23 h 28"/>
                                  <a:gd name="T16" fmla="*/ 9 w 9"/>
                                  <a:gd name="T17" fmla="*/ 23 h 28"/>
                                  <a:gd name="T18" fmla="*/ 9 w 9"/>
                                  <a:gd name="T19" fmla="*/ 4 h 28"/>
                                  <a:gd name="T20" fmla="*/ 8 w 9"/>
                                  <a:gd name="T21" fmla="*/ 3 h 28"/>
                                  <a:gd name="T22" fmla="*/ 6 w 9"/>
                                  <a:gd name="T23" fmla="*/ 1 h 28"/>
                                  <a:gd name="T24" fmla="*/ 5 w 9"/>
                                  <a:gd name="T25" fmla="*/ 0 h 28"/>
                                  <a:gd name="T26" fmla="*/ 5 w 9"/>
                                  <a:gd name="T27" fmla="*/ 0 h 28"/>
                                  <a:gd name="T28" fmla="*/ 3 w 9"/>
                                  <a:gd name="T29" fmla="*/ 1 h 28"/>
                                  <a:gd name="T30" fmla="*/ 2 w 9"/>
                                  <a:gd name="T31" fmla="*/ 3 h 28"/>
                                  <a:gd name="T32" fmla="*/ 0 w 9"/>
                                  <a:gd name="T33" fmla="*/ 4 h 28"/>
                                  <a:gd name="T34" fmla="*/ 0 w 9"/>
                                  <a:gd name="T35" fmla="*/ 6 h 28"/>
                                  <a:gd name="T36" fmla="*/ 0 w 9"/>
                                  <a:gd name="T37" fmla="*/ 25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28">
                                    <a:moveTo>
                                      <a:pt x="0" y="25"/>
                                    </a:moveTo>
                                    <a:lnTo>
                                      <a:pt x="2" y="25"/>
                                    </a:lnTo>
                                    <a:lnTo>
                                      <a:pt x="3" y="26"/>
                                    </a:lnTo>
                                    <a:lnTo>
                                      <a:pt x="5" y="28"/>
                                    </a:lnTo>
                                    <a:lnTo>
                                      <a:pt x="5" y="28"/>
                                    </a:lnTo>
                                    <a:lnTo>
                                      <a:pt x="6" y="26"/>
                                    </a:lnTo>
                                    <a:lnTo>
                                      <a:pt x="8" y="25"/>
                                    </a:lnTo>
                                    <a:lnTo>
                                      <a:pt x="9" y="23"/>
                                    </a:lnTo>
                                    <a:lnTo>
                                      <a:pt x="9" y="23"/>
                                    </a:lnTo>
                                    <a:lnTo>
                                      <a:pt x="9" y="4"/>
                                    </a:lnTo>
                                    <a:lnTo>
                                      <a:pt x="8" y="3"/>
                                    </a:lnTo>
                                    <a:lnTo>
                                      <a:pt x="6" y="1"/>
                                    </a:lnTo>
                                    <a:lnTo>
                                      <a:pt x="5" y="0"/>
                                    </a:lnTo>
                                    <a:lnTo>
                                      <a:pt x="5" y="0"/>
                                    </a:lnTo>
                                    <a:lnTo>
                                      <a:pt x="3" y="1"/>
                                    </a:lnTo>
                                    <a:lnTo>
                                      <a:pt x="2" y="3"/>
                                    </a:lnTo>
                                    <a:lnTo>
                                      <a:pt x="0" y="4"/>
                                    </a:lnTo>
                                    <a:lnTo>
                                      <a:pt x="0" y="6"/>
                                    </a:lnTo>
                                    <a:lnTo>
                                      <a:pt x="0"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wps:wsp>
                          <wps:cNvPr id="537602353" name="Line 112"/>
                          <wps:cNvCnPr>
                            <a:cxnSpLocks noChangeShapeType="1"/>
                          </wps:cNvCnPr>
                          <wps:spPr bwMode="auto">
                            <a:xfrm>
                              <a:off x="3453130" y="3778885"/>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823721858" name="Line 113"/>
                          <wps:cNvCnPr>
                            <a:cxnSpLocks noChangeShapeType="1"/>
                          </wps:cNvCnPr>
                          <wps:spPr bwMode="auto">
                            <a:xfrm>
                              <a:off x="3453130" y="915670"/>
                              <a:ext cx="95250"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750129122" name="Line 114"/>
                          <wps:cNvCnPr>
                            <a:cxnSpLocks noChangeShapeType="1"/>
                          </wps:cNvCnPr>
                          <wps:spPr bwMode="auto">
                            <a:xfrm flipV="1">
                              <a:off x="3787140" y="1488440"/>
                              <a:ext cx="635" cy="1670050"/>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608162544" name="Line 115"/>
                          <wps:cNvCnPr>
                            <a:cxnSpLocks noChangeShapeType="1"/>
                          </wps:cNvCnPr>
                          <wps:spPr bwMode="auto">
                            <a:xfrm>
                              <a:off x="3738880" y="148844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1300920745" name="Line 116"/>
                          <wps:cNvCnPr>
                            <a:cxnSpLocks noChangeShapeType="1"/>
                          </wps:cNvCnPr>
                          <wps:spPr bwMode="auto">
                            <a:xfrm>
                              <a:off x="3738880" y="3158490"/>
                              <a:ext cx="95885" cy="635"/>
                            </a:xfrm>
                            <a:prstGeom prst="line">
                              <a:avLst/>
                            </a:prstGeom>
                            <a:noFill/>
                            <a:ln w="5715">
                              <a:solidFill>
                                <a:srgbClr val="000000"/>
                              </a:solidFill>
                              <a:round/>
                              <a:headEnd/>
                              <a:tailEnd/>
                            </a:ln>
                            <a:extLst>
                              <a:ext uri="{909E8E84-426E-40DD-AFC4-6F175D3DCCD1}">
                                <a14:hiddenFill xmlns:a14="http://schemas.microsoft.com/office/drawing/2010/main">
                                  <a:noFill/>
                                </a14:hiddenFill>
                              </a:ext>
                            </a:extLst>
                          </wps:spPr>
                          <wps:bodyPr/>
                        </wps:wsp>
                        <wps:wsp>
                          <wps:cNvPr id="2118772202" name="Rectangle 117"/>
                          <wps:cNvSpPr>
                            <a:spLocks noChangeArrowheads="1"/>
                          </wps:cNvSpPr>
                          <wps:spPr bwMode="auto">
                            <a:xfrm rot="16200000">
                              <a:off x="2693035" y="1345523"/>
                              <a:ext cx="123571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D0A2A" w14:textId="77777777" w:rsidR="00B408EE" w:rsidRDefault="00B408EE" w:rsidP="00B408EE">
                                <w:r>
                                  <w:rPr>
                                    <w:rFonts w:cs="Arial"/>
                                    <w:color w:val="000000"/>
                                    <w:sz w:val="16"/>
                                    <w:szCs w:val="16"/>
                                  </w:rPr>
                                  <w:t>Generation connection criteria</w:t>
                                </w:r>
                              </w:p>
                            </w:txbxContent>
                          </wps:txbx>
                          <wps:bodyPr rot="0" vert="vert270" wrap="none" lIns="0" tIns="0" rIns="0" bIns="0" anchor="t" anchorCtr="0" upright="1">
                            <a:spAutoFit/>
                          </wps:bodyPr>
                        </wps:wsp>
                        <wps:wsp>
                          <wps:cNvPr id="1534892046" name="Rectangle 118"/>
                          <wps:cNvSpPr>
                            <a:spLocks noChangeArrowheads="1"/>
                          </wps:cNvSpPr>
                          <wps:spPr bwMode="auto">
                            <a:xfrm rot="16200000">
                              <a:off x="2749550" y="3013616"/>
                              <a:ext cx="112839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EBAA" w14:textId="77777777" w:rsidR="00B408EE" w:rsidRDefault="00B408EE" w:rsidP="00B408EE">
                                <w:r>
                                  <w:rPr>
                                    <w:rFonts w:cs="Arial"/>
                                    <w:color w:val="000000"/>
                                    <w:sz w:val="16"/>
                                    <w:szCs w:val="16"/>
                                  </w:rPr>
                                  <w:t>Demand connection criteria</w:t>
                                </w:r>
                              </w:p>
                            </w:txbxContent>
                          </wps:txbx>
                          <wps:bodyPr rot="0" vert="vert270" wrap="none" lIns="0" tIns="0" rIns="0" bIns="0" anchor="t" anchorCtr="0" upright="1">
                            <a:spAutoFit/>
                          </wps:bodyPr>
                        </wps:wsp>
                        <wps:wsp>
                          <wps:cNvPr id="1582567359" name="Rectangle 119"/>
                          <wps:cNvSpPr>
                            <a:spLocks noChangeArrowheads="1"/>
                          </wps:cNvSpPr>
                          <wps:spPr bwMode="auto">
                            <a:xfrm rot="16200000">
                              <a:off x="3435350" y="1518920"/>
                              <a:ext cx="483235" cy="189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0C9CA4" w14:textId="77777777" w:rsidR="00B408EE" w:rsidRDefault="00B408EE" w:rsidP="00B408EE">
                                <w:r>
                                  <w:rPr>
                                    <w:rFonts w:cs="Arial"/>
                                    <w:color w:val="000000"/>
                                    <w:sz w:val="16"/>
                                    <w:szCs w:val="16"/>
                                  </w:rPr>
                                  <w:t>overlap</w:t>
                                </w:r>
                              </w:p>
                            </w:txbxContent>
                          </wps:txbx>
                          <wps:bodyPr rot="0" vert="vert270" wrap="square" lIns="0" tIns="0" rIns="0" bIns="0" anchor="t" anchorCtr="0" upright="1">
                            <a:noAutofit/>
                          </wps:bodyPr>
                        </wps:wsp>
                        <wps:wsp>
                          <wps:cNvPr id="1963523133" name="Rectangle 120"/>
                          <wps:cNvSpPr>
                            <a:spLocks noChangeArrowheads="1"/>
                          </wps:cNvSpPr>
                          <wps:spPr bwMode="auto">
                            <a:xfrm rot="16200000">
                              <a:off x="3453765" y="2795270"/>
                              <a:ext cx="379730"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E22F25" w14:textId="77777777" w:rsidR="00B408EE" w:rsidRDefault="00B408EE" w:rsidP="00B408EE">
                                <w:r>
                                  <w:rPr>
                                    <w:rFonts w:cs="Arial"/>
                                    <w:color w:val="000000"/>
                                    <w:sz w:val="16"/>
                                    <w:szCs w:val="16"/>
                                  </w:rPr>
                                  <w:t>overlap</w:t>
                                </w:r>
                              </w:p>
                            </w:txbxContent>
                          </wps:txbx>
                          <wps:bodyPr rot="0" vert="vert270" wrap="square" lIns="0" tIns="0" rIns="0" bIns="0" anchor="t" anchorCtr="0" upright="1">
                            <a:spAutoFit/>
                          </wps:bodyPr>
                        </wps:wsp>
                        <wps:wsp>
                          <wps:cNvPr id="485152033" name="Rectangle 121"/>
                          <wps:cNvSpPr>
                            <a:spLocks noChangeArrowheads="1"/>
                          </wps:cNvSpPr>
                          <wps:spPr bwMode="auto">
                            <a:xfrm rot="16200000">
                              <a:off x="3257550" y="214503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378A0A" w14:textId="77777777" w:rsidR="00B408EE" w:rsidRDefault="00B408EE" w:rsidP="00B408EE">
                                <w:r>
                                  <w:rPr>
                                    <w:rFonts w:cs="Arial"/>
                                    <w:i/>
                                    <w:iCs/>
                                    <w:color w:val="000000"/>
                                    <w:sz w:val="16"/>
                                    <w:szCs w:val="16"/>
                                  </w:rPr>
                                  <w:t>Main Interconnected Transmission System</w:t>
                                </w:r>
                              </w:p>
                            </w:txbxContent>
                          </wps:txbx>
                          <wps:bodyPr rot="0" vert="vert270" wrap="square" lIns="0" tIns="0" rIns="0" bIns="0" anchor="t" anchorCtr="0" upright="1">
                            <a:noAutofit/>
                          </wps:bodyPr>
                        </wps:wsp>
                        <wps:wsp>
                          <wps:cNvPr id="684397036" name="Rectangle 122"/>
                          <wps:cNvSpPr>
                            <a:spLocks noChangeArrowheads="1"/>
                          </wps:cNvSpPr>
                          <wps:spPr bwMode="auto">
                            <a:xfrm rot="16200000">
                              <a:off x="4093210" y="2109470"/>
                              <a:ext cx="584835" cy="31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wps:txbx>
                          <wps:bodyPr rot="0" vert="vert270" wrap="square" lIns="0" tIns="0" rIns="0" bIns="0" anchor="t" anchorCtr="0" upright="1">
                            <a:noAutofit/>
                          </wps:bodyPr>
                        </wps:wsp>
                      </wpc:wpc>
                    </a:graphicData>
                  </a:graphic>
                </wp:anchor>
              </w:drawing>
            </mc:Choice>
            <mc:Fallback>
              <w:pict>
                <v:group w14:anchorId="6539150F" id="Canvas 1" o:spid="_x0000_s1026" editas="canvas" style="position:absolute;left:0;text-align:left;margin-left:15.05pt;margin-top:8.15pt;width:452pt;height:306.5pt;z-index:251658358" coordsize="57404,38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04;height:38925;visibility:visible;mso-wrap-style:square">
                    <v:fill o:detectmouseclick="t"/>
                    <v:path o:connecttype="none"/>
                  </v:shape>
                  <v:group id="Group 20" o:spid="_x0000_s1028" style="position:absolute;left:14497;top:31095;width:2057;height:6681" coordorigin="5163,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">
                    <v:oval id="Oval 21" o:spid="_x0000_s1029" style="position:absolute;left:5163;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" filled="f" strokeweight=".95pt"/>
                    <v:shape id="Freeform 22" o:spid="_x0000_s1030" style="position:absolute;left:5308;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" path="m148,459r17,1l174,374r3,-41l179,294r,-37l177,221r-4,-33l165,155,154,131r-3,-6l137,102,121,80,102,63,80,45,58,30,55,28,10,,,16,47,45r5,-9l44,44,66,59,88,77r19,17l122,116r15,23l144,131r-9,l148,161r6,27l158,221r2,36l160,294r-2,39l155,374r-7,85xe" fillcolor="black" stroked="f">
                      <v:path arrowok="t" o:connecttype="custom" o:connectlocs="148,459;165,460;174,374;177,333;179,294;179,257;177,221;173,188;165,155;154,131;151,125;137,102;121,80;102,63;80,45;58,30;55,28;10,0;0,16;47,45;52,36;44,44;66,59;88,77;107,94;122,116;137,139;144,131;135,131;148,161;154,188;158,221;160,257;160,294;158,333;155,374;148,459" o:connectangles="0,0,0,0,0,0,0,0,0,0,0,0,0,0,0,0,0,0,0,0,0,0,0,0,0,0,0,0,0,0,0,0,0,0,0,0,0"/>
                    </v:shape>
                    <v:rect id="Rectangle 23" o:spid="_x0000_s1031" style="position:absolute;left:5304;top:13956;width:18;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" fillcolor="black" stroked="f"/>
                    <v:rect id="Rectangle 24" o:spid="_x0000_s1032" style="position:absolute;left:5304;top:13129;width:18;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" fillcolor="black" stroked="f"/>
                  </v:group>
                  <v:group id="Group 25" o:spid="_x0000_s1033" style="position:absolute;left:14973;top:2940;width:1918;height:6204" coordorigin="5238,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">
                    <v:oval id="Oval 26" o:spid="_x0000_s1034" style="position:absolute;left:5238;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" filled="f" strokeweight=".95pt"/>
                    <v:oval id="Oval 27" o:spid="_x0000_s1035" style="position:absolute;left:5238;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" filled="f" strokeweight=".95pt"/>
                    <v:rect id="Rectangle 28" o:spid="_x0000_s1036" style="position:absolute;left:5379;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" fillcolor="black" stroked="f"/>
                    <v:rect id="Rectangle 29" o:spid="_x0000_s1037" style="position:absolute;left:5379;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" fillcolor="black" stroked="f"/>
                  </v:group>
                  <v:group id="Group 30" o:spid="_x0000_s1038" style="position:absolute;left:14497;top:82;width:2870;height:2870" coordorigin="5163,8245" coordsize="452,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">
                    <v:oval id="Oval 31" o:spid="_x0000_s1039" style="position:absolute;left:5163;top:8245;width:452;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" filled="f" strokeweight=".95pt"/>
                    <v:shape id="Freeform 32" o:spid="_x0000_s1040" style="position:absolute;left:5227;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" path="m,114r3,-4l6,103,14,89,23,70,34,50,47,31,58,16,64,9,70,5,75,2,81,r5,l92,2r13,7l116,22r14,16l142,55r11,17l166,88r11,14l188,114r9,16l207,144r7,16l224,172r9,11l243,189r9,2l258,189r5,-3l276,177r12,-16l301,144r12,-17l324,108,335,92r8,-11e" filled="f" strokeweight=".65pt">
                      <v:path arrowok="t" o:connecttype="custom" o:connectlocs="0,114;3,110;6,103;14,89;23,70;34,50;47,31;58,16;64,9;70,5;75,2;81,0;86,0;92,2;105,9;116,22;130,38;142,55;153,72;166,88;177,102;188,114;197,130;207,144;214,160;224,172;233,183;243,189;252,191;258,189;263,186;276,177;288,161;301,144;313,127;324,108;335,92;343,81" o:connectangles="0,0,0,0,0,0,0,0,0,0,0,0,0,0,0,0,0,0,0,0,0,0,0,0,0,0,0,0,0,0,0,0,0,0,0,0,0,0"/>
                    </v:shape>
                  </v:group>
                  <v:rect id="Rectangle 33" o:spid="_x0000_s1041" style="position:absolute;left:14973;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" fillcolor="black" stroked="f"/>
                  <v:rect id="Rectangle 34" o:spid="_x0000_s1042" style="position:absolute;left:15868;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" fillcolor="black" stroked="f"/>
                  <v:group id="Group 35" o:spid="_x0000_s1043" style="position:absolute;left:20224;top:2940;width:1918;height:6204" coordorigin="6065,8695" coordsize="302,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">
                    <v:oval id="Oval 36" o:spid="_x0000_s1044" style="position:absolute;left:6065;top:8921;width:302;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" filled="f" strokeweight=".95pt"/>
                    <v:oval id="Oval 37" o:spid="_x0000_s1045" style="position:absolute;left:6065;top:9146;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" filled="f" strokeweight=".95pt"/>
                    <v:rect id="Rectangle 38" o:spid="_x0000_s1046" style="position:absolute;left:6205;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" fillcolor="black" stroked="f"/>
                    <v:rect id="Rectangle 39" o:spid="_x0000_s1047" style="position:absolute;left:6205;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" fillcolor="black" stroked="f"/>
                  </v:group>
                  <v:group id="Group 40" o:spid="_x0000_s1048" style="position:absolute;left:19742;top:82;width:2876;height:2870" coordorigin="5989,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">
                    <v:oval id="Oval 41" o:spid="_x0000_s1049" style="position:absolute;left:5989;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" filled="f" strokeweight=".95pt"/>
                    <v:shape id="Freeform 42" o:spid="_x0000_s1050" style="position:absolute;left:6054;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" path="m,114r3,-4l6,103,14,89,23,70,34,50,47,31,58,16,64,9,70,5,75,2,81,r5,l92,2r13,7l115,22r15,16l142,55r11,17l166,88r11,14l188,114r9,16l206,144r8,16l224,172r9,11l242,189r10,2l258,189r5,-3l275,177r13,-16l300,144r13,-17l324,108,335,92r8,-11e" filled="f" strokeweight=".65pt">
                      <v:path arrowok="t" o:connecttype="custom" o:connectlocs="0,114;3,110;6,103;14,89;23,70;34,50;47,31;58,16;64,9;70,5;75,2;81,0;86,0;92,2;105,9;115,22;130,38;142,55;153,72;166,88;177,102;188,114;197,130;206,144;214,160;224,172;233,183;242,189;252,191;258,189;263,186;275,177;288,161;300,144;313,127;324,108;335,92;343,81" o:connectangles="0,0,0,0,0,0,0,0,0,0,0,0,0,0,0,0,0,0,0,0,0,0,0,0,0,0,0,0,0,0,0,0,0,0,0,0,0,0"/>
                    </v:shape>
                  </v:group>
                  <v:rect id="Rectangle 43" o:spid="_x0000_s1051" style="position:absolute;left:20224;top:9029;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" fillcolor="black" stroked="f"/>
                  <v:rect id="Rectangle 44" o:spid="_x0000_s1052" style="position:absolute;left:21113;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" fillcolor="black" stroked="f"/>
                  <v:group id="Group 45" o:spid="_x0000_s1053" style="position:absolute;left:25946;top:2940;width:1924;height:6204" coordorigin="6966,8695" coordsize="303,9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">
                    <v:oval id="Oval 46" o:spid="_x0000_s1054" style="position:absolute;left:6966;top:8921;width:303;height:3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" filled="f" strokeweight=".95pt"/>
                    <v:oval id="Oval 47" o:spid="_x0000_s1055" style="position:absolute;left:6966;top:9146;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" filled="f" strokeweight=".95pt"/>
                    <v:rect id="Rectangle 48" o:spid="_x0000_s1056" style="position:absolute;left:7107;top:8695;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" fillcolor="black" stroked="f"/>
                    <v:rect id="Rectangle 49" o:spid="_x0000_s1057" style="position:absolute;left:7107;top:9447;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" fillcolor="black" stroked="f"/>
                  </v:group>
                  <v:group id="Group 50" o:spid="_x0000_s1058" style="position:absolute;left:25469;top:82;width:2877;height:2870" coordorigin="6891,8245" coordsize="453,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">
                    <v:oval id="Oval 51" o:spid="_x0000_s1059" style="position:absolute;left:6891;top:8245;width:453;height: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" filled="f" strokeweight=".95pt"/>
                    <v:shape id="Freeform 52" o:spid="_x0000_s1060" style="position:absolute;left:6955;top:8387;width:343;height:191;visibility:visible;mso-wrap-style:square;v-text-anchor:top" coordsize="34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" path="m,114r4,-4l7,103,15,89,24,70,35,50,47,31,58,16,65,9,71,5,76,2,82,r5,l93,2r12,7l116,22r14,16l143,55r11,17l166,88r11,14l188,114r10,16l207,144r8,16l224,172r10,11l243,189r10,2l259,189r4,-3l276,177r13,-16l301,144r13,-17l325,108,336,92r7,-11e" filled="f" strokeweight=".65pt">
                      <v:path arrowok="t" o:connecttype="custom" o:connectlocs="0,114;4,110;7,103;15,89;24,70;35,50;47,31;58,16;65,9;71,5;76,2;82,0;87,0;93,2;105,9;116,22;130,38;143,55;154,72;166,88;177,102;188,114;198,130;207,144;215,160;224,172;234,183;243,189;253,191;259,189;263,186;276,177;289,161;301,144;314,127;325,108;336,92;343,81" o:connectangles="0,0,0,0,0,0,0,0,0,0,0,0,0,0,0,0,0,0,0,0,0,0,0,0,0,0,0,0,0,0,0,0,0,0,0,0,0,0"/>
                    </v:shape>
                  </v:group>
                  <v:rect id="Rectangle 53" o:spid="_x0000_s1061" style="position:absolute;left:25946;top:9029;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" fillcolor="black" stroked="f"/>
                  <v:rect id="Rectangle 54" o:spid="_x0000_s1062" style="position:absolute;left:26841;top:9144;width:121;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" fillcolor="black" stroked="f"/>
                  <v:rect id="Rectangle 55" o:spid="_x0000_s1063" style="position:absolute;left:14497;top:14751;width:13836;height: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" fillcolor="black" stroked="f"/>
                  <v:rect id="Rectangle 56" o:spid="_x0000_s1064" style="position:absolute;left:16344;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" fillcolor="black" stroked="f"/>
                  <v:rect id="Rectangle 57" o:spid="_x0000_s1065" style="position:absolute;left:25888;top:14871;width:121;height:42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" fillcolor="black" stroked="f"/>
                  <v:rect id="Rectangle 58" o:spid="_x0000_s1066" style="position:absolute;left:14497;top:30981;width:13836;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" fillcolor="black" stroked="f"/>
                  <v:rect id="Rectangle 59" o:spid="_x0000_s1067" style="position:absolute;left:16344;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" fillcolor="black" stroked="f"/>
                  <v:rect id="Rectangle 60" o:spid="_x0000_s1068" style="position:absolute;left:25888;top:26803;width:121;height:4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" fillcolor="black" stroked="f"/>
                  <v:group id="Group 61" o:spid="_x0000_s1069" style="position:absolute;left:20224;top:31095;width:2058;height:6681" coordorigin="6065,13129" coordsize="324,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">
                    <v:oval id="Oval 62" o:spid="_x0000_s1070" style="position:absolute;left:6065;top:13655;width:302;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" filled="f" strokeweight=".95pt"/>
                    <v:shape id="Freeform 63" o:spid="_x0000_s1071" style="position:absolute;left:6210;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" path="m147,459r18,1l174,374r3,-41l179,294r,-37l177,221r-5,-33l165,155,154,131r-4,-6l136,102,121,80,102,63,80,45,58,30,55,28,10,,,16,47,45r5,-9l44,44,66,59,88,77r19,17l122,116r14,23l144,131r-9,l147,161r7,27l158,221r2,36l160,294r-2,39l155,374r-8,85xe" fillcolor="black" stroked="f">
                      <v:path arrowok="t" o:connecttype="custom" o:connectlocs="147,459;165,460;174,374;177,333;179,294;179,257;177,221;172,188;165,155;154,131;150,125;136,102;121,80;102,63;80,45;58,30;55,28;10,0;0,16;47,45;52,36;44,44;66,59;88,77;107,94;122,116;136,139;144,131;135,131;147,161;154,188;158,221;160,257;160,294;158,333;155,374;147,459" o:connectangles="0,0,0,0,0,0,0,0,0,0,0,0,0,0,0,0,0,0,0,0,0,0,0,0,0,0,0,0,0,0,0,0,0,0,0,0,0"/>
                    </v:shape>
                    <v:rect id="Rectangle 64" o:spid="_x0000_s1072" style="position:absolute;left:6205;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" fillcolor="black" stroked="f"/>
                    <v:rect id="Rectangle 65" o:spid="_x0000_s1073" style="position:absolute;left:6205;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" fillcolor="black" stroked="f"/>
                  </v:group>
                  <v:group id="Group 66" o:spid="_x0000_s1074" style="position:absolute;left:25946;top:31095;width:2063;height:6681" coordorigin="6966,13129" coordsize="325,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">
                    <v:oval id="Oval 67" o:spid="_x0000_s1075" style="position:absolute;left:6966;top:13655;width:303;height:3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" filled="f" strokeweight=".95pt"/>
                    <v:shape id="Freeform 68" o:spid="_x0000_s1076" style="position:absolute;left:7112;top:13347;width:179;height:460;visibility:visible;mso-wrap-style:square;v-text-anchor:top" coordsize="17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" path="m147,459r17,1l174,374r3,-41l179,294r,-37l177,221r-5,-33l164,155,153,131r-3,-6l136,102,121,80,102,63,80,45,58,30,55,28,9,,,16,47,45r5,-9l44,44,66,59,88,77r18,17l122,116r14,23l144,131r-9,l147,161r6,27l158,221r2,36l160,294r-2,39l155,374r-8,85xe" fillcolor="black" stroked="f">
                      <v:path arrowok="t" o:connecttype="custom" o:connectlocs="147,459;164,460;174,374;177,333;179,294;179,257;177,221;172,188;164,155;153,131;150,125;136,102;121,80;102,63;80,45;58,30;55,28;9,0;0,16;47,45;52,36;44,44;66,59;88,77;106,94;122,116;136,139;144,131;135,131;147,161;153,188;158,221;160,257;160,294;158,333;155,374;147,459" o:connectangles="0,0,0,0,0,0,0,0,0,0,0,0,0,0,0,0,0,0,0,0,0,0,0,0,0,0,0,0,0,0,0,0,0,0,0,0,0"/>
                    </v:shape>
                    <v:rect id="Rectangle 69" o:spid="_x0000_s1077" style="position:absolute;left:7107;top:13956;width:19;height: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" fillcolor="black" stroked="f"/>
                    <v:rect id="Rectangle 70" o:spid="_x0000_s1078" style="position:absolute;left:7107;top:13129;width:19;height: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" fillcolor="black" stroked="f"/>
                  </v:group>
                  <v:rect id="Rectangle 71" o:spid="_x0000_s1079" style="position:absolute;left:14497;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" fillcolor="black" stroked="f"/>
                  <v:rect id="Rectangle 72" o:spid="_x0000_s1080" style="position:absolute;left:20224;top:37661;width:1905;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" fillcolor="black" stroked="f"/>
                  <v:rect id="Rectangle 73" o:spid="_x0000_s1081" style="position:absolute;left:25946;top:37661;width:1911;height: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" fillcolor="black" stroked="f"/>
                  <v:shape id="Freeform 74" o:spid="_x0000_s1082" style="position:absolute;left:13011;top:16871;width:17469;height:12161;visibility:visible;mso-wrap-style:square;v-text-anchor:top" coordsize="2751,19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" path="m21,537l33,471,43,405r9,-65l60,308r8,-29l79,249,91,221r16,-27l127,169r22,-24l177,124r32,-21l246,86,289,70,336,56,389,44,444,34r61,-9l567,17r66,-6l702,6,772,3,846,,995,r152,3l1298,11r40,3l1377,16r42,3l1463,22r89,6l1648,36r97,8l1843,53r99,11l2041,77r95,14l2230,106r88,16l2360,131r41,10l2440,152r37,9l2512,174r33,11l2576,197r27,13l2629,222r22,14l2672,250r17,16l2703,283r12,17l2726,318r10,19l2742,355r5,21l2750,396r1,20l2750,460r-5,46l2736,551r-11,47l2711,645r-29,94l2670,784r-9,44l2654,872r-3,41l2653,953r4,41l2664,1035r9,40l2690,1157r10,41l2708,1237r6,39l2717,1313r1,38l2715,1387r-7,34l2695,1454r-9,16l2676,1484r-12,16l2651,1514r-16,14l2620,1542r-19,13l2581,1569r-46,25l2485,1619r-55,23l2372,1666r-61,20l2247,1706r-131,36l2050,1758r-64,14l1922,1786r-62,11l1803,1807r-54,7l1699,1819r-50,3l1601,1821r-46,-3l1508,1811r-45,-7l1374,1786r-90,-18l1194,1752r-47,-6l1098,1741r-50,-2l998,1739r-53,5l887,1753r-61,13l763,1782r-64,18l635,1819r-130,38l442,1874r-61,16l321,1902r-54,8l217,1915r-24,l170,1913r-21,-3l130,1905r-18,-8l96,1890,82,1879,68,1868,57,1854,46,1838,30,1802,18,1761,8,1716,4,1667,2,1616r,-55l4,1504r3,-56l11,1392r4,-55l19,1282r2,-52l22,1182r-1,-44l16,1055,10,974,5,895,2,819,,745,4,673r6,-69l21,537xe" filled="f" strokeweight=".45pt">
                    <v:path arrowok="t" o:connecttype="custom" o:connectlocs="27305,257175;43180,177165;67945,123190;112395,78740;183515,44450;281940,21590;401955,6985;537210,0;824230,6985;901065,12065;1046480,22860;1233170,40640;1416050,67310;1524635,89535;1595120,110490;1652905,133350;1696720,158750;1724025,190500;1741170,225425;1746885,264160;1737360,349885;1703070,469265;1685290,553720;1687195,631190;1708150,734695;1723390,810260;1724025,880745;1705610,933450;1683385,961390;1651635,987425;1577975,1028065;1467485,1070610;1301750,1116330;1181100,1141095;1078865,1155065;987425,1154430;872490,1134110;728345,1108710;633730,1104265;524510,1121410;403225,1155065;241935,1200150;137795,1216025;94615,1212850;60960,1200150;36195,1177290;11430,1118235;1270,1026160;4445,919480;12065,814070;13335,722630;3175,568325;2540,427355" o:connectangles="0,0,0,0,0,0,0,0,0,0,0,0,0,0,0,0,0,0,0,0,0,0,0,0,0,0,0,0,0,0,0,0,0,0,0,0,0,0,0,0,0,0,0,0,0,0,0,0,0,0,0,0,0"/>
                  </v:shape>
                  <v:rect id="Rectangle 75" o:spid="_x0000_s1083" style="position:absolute;left:15373;top:22047;width:11919;height:2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" filled="f" stroked="f"/>
                  <v:rect id="Rectangle 76" o:spid="_x0000_s1084" style="position:absolute;left:18351;top:21919;width:5645;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" filled="f" stroked="f">
                    <v:textbox style="mso-fit-shape-to-text:t" inset="0,0,0,0">
                      <w:txbxContent>
                        <w:p w14:paraId="5E1B4681" w14:textId="77777777" w:rsidR="00B408EE" w:rsidRDefault="00B408EE" w:rsidP="00B408EE">
                          <w:r>
                            <w:rPr>
                              <w:rFonts w:cs="Arial"/>
                              <w:color w:val="000000"/>
                              <w:sz w:val="16"/>
                              <w:szCs w:val="16"/>
                            </w:rPr>
                            <w:t xml:space="preserve">Section of the </w:t>
                          </w:r>
                        </w:p>
                      </w:txbxContent>
                    </v:textbox>
                  </v:rect>
                  <v:rect id="Rectangle 77" o:spid="_x0000_s1085" style="position:absolute;left:13716;top:23615;width:15036;height:11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" filled="f" stroked="f">
                    <v:textbox style="mso-fit-shape-to-text:t" inset="0,0,0,0">
                      <w:txbxContent>
                        <w:p w14:paraId="576C9F66" w14:textId="77777777" w:rsidR="00B408EE" w:rsidRDefault="00B408EE" w:rsidP="00B408EE">
                          <w:r w:rsidRPr="00640281">
                            <w:rPr>
                              <w:rFonts w:cs="Arial"/>
                              <w:i/>
                              <w:iCs/>
                              <w:color w:val="000000"/>
                              <w:sz w:val="16"/>
                              <w:szCs w:val="16"/>
                            </w:rPr>
                            <w:t>Onshore</w:t>
                          </w:r>
                          <w:r>
                            <w:rPr>
                              <w:rFonts w:cs="Arial"/>
                              <w:i/>
                              <w:iCs/>
                              <w:color w:val="000000"/>
                              <w:sz w:val="16"/>
                              <w:szCs w:val="16"/>
                            </w:rPr>
                            <w:t xml:space="preserve"> Transmission System</w:t>
                          </w:r>
                        </w:p>
                      </w:txbxContent>
                    </v:textbox>
                  </v:rect>
                  <v:rect id="Rectangle 78" o:spid="_x0000_s1086" style="position:absolute;left:1130;top:30143;width:13005;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" filled="f" stroked="f"/>
                  <v:rect id="Rectangle 79" o:spid="_x0000_s1087" style="position:absolute;left:1143;top:30861;width:1371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" filled="f" stroked="f">
                    <v:textbox inset="0,0,0,0">
                      <w:txbxContent>
                        <w:p w14:paraId="7D2BF267" w14:textId="77777777" w:rsidR="00B408EE" w:rsidRDefault="00B408EE" w:rsidP="00B408EE">
                          <w:r>
                            <w:rPr>
                              <w:rFonts w:cs="Arial"/>
                              <w:i/>
                              <w:iCs/>
                              <w:color w:val="000000"/>
                              <w:sz w:val="16"/>
                              <w:szCs w:val="16"/>
                            </w:rPr>
                            <w:t>Demand point of connection</w:t>
                          </w:r>
                        </w:p>
                      </w:txbxContent>
                    </v:textbox>
                  </v:rect>
                  <v:rect id="Rectangle 80" o:spid="_x0000_s1088" style="position:absolute;left:19;top:14395;width:141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" filled="f" stroked="f"/>
                  <v:rect id="Rectangle 81" o:spid="_x0000_s1089" style="position:absolute;left:596;top:14757;width:15406;height:1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" filled="f" stroked="f">
                    <v:textbox style="mso-fit-shape-to-text:t" inset="0,0,0,0">
                      <w:txbxContent>
                        <w:p w14:paraId="19FF5E45" w14:textId="77777777" w:rsidR="00B408EE" w:rsidRDefault="00B408EE" w:rsidP="00B408EE">
                          <w:r>
                            <w:rPr>
                              <w:rFonts w:cs="Arial"/>
                              <w:i/>
                              <w:iCs/>
                              <w:color w:val="000000"/>
                              <w:sz w:val="16"/>
                              <w:szCs w:val="16"/>
                            </w:rPr>
                            <w:t>Generation point of connection</w:t>
                          </w:r>
                        </w:p>
                      </w:txbxContent>
                    </v:textbox>
                  </v:rect>
                  <v:rect id="Rectangle 82" o:spid="_x0000_s1090" style="position:absolute;left:4953;top:9626;width:8616;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" filled="f" stroked="f"/>
                  <v:rect id="Rectangle 83" o:spid="_x0000_s1091" style="position:absolute;top:9601;width:1485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" filled="f" stroked="f">
                    <v:textbox inset="0,0,0,0">
                      <w:txbxContent>
                        <w:p w14:paraId="74D0327D" w14:textId="77777777" w:rsidR="00B408EE" w:rsidRDefault="00B408EE" w:rsidP="00B408EE">
                          <w:r>
                            <w:rPr>
                              <w:rFonts w:cs="Arial"/>
                              <w:i/>
                              <w:iCs/>
                              <w:color w:val="000000"/>
                              <w:sz w:val="16"/>
                              <w:szCs w:val="16"/>
                            </w:rPr>
                            <w:t>Generation circuit</w:t>
                          </w:r>
                        </w:p>
                      </w:txbxContent>
                    </v:textbox>
                  </v:rect>
                  <v:group id="Group 84" o:spid="_x0000_s1092" style="position:absolute;left:10198;top:11055;width:5727;height:1587" coordorigin="4486,9973" coordsize="90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">
                    <v:line id="Line 85" o:spid="_x0000_s1093" style="position:absolute;visibility:visible;mso-wrap-style:square" from="4486,9973" to="5297,10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" strokeweight=".45pt"/>
                    <v:shape id="Freeform 86" o:spid="_x0000_s1094" style="position:absolute;left:5282;top:10128;width:106;height:95;visibility:visible;mso-wrap-style:square;v-text-anchor:top" coordsize="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" path="m,95l106,70,23,,,95xe" fillcolor="black" stroked="f">
                      <v:path arrowok="t" o:connecttype="custom" o:connectlocs="0,95;106,70;23,0;0,95" o:connectangles="0,0,0,0"/>
                    </v:shape>
                  </v:group>
                  <v:rect id="Rectangle 87" o:spid="_x0000_s1095" style="position:absolute;left:5080;top:37033;width:8572;height:1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" filled="f" stroked="f"/>
                  <v:rect id="Rectangle 88" o:spid="_x0000_s1096" style="position:absolute;left:5657;top:37393;width:741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" filled="f" stroked="f">
                    <v:textbox style="mso-fit-shape-to-text:t" inset="0,0,0,0">
                      <w:txbxContent>
                        <w:p w14:paraId="722DD2CD" w14:textId="77777777" w:rsidR="00B408EE" w:rsidRDefault="00B408EE" w:rsidP="00B408EE">
                          <w:r>
                            <w:rPr>
                              <w:rFonts w:cs="Arial"/>
                              <w:i/>
                              <w:iCs/>
                              <w:color w:val="000000"/>
                              <w:sz w:val="16"/>
                              <w:szCs w:val="16"/>
                            </w:rPr>
                            <w:t>Grid Supply Point</w:t>
                          </w:r>
                        </w:p>
                      </w:txbxContent>
                    </v:textbox>
                  </v:rect>
                  <v:line id="Line 89" o:spid="_x0000_s1097" style="position:absolute;flip:y;visibility:visible;mso-wrap-style:square" from="35007,28721" to="35013,37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" strokeweight=".45pt"/>
                  <v:group id="Group 90" o:spid="_x0000_s1098" style="position:absolute;left:34975;top:25533;width:57;height:3219" coordorigin="8388,12253" coordsize="9,5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">
                    <v:shape id="Freeform 91" o:spid="_x0000_s1099" style="position:absolute;left:8388;top:127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" path="m,44r2,l3,45r2,2l5,47,6,45,8,44,9,42r,l9,5,8,3,6,1,5,r,l3,1,2,3,,5,,6,,44xe" fillcolor="black" stroked="f">
                      <v:path arrowok="t" o:connecttype="custom" o:connectlocs="0,44;2,44;3,45;5,47;5,47;6,45;8,44;9,42;9,42;9,5;8,3;6,1;5,0;5,0;3,1;2,3;0,5;0,6;0,44" o:connectangles="0,0,0,0,0,0,0,0,0,0,0,0,0,0,0,0,0,0,0"/>
                    </v:shape>
                    <v:shape id="Freeform 92" o:spid="_x0000_s1100" style="position:absolute;left:8388;top:126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93" o:spid="_x0000_s1101" style="position:absolute;left:8388;top:12581;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" path="m,44r2,l3,46r2,1l5,47,6,46,8,44,9,43r,l9,5,8,3,6,2,5,r,l3,2,2,3,,5,,7,,44xe" fillcolor="black" stroked="f">
                      <v:path arrowok="t" o:connecttype="custom" o:connectlocs="0,44;2,44;3,46;5,47;5,47;6,46;8,44;9,43;9,43;9,5;8,3;6,2;5,0;5,0;3,2;2,3;0,5;0,7;0,44" o:connectangles="0,0,0,0,0,0,0,0,0,0,0,0,0,0,0,0,0,0,0"/>
                    </v:shape>
                    <v:shape id="Freeform 94" o:spid="_x0000_s1102" style="position:absolute;left:8388;top:125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" path="m,43r2,l3,45r2,2l5,47,6,45,8,43,9,42r,l9,4,8,3,6,1,5,r,l3,1,2,3,,4,,6,,43xe" fillcolor="black" stroked="f">
                      <v:path arrowok="t" o:connecttype="custom" o:connectlocs="0,43;2,43;3,45;5,47;5,47;6,45;8,43;9,42;9,42;9,4;8,3;6,1;5,0;5,0;3,1;2,3;0,4;0,6;0,43" o:connectangles="0,0,0,0,0,0,0,0,0,0,0,0,0,0,0,0,0,0,0"/>
                    </v:shape>
                    <v:shape id="Freeform 95" o:spid="_x0000_s1103" style="position:absolute;left:8388;top:124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96" o:spid="_x0000_s1104" style="position:absolute;left:8388;top:123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97" o:spid="_x0000_s1105" style="position:absolute;left:8388;top:12318;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" path="m,44r2,l3,46r2,1l5,47,6,46,8,44,9,43r,l9,5,8,3,6,2,5,r,l3,2,2,3,,5,,7,,44xe" fillcolor="black" stroked="f">
                      <v:path arrowok="t" o:connecttype="custom" o:connectlocs="0,44;2,44;3,46;5,47;5,47;6,46;8,44;9,43;9,43;9,5;8,3;6,2;5,0;5,0;3,2;2,3;0,5;0,7;0,44" o:connectangles="0,0,0,0,0,0,0,0,0,0,0,0,0,0,0,0,0,0,0"/>
                    </v:shape>
                    <v:shape id="Freeform 98" o:spid="_x0000_s1106" style="position:absolute;left:8388;top:1225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group>
                  <v:line id="Line 99" o:spid="_x0000_s1107" style="position:absolute;flip:y;visibility:visible;mso-wrap-style:square" from="35007,9156" to="35013,167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" strokeweight=".45pt"/>
                  <v:group id="Group 100" o:spid="_x0000_s1108" style="position:absolute;left:34975;top:16764;width:57;height:4349" coordorigin="8388,10872" coordsize="9,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">
                    <v:shape id="Freeform 101" o:spid="_x0000_s1109" style="position:absolute;left:8388;top:1151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" path="m,44r2,l3,46r2,1l5,47,6,46,8,44,9,43r,l9,5,8,4,6,2,5,r,l3,2,2,4,,5,,7,,44xe" fillcolor="black" stroked="f">
                      <v:path arrowok="t" o:connecttype="custom" o:connectlocs="0,44;2,44;3,46;5,47;5,47;6,46;8,44;9,43;9,43;9,5;8,4;6,2;5,0;5,0;3,2;2,4;0,5;0,7;0,44" o:connectangles="0,0,0,0,0,0,0,0,0,0,0,0,0,0,0,0,0,0,0"/>
                    </v:shape>
                    <v:shape id="Freeform 102" o:spid="_x0000_s1110" style="position:absolute;left:8388;top:11445;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" path="m,44r2,l3,45r2,2l5,47,6,45,8,44,9,42r,l9,4,8,3,6,1,5,r,l3,1,2,3,,4,,6,,44xe" fillcolor="black" stroked="f">
                      <v:path arrowok="t" o:connecttype="custom" o:connectlocs="0,44;2,44;3,45;5,47;5,47;6,45;8,44;9,42;9,42;9,4;8,3;6,1;5,0;5,0;3,1;2,3;0,4;0,6;0,44" o:connectangles="0,0,0,0,0,0,0,0,0,0,0,0,0,0,0,0,0,0,0"/>
                    </v:shape>
                    <v:shape id="Freeform 103" o:spid="_x0000_s1111" style="position:absolute;left:8388;top:1137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" path="m,44r2,l3,45r2,2l5,47,6,45,8,44,9,42r,l9,5,8,3,6,2,5,r,l3,2,2,3,,5,,6,,44xe" fillcolor="black" stroked="f">
                      <v:path arrowok="t" o:connecttype="custom" o:connectlocs="0,44;2,44;3,45;5,47;5,47;6,45;8,44;9,42;9,42;9,5;8,3;6,2;5,0;5,0;3,2;2,3;0,5;0,6;0,44" o:connectangles="0,0,0,0,0,0,0,0,0,0,0,0,0,0,0,0,0,0,0"/>
                    </v:shape>
                    <v:shape id="Freeform 104" o:spid="_x0000_s1112" style="position:absolute;left:8388;top:11313;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" path="m,44r2,l3,46r2,1l5,47,6,46,8,44,9,42r,l9,5,8,3,6,2,5,r,l3,2,2,3,,5,,6,,44xe" fillcolor="black" stroked="f">
                      <v:path arrowok="t" o:connecttype="custom" o:connectlocs="0,44;2,44;3,46;5,47;5,47;6,46;8,44;9,42;9,42;9,5;8,3;6,2;5,0;5,0;3,2;2,3;0,5;0,6;0,44" o:connectangles="0,0,0,0,0,0,0,0,0,0,0,0,0,0,0,0,0,0,0"/>
                    </v:shape>
                    <v:shape id="Freeform 105" o:spid="_x0000_s1113" style="position:absolute;left:8388;top:11247;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" path="m,44r2,l3,46r2,1l5,47,6,46,8,44,9,43r,l9,5,8,4,6,2,5,r,l3,2,2,4,,5,,7,,44xe" fillcolor="black" stroked="f">
                      <v:path arrowok="t" o:connecttype="custom" o:connectlocs="0,44;2,44;3,46;5,47;5,47;6,46;8,44;9,43;9,43;9,5;8,4;6,2;5,0;5,0;3,2;2,4;0,5;0,7;0,44" o:connectangles="0,0,0,0,0,0,0,0,0,0,0,0,0,0,0,0,0,0,0"/>
                    </v:shape>
                    <v:shape id="Freeform 106" o:spid="_x0000_s1114" style="position:absolute;left:8388;top:11182;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" path="m,44r2,l3,45r2,2l5,47,6,45,8,44,9,42r,l9,4,8,3,6,1,5,r,l3,1,2,3,,4,,6,,44xe" fillcolor="black" stroked="f">
                      <v:path arrowok="t" o:connecttype="custom" o:connectlocs="0,44;2,44;3,45;5,47;5,47;6,45;8,44;9,42;9,42;9,4;8,3;6,1;5,0;5,0;3,1;2,3;0,4;0,6;0,44" o:connectangles="0,0,0,0,0,0,0,0,0,0,0,0,0,0,0,0,0,0,0"/>
                    </v:shape>
                    <v:shape id="Freeform 107" o:spid="_x0000_s1115" style="position:absolute;left:8388;top:11116;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" path="m,44r2,l3,45r2,2l5,47,6,45,8,44,9,42r,l9,5,8,3,6,1,5,r,l3,1,2,3,,5,,6,,44xe" fillcolor="black" stroked="f">
                      <v:path arrowok="t" o:connecttype="custom" o:connectlocs="0,44;2,44;3,45;5,47;5,47;6,45;8,44;9,42;9,42;9,5;8,3;6,1;5,0;5,0;3,1;2,3;0,5;0,6;0,44" o:connectangles="0,0,0,0,0,0,0,0,0,0,0,0,0,0,0,0,0,0,0"/>
                    </v:shape>
                    <v:shape id="Freeform 108" o:spid="_x0000_s1116" style="position:absolute;left:8388;top:11050;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" path="m,44r2,l3,46r2,1l5,47,6,46,8,44,9,42r,l9,5,8,3,6,2,5,r,l3,2,2,3,,5,,6,,44xe" fillcolor="black" stroked="f">
                      <v:path arrowok="t" o:connecttype="custom" o:connectlocs="0,44;2,44;3,46;5,47;5,47;6,46;8,44;9,42;9,42;9,5;8,3;6,2;5,0;5,0;3,2;2,3;0,5;0,6;0,44" o:connectangles="0,0,0,0,0,0,0,0,0,0,0,0,0,0,0,0,0,0,0"/>
                    </v:shape>
                    <v:shape id="Freeform 109" o:spid="_x0000_s1117" style="position:absolute;left:8388;top:10984;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" path="m,44r2,l3,46r2,1l5,47,6,46,8,44,9,43r,l9,5,8,4,6,2,5,r,l3,2,2,4,,5,,7,,44xe" fillcolor="black" stroked="f">
                      <v:path arrowok="t" o:connecttype="custom" o:connectlocs="0,44;2,44;3,46;5,47;5,47;6,46;8,44;9,43;9,43;9,5;8,4;6,2;5,0;5,0;3,2;2,4;0,5;0,7;0,44" o:connectangles="0,0,0,0,0,0,0,0,0,0,0,0,0,0,0,0,0,0,0"/>
                    </v:shape>
                    <v:shape id="Freeform 110" o:spid="_x0000_s1118" style="position:absolute;left:8388;top:10919;width:9;height:47;visibility:visible;mso-wrap-style:square;v-text-anchor:top" coordsize="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" path="m,43r2,l3,45r2,2l5,47,6,45,8,43,9,42r,l9,4,8,3,6,1,5,r,l3,1,2,3,,4,,6,,43xe" fillcolor="black" stroked="f">
                      <v:path arrowok="t" o:connecttype="custom" o:connectlocs="0,43;2,43;3,45;5,47;5,47;6,45;8,43;9,42;9,42;9,4;8,3;6,1;5,0;5,0;3,1;2,3;0,4;0,6;0,43" o:connectangles="0,0,0,0,0,0,0,0,0,0,0,0,0,0,0,0,0,0,0"/>
                    </v:shape>
                    <v:shape id="Freeform 111" o:spid="_x0000_s1119" style="position:absolute;left:8388;top:10872;width:9;height:28;visibility:visible;mso-wrap-style:square;v-text-anchor:top" coordsize="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" path="m,25r2,l3,26r2,2l5,28,6,26,8,25,9,23r,l9,4,8,3,6,1,5,r,l3,1,2,3,,4,,6,,25xe" fillcolor="black" stroked="f">
                      <v:path arrowok="t" o:connecttype="custom" o:connectlocs="0,25;2,25;3,26;5,28;5,28;6,26;8,25;9,23;9,23;9,4;8,3;6,1;5,0;5,0;3,1;2,3;0,4;0,6;0,25" o:connectangles="0,0,0,0,0,0,0,0,0,0,0,0,0,0,0,0,0,0,0"/>
                    </v:shape>
                  </v:group>
                  <v:line id="Line 112" o:spid="_x0000_s1120" style="position:absolute;visibility:visible;mso-wrap-style:square" from="34531,37788" to="35483,37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" strokeweight=".45pt"/>
                  <v:line id="Line 113" o:spid="_x0000_s1121" style="position:absolute;visibility:visible;mso-wrap-style:square" from="34531,9156" to="35483,9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" strokeweight=".45pt"/>
                  <v:line id="Line 114" o:spid="_x0000_s1122" style="position:absolute;flip:y;visibility:visible;mso-wrap-style:square" from="37871,14884" to="37877,31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" strokeweight=".45pt"/>
                  <v:line id="Line 115" o:spid="_x0000_s1123" style="position:absolute;visibility:visible;mso-wrap-style:square" from="37388,14884" to="38347,148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" strokeweight=".45pt"/>
                  <v:line id="Line 116" o:spid="_x0000_s1124" style="position:absolute;visibility:visible;mso-wrap-style:square" from="37388,31584" to="38347,31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" strokeweight=".45pt"/>
                  <v:rect id="Rectangle 117" o:spid="_x0000_s1125" style="position:absolute;left:26929;top:13455;width:12357;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" filled="f" stroked="f">
                    <v:textbox style="layout-flow:vertical;mso-layout-flow-alt:bottom-to-top;mso-fit-shape-to-text:t" inset="0,0,0,0">
                      <w:txbxContent>
                        <w:p w14:paraId="62FD0A2A" w14:textId="77777777" w:rsidR="00B408EE" w:rsidRDefault="00B408EE" w:rsidP="00B408EE">
                          <w:r>
                            <w:rPr>
                              <w:rFonts w:cs="Arial"/>
                              <w:color w:val="000000"/>
                              <w:sz w:val="16"/>
                              <w:szCs w:val="16"/>
                            </w:rPr>
                            <w:t>Generation connection criteria</w:t>
                          </w:r>
                        </w:p>
                      </w:txbxContent>
                    </v:textbox>
                  </v:rect>
                  <v:rect id="Rectangle 118" o:spid="_x0000_s1126" style="position:absolute;left:27495;top:30136;width:11284;height:1200;rotation:-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" filled="f" stroked="f">
                    <v:textbox style="layout-flow:vertical;mso-layout-flow-alt:bottom-to-top;mso-fit-shape-to-text:t" inset="0,0,0,0">
                      <w:txbxContent>
                        <w:p w14:paraId="207BEBAA" w14:textId="77777777" w:rsidR="00B408EE" w:rsidRDefault="00B408EE" w:rsidP="00B408EE">
                          <w:r>
                            <w:rPr>
                              <w:rFonts w:cs="Arial"/>
                              <w:color w:val="000000"/>
                              <w:sz w:val="16"/>
                              <w:szCs w:val="16"/>
                            </w:rPr>
                            <w:t>Demand connection criteria</w:t>
                          </w:r>
                        </w:p>
                      </w:txbxContent>
                    </v:textbox>
                  </v:rect>
                  <v:rect id="Rectangle 119" o:spid="_x0000_s1127" style="position:absolute;left:34353;top:15189;width:4832;height:189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" filled="f" stroked="f">
                    <v:textbox style="layout-flow:vertical;mso-layout-flow-alt:bottom-to-top" inset="0,0,0,0">
                      <w:txbxContent>
                        <w:p w14:paraId="4D0C9CA4" w14:textId="77777777" w:rsidR="00B408EE" w:rsidRDefault="00B408EE" w:rsidP="00B408EE">
                          <w:r>
                            <w:rPr>
                              <w:rFonts w:cs="Arial"/>
                              <w:color w:val="000000"/>
                              <w:sz w:val="16"/>
                              <w:szCs w:val="16"/>
                            </w:rPr>
                            <w:t>overlap</w:t>
                          </w:r>
                        </w:p>
                      </w:txbxContent>
                    </v:textbox>
                  </v:rect>
                  <v:rect id="Rectangle 120" o:spid="_x0000_s1128" style="position:absolute;left:34537;top:27953;width:3797;height:120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" filled="f" stroked="f">
                    <v:textbox style="layout-flow:vertical;mso-layout-flow-alt:bottom-to-top;mso-fit-shape-to-text:t" inset="0,0,0,0">
                      <w:txbxContent>
                        <w:p w14:paraId="77E22F25" w14:textId="77777777" w:rsidR="00B408EE" w:rsidRDefault="00B408EE" w:rsidP="00B408EE">
                          <w:r>
                            <w:rPr>
                              <w:rFonts w:cs="Arial"/>
                              <w:color w:val="000000"/>
                              <w:sz w:val="16"/>
                              <w:szCs w:val="16"/>
                            </w:rPr>
                            <w:t>overlap</w:t>
                          </w:r>
                        </w:p>
                      </w:txbxContent>
                    </v:textbox>
                  </v:rect>
                  <v:rect id="Rectangle 121" o:spid="_x0000_s1129" style="position:absolute;left:32575;top:21450;width:19431;height:4572;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" filled="f" stroked="f">
                    <v:textbox style="layout-flow:vertical;mso-layout-flow-alt:bottom-to-top" inset="0,0,0,0">
                      <w:txbxContent>
                        <w:p w14:paraId="3B378A0A" w14:textId="77777777" w:rsidR="00B408EE" w:rsidRDefault="00B408EE" w:rsidP="00B408EE">
                          <w:r>
                            <w:rPr>
                              <w:rFonts w:cs="Arial"/>
                              <w:i/>
                              <w:iCs/>
                              <w:color w:val="000000"/>
                              <w:sz w:val="16"/>
                              <w:szCs w:val="16"/>
                            </w:rPr>
                            <w:t>Main Interconnected Transmission System</w:t>
                          </w:r>
                        </w:p>
                      </w:txbxContent>
                    </v:textbox>
                  </v:rect>
                  <v:rect id="Rectangle 122" o:spid="_x0000_s1130" style="position:absolute;left:40931;top:21094;width:5849;height:31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" filled="f" stroked="f">
                    <v:textbox style="layout-flow:vertical;mso-layout-flow-alt:bottom-to-top" inset="0,0,0,0">
                      <w:txbxContent>
                        <w:p w14:paraId="5CB7752D" w14:textId="77777777" w:rsidR="00B408EE" w:rsidRDefault="00B408EE" w:rsidP="00B408EE">
                          <w:r w:rsidRPr="00002524">
                            <w:rPr>
                              <w:rFonts w:cs="Arial"/>
                              <w:i/>
                              <w:color w:val="000000"/>
                              <w:sz w:val="16"/>
                              <w:szCs w:val="16"/>
                            </w:rPr>
                            <w:t xml:space="preserve">(MITS) </w:t>
                          </w:r>
                          <w:r>
                            <w:rPr>
                              <w:rFonts w:cs="Arial"/>
                              <w:color w:val="000000"/>
                              <w:sz w:val="16"/>
                              <w:szCs w:val="16"/>
                            </w:rPr>
                            <w:t>criteria</w:t>
                          </w:r>
                        </w:p>
                      </w:txbxContent>
                    </v:textbox>
                  </v:rect>
                </v:group>
              </w:pict>
            </mc:Fallback>
          </mc:AlternateContent>
        </w:r>
      </w:ins>
    </w:p>
    <w:p w14:paraId="710BBD44" w14:textId="3391326D" w:rsidR="00B408EE" w:rsidRDefault="00B408EE">
      <w:pPr>
        <w:tabs>
          <w:tab w:val="decimal" w:pos="144"/>
          <w:tab w:val="left" w:pos="648"/>
        </w:tabs>
        <w:kinsoku w:val="0"/>
        <w:overflowPunct w:val="0"/>
        <w:autoSpaceDE/>
        <w:autoSpaceDN/>
        <w:adjustRightInd/>
        <w:spacing w:before="184" w:line="277" w:lineRule="exact"/>
        <w:ind w:left="709" w:hanging="709"/>
        <w:jc w:val="both"/>
        <w:textAlignment w:val="baseline"/>
        <w:rPr>
          <w:rFonts w:ascii="Arial" w:hAnsi="Arial" w:cs="Arial"/>
          <w:sz w:val="24"/>
          <w:szCs w:val="24"/>
        </w:rPr>
        <w:pPrChange w:id="684" w:author="Tammy Meek (NESO)" w:date="2025-01-24T10:59:00Z" w16du:dateUtc="2025-01-24T10:59:00Z">
          <w:pPr>
            <w:kinsoku w:val="0"/>
            <w:overflowPunct w:val="0"/>
            <w:autoSpaceDE/>
            <w:autoSpaceDN/>
            <w:adjustRightInd/>
            <w:spacing w:before="3" w:line="277" w:lineRule="exact"/>
            <w:ind w:left="648"/>
            <w:jc w:val="both"/>
            <w:textAlignment w:val="baseline"/>
          </w:pPr>
        </w:pPrChange>
      </w:pPr>
    </w:p>
    <w:p w14:paraId="461B2FF6" w14:textId="77777777" w:rsidR="009C1403" w:rsidDel="005265BD" w:rsidRDefault="009C1403">
      <w:pPr>
        <w:kinsoku w:val="0"/>
        <w:overflowPunct w:val="0"/>
        <w:autoSpaceDE/>
        <w:autoSpaceDN/>
        <w:adjustRightInd/>
        <w:spacing w:before="8" w:line="277" w:lineRule="exact"/>
        <w:jc w:val="center"/>
        <w:textAlignment w:val="baseline"/>
        <w:rPr>
          <w:del w:id="685" w:author="Tammy Meek (NESO)" w:date="2025-01-24T10:59:00Z" w16du:dateUtc="2025-01-24T10:59:00Z"/>
          <w:sz w:val="24"/>
          <w:szCs w:val="24"/>
        </w:rPr>
      </w:pPr>
    </w:p>
    <w:p w14:paraId="12DCFF99" w14:textId="5E4CAB17" w:rsidR="005265BD" w:rsidRDefault="00C6386D">
      <w:pPr>
        <w:kinsoku w:val="0"/>
        <w:overflowPunct w:val="0"/>
        <w:autoSpaceDE/>
        <w:autoSpaceDN/>
        <w:adjustRightInd/>
        <w:spacing w:before="8" w:line="277" w:lineRule="exact"/>
        <w:jc w:val="center"/>
        <w:textAlignment w:val="baseline"/>
        <w:rPr>
          <w:ins w:id="686" w:author="Tammy Meek (NESO)" w:date="2025-01-24T11:02:00Z" w16du:dateUtc="2025-01-24T11:02:00Z"/>
          <w:rFonts w:ascii="Arial" w:hAnsi="Arial" w:cs="Arial"/>
          <w:sz w:val="24"/>
          <w:szCs w:val="24"/>
        </w:rPr>
      </w:pPr>
      <w:del w:id="687" w:author="Tammy Meek (NESO)" w:date="2025-01-24T11:05:00Z" w16du:dateUtc="2025-01-24T11:05:00Z">
        <w:r w:rsidDel="0007447E">
          <w:rPr>
            <w:noProof/>
            <w:color w:val="2B579A"/>
            <w:shd w:val="clear" w:color="auto" w:fill="E6E6E6"/>
          </w:rPr>
          <mc:AlternateContent>
            <mc:Choice Requires="wps">
              <w:drawing>
                <wp:anchor distT="0" distB="0" distL="0" distR="0" simplePos="0" relativeHeight="251658240" behindDoc="1" locked="0" layoutInCell="0" allowOverlap="1" wp14:anchorId="393655F1" wp14:editId="5ED6580B">
                  <wp:simplePos x="0" y="0"/>
                  <wp:positionH relativeFrom="page">
                    <wp:posOffset>923290</wp:posOffset>
                  </wp:positionH>
                  <wp:positionV relativeFrom="page">
                    <wp:posOffset>914400</wp:posOffset>
                  </wp:positionV>
                  <wp:extent cx="4465955" cy="5004435"/>
                  <wp:effectExtent l="0" t="0" r="0" b="0"/>
                  <wp:wrapSquare wrapText="bothSides"/>
                  <wp:docPr id="263" name="Text Box 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5955" cy="5004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F568B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3655F1" id="_x0000_t202" coordsize="21600,21600" o:spt="202" path="m,l,21600r21600,l21600,xe">
                  <v:stroke joinstyle="miter"/>
                  <v:path gradientshapeok="t" o:connecttype="rect"/>
                </v:shapetype>
                <v:shape id="Text Box 263" o:spid="_x0000_s1131" type="#_x0000_t202" style="position:absolute;left:0;text-align:left;margin-left:72.7pt;margin-top:1in;width:351.65pt;height:394.0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" o:allowincell="f" stroked="f">
                  <v:fill opacity="0"/>
                  <v:textbox inset="0,0,0,0">
                    <w:txbxContent>
                      <w:p w14:paraId="5BF568B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sidDel="0007447E">
          <w:rPr>
            <w:noProof/>
            <w:color w:val="2B579A"/>
            <w:shd w:val="clear" w:color="auto" w:fill="E6E6E6"/>
          </w:rPr>
          <mc:AlternateContent>
            <mc:Choice Requires="wps">
              <w:drawing>
                <wp:anchor distT="0" distB="0" distL="0" distR="0" simplePos="0" relativeHeight="251658241" behindDoc="0" locked="0" layoutInCell="0" allowOverlap="1" wp14:anchorId="748BE367" wp14:editId="08604919">
                  <wp:simplePos x="0" y="0"/>
                  <wp:positionH relativeFrom="page">
                    <wp:posOffset>923290</wp:posOffset>
                  </wp:positionH>
                  <wp:positionV relativeFrom="page">
                    <wp:posOffset>917575</wp:posOffset>
                  </wp:positionV>
                  <wp:extent cx="4450080" cy="4809490"/>
                  <wp:effectExtent l="0" t="0" r="0" b="0"/>
                  <wp:wrapSquare wrapText="bothSides"/>
                  <wp:docPr id="262"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480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0A6D87" w14:textId="2DC41D3D" w:rsidR="009C1403" w:rsidRDefault="00C6386D">
                              <w:pPr>
                                <w:kinsoku w:val="0"/>
                                <w:overflowPunct w:val="0"/>
                                <w:autoSpaceDE/>
                                <w:autoSpaceDN/>
                                <w:adjustRightInd/>
                                <w:textAlignment w:val="baseline"/>
                                <w:rPr>
                                  <w:sz w:val="24"/>
                                  <w:szCs w:val="24"/>
                                </w:rPr>
                              </w:pPr>
                              <w:del w:id="688" w:author="Tammy Meek (NESO)" w:date="2025-01-24T11:05:00Z" w16du:dateUtc="2025-01-24T11:05:00Z">
                                <w:r w:rsidDel="0007447E">
                                  <w:rPr>
                                    <w:noProof/>
                                    <w:color w:val="2B579A"/>
                                    <w:sz w:val="24"/>
                                    <w:szCs w:val="24"/>
                                    <w:shd w:val="clear" w:color="auto" w:fill="E6E6E6"/>
                                  </w:rPr>
                                  <w:drawing>
                                    <wp:inline distT="0" distB="0" distL="0" distR="0" wp14:anchorId="697D170D" wp14:editId="57A289D8">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BE367" id="Text Box 262" o:spid="_x0000_s1132" type="#_x0000_t202" style="position:absolute;left:0;text-align:left;margin-left:72.7pt;margin-top:72.25pt;width:350.4pt;height:378.7pt;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" o:allowincell="f" stroked="f">
                  <v:fill opacity="0"/>
                  <v:textbox inset="0,0,0,0">
                    <w:txbxContent>
                      <w:p w14:paraId="130A6D87" w14:textId="2DC41D3D" w:rsidR="009C1403" w:rsidRDefault="00C6386D">
                        <w:pPr>
                          <w:kinsoku w:val="0"/>
                          <w:overflowPunct w:val="0"/>
                          <w:autoSpaceDE/>
                          <w:autoSpaceDN/>
                          <w:adjustRightInd/>
                          <w:textAlignment w:val="baseline"/>
                          <w:rPr>
                            <w:sz w:val="24"/>
                            <w:szCs w:val="24"/>
                          </w:rPr>
                        </w:pPr>
                        <w:del w:id="689" w:author="Tammy Meek (NESO)" w:date="2025-01-24T11:05:00Z" w16du:dateUtc="2025-01-24T11:05:00Z">
                          <w:r w:rsidDel="0007447E">
                            <w:rPr>
                              <w:noProof/>
                              <w:color w:val="2B579A"/>
                              <w:sz w:val="24"/>
                              <w:szCs w:val="24"/>
                              <w:shd w:val="clear" w:color="auto" w:fill="E6E6E6"/>
                            </w:rPr>
                            <w:drawing>
                              <wp:inline distT="0" distB="0" distL="0" distR="0" wp14:anchorId="697D170D" wp14:editId="57A289D8">
                                <wp:extent cx="4450080" cy="480822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0080" cy="4808220"/>
                                        </a:xfrm>
                                        <a:prstGeom prst="rect">
                                          <a:avLst/>
                                        </a:prstGeom>
                                        <a:noFill/>
                                        <a:ln>
                                          <a:noFill/>
                                        </a:ln>
                                      </pic:spPr>
                                    </pic:pic>
                                  </a:graphicData>
                                </a:graphic>
                              </wp:inline>
                            </w:drawing>
                          </w:r>
                        </w:del>
                      </w:p>
                    </w:txbxContent>
                  </v:textbox>
                  <w10:wrap type="square" anchorx="page" anchory="page"/>
                </v:shape>
              </w:pict>
            </mc:Fallback>
          </mc:AlternateContent>
        </w:r>
      </w:del>
      <w:del w:id="690" w:author="Tammy Meek (NESO)" w:date="2025-01-24T11:06:00Z" w16du:dateUtc="2025-01-24T11:06:00Z">
        <w:r w:rsidDel="002C663E">
          <w:rPr>
            <w:noProof/>
            <w:color w:val="2B579A"/>
            <w:shd w:val="clear" w:color="auto" w:fill="E6E6E6"/>
          </w:rPr>
          <mc:AlternateContent>
            <mc:Choice Requires="wps">
              <w:drawing>
                <wp:anchor distT="0" distB="0" distL="0" distR="0" simplePos="0" relativeHeight="251658242" behindDoc="0" locked="0" layoutInCell="0" allowOverlap="1" wp14:anchorId="359FD2FD" wp14:editId="3E4C7E00">
                  <wp:simplePos x="0" y="0"/>
                  <wp:positionH relativeFrom="page">
                    <wp:posOffset>4930775</wp:posOffset>
                  </wp:positionH>
                  <wp:positionV relativeFrom="page">
                    <wp:posOffset>2307590</wp:posOffset>
                  </wp:positionV>
                  <wp:extent cx="458470" cy="1947545"/>
                  <wp:effectExtent l="0" t="0" r="0" b="0"/>
                  <wp:wrapSquare wrapText="bothSides"/>
                  <wp:docPr id="261" name="Text Box 2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19475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FD2FD" id="Text Box 261" o:spid="_x0000_s1133" type="#_x0000_t202" style="position:absolute;left:0;text-align:left;margin-left:388.25pt;margin-top:181.7pt;width:36.1pt;height:153.35pt;z-index:25165824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" o:allowincell="f" stroked="f">
                  <v:fill opacity="0"/>
                  <v:textbox style="layout-flow:vertical;mso-layout-flow-alt:bottom-to-top" inset="0,0,0,0">
                    <w:txbxContent>
                      <w:p w14:paraId="512255DA" w14:textId="77777777" w:rsidR="009C1403" w:rsidRDefault="00C6386D">
                        <w:pPr>
                          <w:kinsoku w:val="0"/>
                          <w:overflowPunct w:val="0"/>
                          <w:autoSpaceDE/>
                          <w:autoSpaceDN/>
                          <w:adjustRightInd/>
                          <w:spacing w:before="30" w:line="154" w:lineRule="exact"/>
                          <w:textAlignment w:val="baseline"/>
                          <w:rPr>
                            <w:rFonts w:ascii="Arial" w:hAnsi="Arial" w:cs="Arial"/>
                            <w:i/>
                            <w:iCs/>
                            <w:spacing w:val="-4"/>
                            <w:sz w:val="16"/>
                            <w:szCs w:val="16"/>
                          </w:rPr>
                        </w:pPr>
                        <w:r>
                          <w:rPr>
                            <w:rFonts w:ascii="Arial" w:hAnsi="Arial" w:cs="Arial"/>
                            <w:i/>
                            <w:iCs/>
                            <w:spacing w:val="-4"/>
                            <w:sz w:val="16"/>
                            <w:szCs w:val="16"/>
                          </w:rPr>
                          <w:t>Main Interconnected Transmission System</w:t>
                        </w:r>
                      </w:p>
                      <w:p w14:paraId="2D44667C" w14:textId="77777777" w:rsidR="009C1403" w:rsidRDefault="00C6386D">
                        <w:pPr>
                          <w:kinsoku w:val="0"/>
                          <w:overflowPunct w:val="0"/>
                          <w:autoSpaceDE/>
                          <w:autoSpaceDN/>
                          <w:adjustRightInd/>
                          <w:spacing w:before="129" w:after="19" w:line="192" w:lineRule="exact"/>
                          <w:jc w:val="center"/>
                          <w:textAlignment w:val="baseline"/>
                          <w:rPr>
                            <w:rFonts w:ascii="Arial" w:hAnsi="Arial" w:cs="Arial"/>
                            <w:sz w:val="16"/>
                            <w:szCs w:val="16"/>
                          </w:rPr>
                        </w:pPr>
                        <w:r>
                          <w:rPr>
                            <w:rFonts w:ascii="Arial" w:hAnsi="Arial" w:cs="Arial"/>
                            <w:i/>
                            <w:iCs/>
                            <w:sz w:val="16"/>
                            <w:szCs w:val="16"/>
                          </w:rPr>
                          <w:t>(MITS)</w:t>
                        </w:r>
                        <w:r>
                          <w:rPr>
                            <w:rFonts w:ascii="Arial" w:hAnsi="Arial" w:cs="Arial"/>
                            <w:i/>
                            <w:iCs/>
                            <w:sz w:val="16"/>
                            <w:szCs w:val="16"/>
                          </w:rPr>
                          <w:br/>
                        </w:r>
                        <w:r>
                          <w:rPr>
                            <w:rFonts w:ascii="Arial" w:hAnsi="Arial" w:cs="Arial"/>
                            <w:sz w:val="16"/>
                            <w:szCs w:val="16"/>
                          </w:rPr>
                          <w:t>criteria</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3" behindDoc="0" locked="0" layoutInCell="0" allowOverlap="1" wp14:anchorId="4F6E1564" wp14:editId="31B7AD7B">
                  <wp:simplePos x="0" y="0"/>
                  <wp:positionH relativeFrom="page">
                    <wp:posOffset>923290</wp:posOffset>
                  </wp:positionH>
                  <wp:positionV relativeFrom="page">
                    <wp:posOffset>1880235</wp:posOffset>
                  </wp:positionV>
                  <wp:extent cx="810895" cy="118745"/>
                  <wp:effectExtent l="0" t="0" r="0" b="0"/>
                  <wp:wrapSquare wrapText="bothSides"/>
                  <wp:docPr id="260" name="Text Box 2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0895"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E1564" id="Text Box 260" o:spid="_x0000_s1134" type="#_x0000_t202" style="position:absolute;left:0;text-align:left;margin-left:72.7pt;margin-top:148.05pt;width:63.85pt;height:9.3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" o:allowincell="f" stroked="f">
                  <v:fill opacity="0"/>
                  <v:textbox inset="0,0,0,0">
                    <w:txbxContent>
                      <w:p w14:paraId="433ACA49" w14:textId="77777777" w:rsidR="009C1403" w:rsidRDefault="00C6386D">
                        <w:pPr>
                          <w:kinsoku w:val="0"/>
                          <w:overflowPunct w:val="0"/>
                          <w:autoSpaceDE/>
                          <w:autoSpaceDN/>
                          <w:adjustRightInd/>
                          <w:spacing w:before="1" w:line="177" w:lineRule="exact"/>
                          <w:textAlignment w:val="baseline"/>
                          <w:rPr>
                            <w:rFonts w:ascii="Arial" w:hAnsi="Arial" w:cs="Arial"/>
                            <w:i/>
                            <w:iCs/>
                            <w:spacing w:val="-5"/>
                            <w:sz w:val="16"/>
                            <w:szCs w:val="16"/>
                          </w:rPr>
                        </w:pPr>
                        <w:r>
                          <w:rPr>
                            <w:rFonts w:ascii="Arial" w:hAnsi="Arial" w:cs="Arial"/>
                            <w:i/>
                            <w:iCs/>
                            <w:spacing w:val="-5"/>
                            <w:sz w:val="16"/>
                            <w:szCs w:val="16"/>
                          </w:rPr>
                          <w:t>Generation circuit</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4" behindDoc="0" locked="0" layoutInCell="0" allowOverlap="1" wp14:anchorId="4D37833B" wp14:editId="3A041D29">
                  <wp:simplePos x="0" y="0"/>
                  <wp:positionH relativeFrom="page">
                    <wp:posOffset>984250</wp:posOffset>
                  </wp:positionH>
                  <wp:positionV relativeFrom="page">
                    <wp:posOffset>2388870</wp:posOffset>
                  </wp:positionV>
                  <wp:extent cx="1408430" cy="118745"/>
                  <wp:effectExtent l="0" t="0" r="0" b="0"/>
                  <wp:wrapSquare wrapText="bothSides"/>
                  <wp:docPr id="259" name="Text Box 2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8430" cy="1187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7833B" id="Text Box 259" o:spid="_x0000_s1135" type="#_x0000_t202" style="position:absolute;left:0;text-align:left;margin-left:77.5pt;margin-top:188.1pt;width:110.9pt;height:9.35pt;z-index:2516582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" o:allowincell="f" stroked="f">
                  <v:fill opacity="0"/>
                  <v:textbox inset="0,0,0,0">
                    <w:txbxContent>
                      <w:p w14:paraId="5F9E4742" w14:textId="77777777" w:rsidR="009C1403" w:rsidRDefault="00C6386D">
                        <w:pPr>
                          <w:kinsoku w:val="0"/>
                          <w:overflowPunct w:val="0"/>
                          <w:autoSpaceDE/>
                          <w:autoSpaceDN/>
                          <w:adjustRightInd/>
                          <w:spacing w:before="1" w:line="182" w:lineRule="exact"/>
                          <w:textAlignment w:val="baseline"/>
                          <w:rPr>
                            <w:rFonts w:ascii="Arial" w:hAnsi="Arial" w:cs="Arial"/>
                            <w:i/>
                            <w:iCs/>
                            <w:spacing w:val="-3"/>
                            <w:sz w:val="16"/>
                            <w:szCs w:val="16"/>
                          </w:rPr>
                        </w:pPr>
                        <w:r>
                          <w:rPr>
                            <w:rFonts w:ascii="Arial" w:hAnsi="Arial" w:cs="Arial"/>
                            <w:i/>
                            <w:iCs/>
                            <w:spacing w:val="-3"/>
                            <w:sz w:val="16"/>
                            <w:szCs w:val="16"/>
                          </w:rPr>
                          <w:t>Generation point of connection</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5" behindDoc="0" locked="0" layoutInCell="0" allowOverlap="1" wp14:anchorId="65B24978" wp14:editId="367E5472">
                  <wp:simplePos x="0" y="0"/>
                  <wp:positionH relativeFrom="page">
                    <wp:posOffset>4513580</wp:posOffset>
                  </wp:positionH>
                  <wp:positionV relativeFrom="page">
                    <wp:posOffset>2438400</wp:posOffset>
                  </wp:positionV>
                  <wp:extent cx="119380" cy="335280"/>
                  <wp:effectExtent l="0" t="0" r="0" b="0"/>
                  <wp:wrapSquare wrapText="bothSides"/>
                  <wp:docPr id="258" name="Text Box 2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1D00D" w14:textId="6DFA281D"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w:t>
                              </w:r>
                              <w:del w:id="691" w:author="Tammy Meek (NESO)" w:date="2025-01-24T11:06:00Z" w16du:dateUtc="2025-01-24T11:06:00Z">
                                <w:r w:rsidDel="002C663E">
                                  <w:rPr>
                                    <w:rFonts w:ascii="Arial" w:hAnsi="Arial" w:cs="Arial"/>
                                    <w:spacing w:val="-24"/>
                                    <w:sz w:val="16"/>
                                    <w:szCs w:val="16"/>
                                  </w:rPr>
                                  <w:delText>p</w:delText>
                                </w:r>
                              </w:del>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B24978" id="Text Box 258" o:spid="_x0000_s1136" type="#_x0000_t202" style="position:absolute;left:0;text-align:left;margin-left:355.4pt;margin-top:192pt;width:9.4pt;height:26.4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" o:allowincell="f" stroked="f">
                  <v:fill opacity="0"/>
                  <v:textbox style="layout-flow:vertical;mso-layout-flow-alt:bottom-to-top" inset="0,0,0,0">
                    <w:txbxContent>
                      <w:p w14:paraId="3B91D00D" w14:textId="6DFA281D" w:rsidR="009C1403" w:rsidRDefault="00C6386D">
                        <w:pPr>
                          <w:kinsoku w:val="0"/>
                          <w:overflowPunct w:val="0"/>
                          <w:autoSpaceDE/>
                          <w:autoSpaceDN/>
                          <w:adjustRightInd/>
                          <w:spacing w:before="34" w:line="144" w:lineRule="exact"/>
                          <w:textAlignment w:val="baseline"/>
                          <w:rPr>
                            <w:rFonts w:ascii="Arial" w:hAnsi="Arial" w:cs="Arial"/>
                            <w:spacing w:val="-24"/>
                            <w:sz w:val="16"/>
                            <w:szCs w:val="16"/>
                          </w:rPr>
                        </w:pPr>
                        <w:r>
                          <w:rPr>
                            <w:rFonts w:ascii="Arial" w:hAnsi="Arial" w:cs="Arial"/>
                            <w:spacing w:val="-24"/>
                            <w:sz w:val="16"/>
                            <w:szCs w:val="16"/>
                          </w:rPr>
                          <w:t>overla</w:t>
                        </w:r>
                        <w:del w:id="692" w:author="Tammy Meek (NESO)" w:date="2025-01-24T11:06:00Z" w16du:dateUtc="2025-01-24T11:06:00Z">
                          <w:r w:rsidDel="002C663E">
                            <w:rPr>
                              <w:rFonts w:ascii="Arial" w:hAnsi="Arial" w:cs="Arial"/>
                              <w:spacing w:val="-24"/>
                              <w:sz w:val="16"/>
                              <w:szCs w:val="16"/>
                            </w:rPr>
                            <w:delText>p</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6" behindDoc="0" locked="0" layoutInCell="0" allowOverlap="1" wp14:anchorId="03B97509" wp14:editId="32965F79">
                  <wp:simplePos x="0" y="0"/>
                  <wp:positionH relativeFrom="page">
                    <wp:posOffset>3017520</wp:posOffset>
                  </wp:positionH>
                  <wp:positionV relativeFrom="page">
                    <wp:posOffset>2883535</wp:posOffset>
                  </wp:positionV>
                  <wp:extent cx="79375" cy="274320"/>
                  <wp:effectExtent l="0" t="0" r="0" b="0"/>
                  <wp:wrapSquare wrapText="bothSides"/>
                  <wp:docPr id="257" name="Text Box 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375" cy="2743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74EADF" w14:textId="4622AD2B"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w:t>
                              </w:r>
                              <w:del w:id="693" w:author="Tammy Meek (NESO)" w:date="2025-01-24T11:06:00Z" w16du:dateUtc="2025-01-24T11:06:00Z">
                                <w:r w:rsidDel="002C663E">
                                  <w:rPr>
                                    <w:rFonts w:ascii="Arial" w:hAnsi="Arial" w:cs="Arial"/>
                                    <w:spacing w:val="-40"/>
                                    <w:sz w:val="16"/>
                                    <w:szCs w:val="16"/>
                                  </w:rPr>
                                  <w:delText xml:space="preserve"> </w:delText>
                                </w:r>
                              </w:del>
                              <w:r>
                                <w:rPr>
                                  <w:rFonts w:ascii="Arial" w:hAnsi="Arial" w:cs="Arial"/>
                                  <w:spacing w:val="-40"/>
                                  <w:sz w:val="16"/>
                                  <w:szCs w:val="16"/>
                                </w:rPr>
                                <w:t>ria Section of the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7509" id="Text Box 257" o:spid="_x0000_s1137" type="#_x0000_t202" style="position:absolute;left:0;text-align:left;margin-left:237.6pt;margin-top:227.05pt;width:6.25pt;height:21.6pt;z-index:25165824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" o:allowincell="f" stroked="f">
                  <v:fill opacity="0"/>
                  <v:textbox style="layout-flow:vertical;mso-layout-flow-alt:bottom-to-top" inset="0,0,0,0">
                    <w:txbxContent>
                      <w:p w14:paraId="3E74EADF" w14:textId="4622AD2B" w:rsidR="009C1403" w:rsidRDefault="00C6386D">
                        <w:pPr>
                          <w:kinsoku w:val="0"/>
                          <w:overflowPunct w:val="0"/>
                          <w:autoSpaceDE/>
                          <w:autoSpaceDN/>
                          <w:adjustRightInd/>
                          <w:spacing w:before="47" w:line="34" w:lineRule="exact"/>
                          <w:textAlignment w:val="baseline"/>
                          <w:rPr>
                            <w:rFonts w:ascii="Arial" w:hAnsi="Arial" w:cs="Arial"/>
                            <w:spacing w:val="-40"/>
                            <w:sz w:val="16"/>
                            <w:szCs w:val="16"/>
                          </w:rPr>
                        </w:pPr>
                        <w:r>
                          <w:rPr>
                            <w:rFonts w:ascii="Arial" w:hAnsi="Arial" w:cs="Arial"/>
                            <w:spacing w:val="-40"/>
                            <w:sz w:val="16"/>
                            <w:szCs w:val="16"/>
                          </w:rPr>
                          <w:t>crite</w:t>
                        </w:r>
                        <w:del w:id="694" w:author="Tammy Meek (NESO)" w:date="2025-01-24T11:06:00Z" w16du:dateUtc="2025-01-24T11:06:00Z">
                          <w:r w:rsidDel="002C663E">
                            <w:rPr>
                              <w:rFonts w:ascii="Arial" w:hAnsi="Arial" w:cs="Arial"/>
                              <w:spacing w:val="-40"/>
                              <w:sz w:val="16"/>
                              <w:szCs w:val="16"/>
                            </w:rPr>
                            <w:delText xml:space="preserve"> </w:delText>
                          </w:r>
                        </w:del>
                        <w:r>
                          <w:rPr>
                            <w:rFonts w:ascii="Arial" w:hAnsi="Arial" w:cs="Arial"/>
                            <w:spacing w:val="-40"/>
                            <w:sz w:val="16"/>
                            <w:szCs w:val="16"/>
                          </w:rPr>
                          <w:t>ria Section of the</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7" behindDoc="0" locked="0" layoutInCell="0" allowOverlap="1" wp14:anchorId="7CCB9815" wp14:editId="2620EA64">
                  <wp:simplePos x="0" y="0"/>
                  <wp:positionH relativeFrom="page">
                    <wp:posOffset>2761615</wp:posOffset>
                  </wp:positionH>
                  <wp:positionV relativeFrom="page">
                    <wp:posOffset>3105785</wp:posOffset>
                  </wp:positionV>
                  <wp:extent cx="612775" cy="133985"/>
                  <wp:effectExtent l="0" t="0" r="0" b="0"/>
                  <wp:wrapSquare wrapText="bothSides"/>
                  <wp:docPr id="256" name="Text Box 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1339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17C591" w14:textId="19BEC0B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w:t>
                              </w:r>
                              <w:del w:id="695" w:author="Tammy Meek (NESO)" w:date="2025-01-24T11:06:00Z" w16du:dateUtc="2025-01-24T11:06:00Z">
                                <w:r w:rsidDel="002C663E">
                                  <w:rPr>
                                    <w:rFonts w:ascii="Arial" w:hAnsi="Arial" w:cs="Arial"/>
                                    <w:spacing w:val="-26"/>
                                    <w:sz w:val="16"/>
                                    <w:szCs w:val="16"/>
                                    <w:vertAlign w:val="subscript"/>
                                  </w:rPr>
                                  <w:delText>c</w:delText>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B9815" id="Text Box 256" o:spid="_x0000_s1138" type="#_x0000_t202" style="position:absolute;left:0;text-align:left;margin-left:217.45pt;margin-top:244.55pt;width:48.25pt;height:10.55pt;z-index:25165824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" o:allowincell="f" stroked="f">
                  <v:fill opacity="0"/>
                  <v:textbox inset="0,0,0,0">
                    <w:txbxContent>
                      <w:p w14:paraId="4A17C591" w14:textId="19BEC0B7" w:rsidR="009C1403" w:rsidRDefault="00C6386D">
                        <w:pPr>
                          <w:kinsoku w:val="0"/>
                          <w:overflowPunct w:val="0"/>
                          <w:autoSpaceDE/>
                          <w:autoSpaceDN/>
                          <w:adjustRightInd/>
                          <w:spacing w:line="206" w:lineRule="exact"/>
                          <w:ind w:left="432"/>
                          <w:textAlignment w:val="baseline"/>
                          <w:rPr>
                            <w:rFonts w:ascii="Arial" w:hAnsi="Arial" w:cs="Arial"/>
                            <w:spacing w:val="-26"/>
                            <w:sz w:val="16"/>
                            <w:szCs w:val="16"/>
                          </w:rPr>
                        </w:pPr>
                        <w:r>
                          <w:rPr>
                            <w:rFonts w:ascii="Arial" w:hAnsi="Arial" w:cs="Arial"/>
                            <w:spacing w:val="-26"/>
                            <w:sz w:val="16"/>
                            <w:szCs w:val="16"/>
                            <w:vertAlign w:val="subscript"/>
                          </w:rPr>
                          <w:t>n</w:t>
                        </w:r>
                        <w:del w:id="696" w:author="Tammy Meek (NESO)" w:date="2025-01-24T11:06:00Z" w16du:dateUtc="2025-01-24T11:06:00Z">
                          <w:r w:rsidDel="002C663E">
                            <w:rPr>
                              <w:rFonts w:ascii="Arial" w:hAnsi="Arial" w:cs="Arial"/>
                              <w:spacing w:val="-26"/>
                              <w:sz w:val="16"/>
                              <w:szCs w:val="16"/>
                              <w:vertAlign w:val="subscript"/>
                            </w:rPr>
                            <w:delText>c</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8" behindDoc="0" locked="0" layoutInCell="0" allowOverlap="1" wp14:anchorId="29965837" wp14:editId="4C4CD1DD">
                  <wp:simplePos x="0" y="0"/>
                  <wp:positionH relativeFrom="page">
                    <wp:posOffset>2298065</wp:posOffset>
                  </wp:positionH>
                  <wp:positionV relativeFrom="page">
                    <wp:posOffset>3249295</wp:posOffset>
                  </wp:positionV>
                  <wp:extent cx="1405255" cy="146050"/>
                  <wp:effectExtent l="0" t="0" r="0" b="0"/>
                  <wp:wrapSquare wrapText="bothSides"/>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525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965837" id="Text Box 255" o:spid="_x0000_s1139" type="#_x0000_t202" style="position:absolute;left:0;text-align:left;margin-left:180.95pt;margin-top:255.85pt;width:110.65pt;height:11.5pt;z-index:251658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" o:allowincell="f" stroked="f">
                  <v:fill opacity="0"/>
                  <v:textbox inset="0,0,0,0">
                    <w:txbxContent>
                      <w:p w14:paraId="4A5EC62C" w14:textId="77777777" w:rsidR="009C1403" w:rsidRDefault="00C6386D">
                        <w:pPr>
                          <w:kinsoku w:val="0"/>
                          <w:overflowPunct w:val="0"/>
                          <w:autoSpaceDE/>
                          <w:autoSpaceDN/>
                          <w:adjustRightInd/>
                          <w:spacing w:line="117" w:lineRule="exact"/>
                          <w:ind w:left="1080"/>
                          <w:textAlignment w:val="baseline"/>
                          <w:rPr>
                            <w:rFonts w:ascii="Arial" w:hAnsi="Arial" w:cs="Arial"/>
                            <w:spacing w:val="-25"/>
                            <w:sz w:val="16"/>
                            <w:szCs w:val="16"/>
                          </w:rPr>
                        </w:pPr>
                        <w:r>
                          <w:rPr>
                            <w:rFonts w:ascii="Arial" w:hAnsi="Arial" w:cs="Arial"/>
                            <w:spacing w:val="-25"/>
                            <w:sz w:val="16"/>
                            <w:szCs w:val="16"/>
                            <w:vertAlign w:val="subscript"/>
                          </w:rPr>
                          <w:t>ctio</w:t>
                        </w:r>
                      </w:p>
                      <w:p w14:paraId="30E55ACE" w14:textId="77777777" w:rsidR="009C1403" w:rsidRDefault="00C6386D">
                        <w:pPr>
                          <w:kinsoku w:val="0"/>
                          <w:overflowPunct w:val="0"/>
                          <w:autoSpaceDE/>
                          <w:autoSpaceDN/>
                          <w:adjustRightInd/>
                          <w:spacing w:line="108" w:lineRule="exact"/>
                          <w:textAlignment w:val="baseline"/>
                          <w:rPr>
                            <w:rFonts w:ascii="Arial" w:hAnsi="Arial" w:cs="Arial"/>
                            <w:i/>
                            <w:iCs/>
                            <w:spacing w:val="-3"/>
                            <w:sz w:val="16"/>
                            <w:szCs w:val="16"/>
                          </w:rPr>
                        </w:pPr>
                        <w:r>
                          <w:rPr>
                            <w:rFonts w:ascii="Arial" w:hAnsi="Arial" w:cs="Arial"/>
                            <w:i/>
                            <w:iCs/>
                            <w:spacing w:val="-3"/>
                            <w:sz w:val="16"/>
                            <w:szCs w:val="16"/>
                          </w:rPr>
                          <w:t>Onshore Transmission System</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49" behindDoc="0" locked="0" layoutInCell="0" allowOverlap="1" wp14:anchorId="07C2EFC1" wp14:editId="384882A7">
                  <wp:simplePos x="0" y="0"/>
                  <wp:positionH relativeFrom="page">
                    <wp:posOffset>3035935</wp:posOffset>
                  </wp:positionH>
                  <wp:positionV relativeFrom="page">
                    <wp:posOffset>3249295</wp:posOffset>
                  </wp:positionV>
                  <wp:extent cx="57785" cy="51435"/>
                  <wp:effectExtent l="0" t="0" r="0" b="0"/>
                  <wp:wrapSquare wrapText="bothSides"/>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51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AD9DE" w14:textId="49FA284A" w:rsidR="009C1403" w:rsidRDefault="00C6386D">
                              <w:pPr>
                                <w:kinsoku w:val="0"/>
                                <w:overflowPunct w:val="0"/>
                                <w:autoSpaceDE/>
                                <w:autoSpaceDN/>
                                <w:adjustRightInd/>
                                <w:spacing w:line="86" w:lineRule="exact"/>
                                <w:textAlignment w:val="baseline"/>
                                <w:rPr>
                                  <w:rFonts w:ascii="Arial" w:hAnsi="Arial" w:cs="Arial"/>
                                  <w:sz w:val="16"/>
                                  <w:szCs w:val="16"/>
                                </w:rPr>
                              </w:pPr>
                              <w:del w:id="697" w:author="Tammy Meek (NESO)" w:date="2025-01-24T11:06:00Z" w16du:dateUtc="2025-01-24T11:06:00Z">
                                <w:r w:rsidDel="002C663E">
                                  <w:rPr>
                                    <w:rFonts w:ascii="Arial" w:hAnsi="Arial" w:cs="Arial"/>
                                    <w:sz w:val="16"/>
                                    <w:szCs w:val="16"/>
                                  </w:rPr>
                                  <w:delText>o</w:delText>
                                </w:r>
                              </w:del>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C2EFC1" id="Text Box 254" o:spid="_x0000_s1140" type="#_x0000_t202" style="position:absolute;left:0;text-align:left;margin-left:239.05pt;margin-top:255.85pt;width:4.55pt;height:4.05pt;z-index:2516582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" o:allowincell="f" stroked="f">
                  <v:fill opacity="0"/>
                  <v:textbox style="layout-flow:vertical;mso-layout-flow-alt:bottom-to-top" inset="0,0,0,0">
                    <w:txbxContent>
                      <w:p w14:paraId="52AAD9DE" w14:textId="49FA284A" w:rsidR="009C1403" w:rsidRDefault="00C6386D">
                        <w:pPr>
                          <w:kinsoku w:val="0"/>
                          <w:overflowPunct w:val="0"/>
                          <w:autoSpaceDE/>
                          <w:autoSpaceDN/>
                          <w:adjustRightInd/>
                          <w:spacing w:line="86" w:lineRule="exact"/>
                          <w:textAlignment w:val="baseline"/>
                          <w:rPr>
                            <w:rFonts w:ascii="Arial" w:hAnsi="Arial" w:cs="Arial"/>
                            <w:sz w:val="16"/>
                            <w:szCs w:val="16"/>
                          </w:rPr>
                        </w:pPr>
                        <w:del w:id="698" w:author="Tammy Meek (NESO)" w:date="2025-01-24T11:06:00Z" w16du:dateUtc="2025-01-24T11:06:00Z">
                          <w:r w:rsidDel="002C663E">
                            <w:rPr>
                              <w:rFonts w:ascii="Arial" w:hAnsi="Arial" w:cs="Arial"/>
                              <w:sz w:val="16"/>
                              <w:szCs w:val="16"/>
                            </w:rPr>
                            <w:delText>o</w:delText>
                          </w:r>
                        </w:del>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0" behindDoc="0" locked="0" layoutInCell="0" allowOverlap="1" wp14:anchorId="5C747450" wp14:editId="2AF8303C">
                  <wp:simplePos x="0" y="0"/>
                  <wp:positionH relativeFrom="page">
                    <wp:posOffset>4504055</wp:posOffset>
                  </wp:positionH>
                  <wp:positionV relativeFrom="page">
                    <wp:posOffset>3627120</wp:posOffset>
                  </wp:positionV>
                  <wp:extent cx="116840" cy="335280"/>
                  <wp:effectExtent l="0" t="0" r="0" b="0"/>
                  <wp:wrapSquare wrapText="bothSides"/>
                  <wp:docPr id="253" name="Text Box 2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3352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47450" id="Text Box 253" o:spid="_x0000_s1141" type="#_x0000_t202" style="position:absolute;left:0;text-align:left;margin-left:354.65pt;margin-top:285.6pt;width:9.2pt;height:26.4pt;z-index:2516582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" o:allowincell="f" stroked="f">
                  <v:fill opacity="0"/>
                  <v:textbox style="layout-flow:vertical;mso-layout-flow-alt:bottom-to-top" inset="0,0,0,0">
                    <w:txbxContent>
                      <w:p w14:paraId="44ED113D" w14:textId="77777777" w:rsidR="009C1403" w:rsidRDefault="00C6386D">
                        <w:pPr>
                          <w:kinsoku w:val="0"/>
                          <w:overflowPunct w:val="0"/>
                          <w:autoSpaceDE/>
                          <w:autoSpaceDN/>
                          <w:adjustRightInd/>
                          <w:spacing w:before="30" w:line="149" w:lineRule="exact"/>
                          <w:textAlignment w:val="baseline"/>
                          <w:rPr>
                            <w:rFonts w:ascii="Arial" w:hAnsi="Arial" w:cs="Arial"/>
                            <w:spacing w:val="-24"/>
                            <w:sz w:val="16"/>
                            <w:szCs w:val="16"/>
                          </w:rPr>
                        </w:pPr>
                        <w:r>
                          <w:rPr>
                            <w:rFonts w:ascii="Arial" w:hAnsi="Arial" w:cs="Arial"/>
                            <w:spacing w:val="-24"/>
                            <w:sz w:val="16"/>
                            <w:szCs w:val="16"/>
                          </w:rPr>
                          <w:t>overlap</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1" behindDoc="0" locked="0" layoutInCell="0" allowOverlap="1" wp14:anchorId="7A9EF98D" wp14:editId="5FFFFCB7">
                  <wp:simplePos x="0" y="0"/>
                  <wp:positionH relativeFrom="page">
                    <wp:posOffset>1029970</wp:posOffset>
                  </wp:positionH>
                  <wp:positionV relativeFrom="page">
                    <wp:posOffset>4013835</wp:posOffset>
                  </wp:positionV>
                  <wp:extent cx="1298575" cy="119380"/>
                  <wp:effectExtent l="0" t="0" r="0" b="0"/>
                  <wp:wrapSquare wrapText="bothSides"/>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8575" cy="119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EF98D" id="Text Box 252" o:spid="_x0000_s1142" type="#_x0000_t202" style="position:absolute;left:0;text-align:left;margin-left:81.1pt;margin-top:316.05pt;width:102.25pt;height:9.4pt;z-index:2516582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" o:allowincell="f" stroked="f">
                  <v:fill opacity="0"/>
                  <v:textbox inset="0,0,0,0">
                    <w:txbxContent>
                      <w:p w14:paraId="06458982" w14:textId="77777777" w:rsidR="009C1403" w:rsidRDefault="00C6386D">
                        <w:pPr>
                          <w:kinsoku w:val="0"/>
                          <w:overflowPunct w:val="0"/>
                          <w:autoSpaceDE/>
                          <w:autoSpaceDN/>
                          <w:adjustRightInd/>
                          <w:spacing w:before="1" w:line="186" w:lineRule="exact"/>
                          <w:textAlignment w:val="baseline"/>
                          <w:rPr>
                            <w:rFonts w:ascii="Arial" w:hAnsi="Arial" w:cs="Arial"/>
                            <w:i/>
                            <w:iCs/>
                            <w:spacing w:val="-2"/>
                            <w:sz w:val="16"/>
                            <w:szCs w:val="16"/>
                          </w:rPr>
                        </w:pPr>
                        <w:r>
                          <w:rPr>
                            <w:rFonts w:ascii="Arial" w:hAnsi="Arial" w:cs="Arial"/>
                            <w:i/>
                            <w:iCs/>
                            <w:spacing w:val="-2"/>
                            <w:sz w:val="16"/>
                            <w:szCs w:val="16"/>
                          </w:rPr>
                          <w:t>Demand point of connection</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2" behindDoc="0" locked="0" layoutInCell="0" allowOverlap="1" wp14:anchorId="3FD883EB" wp14:editId="1DF8244A">
                  <wp:simplePos x="0" y="0"/>
                  <wp:positionH relativeFrom="page">
                    <wp:posOffset>2998470</wp:posOffset>
                  </wp:positionH>
                  <wp:positionV relativeFrom="page">
                    <wp:posOffset>3401695</wp:posOffset>
                  </wp:positionV>
                  <wp:extent cx="116840" cy="835025"/>
                  <wp:effectExtent l="0" t="0" r="0" b="0"/>
                  <wp:wrapSquare wrapText="bothSides"/>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835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D883EB" id="Text Box 251" o:spid="_x0000_s1143" type="#_x0000_t202" style="position:absolute;left:0;text-align:left;margin-left:236.1pt;margin-top:267.85pt;width:9.2pt;height:65.75pt;z-index:2516582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" o:allowincell="f" stroked="f">
                  <v:fill opacity="0"/>
                  <v:textbox style="layout-flow:vertical;mso-layout-flow-alt:bottom-to-top" inset="0,0,0,0">
                    <w:txbxContent>
                      <w:p w14:paraId="3430EBAC" w14:textId="77777777" w:rsidR="009C1403" w:rsidRDefault="00C6386D">
                        <w:pPr>
                          <w:kinsoku w:val="0"/>
                          <w:overflowPunct w:val="0"/>
                          <w:autoSpaceDE/>
                          <w:autoSpaceDN/>
                          <w:adjustRightInd/>
                          <w:spacing w:before="30" w:after="19" w:line="125" w:lineRule="exact"/>
                          <w:textAlignment w:val="baseline"/>
                          <w:rPr>
                            <w:rFonts w:ascii="Arial" w:hAnsi="Arial" w:cs="Arial"/>
                            <w:spacing w:val="-15"/>
                            <w:sz w:val="16"/>
                            <w:szCs w:val="16"/>
                          </w:rPr>
                        </w:pPr>
                        <w:r>
                          <w:rPr>
                            <w:rFonts w:ascii="Arial" w:hAnsi="Arial" w:cs="Arial"/>
                            <w:spacing w:val="-15"/>
                            <w:sz w:val="16"/>
                            <w:szCs w:val="16"/>
                          </w:rPr>
                          <w:t>Generation co n n e</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3" behindDoc="0" locked="0" layoutInCell="0" allowOverlap="1" wp14:anchorId="7049A536" wp14:editId="5F32EBBD">
                  <wp:simplePos x="0" y="0"/>
                  <wp:positionH relativeFrom="page">
                    <wp:posOffset>1493520</wp:posOffset>
                  </wp:positionH>
                  <wp:positionV relativeFrom="page">
                    <wp:posOffset>4656455</wp:posOffset>
                  </wp:positionV>
                  <wp:extent cx="786130" cy="120015"/>
                  <wp:effectExtent l="0" t="0" r="0" b="0"/>
                  <wp:wrapSquare wrapText="bothSides"/>
                  <wp:docPr id="25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00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9A536" id="Text Box 250" o:spid="_x0000_s1144" type="#_x0000_t202" style="position:absolute;left:0;text-align:left;margin-left:117.6pt;margin-top:366.65pt;width:61.9pt;height:9.45pt;z-index:2516582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" o:allowincell="f" stroked="f">
                  <v:fill opacity="0"/>
                  <v:textbox inset="0,0,0,0">
                    <w:txbxContent>
                      <w:p w14:paraId="1C8495F8" w14:textId="77777777" w:rsidR="009C1403" w:rsidRDefault="00C6386D">
                        <w:pPr>
                          <w:kinsoku w:val="0"/>
                          <w:overflowPunct w:val="0"/>
                          <w:autoSpaceDE/>
                          <w:autoSpaceDN/>
                          <w:adjustRightInd/>
                          <w:spacing w:before="1" w:line="182" w:lineRule="exact"/>
                          <w:textAlignment w:val="baseline"/>
                          <w:rPr>
                            <w:rFonts w:ascii="Arial" w:hAnsi="Arial" w:cs="Arial"/>
                            <w:i/>
                            <w:iCs/>
                            <w:spacing w:val="-7"/>
                            <w:sz w:val="16"/>
                            <w:szCs w:val="16"/>
                          </w:rPr>
                        </w:pPr>
                        <w:r>
                          <w:rPr>
                            <w:rFonts w:ascii="Arial" w:hAnsi="Arial" w:cs="Arial"/>
                            <w:i/>
                            <w:iCs/>
                            <w:spacing w:val="-7"/>
                            <w:sz w:val="16"/>
                            <w:szCs w:val="16"/>
                          </w:rPr>
                          <w:t>Grid Supply Point</w:t>
                        </w:r>
                      </w:p>
                    </w:txbxContent>
                  </v:textbox>
                  <w10:wrap type="square" anchorx="page" anchory="page"/>
                </v:shape>
              </w:pict>
            </mc:Fallback>
          </mc:AlternateContent>
        </w:r>
        <w:r w:rsidDel="002C663E">
          <w:rPr>
            <w:noProof/>
            <w:color w:val="2B579A"/>
            <w:shd w:val="clear" w:color="auto" w:fill="E6E6E6"/>
          </w:rPr>
          <mc:AlternateContent>
            <mc:Choice Requires="wps">
              <w:drawing>
                <wp:anchor distT="0" distB="0" distL="0" distR="0" simplePos="0" relativeHeight="251658254" behindDoc="0" locked="0" layoutInCell="0" allowOverlap="1" wp14:anchorId="5453F676" wp14:editId="289C38DC">
                  <wp:simplePos x="0" y="0"/>
                  <wp:positionH relativeFrom="page">
                    <wp:posOffset>3111500</wp:posOffset>
                  </wp:positionH>
                  <wp:positionV relativeFrom="page">
                    <wp:posOffset>4495800</wp:posOffset>
                  </wp:positionV>
                  <wp:extent cx="116840" cy="1231265"/>
                  <wp:effectExtent l="0" t="0" r="0" b="0"/>
                  <wp:wrapSquare wrapText="bothSides"/>
                  <wp:docPr id="249" name="Text Box 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 cy="12312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E032B" w14:textId="4FFB3BE4"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w:t>
                              </w:r>
                              <w:del w:id="699" w:author="Tammy Meek (NESO)" w:date="2025-01-24T11:06:00Z" w16du:dateUtc="2025-01-24T11:06:00Z">
                                <w:r w:rsidDel="002C663E">
                                  <w:rPr>
                                    <w:rFonts w:ascii="Arial" w:hAnsi="Arial" w:cs="Arial"/>
                                    <w:spacing w:val="-9"/>
                                    <w:sz w:val="16"/>
                                    <w:szCs w:val="16"/>
                                  </w:rPr>
                                  <w:delText>a</w:delText>
                                </w:r>
                              </w:del>
                              <w:r>
                                <w:rPr>
                                  <w:rFonts w:ascii="Arial" w:hAnsi="Arial" w:cs="Arial"/>
                                  <w:spacing w:val="-9"/>
                                  <w:sz w:val="16"/>
                                  <w:szCs w:val="16"/>
                                </w:rPr>
                                <w:t>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3F676" id="Text Box 249" o:spid="_x0000_s1145" type="#_x0000_t202" style="position:absolute;left:0;text-align:left;margin-left:245pt;margin-top:354pt;width:9.2pt;height:96.95pt;z-index:2516582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" o:allowincell="f" stroked="f">
                  <v:fill opacity="0"/>
                  <v:textbox style="layout-flow:vertical;mso-layout-flow-alt:bottom-to-top" inset="0,0,0,0">
                    <w:txbxContent>
                      <w:p w14:paraId="58CE032B" w14:textId="4FFB3BE4" w:rsidR="009C1403" w:rsidRDefault="00C6386D">
                        <w:pPr>
                          <w:kinsoku w:val="0"/>
                          <w:overflowPunct w:val="0"/>
                          <w:autoSpaceDE/>
                          <w:autoSpaceDN/>
                          <w:adjustRightInd/>
                          <w:spacing w:before="30" w:after="33" w:line="120" w:lineRule="exact"/>
                          <w:textAlignment w:val="baseline"/>
                          <w:rPr>
                            <w:rFonts w:ascii="Arial" w:hAnsi="Arial" w:cs="Arial"/>
                            <w:spacing w:val="-9"/>
                            <w:sz w:val="16"/>
                            <w:szCs w:val="16"/>
                          </w:rPr>
                        </w:pPr>
                        <w:r>
                          <w:rPr>
                            <w:rFonts w:ascii="Arial" w:hAnsi="Arial" w:cs="Arial"/>
                            <w:spacing w:val="-9"/>
                            <w:sz w:val="16"/>
                            <w:szCs w:val="16"/>
                          </w:rPr>
                          <w:t>Dem</w:t>
                        </w:r>
                        <w:del w:id="700" w:author="Tammy Meek (NESO)" w:date="2025-01-24T11:06:00Z" w16du:dateUtc="2025-01-24T11:06:00Z">
                          <w:r w:rsidDel="002C663E">
                            <w:rPr>
                              <w:rFonts w:ascii="Arial" w:hAnsi="Arial" w:cs="Arial"/>
                              <w:spacing w:val="-9"/>
                              <w:sz w:val="16"/>
                              <w:szCs w:val="16"/>
                            </w:rPr>
                            <w:delText>a</w:delText>
                          </w:r>
                        </w:del>
                        <w:r>
                          <w:rPr>
                            <w:rFonts w:ascii="Arial" w:hAnsi="Arial" w:cs="Arial"/>
                            <w:spacing w:val="-9"/>
                            <w:sz w:val="16"/>
                            <w:szCs w:val="16"/>
                          </w:rPr>
                          <w:t>nd connection crite ria</w:t>
                        </w:r>
                      </w:p>
                    </w:txbxContent>
                  </v:textbox>
                  <w10:wrap type="square" anchorx="page" anchory="page"/>
                </v:shape>
              </w:pict>
            </mc:Fallback>
          </mc:AlternateContent>
        </w:r>
      </w:del>
      <w:ins w:id="701" w:author="Tammy Meek (NESO)" w:date="2025-01-24T11:02:00Z" w16du:dateUtc="2025-01-24T11:02:00Z">
        <w:r w:rsidR="005265BD">
          <w:rPr>
            <w:rFonts w:ascii="Arial" w:hAnsi="Arial" w:cs="Arial"/>
            <w:sz w:val="24"/>
            <w:szCs w:val="24"/>
          </w:rPr>
          <w:t xml:space="preserve"> </w:t>
        </w:r>
      </w:ins>
    </w:p>
    <w:p w14:paraId="6D75F7A0" w14:textId="77777777" w:rsidR="005265BD" w:rsidRDefault="005265BD">
      <w:pPr>
        <w:kinsoku w:val="0"/>
        <w:overflowPunct w:val="0"/>
        <w:autoSpaceDE/>
        <w:autoSpaceDN/>
        <w:adjustRightInd/>
        <w:spacing w:before="8" w:line="277" w:lineRule="exact"/>
        <w:jc w:val="center"/>
        <w:textAlignment w:val="baseline"/>
        <w:rPr>
          <w:ins w:id="702" w:author="Tammy Meek (NESO)" w:date="2025-01-24T11:07:00Z" w16du:dateUtc="2025-01-24T11:07:00Z"/>
          <w:rFonts w:ascii="Arial" w:hAnsi="Arial" w:cs="Arial"/>
          <w:sz w:val="24"/>
          <w:szCs w:val="24"/>
        </w:rPr>
      </w:pPr>
    </w:p>
    <w:p w14:paraId="3A554FDD" w14:textId="77777777" w:rsidR="00B408EE" w:rsidRDefault="00B408EE">
      <w:pPr>
        <w:kinsoku w:val="0"/>
        <w:overflowPunct w:val="0"/>
        <w:autoSpaceDE/>
        <w:autoSpaceDN/>
        <w:adjustRightInd/>
        <w:spacing w:before="8" w:line="277" w:lineRule="exact"/>
        <w:jc w:val="center"/>
        <w:textAlignment w:val="baseline"/>
        <w:rPr>
          <w:ins w:id="703" w:author="Tammy Meek (NESO)" w:date="2025-01-24T11:07:00Z" w16du:dateUtc="2025-01-24T11:07:00Z"/>
          <w:rFonts w:ascii="Arial" w:hAnsi="Arial" w:cs="Arial"/>
          <w:sz w:val="24"/>
          <w:szCs w:val="24"/>
        </w:rPr>
      </w:pPr>
    </w:p>
    <w:p w14:paraId="0E03436B" w14:textId="77777777" w:rsidR="00B408EE" w:rsidRDefault="00B408EE">
      <w:pPr>
        <w:kinsoku w:val="0"/>
        <w:overflowPunct w:val="0"/>
        <w:autoSpaceDE/>
        <w:autoSpaceDN/>
        <w:adjustRightInd/>
        <w:spacing w:before="8" w:line="277" w:lineRule="exact"/>
        <w:jc w:val="center"/>
        <w:textAlignment w:val="baseline"/>
        <w:rPr>
          <w:ins w:id="704" w:author="Tammy Meek (NESO)" w:date="2025-01-24T11:07:00Z" w16du:dateUtc="2025-01-24T11:07:00Z"/>
          <w:rFonts w:ascii="Arial" w:hAnsi="Arial" w:cs="Arial"/>
          <w:sz w:val="24"/>
          <w:szCs w:val="24"/>
        </w:rPr>
      </w:pPr>
    </w:p>
    <w:p w14:paraId="5AE88FC3" w14:textId="77777777" w:rsidR="00B408EE" w:rsidRDefault="00B408EE">
      <w:pPr>
        <w:kinsoku w:val="0"/>
        <w:overflowPunct w:val="0"/>
        <w:autoSpaceDE/>
        <w:autoSpaceDN/>
        <w:adjustRightInd/>
        <w:spacing w:before="8" w:line="277" w:lineRule="exact"/>
        <w:jc w:val="center"/>
        <w:textAlignment w:val="baseline"/>
        <w:rPr>
          <w:ins w:id="705" w:author="Tammy Meek (NESO)" w:date="2025-01-24T11:07:00Z" w16du:dateUtc="2025-01-24T11:07:00Z"/>
          <w:rFonts w:ascii="Arial" w:hAnsi="Arial" w:cs="Arial"/>
          <w:sz w:val="24"/>
          <w:szCs w:val="24"/>
        </w:rPr>
      </w:pPr>
    </w:p>
    <w:p w14:paraId="4BF15E40" w14:textId="77777777" w:rsidR="00B408EE" w:rsidRDefault="00B408EE">
      <w:pPr>
        <w:kinsoku w:val="0"/>
        <w:overflowPunct w:val="0"/>
        <w:autoSpaceDE/>
        <w:autoSpaceDN/>
        <w:adjustRightInd/>
        <w:spacing w:before="8" w:line="277" w:lineRule="exact"/>
        <w:jc w:val="center"/>
        <w:textAlignment w:val="baseline"/>
        <w:rPr>
          <w:ins w:id="706" w:author="Tammy Meek (NESO)" w:date="2025-01-24T11:07:00Z" w16du:dateUtc="2025-01-24T11:07:00Z"/>
          <w:rFonts w:ascii="Arial" w:hAnsi="Arial" w:cs="Arial"/>
          <w:sz w:val="24"/>
          <w:szCs w:val="24"/>
        </w:rPr>
      </w:pPr>
    </w:p>
    <w:p w14:paraId="2B66728A" w14:textId="77777777" w:rsidR="00B408EE" w:rsidRDefault="00B408EE">
      <w:pPr>
        <w:kinsoku w:val="0"/>
        <w:overflowPunct w:val="0"/>
        <w:autoSpaceDE/>
        <w:autoSpaceDN/>
        <w:adjustRightInd/>
        <w:spacing w:before="8" w:line="277" w:lineRule="exact"/>
        <w:jc w:val="center"/>
        <w:textAlignment w:val="baseline"/>
        <w:rPr>
          <w:ins w:id="707" w:author="Tammy Meek (NESO)" w:date="2025-01-24T11:07:00Z" w16du:dateUtc="2025-01-24T11:07:00Z"/>
          <w:rFonts w:ascii="Arial" w:hAnsi="Arial" w:cs="Arial"/>
          <w:sz w:val="24"/>
          <w:szCs w:val="24"/>
        </w:rPr>
      </w:pPr>
    </w:p>
    <w:p w14:paraId="14B9A4F3" w14:textId="77777777" w:rsidR="00B408EE" w:rsidRDefault="00B408EE">
      <w:pPr>
        <w:kinsoku w:val="0"/>
        <w:overflowPunct w:val="0"/>
        <w:autoSpaceDE/>
        <w:autoSpaceDN/>
        <w:adjustRightInd/>
        <w:spacing w:before="8" w:line="277" w:lineRule="exact"/>
        <w:jc w:val="center"/>
        <w:textAlignment w:val="baseline"/>
        <w:rPr>
          <w:ins w:id="708" w:author="Tammy Meek (NESO)" w:date="2025-01-24T11:07:00Z" w16du:dateUtc="2025-01-24T11:07:00Z"/>
          <w:rFonts w:ascii="Arial" w:hAnsi="Arial" w:cs="Arial"/>
          <w:sz w:val="24"/>
          <w:szCs w:val="24"/>
        </w:rPr>
      </w:pPr>
    </w:p>
    <w:p w14:paraId="1454D223" w14:textId="77777777" w:rsidR="00B408EE" w:rsidRDefault="00B408EE">
      <w:pPr>
        <w:kinsoku w:val="0"/>
        <w:overflowPunct w:val="0"/>
        <w:autoSpaceDE/>
        <w:autoSpaceDN/>
        <w:adjustRightInd/>
        <w:spacing w:before="8" w:line="277" w:lineRule="exact"/>
        <w:jc w:val="center"/>
        <w:textAlignment w:val="baseline"/>
        <w:rPr>
          <w:ins w:id="709" w:author="Tammy Meek (NESO)" w:date="2025-01-24T11:07:00Z" w16du:dateUtc="2025-01-24T11:07:00Z"/>
          <w:rFonts w:ascii="Arial" w:hAnsi="Arial" w:cs="Arial"/>
          <w:sz w:val="24"/>
          <w:szCs w:val="24"/>
        </w:rPr>
      </w:pPr>
    </w:p>
    <w:p w14:paraId="601C1EF8" w14:textId="77777777" w:rsidR="00B408EE" w:rsidRDefault="00B408EE">
      <w:pPr>
        <w:kinsoku w:val="0"/>
        <w:overflowPunct w:val="0"/>
        <w:autoSpaceDE/>
        <w:autoSpaceDN/>
        <w:adjustRightInd/>
        <w:spacing w:before="8" w:line="277" w:lineRule="exact"/>
        <w:jc w:val="center"/>
        <w:textAlignment w:val="baseline"/>
        <w:rPr>
          <w:ins w:id="710" w:author="Tammy Meek (NESO)" w:date="2025-01-24T11:07:00Z" w16du:dateUtc="2025-01-24T11:07:00Z"/>
          <w:rFonts w:ascii="Arial" w:hAnsi="Arial" w:cs="Arial"/>
          <w:sz w:val="24"/>
          <w:szCs w:val="24"/>
        </w:rPr>
      </w:pPr>
    </w:p>
    <w:p w14:paraId="04BC33D8" w14:textId="77777777" w:rsidR="00B408EE" w:rsidRDefault="00B408EE">
      <w:pPr>
        <w:kinsoku w:val="0"/>
        <w:overflowPunct w:val="0"/>
        <w:autoSpaceDE/>
        <w:autoSpaceDN/>
        <w:adjustRightInd/>
        <w:spacing w:before="8" w:line="277" w:lineRule="exact"/>
        <w:jc w:val="center"/>
        <w:textAlignment w:val="baseline"/>
        <w:rPr>
          <w:ins w:id="711" w:author="Tammy Meek (NESO)" w:date="2025-01-24T11:07:00Z" w16du:dateUtc="2025-01-24T11:07:00Z"/>
          <w:rFonts w:ascii="Arial" w:hAnsi="Arial" w:cs="Arial"/>
          <w:sz w:val="24"/>
          <w:szCs w:val="24"/>
        </w:rPr>
      </w:pPr>
    </w:p>
    <w:p w14:paraId="1A1BC02D" w14:textId="77777777" w:rsidR="00B408EE" w:rsidRDefault="00B408EE">
      <w:pPr>
        <w:kinsoku w:val="0"/>
        <w:overflowPunct w:val="0"/>
        <w:autoSpaceDE/>
        <w:autoSpaceDN/>
        <w:adjustRightInd/>
        <w:spacing w:before="8" w:line="277" w:lineRule="exact"/>
        <w:jc w:val="center"/>
        <w:textAlignment w:val="baseline"/>
        <w:rPr>
          <w:ins w:id="712" w:author="Tammy Meek (NESO)" w:date="2025-01-24T11:07:00Z" w16du:dateUtc="2025-01-24T11:07:00Z"/>
          <w:rFonts w:ascii="Arial" w:hAnsi="Arial" w:cs="Arial"/>
          <w:sz w:val="24"/>
          <w:szCs w:val="24"/>
        </w:rPr>
      </w:pPr>
    </w:p>
    <w:p w14:paraId="0CB8BBA2" w14:textId="77777777" w:rsidR="00B408EE" w:rsidRDefault="00B408EE">
      <w:pPr>
        <w:kinsoku w:val="0"/>
        <w:overflowPunct w:val="0"/>
        <w:autoSpaceDE/>
        <w:autoSpaceDN/>
        <w:adjustRightInd/>
        <w:spacing w:before="8" w:line="277" w:lineRule="exact"/>
        <w:jc w:val="center"/>
        <w:textAlignment w:val="baseline"/>
        <w:rPr>
          <w:ins w:id="713" w:author="Tammy Meek (NESO)" w:date="2025-01-24T11:07:00Z" w16du:dateUtc="2025-01-24T11:07:00Z"/>
          <w:rFonts w:ascii="Arial" w:hAnsi="Arial" w:cs="Arial"/>
          <w:sz w:val="24"/>
          <w:szCs w:val="24"/>
        </w:rPr>
      </w:pPr>
    </w:p>
    <w:p w14:paraId="5A49D10B" w14:textId="77777777" w:rsidR="00B408EE" w:rsidRDefault="00B408EE">
      <w:pPr>
        <w:kinsoku w:val="0"/>
        <w:overflowPunct w:val="0"/>
        <w:autoSpaceDE/>
        <w:autoSpaceDN/>
        <w:adjustRightInd/>
        <w:spacing w:before="8" w:line="277" w:lineRule="exact"/>
        <w:jc w:val="center"/>
        <w:textAlignment w:val="baseline"/>
        <w:rPr>
          <w:ins w:id="714" w:author="Tammy Meek (NESO)" w:date="2025-01-24T11:07:00Z" w16du:dateUtc="2025-01-24T11:07:00Z"/>
          <w:rFonts w:ascii="Arial" w:hAnsi="Arial" w:cs="Arial"/>
          <w:sz w:val="24"/>
          <w:szCs w:val="24"/>
        </w:rPr>
      </w:pPr>
    </w:p>
    <w:p w14:paraId="51CFE3E9" w14:textId="77777777" w:rsidR="00B408EE" w:rsidRDefault="00B408EE">
      <w:pPr>
        <w:kinsoku w:val="0"/>
        <w:overflowPunct w:val="0"/>
        <w:autoSpaceDE/>
        <w:autoSpaceDN/>
        <w:adjustRightInd/>
        <w:spacing w:before="8" w:line="277" w:lineRule="exact"/>
        <w:jc w:val="center"/>
        <w:textAlignment w:val="baseline"/>
        <w:rPr>
          <w:ins w:id="715" w:author="Tammy Meek (NESO)" w:date="2025-01-24T11:07:00Z" w16du:dateUtc="2025-01-24T11:07:00Z"/>
          <w:rFonts w:ascii="Arial" w:hAnsi="Arial" w:cs="Arial"/>
          <w:sz w:val="24"/>
          <w:szCs w:val="24"/>
        </w:rPr>
      </w:pPr>
    </w:p>
    <w:p w14:paraId="3B0DFFF8" w14:textId="77777777" w:rsidR="00B408EE" w:rsidRDefault="00B408EE">
      <w:pPr>
        <w:kinsoku w:val="0"/>
        <w:overflowPunct w:val="0"/>
        <w:autoSpaceDE/>
        <w:autoSpaceDN/>
        <w:adjustRightInd/>
        <w:spacing w:before="8" w:line="277" w:lineRule="exact"/>
        <w:jc w:val="center"/>
        <w:textAlignment w:val="baseline"/>
        <w:rPr>
          <w:ins w:id="716" w:author="Tammy Meek (NESO)" w:date="2025-01-24T11:07:00Z" w16du:dateUtc="2025-01-24T11:07:00Z"/>
          <w:rFonts w:ascii="Arial" w:hAnsi="Arial" w:cs="Arial"/>
          <w:sz w:val="24"/>
          <w:szCs w:val="24"/>
        </w:rPr>
      </w:pPr>
    </w:p>
    <w:p w14:paraId="4BA8E028" w14:textId="77777777" w:rsidR="00B408EE" w:rsidRDefault="00B408EE">
      <w:pPr>
        <w:kinsoku w:val="0"/>
        <w:overflowPunct w:val="0"/>
        <w:autoSpaceDE/>
        <w:autoSpaceDN/>
        <w:adjustRightInd/>
        <w:spacing w:before="8" w:line="277" w:lineRule="exact"/>
        <w:jc w:val="center"/>
        <w:textAlignment w:val="baseline"/>
        <w:rPr>
          <w:ins w:id="717" w:author="Tammy Meek (NESO)" w:date="2025-01-24T11:07:00Z" w16du:dateUtc="2025-01-24T11:07:00Z"/>
          <w:rFonts w:ascii="Arial" w:hAnsi="Arial" w:cs="Arial"/>
          <w:sz w:val="24"/>
          <w:szCs w:val="24"/>
        </w:rPr>
      </w:pPr>
    </w:p>
    <w:p w14:paraId="2B6822A8" w14:textId="77777777" w:rsidR="00B408EE" w:rsidRDefault="00B408EE">
      <w:pPr>
        <w:kinsoku w:val="0"/>
        <w:overflowPunct w:val="0"/>
        <w:autoSpaceDE/>
        <w:autoSpaceDN/>
        <w:adjustRightInd/>
        <w:spacing w:before="8" w:line="277" w:lineRule="exact"/>
        <w:jc w:val="center"/>
        <w:textAlignment w:val="baseline"/>
        <w:rPr>
          <w:ins w:id="718" w:author="Tammy Meek (NESO)" w:date="2025-01-24T11:07:00Z" w16du:dateUtc="2025-01-24T11:07:00Z"/>
          <w:rFonts w:ascii="Arial" w:hAnsi="Arial" w:cs="Arial"/>
          <w:sz w:val="24"/>
          <w:szCs w:val="24"/>
        </w:rPr>
      </w:pPr>
    </w:p>
    <w:p w14:paraId="3A30722D" w14:textId="77777777" w:rsidR="00B408EE" w:rsidRDefault="00B408EE">
      <w:pPr>
        <w:kinsoku w:val="0"/>
        <w:overflowPunct w:val="0"/>
        <w:autoSpaceDE/>
        <w:autoSpaceDN/>
        <w:adjustRightInd/>
        <w:spacing w:before="8" w:line="277" w:lineRule="exact"/>
        <w:jc w:val="center"/>
        <w:textAlignment w:val="baseline"/>
        <w:rPr>
          <w:ins w:id="719" w:author="Tammy Meek (NESO)" w:date="2025-01-24T11:07:00Z" w16du:dateUtc="2025-01-24T11:07:00Z"/>
          <w:rFonts w:ascii="Arial" w:hAnsi="Arial" w:cs="Arial"/>
          <w:sz w:val="24"/>
          <w:szCs w:val="24"/>
        </w:rPr>
      </w:pPr>
    </w:p>
    <w:p w14:paraId="7C491F8F" w14:textId="77777777" w:rsidR="00B408EE" w:rsidRDefault="00B408EE">
      <w:pPr>
        <w:kinsoku w:val="0"/>
        <w:overflowPunct w:val="0"/>
        <w:autoSpaceDE/>
        <w:autoSpaceDN/>
        <w:adjustRightInd/>
        <w:spacing w:before="8" w:line="277" w:lineRule="exact"/>
        <w:jc w:val="center"/>
        <w:textAlignment w:val="baseline"/>
        <w:rPr>
          <w:ins w:id="720" w:author="Tammy Meek (NESO)" w:date="2025-01-24T11:07:00Z" w16du:dateUtc="2025-01-24T11:07:00Z"/>
          <w:rFonts w:ascii="Arial" w:hAnsi="Arial" w:cs="Arial"/>
          <w:sz w:val="24"/>
          <w:szCs w:val="24"/>
        </w:rPr>
      </w:pPr>
    </w:p>
    <w:p w14:paraId="54265807" w14:textId="77777777" w:rsidR="00B408EE" w:rsidRDefault="00B408EE">
      <w:pPr>
        <w:kinsoku w:val="0"/>
        <w:overflowPunct w:val="0"/>
        <w:autoSpaceDE/>
        <w:autoSpaceDN/>
        <w:adjustRightInd/>
        <w:spacing w:before="8" w:line="277" w:lineRule="exact"/>
        <w:jc w:val="center"/>
        <w:textAlignment w:val="baseline"/>
        <w:rPr>
          <w:ins w:id="721" w:author="Tammy Meek (NESO)" w:date="2025-01-24T11:07:00Z" w16du:dateUtc="2025-01-24T11:07:00Z"/>
          <w:rFonts w:ascii="Arial" w:hAnsi="Arial" w:cs="Arial"/>
          <w:sz w:val="24"/>
          <w:szCs w:val="24"/>
        </w:rPr>
      </w:pPr>
    </w:p>
    <w:p w14:paraId="779B0A1A" w14:textId="77777777" w:rsidR="00B408EE" w:rsidRDefault="00B408EE">
      <w:pPr>
        <w:kinsoku w:val="0"/>
        <w:overflowPunct w:val="0"/>
        <w:autoSpaceDE/>
        <w:autoSpaceDN/>
        <w:adjustRightInd/>
        <w:spacing w:before="8" w:line="277" w:lineRule="exact"/>
        <w:jc w:val="center"/>
        <w:textAlignment w:val="baseline"/>
        <w:rPr>
          <w:ins w:id="722" w:author="Tammy Meek (NESO)" w:date="2025-01-24T11:07:00Z" w16du:dateUtc="2025-01-24T11:07:00Z"/>
          <w:rFonts w:ascii="Arial" w:hAnsi="Arial" w:cs="Arial"/>
          <w:sz w:val="24"/>
          <w:szCs w:val="24"/>
        </w:rPr>
      </w:pPr>
    </w:p>
    <w:p w14:paraId="0F003071" w14:textId="77777777" w:rsidR="00B408EE" w:rsidRDefault="00B408EE">
      <w:pPr>
        <w:kinsoku w:val="0"/>
        <w:overflowPunct w:val="0"/>
        <w:autoSpaceDE/>
        <w:autoSpaceDN/>
        <w:adjustRightInd/>
        <w:spacing w:before="8" w:line="277" w:lineRule="exact"/>
        <w:jc w:val="center"/>
        <w:textAlignment w:val="baseline"/>
        <w:rPr>
          <w:ins w:id="723" w:author="Tammy Meek (NESO)" w:date="2025-01-24T11:02:00Z" w16du:dateUtc="2025-01-24T11:02:00Z"/>
          <w:rFonts w:ascii="Arial" w:hAnsi="Arial" w:cs="Arial"/>
          <w:sz w:val="24"/>
          <w:szCs w:val="24"/>
        </w:rPr>
      </w:pPr>
    </w:p>
    <w:p w14:paraId="77492AA5" w14:textId="38B90987" w:rsidR="009C1403" w:rsidDel="00710D3E" w:rsidRDefault="00C6386D">
      <w:pPr>
        <w:kinsoku w:val="0"/>
        <w:overflowPunct w:val="0"/>
        <w:autoSpaceDE/>
        <w:autoSpaceDN/>
        <w:adjustRightInd/>
        <w:spacing w:before="8" w:line="277" w:lineRule="exact"/>
        <w:textAlignment w:val="baseline"/>
        <w:rPr>
          <w:del w:id="724" w:author="Tammy Meek (NESO)" w:date="2025-01-24T11:08:00Z" w16du:dateUtc="2025-01-24T11:08:00Z"/>
          <w:rFonts w:ascii="Arial" w:hAnsi="Arial" w:cs="Arial"/>
          <w:i/>
          <w:iCs/>
          <w:sz w:val="24"/>
          <w:szCs w:val="24"/>
        </w:rPr>
        <w:pPrChange w:id="725" w:author="Tammy Meek (NESO)" w:date="2025-01-24T11:34:00Z" w16du:dateUtc="2025-01-24T11:34:00Z">
          <w:pPr>
            <w:kinsoku w:val="0"/>
            <w:overflowPunct w:val="0"/>
            <w:autoSpaceDE/>
            <w:autoSpaceDN/>
            <w:adjustRightInd/>
            <w:spacing w:before="8" w:line="277" w:lineRule="exact"/>
            <w:jc w:val="center"/>
            <w:textAlignment w:val="baseline"/>
          </w:pPr>
        </w:pPrChange>
      </w:pPr>
      <w:r>
        <w:rPr>
          <w:rFonts w:ascii="Arial" w:hAnsi="Arial" w:cs="Arial"/>
          <w:sz w:val="24"/>
          <w:szCs w:val="24"/>
        </w:rPr>
        <w:t xml:space="preserve">Figure 1.1 The </w:t>
      </w:r>
      <w:r>
        <w:rPr>
          <w:rFonts w:ascii="Arial" w:hAnsi="Arial" w:cs="Arial"/>
          <w:i/>
          <w:iCs/>
          <w:sz w:val="24"/>
          <w:szCs w:val="24"/>
        </w:rPr>
        <w:t xml:space="preserve">onshore transmission system </w:t>
      </w:r>
      <w:r>
        <w:rPr>
          <w:rFonts w:ascii="Arial" w:hAnsi="Arial" w:cs="Arial"/>
          <w:sz w:val="24"/>
          <w:szCs w:val="24"/>
        </w:rPr>
        <w:t xml:space="preserve">with a directly connected </w:t>
      </w:r>
      <w:r>
        <w:rPr>
          <w:rFonts w:ascii="Arial" w:hAnsi="Arial" w:cs="Arial"/>
          <w:i/>
          <w:iCs/>
          <w:sz w:val="24"/>
          <w:szCs w:val="24"/>
        </w:rPr>
        <w:t>power</w:t>
      </w:r>
      <w:ins w:id="726" w:author="Tammy Meek (NESO)" w:date="2025-01-24T11:08:00Z" w16du:dateUtc="2025-01-24T11:08:00Z">
        <w:r w:rsidR="00710D3E">
          <w:rPr>
            <w:rFonts w:ascii="Arial" w:hAnsi="Arial" w:cs="Arial"/>
            <w:i/>
            <w:iCs/>
            <w:sz w:val="24"/>
            <w:szCs w:val="24"/>
          </w:rPr>
          <w:t xml:space="preserve"> </w:t>
        </w:r>
      </w:ins>
    </w:p>
    <w:p w14:paraId="4CF5F95F" w14:textId="3058937B" w:rsidR="009C1403" w:rsidRDefault="00C6386D">
      <w:pPr>
        <w:kinsoku w:val="0"/>
        <w:overflowPunct w:val="0"/>
        <w:autoSpaceDE/>
        <w:autoSpaceDN/>
        <w:adjustRightInd/>
        <w:spacing w:before="8" w:line="277" w:lineRule="exact"/>
        <w:textAlignment w:val="baseline"/>
        <w:rPr>
          <w:ins w:id="727" w:author="Tammy Meek (NESO)" w:date="2025-01-24T11:00:00Z" w16du:dateUtc="2025-01-24T11:00:00Z"/>
          <w:rFonts w:ascii="Arial" w:hAnsi="Arial" w:cs="Arial"/>
          <w:i/>
          <w:iCs/>
          <w:spacing w:val="-3"/>
          <w:sz w:val="24"/>
          <w:szCs w:val="24"/>
        </w:rPr>
        <w:pPrChange w:id="728" w:author="Tammy Meek (NESO)" w:date="2025-01-24T11:34:00Z" w16du:dateUtc="2025-01-24T11:34:00Z">
          <w:pPr>
            <w:kinsoku w:val="0"/>
            <w:overflowPunct w:val="0"/>
            <w:autoSpaceDE/>
            <w:autoSpaceDN/>
            <w:adjustRightInd/>
            <w:spacing w:before="11" w:line="277" w:lineRule="exact"/>
            <w:jc w:val="center"/>
            <w:textAlignment w:val="baseline"/>
          </w:pPr>
        </w:pPrChange>
      </w:pPr>
      <w:r>
        <w:rPr>
          <w:rFonts w:ascii="Arial" w:hAnsi="Arial" w:cs="Arial"/>
          <w:i/>
          <w:iCs/>
          <w:spacing w:val="-3"/>
          <w:sz w:val="24"/>
          <w:szCs w:val="24"/>
        </w:rPr>
        <w:t>station</w:t>
      </w:r>
    </w:p>
    <w:p w14:paraId="7FC1ACFA" w14:textId="5E16A30D" w:rsidR="005057FB" w:rsidDel="00710D3E" w:rsidRDefault="005057FB">
      <w:pPr>
        <w:kinsoku w:val="0"/>
        <w:overflowPunct w:val="0"/>
        <w:autoSpaceDE/>
        <w:autoSpaceDN/>
        <w:adjustRightInd/>
        <w:spacing w:before="11" w:line="277" w:lineRule="exact"/>
        <w:jc w:val="center"/>
        <w:textAlignment w:val="baseline"/>
        <w:rPr>
          <w:del w:id="729" w:author="Tammy Meek (NESO)" w:date="2025-01-24T11:08:00Z" w16du:dateUtc="2025-01-24T11:08:00Z"/>
          <w:rFonts w:ascii="Arial" w:hAnsi="Arial" w:cs="Arial"/>
          <w:i/>
          <w:iCs/>
          <w:spacing w:val="-3"/>
          <w:sz w:val="24"/>
          <w:szCs w:val="24"/>
        </w:rPr>
      </w:pPr>
    </w:p>
    <w:p w14:paraId="136C8E0D" w14:textId="3BED778F" w:rsidR="009C1403" w:rsidRDefault="00C6386D">
      <w:pPr>
        <w:kinsoku w:val="0"/>
        <w:overflowPunct w:val="0"/>
        <w:autoSpaceDE/>
        <w:autoSpaceDN/>
        <w:adjustRightInd/>
        <w:spacing w:before="247" w:line="277" w:lineRule="exact"/>
        <w:ind w:left="648" w:hanging="648"/>
        <w:jc w:val="both"/>
        <w:textAlignment w:val="baseline"/>
        <w:rPr>
          <w:rFonts w:ascii="Arial" w:hAnsi="Arial" w:cs="Arial"/>
          <w:sz w:val="24"/>
          <w:szCs w:val="24"/>
        </w:rPr>
      </w:pPr>
      <w:r>
        <w:rPr>
          <w:rFonts w:ascii="Arial" w:hAnsi="Arial" w:cs="Arial"/>
          <w:sz w:val="24"/>
          <w:szCs w:val="24"/>
        </w:rPr>
        <w:t xml:space="preserve">1.10 </w:t>
      </w:r>
      <w:ins w:id="730" w:author="Tammy Meek (NESO)" w:date="2025-01-24T11:09:00Z" w16du:dateUtc="2025-01-24T11:09:00Z">
        <w:r w:rsidR="00E406BD">
          <w:rPr>
            <w:rFonts w:ascii="Arial" w:hAnsi="Arial" w:cs="Arial"/>
            <w:sz w:val="24"/>
            <w:szCs w:val="24"/>
          </w:rPr>
          <w:tab/>
        </w:r>
      </w:ins>
      <w:r>
        <w:rPr>
          <w:rFonts w:ascii="Arial" w:hAnsi="Arial" w:cs="Arial"/>
          <w:sz w:val="24"/>
          <w:szCs w:val="24"/>
        </w:rPr>
        <w:t xml:space="preserve">The generation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set out in Section 2 and cover the connections which extend from the </w:t>
      </w:r>
      <w:r>
        <w:rPr>
          <w:rFonts w:ascii="Arial" w:hAnsi="Arial" w:cs="Arial"/>
          <w:i/>
          <w:iCs/>
          <w:sz w:val="24"/>
          <w:szCs w:val="24"/>
        </w:rPr>
        <w:t xml:space="preserve">grid entry points (GEPS) </w:t>
      </w:r>
      <w:r>
        <w:rPr>
          <w:rFonts w:ascii="Arial" w:hAnsi="Arial" w:cs="Arial"/>
          <w:sz w:val="24"/>
          <w:szCs w:val="24"/>
        </w:rPr>
        <w:t xml:space="preserve">and reach into the </w:t>
      </w:r>
      <w:r>
        <w:rPr>
          <w:rFonts w:ascii="Arial" w:hAnsi="Arial" w:cs="Arial"/>
          <w:i/>
          <w:iCs/>
          <w:sz w:val="24"/>
          <w:szCs w:val="24"/>
        </w:rPr>
        <w:t>MITS</w:t>
      </w:r>
      <w:r>
        <w:rPr>
          <w:rFonts w:ascii="Arial" w:hAnsi="Arial" w:cs="Arial"/>
          <w:sz w:val="24"/>
          <w:szCs w:val="24"/>
        </w:rPr>
        <w:t xml:space="preserve">. The criteria also cover the risks affecting the </w:t>
      </w:r>
      <w:r>
        <w:rPr>
          <w:rFonts w:ascii="Arial" w:hAnsi="Arial" w:cs="Arial"/>
          <w:i/>
          <w:iCs/>
          <w:sz w:val="24"/>
          <w:szCs w:val="24"/>
        </w:rPr>
        <w:t xml:space="preserve">national electricity transmission system </w:t>
      </w:r>
      <w:r>
        <w:rPr>
          <w:rFonts w:ascii="Arial" w:hAnsi="Arial" w:cs="Arial"/>
          <w:sz w:val="24"/>
          <w:szCs w:val="24"/>
        </w:rPr>
        <w:t xml:space="preserve">arising from the </w:t>
      </w:r>
      <w:r>
        <w:rPr>
          <w:rFonts w:ascii="Arial" w:hAnsi="Arial" w:cs="Arial"/>
          <w:i/>
          <w:iCs/>
          <w:sz w:val="24"/>
          <w:szCs w:val="24"/>
        </w:rPr>
        <w:t>generation circuits</w:t>
      </w:r>
      <w:r>
        <w:rPr>
          <w:rFonts w:ascii="Arial" w:hAnsi="Arial" w:cs="Arial"/>
          <w:sz w:val="24"/>
          <w:szCs w:val="24"/>
        </w:rPr>
        <w:t>.</w:t>
      </w:r>
    </w:p>
    <w:p w14:paraId="469248B6" w14:textId="5635E527" w:rsidR="009C1403" w:rsidRDefault="00C6386D">
      <w:pPr>
        <w:kinsoku w:val="0"/>
        <w:overflowPunct w:val="0"/>
        <w:autoSpaceDE/>
        <w:autoSpaceDN/>
        <w:adjustRightInd/>
        <w:spacing w:before="197" w:line="277" w:lineRule="exact"/>
        <w:ind w:left="648" w:hanging="648"/>
        <w:jc w:val="both"/>
        <w:textAlignment w:val="baseline"/>
        <w:rPr>
          <w:rFonts w:ascii="Arial" w:hAnsi="Arial" w:cs="Arial"/>
          <w:sz w:val="24"/>
          <w:szCs w:val="24"/>
        </w:rPr>
      </w:pPr>
      <w:r>
        <w:rPr>
          <w:rFonts w:ascii="Arial" w:hAnsi="Arial" w:cs="Arial"/>
          <w:sz w:val="24"/>
          <w:szCs w:val="24"/>
        </w:rPr>
        <w:t xml:space="preserve">1.11 </w:t>
      </w:r>
      <w:ins w:id="731" w:author="Tammy Meek (NESO)" w:date="2025-01-24T11:09:00Z" w16du:dateUtc="2025-01-24T11:09:00Z">
        <w:r w:rsidR="00E406BD">
          <w:rPr>
            <w:rFonts w:ascii="Arial" w:hAnsi="Arial" w:cs="Arial"/>
            <w:sz w:val="24"/>
            <w:szCs w:val="24"/>
          </w:rPr>
          <w:tab/>
        </w:r>
      </w:ins>
      <w:r>
        <w:rPr>
          <w:rFonts w:ascii="Arial" w:hAnsi="Arial" w:cs="Arial"/>
          <w:sz w:val="24"/>
          <w:szCs w:val="24"/>
        </w:rPr>
        <w:t xml:space="preserve">The demand connection criteria applicable to the </w:t>
      </w:r>
      <w:r>
        <w:rPr>
          <w:rFonts w:ascii="Arial" w:hAnsi="Arial" w:cs="Arial"/>
          <w:i/>
          <w:iCs/>
          <w:sz w:val="24"/>
          <w:szCs w:val="24"/>
        </w:rPr>
        <w:t xml:space="preserve">onshore transmission system </w:t>
      </w:r>
      <w:r>
        <w:rPr>
          <w:rFonts w:ascii="Arial" w:hAnsi="Arial" w:cs="Arial"/>
          <w:sz w:val="24"/>
          <w:szCs w:val="24"/>
        </w:rPr>
        <w:t xml:space="preserve">are given in Section 3 and cover the connections which extend from the lower voltage side of the </w:t>
      </w:r>
      <w:r>
        <w:rPr>
          <w:rFonts w:ascii="Arial" w:hAnsi="Arial" w:cs="Arial"/>
          <w:i/>
          <w:iCs/>
          <w:sz w:val="24"/>
          <w:szCs w:val="24"/>
        </w:rPr>
        <w:t xml:space="preserve">GSP </w:t>
      </w:r>
      <w:r>
        <w:rPr>
          <w:rFonts w:ascii="Arial" w:hAnsi="Arial" w:cs="Arial"/>
          <w:sz w:val="24"/>
          <w:szCs w:val="24"/>
        </w:rPr>
        <w:t xml:space="preserve">transformers and again reach into the </w:t>
      </w:r>
      <w:r>
        <w:rPr>
          <w:rFonts w:ascii="Arial" w:hAnsi="Arial" w:cs="Arial"/>
          <w:i/>
          <w:iCs/>
          <w:sz w:val="24"/>
          <w:szCs w:val="24"/>
        </w:rPr>
        <w:t>MITS</w:t>
      </w:r>
      <w:r>
        <w:rPr>
          <w:rFonts w:ascii="Arial" w:hAnsi="Arial" w:cs="Arial"/>
          <w:sz w:val="24"/>
          <w:szCs w:val="24"/>
        </w:rPr>
        <w:t>.</w:t>
      </w:r>
    </w:p>
    <w:p w14:paraId="74FC4C99" w14:textId="43EC15A2" w:rsidR="009C1403" w:rsidRDefault="00C6386D">
      <w:pPr>
        <w:kinsoku w:val="0"/>
        <w:overflowPunct w:val="0"/>
        <w:autoSpaceDE/>
        <w:autoSpaceDN/>
        <w:adjustRightInd/>
        <w:spacing w:before="209" w:line="271" w:lineRule="exact"/>
        <w:ind w:left="648" w:hanging="648"/>
        <w:jc w:val="both"/>
        <w:textAlignment w:val="baseline"/>
        <w:rPr>
          <w:rFonts w:ascii="Arial" w:hAnsi="Arial" w:cs="Arial"/>
          <w:spacing w:val="-1"/>
          <w:sz w:val="24"/>
          <w:szCs w:val="24"/>
        </w:rPr>
      </w:pPr>
      <w:r>
        <w:rPr>
          <w:rFonts w:ascii="Arial" w:hAnsi="Arial" w:cs="Arial"/>
          <w:spacing w:val="-1"/>
          <w:sz w:val="24"/>
          <w:szCs w:val="24"/>
        </w:rPr>
        <w:t xml:space="preserve">1.12 </w:t>
      </w:r>
      <w:ins w:id="732" w:author="Tammy Meek (NESO)" w:date="2025-01-24T11:09:00Z" w16du:dateUtc="2025-01-24T11:09:00Z">
        <w:r w:rsidR="00E406BD">
          <w:rPr>
            <w:rFonts w:ascii="Arial" w:hAnsi="Arial" w:cs="Arial"/>
            <w:spacing w:val="-1"/>
            <w:sz w:val="24"/>
            <w:szCs w:val="24"/>
          </w:rPr>
          <w:tab/>
        </w:r>
      </w:ins>
      <w:r>
        <w:rPr>
          <w:rFonts w:ascii="Arial" w:hAnsi="Arial" w:cs="Arial"/>
          <w:spacing w:val="-1"/>
          <w:sz w:val="24"/>
          <w:szCs w:val="24"/>
        </w:rPr>
        <w:t xml:space="preserve">Section 4 sets out the criteria for minimum </w:t>
      </w:r>
      <w:r>
        <w:rPr>
          <w:rFonts w:ascii="Arial" w:hAnsi="Arial" w:cs="Arial"/>
          <w:i/>
          <w:iCs/>
          <w:spacing w:val="-1"/>
          <w:sz w:val="24"/>
          <w:szCs w:val="24"/>
        </w:rPr>
        <w:t xml:space="preserve">transmission capacity </w:t>
      </w:r>
      <w:r>
        <w:rPr>
          <w:rFonts w:ascii="Arial" w:hAnsi="Arial" w:cs="Arial"/>
          <w:spacing w:val="-1"/>
          <w:sz w:val="24"/>
          <w:szCs w:val="24"/>
        </w:rPr>
        <w:t xml:space="preserve">on the </w:t>
      </w:r>
      <w:r>
        <w:rPr>
          <w:rFonts w:ascii="Arial" w:hAnsi="Arial" w:cs="Arial"/>
          <w:i/>
          <w:iCs/>
          <w:spacing w:val="-1"/>
          <w:sz w:val="24"/>
          <w:szCs w:val="24"/>
        </w:rPr>
        <w:t>MITS</w:t>
      </w:r>
      <w:r>
        <w:rPr>
          <w:rFonts w:ascii="Arial" w:hAnsi="Arial" w:cs="Arial"/>
          <w:spacing w:val="-1"/>
          <w:sz w:val="24"/>
          <w:szCs w:val="24"/>
        </w:rPr>
        <w:t>,</w:t>
      </w:r>
      <w:del w:id="733" w:author="Tammy Meek (NESO)" w:date="2025-01-24T11:09:00Z" w16du:dateUtc="2025-01-24T11:09:00Z">
        <w:r w:rsidDel="00E406BD">
          <w:rPr>
            <w:rFonts w:ascii="Arial" w:hAnsi="Arial" w:cs="Arial"/>
            <w:spacing w:val="-1"/>
            <w:sz w:val="24"/>
            <w:szCs w:val="24"/>
          </w:rPr>
          <w:delText xml:space="preserve"> </w:delText>
        </w:r>
      </w:del>
      <w:ins w:id="734" w:author="Tammy Meek (NESO)" w:date="2025-01-24T11:09:00Z" w16du:dateUtc="2025-01-24T11:09:00Z">
        <w:r w:rsidR="00E406BD">
          <w:rPr>
            <w:rFonts w:ascii="Arial" w:hAnsi="Arial" w:cs="Arial"/>
            <w:spacing w:val="-1"/>
            <w:sz w:val="24"/>
            <w:szCs w:val="24"/>
          </w:rPr>
          <w:t xml:space="preserve"> </w:t>
        </w:r>
      </w:ins>
      <w:r>
        <w:rPr>
          <w:rFonts w:ascii="Arial" w:hAnsi="Arial" w:cs="Arial"/>
          <w:spacing w:val="-1"/>
          <w:sz w:val="24"/>
          <w:szCs w:val="24"/>
        </w:rPr>
        <w:t xml:space="preserve">which extends from the </w:t>
      </w:r>
      <w:r>
        <w:rPr>
          <w:rFonts w:ascii="Arial" w:hAnsi="Arial" w:cs="Arial"/>
          <w:i/>
          <w:iCs/>
          <w:spacing w:val="-1"/>
          <w:sz w:val="24"/>
          <w:szCs w:val="24"/>
        </w:rPr>
        <w:t xml:space="preserve">generation points of connection </w:t>
      </w:r>
      <w:r>
        <w:rPr>
          <w:rFonts w:ascii="Arial" w:hAnsi="Arial" w:cs="Arial"/>
          <w:spacing w:val="-1"/>
          <w:sz w:val="24"/>
          <w:szCs w:val="24"/>
        </w:rPr>
        <w:t xml:space="preserve">through to the </w:t>
      </w:r>
      <w:r>
        <w:rPr>
          <w:rFonts w:ascii="Arial" w:hAnsi="Arial" w:cs="Arial"/>
          <w:i/>
          <w:iCs/>
          <w:spacing w:val="-1"/>
          <w:sz w:val="24"/>
          <w:szCs w:val="24"/>
        </w:rPr>
        <w:t xml:space="preserve">demand points of connection </w:t>
      </w:r>
      <w:r>
        <w:rPr>
          <w:rFonts w:ascii="Arial" w:hAnsi="Arial" w:cs="Arial"/>
          <w:spacing w:val="-1"/>
          <w:sz w:val="24"/>
          <w:szCs w:val="24"/>
        </w:rPr>
        <w:t xml:space="preserve">on the high voltage side of the </w:t>
      </w:r>
      <w:r>
        <w:rPr>
          <w:rFonts w:ascii="Arial" w:hAnsi="Arial" w:cs="Arial"/>
          <w:i/>
          <w:iCs/>
          <w:spacing w:val="-1"/>
          <w:sz w:val="24"/>
          <w:szCs w:val="24"/>
        </w:rPr>
        <w:t xml:space="preserve">GSP </w:t>
      </w:r>
      <w:r>
        <w:rPr>
          <w:rFonts w:ascii="Arial" w:hAnsi="Arial" w:cs="Arial"/>
          <w:spacing w:val="-1"/>
          <w:sz w:val="24"/>
          <w:szCs w:val="24"/>
        </w:rPr>
        <w:t>transformers.</w:t>
      </w:r>
    </w:p>
    <w:p w14:paraId="0E138BA9" w14:textId="77777777" w:rsidR="009C1403" w:rsidRDefault="00C6386D">
      <w:pPr>
        <w:kinsoku w:val="0"/>
        <w:overflowPunct w:val="0"/>
        <w:autoSpaceDE/>
        <w:autoSpaceDN/>
        <w:adjustRightInd/>
        <w:spacing w:before="216" w:line="269" w:lineRule="exact"/>
        <w:ind w:left="648" w:hanging="648"/>
        <w:jc w:val="both"/>
        <w:textAlignment w:val="baseline"/>
        <w:rPr>
          <w:rFonts w:ascii="Arial" w:hAnsi="Arial" w:cs="Arial"/>
          <w:sz w:val="24"/>
          <w:szCs w:val="24"/>
        </w:rPr>
      </w:pPr>
      <w:r>
        <w:rPr>
          <w:rFonts w:ascii="Arial" w:hAnsi="Arial" w:cs="Arial"/>
          <w:sz w:val="24"/>
          <w:szCs w:val="24"/>
        </w:rPr>
        <w:t xml:space="preserve">1.13 The criteria relating to the operation of the </w:t>
      </w:r>
      <w:r>
        <w:rPr>
          <w:rFonts w:ascii="Arial" w:hAnsi="Arial" w:cs="Arial"/>
          <w:i/>
          <w:iCs/>
          <w:sz w:val="24"/>
          <w:szCs w:val="24"/>
        </w:rPr>
        <w:t xml:space="preserve">onshore transmission system </w:t>
      </w:r>
      <w:r>
        <w:rPr>
          <w:rFonts w:ascii="Arial" w:hAnsi="Arial" w:cs="Arial"/>
          <w:sz w:val="24"/>
          <w:szCs w:val="24"/>
        </w:rPr>
        <w:t>are presented in Section 5.</w:t>
      </w:r>
    </w:p>
    <w:p w14:paraId="1EE19276" w14:textId="1FA6497A" w:rsidR="009C1403" w:rsidDel="00C82BE4" w:rsidRDefault="009C1403">
      <w:pPr>
        <w:widowControl/>
        <w:rPr>
          <w:del w:id="735" w:author="Tammy Meek (NESO)" w:date="2025-01-24T11:10:00Z" w16du:dateUtc="2025-01-24T11:10:00Z"/>
          <w:sz w:val="24"/>
          <w:szCs w:val="24"/>
        </w:rPr>
        <w:sectPr w:rsidR="009C1403" w:rsidDel="00C82BE4" w:rsidSect="00B408EE">
          <w:headerReference w:type="default" r:id="rId18"/>
          <w:pgSz w:w="11904" w:h="16834"/>
          <w:pgMar w:top="1702" w:right="1410" w:bottom="508" w:left="1454" w:header="720" w:footer="720" w:gutter="0"/>
          <w:cols w:space="720"/>
          <w:noEndnote/>
          <w:sectPrChange w:id="746" w:author="Tammy Meek (NESO)" w:date="2025-01-24T11:07:00Z" w16du:dateUtc="2025-01-24T11:07:00Z">
            <w:sectPr w:rsidR="009C1403" w:rsidDel="00C82BE4" w:rsidSect="00B408EE">
              <w:pgMar w:top="9321" w:right="1410" w:bottom="508" w:left="1454" w:header="720" w:footer="720" w:gutter="0"/>
            </w:sectPr>
          </w:sectPrChange>
        </w:sectPr>
      </w:pPr>
    </w:p>
    <w:p w14:paraId="447FDB43" w14:textId="77777777" w:rsidR="00C82BE4" w:rsidRDefault="00C82BE4">
      <w:pPr>
        <w:kinsoku w:val="0"/>
        <w:overflowPunct w:val="0"/>
        <w:autoSpaceDE/>
        <w:autoSpaceDN/>
        <w:adjustRightInd/>
        <w:spacing w:before="5" w:line="281" w:lineRule="exact"/>
        <w:textAlignment w:val="baseline"/>
        <w:rPr>
          <w:ins w:id="747" w:author="Tammy Meek (NESO)" w:date="2025-01-24T11:10:00Z" w16du:dateUtc="2025-01-24T11:10:00Z"/>
          <w:rFonts w:ascii="Arial" w:hAnsi="Arial" w:cs="Arial"/>
          <w:b/>
          <w:bCs/>
          <w:i/>
          <w:iCs/>
          <w:spacing w:val="-1"/>
          <w:sz w:val="24"/>
          <w:szCs w:val="24"/>
        </w:rPr>
      </w:pPr>
    </w:p>
    <w:p w14:paraId="4EBC77F5" w14:textId="2637C4A6" w:rsidR="009C1403" w:rsidRDefault="00C6386D">
      <w:pPr>
        <w:kinsoku w:val="0"/>
        <w:overflowPunct w:val="0"/>
        <w:autoSpaceDE/>
        <w:autoSpaceDN/>
        <w:adjustRightInd/>
        <w:spacing w:before="5" w:line="281" w:lineRule="exact"/>
        <w:textAlignment w:val="baseline"/>
        <w:rPr>
          <w:rFonts w:ascii="Arial" w:hAnsi="Arial" w:cs="Arial"/>
          <w:b/>
          <w:bCs/>
          <w:spacing w:val="-1"/>
          <w:sz w:val="24"/>
          <w:szCs w:val="24"/>
        </w:rPr>
      </w:pPr>
      <w:r>
        <w:rPr>
          <w:rFonts w:ascii="Arial" w:hAnsi="Arial" w:cs="Arial"/>
          <w:b/>
          <w:bCs/>
          <w:i/>
          <w:iCs/>
          <w:spacing w:val="-1"/>
          <w:sz w:val="24"/>
          <w:szCs w:val="24"/>
        </w:rPr>
        <w:t xml:space="preserve">Offshore </w:t>
      </w:r>
      <w:r>
        <w:rPr>
          <w:rFonts w:ascii="Arial" w:hAnsi="Arial" w:cs="Arial"/>
          <w:b/>
          <w:bCs/>
          <w:spacing w:val="-1"/>
          <w:sz w:val="24"/>
          <w:szCs w:val="24"/>
        </w:rPr>
        <w:t>Criteria and Methodologies</w:t>
      </w:r>
    </w:p>
    <w:p w14:paraId="2F52C999" w14:textId="0E329800" w:rsidR="009C1403" w:rsidRDefault="00C6386D" w:rsidP="00C82BE4">
      <w:pPr>
        <w:kinsoku w:val="0"/>
        <w:overflowPunct w:val="0"/>
        <w:autoSpaceDE/>
        <w:autoSpaceDN/>
        <w:adjustRightInd/>
        <w:spacing w:before="177" w:line="276" w:lineRule="exact"/>
        <w:ind w:left="648" w:hanging="648"/>
        <w:jc w:val="both"/>
        <w:textAlignment w:val="baseline"/>
        <w:rPr>
          <w:rFonts w:ascii="Arial" w:hAnsi="Arial" w:cs="Arial"/>
          <w:sz w:val="24"/>
          <w:szCs w:val="24"/>
        </w:rPr>
      </w:pPr>
      <w:r>
        <w:rPr>
          <w:rFonts w:ascii="Arial" w:hAnsi="Arial" w:cs="Arial"/>
          <w:sz w:val="24"/>
          <w:szCs w:val="24"/>
        </w:rPr>
        <w:t>1.14</w:t>
      </w:r>
      <w:ins w:id="748" w:author="Tammy Meek (NESO)" w:date="2025-01-24T11:10:00Z" w16du:dateUtc="2025-01-24T11:10:00Z">
        <w:r w:rsidR="00C82BE4">
          <w:rPr>
            <w:rFonts w:ascii="Arial" w:hAnsi="Arial" w:cs="Arial"/>
            <w:sz w:val="24"/>
            <w:szCs w:val="24"/>
          </w:rPr>
          <w:tab/>
        </w:r>
      </w:ins>
      <w:del w:id="749" w:author="Tammy Meek (NESO)" w:date="2025-01-24T11:10:00Z" w16du:dateUtc="2025-01-24T11:10:00Z">
        <w:r w:rsidDel="00C82BE4">
          <w:rPr>
            <w:rFonts w:ascii="Arial" w:hAnsi="Arial" w:cs="Arial"/>
            <w:sz w:val="24"/>
            <w:szCs w:val="24"/>
          </w:rPr>
          <w:delText xml:space="preserve"> </w:delText>
        </w:r>
      </w:del>
      <w:r>
        <w:rPr>
          <w:rFonts w:ascii="Arial" w:hAnsi="Arial" w:cs="Arial"/>
          <w:sz w:val="24"/>
          <w:szCs w:val="24"/>
        </w:rPr>
        <w:t xml:space="preserve">For ease of use, the criteria and methodologies relating to the planning of the </w:t>
      </w:r>
      <w:r>
        <w:rPr>
          <w:rFonts w:ascii="Arial" w:hAnsi="Arial" w:cs="Arial"/>
          <w:i/>
          <w:iCs/>
          <w:sz w:val="24"/>
          <w:szCs w:val="24"/>
        </w:rPr>
        <w:t xml:space="preserve">offshore transmission systems </w:t>
      </w:r>
      <w:r>
        <w:rPr>
          <w:rFonts w:ascii="Arial" w:hAnsi="Arial" w:cs="Arial"/>
          <w:sz w:val="24"/>
          <w:szCs w:val="24"/>
        </w:rPr>
        <w:t xml:space="preserve">have also been presented according to the functional parts of an </w:t>
      </w:r>
      <w:r>
        <w:rPr>
          <w:rFonts w:ascii="Arial" w:hAnsi="Arial" w:cs="Arial"/>
          <w:i/>
          <w:iCs/>
          <w:sz w:val="24"/>
          <w:szCs w:val="24"/>
        </w:rPr>
        <w:t xml:space="preserve">offshore transmission system </w:t>
      </w:r>
      <w:r>
        <w:rPr>
          <w:rFonts w:ascii="Arial" w:hAnsi="Arial" w:cs="Arial"/>
          <w:sz w:val="24"/>
          <w:szCs w:val="24"/>
        </w:rPr>
        <w:t xml:space="preserve">to which they primarily apply. An </w:t>
      </w:r>
      <w:r>
        <w:rPr>
          <w:rFonts w:ascii="Arial" w:hAnsi="Arial" w:cs="Arial"/>
          <w:i/>
          <w:iCs/>
          <w:sz w:val="24"/>
          <w:szCs w:val="24"/>
        </w:rPr>
        <w:t xml:space="preserve">offshore transmission system </w:t>
      </w:r>
      <w:r>
        <w:rPr>
          <w:rFonts w:ascii="Arial" w:hAnsi="Arial" w:cs="Arial"/>
          <w:sz w:val="24"/>
          <w:szCs w:val="24"/>
        </w:rPr>
        <w:t xml:space="preserve">extends from 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 xml:space="preserve">offshore power stations </w:t>
      </w:r>
      <w:r>
        <w:rPr>
          <w:rFonts w:ascii="Arial" w:hAnsi="Arial" w:cs="Arial"/>
          <w:sz w:val="24"/>
          <w:szCs w:val="24"/>
        </w:rPr>
        <w:t xml:space="preserve">feed into the </w:t>
      </w:r>
      <w:r>
        <w:rPr>
          <w:rFonts w:ascii="Arial" w:hAnsi="Arial" w:cs="Arial"/>
          <w:i/>
          <w:iCs/>
          <w:sz w:val="24"/>
          <w:szCs w:val="24"/>
        </w:rPr>
        <w:t xml:space="preserve">offshore transmission system </w:t>
      </w:r>
      <w:r>
        <w:rPr>
          <w:rFonts w:ascii="Arial" w:hAnsi="Arial" w:cs="Arial"/>
          <w:sz w:val="24"/>
          <w:szCs w:val="24"/>
        </w:rPr>
        <w:t xml:space="preserve">through the remainder of the </w:t>
      </w:r>
      <w:r>
        <w:rPr>
          <w:rFonts w:ascii="Arial" w:hAnsi="Arial" w:cs="Arial"/>
          <w:i/>
          <w:iCs/>
          <w:sz w:val="24"/>
          <w:szCs w:val="24"/>
        </w:rPr>
        <w:t xml:space="preserve">offshore transmission system </w:t>
      </w:r>
      <w:r>
        <w:rPr>
          <w:rFonts w:ascii="Arial" w:hAnsi="Arial" w:cs="Arial"/>
          <w:sz w:val="24"/>
          <w:szCs w:val="24"/>
        </w:rPr>
        <w:t xml:space="preserve">to the point of connection of the </w:t>
      </w:r>
      <w:r>
        <w:rPr>
          <w:rFonts w:ascii="Arial" w:hAnsi="Arial" w:cs="Arial"/>
          <w:i/>
          <w:iCs/>
          <w:sz w:val="24"/>
          <w:szCs w:val="24"/>
        </w:rPr>
        <w:t xml:space="preserve">offshore transmission system </w:t>
      </w:r>
      <w:r>
        <w:rPr>
          <w:rFonts w:ascii="Arial" w:hAnsi="Arial" w:cs="Arial"/>
          <w:sz w:val="24"/>
          <w:szCs w:val="24"/>
        </w:rPr>
        <w:t xml:space="preserve">at the </w:t>
      </w:r>
      <w:r>
        <w:rPr>
          <w:rFonts w:ascii="Arial" w:hAnsi="Arial" w:cs="Arial"/>
          <w:i/>
          <w:iCs/>
          <w:sz w:val="24"/>
          <w:szCs w:val="24"/>
        </w:rPr>
        <w:t>first onshore substation</w:t>
      </w:r>
      <w:r>
        <w:rPr>
          <w:rFonts w:ascii="Arial" w:hAnsi="Arial" w:cs="Arial"/>
          <w:sz w:val="24"/>
          <w:szCs w:val="24"/>
        </w:rPr>
        <w:t xml:space="preserve">. This point of connection at the </w:t>
      </w:r>
      <w:r>
        <w:rPr>
          <w:rFonts w:ascii="Arial" w:hAnsi="Arial" w:cs="Arial"/>
          <w:i/>
          <w:iCs/>
          <w:sz w:val="24"/>
          <w:szCs w:val="24"/>
        </w:rPr>
        <w:t xml:space="preserve">first onshore substation </w:t>
      </w:r>
      <w:r>
        <w:rPr>
          <w:rFonts w:ascii="Arial" w:hAnsi="Arial" w:cs="Arial"/>
          <w:sz w:val="24"/>
          <w:szCs w:val="24"/>
        </w:rPr>
        <w:t xml:space="preserve">is the </w:t>
      </w:r>
      <w:r>
        <w:rPr>
          <w:rFonts w:ascii="Arial" w:hAnsi="Arial" w:cs="Arial"/>
          <w:i/>
          <w:iCs/>
          <w:sz w:val="24"/>
          <w:szCs w:val="24"/>
        </w:rPr>
        <w:t xml:space="preserve">interface point (IP) </w:t>
      </w:r>
      <w:r>
        <w:rPr>
          <w:rFonts w:ascii="Arial" w:hAnsi="Arial" w:cs="Arial"/>
          <w:sz w:val="24"/>
          <w:szCs w:val="24"/>
        </w:rPr>
        <w:t xml:space="preserve">in the case of a direct connection to the </w:t>
      </w:r>
      <w:r>
        <w:rPr>
          <w:rFonts w:ascii="Arial" w:hAnsi="Arial" w:cs="Arial"/>
          <w:i/>
          <w:iCs/>
          <w:sz w:val="24"/>
          <w:szCs w:val="24"/>
        </w:rPr>
        <w:t xml:space="preserve">onshore transmission system </w:t>
      </w:r>
      <w:r>
        <w:rPr>
          <w:rFonts w:ascii="Arial" w:hAnsi="Arial" w:cs="Arial"/>
          <w:sz w:val="24"/>
          <w:szCs w:val="24"/>
        </w:rPr>
        <w:t xml:space="preserve">or the </w:t>
      </w:r>
      <w:r>
        <w:rPr>
          <w:rFonts w:ascii="Arial" w:hAnsi="Arial" w:cs="Arial"/>
          <w:i/>
          <w:iCs/>
          <w:sz w:val="24"/>
          <w:szCs w:val="24"/>
        </w:rPr>
        <w:t xml:space="preserve">user system interface point (USIP) </w:t>
      </w:r>
      <w:r>
        <w:rPr>
          <w:rFonts w:ascii="Arial" w:hAnsi="Arial" w:cs="Arial"/>
          <w:sz w:val="24"/>
          <w:szCs w:val="24"/>
        </w:rPr>
        <w:t xml:space="preserve">in the case of a connection to an onshore </w:t>
      </w:r>
      <w:r>
        <w:rPr>
          <w:rFonts w:ascii="Arial" w:hAnsi="Arial" w:cs="Arial"/>
          <w:i/>
          <w:iCs/>
          <w:sz w:val="24"/>
          <w:szCs w:val="24"/>
        </w:rPr>
        <w:t>user system</w:t>
      </w:r>
      <w:r>
        <w:rPr>
          <w:rFonts w:ascii="Arial" w:hAnsi="Arial" w:cs="Arial"/>
          <w:sz w:val="24"/>
          <w:szCs w:val="24"/>
        </w:rPr>
        <w:t>.</w:t>
      </w:r>
    </w:p>
    <w:p w14:paraId="160CB306" w14:textId="65429008" w:rsidR="009C1403" w:rsidRDefault="00C6386D" w:rsidP="002C0162">
      <w:pPr>
        <w:kinsoku w:val="0"/>
        <w:overflowPunct w:val="0"/>
        <w:autoSpaceDE/>
        <w:autoSpaceDN/>
        <w:adjustRightInd/>
        <w:spacing w:before="205" w:line="276" w:lineRule="exact"/>
        <w:ind w:left="648" w:hanging="648"/>
        <w:jc w:val="both"/>
        <w:textAlignment w:val="baseline"/>
        <w:rPr>
          <w:rFonts w:ascii="Arial" w:hAnsi="Arial" w:cs="Arial"/>
          <w:sz w:val="24"/>
          <w:szCs w:val="24"/>
        </w:rPr>
      </w:pPr>
      <w:r>
        <w:rPr>
          <w:rFonts w:ascii="Arial" w:hAnsi="Arial" w:cs="Arial"/>
          <w:sz w:val="24"/>
          <w:szCs w:val="24"/>
        </w:rPr>
        <w:t xml:space="preserve">1.15 </w:t>
      </w:r>
      <w:ins w:id="750" w:author="Tammy Meek (NESO)" w:date="2025-01-24T11:10:00Z" w16du:dateUtc="2025-01-24T11:10:00Z">
        <w:r w:rsidR="00C82BE4">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first onshore substation </w:t>
      </w:r>
      <w:r>
        <w:rPr>
          <w:rFonts w:ascii="Arial" w:hAnsi="Arial" w:cs="Arial"/>
          <w:sz w:val="24"/>
          <w:szCs w:val="24"/>
        </w:rPr>
        <w:t xml:space="preserve">may be owned by the </w:t>
      </w:r>
      <w:r>
        <w:rPr>
          <w:rFonts w:ascii="Arial" w:hAnsi="Arial" w:cs="Arial"/>
          <w:i/>
          <w:iCs/>
          <w:sz w:val="24"/>
          <w:szCs w:val="24"/>
        </w:rPr>
        <w:t xml:space="preserve">offshore </w:t>
      </w:r>
      <w:del w:id="751" w:author="Tammy Meek (NESO)" w:date="2025-01-24T11:59:00Z" w16du:dateUtc="2025-01-24T11:59:00Z">
        <w:r w:rsidDel="000D741D">
          <w:rPr>
            <w:rFonts w:ascii="Arial" w:hAnsi="Arial" w:cs="Arial"/>
            <w:i/>
            <w:iCs/>
            <w:sz w:val="24"/>
            <w:szCs w:val="24"/>
          </w:rPr>
          <w:delText>transmission licensee</w:delText>
        </w:r>
      </w:del>
      <w:ins w:id="752" w:author="Tammy Meek (NESO)" w:date="2025-01-24T12:00:00Z" w16du:dateUtc="2025-01-24T12:00:00Z">
        <w:del w:id="753" w:author="Stuart McLarnon (NESO)" w:date="2025-01-29T15:51:00Z" w16du:dateUtc="2025-01-29T15:51:00Z">
          <w:r w:rsidR="000D741D" w:rsidRPr="000D741D">
            <w:rPr>
              <w:rFonts w:ascii="Arial" w:hAnsi="Arial" w:cs="Arial"/>
              <w:i/>
              <w:iCs/>
              <w:sz w:val="24"/>
              <w:szCs w:val="24"/>
            </w:rPr>
            <w:delText>Transmission Licensee</w:delText>
          </w:r>
        </w:del>
      </w:ins>
      <w:ins w:id="754" w:author="Stuart McLarnon (NESO)" w:date="2025-01-29T15:51:00Z" w16du:dateUtc="2025-01-29T15:51:00Z">
        <w:r w:rsidR="00E652B9" w:rsidRPr="00E652B9">
          <w:rPr>
            <w:rFonts w:ascii="Arial" w:hAnsi="Arial" w:cs="Arial"/>
            <w:i/>
            <w:iCs/>
            <w:sz w:val="24"/>
            <w:szCs w:val="24"/>
          </w:rPr>
          <w:t>Licensee</w:t>
        </w:r>
      </w:ins>
      <w:r>
        <w:rPr>
          <w:rFonts w:ascii="Arial" w:hAnsi="Arial" w:cs="Arial"/>
          <w:sz w:val="24"/>
          <w:szCs w:val="24"/>
        </w:rPr>
        <w:t xml:space="preserve">, the </w:t>
      </w:r>
      <w:r>
        <w:rPr>
          <w:rFonts w:ascii="Arial" w:hAnsi="Arial" w:cs="Arial"/>
          <w:i/>
          <w:iCs/>
          <w:sz w:val="24"/>
          <w:szCs w:val="24"/>
        </w:rPr>
        <w:t xml:space="preserve">onshore </w:t>
      </w:r>
      <w:del w:id="755" w:author="Tammy Meek (NESO)" w:date="2025-01-24T11:59:00Z" w16du:dateUtc="2025-01-24T11:59:00Z">
        <w:r w:rsidDel="000D741D">
          <w:rPr>
            <w:rFonts w:ascii="Arial" w:hAnsi="Arial" w:cs="Arial"/>
            <w:i/>
            <w:iCs/>
            <w:sz w:val="24"/>
            <w:szCs w:val="24"/>
          </w:rPr>
          <w:delText>transmission licensee</w:delText>
        </w:r>
      </w:del>
      <w:ins w:id="756" w:author="Tammy Meek (NESO)" w:date="2025-01-24T12:00:00Z" w16du:dateUtc="2025-01-24T12:00:00Z">
        <w:del w:id="757" w:author="Stuart McLarnon (NESO)" w:date="2025-01-29T15:51:00Z" w16du:dateUtc="2025-01-29T15:51:00Z">
          <w:r w:rsidR="000D741D" w:rsidRPr="000D741D">
            <w:rPr>
              <w:rFonts w:ascii="Arial" w:hAnsi="Arial" w:cs="Arial"/>
              <w:i/>
              <w:iCs/>
              <w:sz w:val="24"/>
              <w:szCs w:val="24"/>
            </w:rPr>
            <w:delText>Transmission Licensee</w:delText>
          </w:r>
        </w:del>
      </w:ins>
      <w:ins w:id="758"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or onshore </w:t>
      </w:r>
      <w:r>
        <w:rPr>
          <w:rFonts w:ascii="Arial" w:hAnsi="Arial" w:cs="Arial"/>
          <w:i/>
          <w:iCs/>
          <w:sz w:val="24"/>
          <w:szCs w:val="24"/>
        </w:rPr>
        <w:t xml:space="preserve">user system </w:t>
      </w:r>
      <w:r>
        <w:rPr>
          <w:rFonts w:ascii="Arial" w:hAnsi="Arial" w:cs="Arial"/>
          <w:sz w:val="24"/>
          <w:szCs w:val="24"/>
        </w:rPr>
        <w:t xml:space="preserve">owner. Ownership boundaries are determined by the relevant </w:t>
      </w:r>
      <w:del w:id="759" w:author="Tammy Meek (NESO)" w:date="2025-01-24T11:59:00Z" w16du:dateUtc="2025-01-24T11:59:00Z">
        <w:r w:rsidDel="000D741D">
          <w:rPr>
            <w:rFonts w:ascii="Arial" w:hAnsi="Arial" w:cs="Arial"/>
            <w:i/>
            <w:iCs/>
            <w:sz w:val="24"/>
            <w:szCs w:val="24"/>
          </w:rPr>
          <w:delText>transmission licensee</w:delText>
        </w:r>
      </w:del>
      <w:ins w:id="760" w:author="Tammy Meek (NESO)" w:date="2025-01-24T12:00:00Z" w16du:dateUtc="2025-01-24T12:00:00Z">
        <w:del w:id="761" w:author="Stuart McLarnon (NESO)" w:date="2025-01-29T15:51:00Z" w16du:dateUtc="2025-01-29T15:51: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762"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 xml:space="preserve">and/or </w:t>
      </w:r>
      <w:r>
        <w:rPr>
          <w:rFonts w:ascii="Arial" w:hAnsi="Arial" w:cs="Arial"/>
          <w:i/>
          <w:iCs/>
          <w:sz w:val="24"/>
          <w:szCs w:val="24"/>
        </w:rPr>
        <w:t xml:space="preserve">distribution licensees </w:t>
      </w:r>
      <w:r>
        <w:rPr>
          <w:rFonts w:ascii="Arial" w:hAnsi="Arial" w:cs="Arial"/>
          <w:sz w:val="24"/>
          <w:szCs w:val="24"/>
        </w:rPr>
        <w:t xml:space="preserve">(as the case may be). Normally, and unless otherwise agreed, in the case of there being AC transformation or DC conversion facilities at the </w:t>
      </w:r>
      <w:r>
        <w:rPr>
          <w:rFonts w:ascii="Arial" w:hAnsi="Arial" w:cs="Arial"/>
          <w:i/>
          <w:iCs/>
          <w:sz w:val="24"/>
          <w:szCs w:val="24"/>
        </w:rPr>
        <w:t xml:space="preserve">first onshore substation </w:t>
      </w:r>
      <w:r>
        <w:rPr>
          <w:rFonts w:ascii="Arial" w:hAnsi="Arial" w:cs="Arial"/>
          <w:sz w:val="24"/>
          <w:szCs w:val="24"/>
        </w:rPr>
        <w:t xml:space="preserve">if the </w:t>
      </w:r>
      <w:r>
        <w:rPr>
          <w:rFonts w:ascii="Arial" w:hAnsi="Arial" w:cs="Arial"/>
          <w:i/>
          <w:iCs/>
          <w:sz w:val="24"/>
          <w:szCs w:val="24"/>
        </w:rPr>
        <w:t xml:space="preserve">offshore </w:t>
      </w:r>
      <w:r>
        <w:rPr>
          <w:rFonts w:ascii="Arial" w:hAnsi="Arial" w:cs="Arial"/>
          <w:sz w:val="24"/>
          <w:szCs w:val="24"/>
        </w:rPr>
        <w:t xml:space="preserve">transmission owner owns the </w:t>
      </w:r>
      <w:r>
        <w:rPr>
          <w:rFonts w:ascii="Arial" w:hAnsi="Arial" w:cs="Arial"/>
          <w:i/>
          <w:iCs/>
          <w:sz w:val="24"/>
          <w:szCs w:val="24"/>
        </w:rPr>
        <w:t>first onshore substation</w:t>
      </w:r>
      <w:r>
        <w:rPr>
          <w:rFonts w:ascii="Arial" w:hAnsi="Arial" w:cs="Arial"/>
          <w:sz w:val="24"/>
          <w:szCs w:val="24"/>
        </w:rPr>
        <w:t xml:space="preserv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HV </w:t>
      </w:r>
      <w:r>
        <w:rPr>
          <w:rFonts w:ascii="Arial" w:hAnsi="Arial" w:cs="Arial"/>
          <w:i/>
          <w:iCs/>
          <w:sz w:val="24"/>
          <w:szCs w:val="24"/>
        </w:rPr>
        <w:t>busbars</w:t>
      </w:r>
      <w:r>
        <w:rPr>
          <w:rFonts w:ascii="Arial" w:hAnsi="Arial" w:cs="Arial"/>
          <w:sz w:val="24"/>
          <w:szCs w:val="24"/>
        </w:rPr>
        <w:t xml:space="preserve">. If the </w:t>
      </w:r>
      <w:r>
        <w:rPr>
          <w:rFonts w:ascii="Arial" w:hAnsi="Arial" w:cs="Arial"/>
          <w:i/>
          <w:iCs/>
          <w:sz w:val="24"/>
          <w:szCs w:val="24"/>
        </w:rPr>
        <w:t xml:space="preserve">first onshore substation </w:t>
      </w:r>
      <w:r>
        <w:rPr>
          <w:rFonts w:ascii="Arial" w:hAnsi="Arial" w:cs="Arial"/>
          <w:sz w:val="24"/>
          <w:szCs w:val="24"/>
        </w:rPr>
        <w:t xml:space="preserve">is owned by the onshore transmission owner or onshore </w:t>
      </w:r>
      <w:r>
        <w:rPr>
          <w:rFonts w:ascii="Arial" w:hAnsi="Arial" w:cs="Arial"/>
          <w:i/>
          <w:iCs/>
          <w:sz w:val="24"/>
          <w:szCs w:val="24"/>
        </w:rPr>
        <w:t xml:space="preserve">user system </w:t>
      </w:r>
      <w:r>
        <w:rPr>
          <w:rFonts w:ascii="Arial" w:hAnsi="Arial" w:cs="Arial"/>
          <w:sz w:val="24"/>
          <w:szCs w:val="24"/>
        </w:rPr>
        <w:t xml:space="preserve">owner,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would be on the LV </w:t>
      </w:r>
      <w:r>
        <w:rPr>
          <w:rFonts w:ascii="Arial" w:hAnsi="Arial" w:cs="Arial"/>
          <w:i/>
          <w:iCs/>
          <w:sz w:val="24"/>
          <w:szCs w:val="24"/>
        </w:rPr>
        <w:t>busbars</w:t>
      </w:r>
      <w:r>
        <w:rPr>
          <w:rFonts w:ascii="Arial" w:hAnsi="Arial" w:cs="Arial"/>
          <w:sz w:val="24"/>
          <w:szCs w:val="24"/>
        </w:rPr>
        <w:t xml:space="preserve">. In the case of the former, the </w:t>
      </w:r>
      <w:r>
        <w:rPr>
          <w:rFonts w:ascii="Arial" w:hAnsi="Arial" w:cs="Arial"/>
          <w:i/>
          <w:iCs/>
          <w:sz w:val="24"/>
          <w:szCs w:val="24"/>
        </w:rPr>
        <w:t xml:space="preserve">first onshore substation </w:t>
      </w:r>
      <w:r>
        <w:rPr>
          <w:rFonts w:ascii="Arial" w:hAnsi="Arial" w:cs="Arial"/>
          <w:sz w:val="24"/>
          <w:szCs w:val="24"/>
        </w:rPr>
        <w:t xml:space="preserve">must meet the criteria relating to </w:t>
      </w:r>
      <w:r>
        <w:rPr>
          <w:rFonts w:ascii="Arial" w:hAnsi="Arial" w:cs="Arial"/>
          <w:i/>
          <w:iCs/>
          <w:sz w:val="24"/>
          <w:szCs w:val="24"/>
        </w:rPr>
        <w:t xml:space="preserve">offshore transmission systems </w:t>
      </w:r>
      <w:r>
        <w:rPr>
          <w:rFonts w:ascii="Arial" w:hAnsi="Arial" w:cs="Arial"/>
          <w:sz w:val="24"/>
          <w:szCs w:val="24"/>
        </w:rPr>
        <w:t xml:space="preserve">and, in the case of the latter the </w:t>
      </w:r>
      <w:r>
        <w:rPr>
          <w:rFonts w:ascii="Arial" w:hAnsi="Arial" w:cs="Arial"/>
          <w:i/>
          <w:iCs/>
          <w:sz w:val="24"/>
          <w:szCs w:val="24"/>
        </w:rPr>
        <w:t xml:space="preserve">first onshore substation </w:t>
      </w:r>
      <w:r>
        <w:rPr>
          <w:rFonts w:ascii="Arial" w:hAnsi="Arial" w:cs="Arial"/>
          <w:sz w:val="24"/>
          <w:szCs w:val="24"/>
        </w:rPr>
        <w:t>must meet the appropriate onshore criteria.</w:t>
      </w:r>
    </w:p>
    <w:p w14:paraId="003CA8C0" w14:textId="1F437B4D" w:rsidR="009C1403" w:rsidRDefault="00C6386D">
      <w:pPr>
        <w:kinsoku w:val="0"/>
        <w:overflowPunct w:val="0"/>
        <w:autoSpaceDE/>
        <w:autoSpaceDN/>
        <w:adjustRightInd/>
        <w:spacing w:before="206"/>
        <w:ind w:left="648" w:hanging="648"/>
        <w:jc w:val="both"/>
        <w:textAlignment w:val="baseline"/>
        <w:rPr>
          <w:rFonts w:ascii="Arial" w:hAnsi="Arial" w:cs="Arial"/>
          <w:sz w:val="24"/>
          <w:szCs w:val="24"/>
        </w:rPr>
        <w:pPrChange w:id="763" w:author="Tammy Meek (NESO)" w:date="2025-01-24T11:13:00Z" w16du:dateUtc="2025-01-24T11:13:00Z">
          <w:pPr>
            <w:kinsoku w:val="0"/>
            <w:overflowPunct w:val="0"/>
            <w:autoSpaceDE/>
            <w:autoSpaceDN/>
            <w:adjustRightInd/>
            <w:spacing w:before="1" w:line="480" w:lineRule="exact"/>
            <w:ind w:left="648" w:hanging="648"/>
            <w:textAlignment w:val="baseline"/>
          </w:pPr>
        </w:pPrChange>
      </w:pPr>
      <w:r>
        <w:rPr>
          <w:rFonts w:ascii="Arial" w:hAnsi="Arial" w:cs="Arial"/>
          <w:sz w:val="24"/>
          <w:szCs w:val="24"/>
        </w:rPr>
        <w:t xml:space="preserve">1.16 </w:t>
      </w:r>
      <w:ins w:id="764" w:author="Tammy Meek (NESO)" w:date="2025-01-24T11:10:00Z" w16du:dateUtc="2025-01-24T11:10:00Z">
        <w:r w:rsidR="00C82BE4">
          <w:rPr>
            <w:rFonts w:ascii="Arial" w:hAnsi="Arial" w:cs="Arial"/>
            <w:sz w:val="24"/>
            <w:szCs w:val="24"/>
          </w:rPr>
          <w:tab/>
        </w:r>
      </w:ins>
      <w:r>
        <w:rPr>
          <w:rFonts w:ascii="Arial" w:hAnsi="Arial" w:cs="Arial"/>
          <w:sz w:val="24"/>
          <w:szCs w:val="24"/>
        </w:rPr>
        <w:t xml:space="preserve">The functional parts of an </w:t>
      </w:r>
      <w:r>
        <w:rPr>
          <w:rFonts w:ascii="Arial" w:hAnsi="Arial" w:cs="Arial"/>
          <w:i/>
          <w:iCs/>
          <w:sz w:val="24"/>
          <w:szCs w:val="24"/>
        </w:rPr>
        <w:t xml:space="preserve">offshore transmission system </w:t>
      </w:r>
      <w:r>
        <w:rPr>
          <w:rFonts w:ascii="Arial" w:hAnsi="Arial" w:cs="Arial"/>
          <w:sz w:val="24"/>
          <w:szCs w:val="24"/>
        </w:rPr>
        <w:t xml:space="preserve">include: the </w:t>
      </w:r>
      <w:r>
        <w:rPr>
          <w:rFonts w:ascii="Arial" w:hAnsi="Arial" w:cs="Arial"/>
          <w:i/>
          <w:iCs/>
          <w:sz w:val="24"/>
          <w:szCs w:val="24"/>
        </w:rPr>
        <w:t>offshore</w:t>
      </w:r>
      <w:ins w:id="765" w:author="Tammy Meek (NESO)" w:date="2025-01-24T11:11:00Z" w16du:dateUtc="2025-01-24T11:11:00Z">
        <w:r w:rsidR="00C82BE4">
          <w:rPr>
            <w:rFonts w:ascii="Arial" w:hAnsi="Arial" w:cs="Arial"/>
            <w:i/>
            <w:iCs/>
            <w:sz w:val="24"/>
            <w:szCs w:val="24"/>
          </w:rPr>
          <w:t xml:space="preserve"> </w:t>
        </w:r>
      </w:ins>
      <w:del w:id="766" w:author="Tammy Meek (NESO)" w:date="2025-01-24T11:10:00Z" w16du:dateUtc="2025-01-24T11:10:00Z">
        <w:r w:rsidDel="00C82BE4">
          <w:rPr>
            <w:rFonts w:ascii="Arial" w:hAnsi="Arial" w:cs="Arial"/>
            <w:i/>
            <w:iCs/>
            <w:sz w:val="24"/>
            <w:szCs w:val="24"/>
          </w:rPr>
          <w:delText xml:space="preserve"> </w:delText>
        </w:r>
        <w:r w:rsidDel="00C82BE4">
          <w:rPr>
            <w:rFonts w:ascii="Arial" w:hAnsi="Arial" w:cs="Arial"/>
            <w:sz w:val="24"/>
            <w:szCs w:val="24"/>
          </w:rPr>
          <w:delText>c</w:delText>
        </w:r>
      </w:del>
      <w:ins w:id="767" w:author="Tammy Meek (NESO)" w:date="2025-01-24T11:10:00Z" w16du:dateUtc="2025-01-24T11:10:00Z">
        <w:r w:rsidR="00C82BE4">
          <w:rPr>
            <w:rFonts w:ascii="Arial" w:hAnsi="Arial" w:cs="Arial"/>
            <w:sz w:val="24"/>
            <w:szCs w:val="24"/>
          </w:rPr>
          <w:t>c</w:t>
        </w:r>
      </w:ins>
      <w:r>
        <w:rPr>
          <w:rFonts w:ascii="Arial" w:hAnsi="Arial" w:cs="Arial"/>
          <w:sz w:val="24"/>
          <w:szCs w:val="24"/>
        </w:rPr>
        <w:t xml:space="preserve">onnection facilities on the </w:t>
      </w:r>
      <w:r>
        <w:rPr>
          <w:rFonts w:ascii="Arial" w:hAnsi="Arial" w:cs="Arial"/>
          <w:i/>
          <w:iCs/>
          <w:sz w:val="24"/>
          <w:szCs w:val="24"/>
        </w:rPr>
        <w:t>offshore platform/s</w:t>
      </w:r>
      <w:r>
        <w:rPr>
          <w:rFonts w:ascii="Arial" w:hAnsi="Arial" w:cs="Arial"/>
          <w:sz w:val="24"/>
          <w:szCs w:val="24"/>
        </w:rPr>
        <w:t>, which may include:</w:t>
      </w:r>
    </w:p>
    <w:p w14:paraId="322290BD" w14:textId="1B816068" w:rsidR="009C1403" w:rsidRDefault="00C6386D">
      <w:pPr>
        <w:kinsoku w:val="0"/>
        <w:overflowPunct w:val="0"/>
        <w:autoSpaceDE/>
        <w:autoSpaceDN/>
        <w:adjustRightInd/>
        <w:spacing w:before="178" w:line="288" w:lineRule="exact"/>
        <w:ind w:left="1701" w:hanging="992"/>
        <w:jc w:val="both"/>
        <w:textAlignment w:val="baseline"/>
        <w:rPr>
          <w:rFonts w:ascii="Arial" w:hAnsi="Arial" w:cs="Arial"/>
          <w:sz w:val="24"/>
          <w:szCs w:val="24"/>
        </w:rPr>
        <w:pPrChange w:id="768" w:author="Tammy Meek (NESO)" w:date="2025-01-24T11:14:00Z" w16du:dateUtc="2025-01-24T11:14:00Z">
          <w:pPr>
            <w:kinsoku w:val="0"/>
            <w:overflowPunct w:val="0"/>
            <w:autoSpaceDE/>
            <w:autoSpaceDN/>
            <w:adjustRightInd/>
            <w:spacing w:before="178" w:line="288" w:lineRule="exact"/>
            <w:ind w:left="1512" w:hanging="864"/>
            <w:jc w:val="both"/>
            <w:textAlignment w:val="baseline"/>
          </w:pPr>
        </w:pPrChange>
      </w:pPr>
      <w:r>
        <w:rPr>
          <w:rFonts w:ascii="Arial" w:hAnsi="Arial" w:cs="Arial"/>
          <w:sz w:val="24"/>
          <w:szCs w:val="24"/>
        </w:rPr>
        <w:t xml:space="preserve">1.16.1 </w:t>
      </w:r>
      <w:ins w:id="769" w:author="Tammy Meek (NESO)" w:date="2025-01-24T11:14:00Z" w16du:dateUtc="2025-01-24T11:14:00Z">
        <w:r w:rsidR="00C87916">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offshore grid entry point/s (GEP) </w:t>
      </w:r>
      <w:r>
        <w:rPr>
          <w:rFonts w:ascii="Arial" w:hAnsi="Arial" w:cs="Arial"/>
          <w:sz w:val="24"/>
          <w:szCs w:val="24"/>
        </w:rPr>
        <w:t xml:space="preserve">at which </w:t>
      </w:r>
      <w:r>
        <w:rPr>
          <w:rFonts w:ascii="Arial" w:hAnsi="Arial" w:cs="Arial"/>
          <w:i/>
          <w:iCs/>
          <w:sz w:val="24"/>
          <w:szCs w:val="24"/>
        </w:rPr>
        <w:t>offshore power stations</w:t>
      </w:r>
      <w:ins w:id="770" w:author="Tammy Meek (NESO)" w:date="2025-01-24T11:12:00Z" w16du:dateUtc="2025-01-24T11:12:00Z">
        <w:r w:rsidR="00352643">
          <w:rPr>
            <w:rFonts w:ascii="Arial" w:hAnsi="Arial" w:cs="Arial"/>
            <w:i/>
            <w:iCs/>
            <w:sz w:val="24"/>
            <w:szCs w:val="24"/>
          </w:rPr>
          <w:t xml:space="preserve"> </w:t>
        </w:r>
      </w:ins>
      <w:del w:id="771" w:author="Tammy Meek (NESO)" w:date="2025-01-24T11:12:00Z" w16du:dateUtc="2025-01-24T11:12:00Z">
        <w:r w:rsidDel="00352643">
          <w:rPr>
            <w:rFonts w:ascii="Arial" w:hAnsi="Arial" w:cs="Arial"/>
            <w:i/>
            <w:iCs/>
            <w:sz w:val="24"/>
            <w:szCs w:val="24"/>
          </w:rPr>
          <w:delText xml:space="preserve"> </w:delText>
        </w:r>
      </w:del>
      <w:r>
        <w:rPr>
          <w:rFonts w:ascii="Arial" w:hAnsi="Arial" w:cs="Arial"/>
          <w:sz w:val="24"/>
          <w:szCs w:val="24"/>
        </w:rPr>
        <w:t>feed into</w:t>
      </w:r>
      <w:ins w:id="772" w:author="Tammy Meek (NESO)" w:date="2025-01-24T11:11:00Z" w16du:dateUtc="2025-01-24T11:11:00Z">
        <w:r w:rsidR="00C82BE4">
          <w:rPr>
            <w:rFonts w:ascii="Arial" w:hAnsi="Arial" w:cs="Arial"/>
            <w:sz w:val="24"/>
            <w:szCs w:val="24"/>
          </w:rPr>
          <w:t xml:space="preserve"> </w:t>
        </w:r>
      </w:ins>
      <w:del w:id="773" w:author="Tammy Meek (NESO)" w:date="2025-01-24T11:11:00Z" w16du:dateUtc="2025-01-24T11:11:00Z">
        <w:r w:rsidDel="00C82BE4">
          <w:rPr>
            <w:rFonts w:ascii="Arial" w:hAnsi="Arial" w:cs="Arial"/>
            <w:sz w:val="24"/>
            <w:szCs w:val="24"/>
          </w:rPr>
          <w:delText xml:space="preserve"> </w:delText>
        </w:r>
      </w:del>
      <w:r>
        <w:rPr>
          <w:rFonts w:ascii="Arial" w:hAnsi="Arial" w:cs="Arial"/>
          <w:sz w:val="24"/>
          <w:szCs w:val="24"/>
        </w:rPr>
        <w:t xml:space="preserve">an </w:t>
      </w:r>
      <w:r>
        <w:rPr>
          <w:rFonts w:ascii="Arial" w:hAnsi="Arial" w:cs="Arial"/>
          <w:i/>
          <w:iCs/>
          <w:sz w:val="24"/>
          <w:szCs w:val="24"/>
        </w:rPr>
        <w:t>offshore transmission system</w:t>
      </w:r>
      <w:r>
        <w:rPr>
          <w:rFonts w:ascii="Arial" w:hAnsi="Arial" w:cs="Arial"/>
          <w:sz w:val="24"/>
          <w:szCs w:val="24"/>
        </w:rPr>
        <w:t>,</w:t>
      </w:r>
    </w:p>
    <w:p w14:paraId="731764F8" w14:textId="3A109C7F" w:rsidR="009C1403" w:rsidRDefault="00C6386D">
      <w:pPr>
        <w:kinsoku w:val="0"/>
        <w:overflowPunct w:val="0"/>
        <w:autoSpaceDE/>
        <w:autoSpaceDN/>
        <w:adjustRightInd/>
        <w:spacing w:before="178" w:line="288" w:lineRule="exact"/>
        <w:ind w:left="1701" w:hanging="992"/>
        <w:jc w:val="both"/>
        <w:textAlignment w:val="baseline"/>
        <w:rPr>
          <w:rFonts w:ascii="Arial" w:hAnsi="Arial" w:cs="Arial"/>
          <w:i/>
          <w:iCs/>
          <w:sz w:val="24"/>
          <w:szCs w:val="24"/>
        </w:rPr>
        <w:pPrChange w:id="774" w:author="Tammy Meek (NESO)" w:date="2025-01-24T11:14:00Z" w16du:dateUtc="2025-01-24T11:14:00Z">
          <w:pPr>
            <w:kinsoku w:val="0"/>
            <w:overflowPunct w:val="0"/>
            <w:autoSpaceDE/>
            <w:autoSpaceDN/>
            <w:adjustRightInd/>
            <w:spacing w:before="178" w:line="288" w:lineRule="exact"/>
            <w:ind w:left="1512" w:hanging="864"/>
            <w:jc w:val="both"/>
            <w:textAlignment w:val="baseline"/>
          </w:pPr>
        </w:pPrChange>
      </w:pPr>
      <w:r>
        <w:rPr>
          <w:rFonts w:ascii="Arial" w:hAnsi="Arial" w:cs="Arial"/>
          <w:sz w:val="24"/>
          <w:szCs w:val="24"/>
        </w:rPr>
        <w:t>1.16.2</w:t>
      </w:r>
      <w:ins w:id="775" w:author="Tammy Meek (NESO)" w:date="2025-01-24T11:14:00Z" w16du:dateUtc="2025-01-24T11:14:00Z">
        <w:r w:rsidR="00C87916">
          <w:rPr>
            <w:rFonts w:ascii="Arial" w:hAnsi="Arial" w:cs="Arial"/>
            <w:sz w:val="24"/>
            <w:szCs w:val="24"/>
          </w:rPr>
          <w:tab/>
        </w:r>
      </w:ins>
      <w:del w:id="776" w:author="Tammy Meek (NESO)" w:date="2025-01-24T11:14:00Z" w16du:dateUtc="2025-01-24T11:14:00Z">
        <w:r w:rsidDel="00C87916">
          <w:rPr>
            <w:rFonts w:ascii="Arial" w:hAnsi="Arial" w:cs="Arial"/>
            <w:sz w:val="24"/>
            <w:szCs w:val="24"/>
          </w:rPr>
          <w:delText xml:space="preserve"> </w:delText>
        </w:r>
      </w:del>
      <w:r>
        <w:rPr>
          <w:rFonts w:ascii="Arial" w:hAnsi="Arial" w:cs="Arial"/>
          <w:sz w:val="24"/>
          <w:szCs w:val="24"/>
        </w:rPr>
        <w:t xml:space="preserve">any </w:t>
      </w:r>
      <w:r>
        <w:rPr>
          <w:rFonts w:ascii="Arial" w:hAnsi="Arial" w:cs="Arial"/>
          <w:i/>
          <w:iCs/>
          <w:sz w:val="24"/>
          <w:szCs w:val="24"/>
        </w:rPr>
        <w:t xml:space="preserve">offshore supply point/s (OSP) </w:t>
      </w:r>
      <w:r>
        <w:rPr>
          <w:rFonts w:ascii="Arial" w:hAnsi="Arial" w:cs="Arial"/>
          <w:sz w:val="24"/>
          <w:szCs w:val="24"/>
        </w:rPr>
        <w:t xml:space="preserve">where </w:t>
      </w:r>
      <w:r>
        <w:rPr>
          <w:rFonts w:ascii="Arial" w:hAnsi="Arial" w:cs="Arial"/>
          <w:i/>
          <w:iCs/>
          <w:sz w:val="24"/>
          <w:szCs w:val="24"/>
        </w:rPr>
        <w:t xml:space="preserve">offshore power station </w:t>
      </w:r>
      <w:r>
        <w:rPr>
          <w:rFonts w:ascii="Arial" w:hAnsi="Arial" w:cs="Arial"/>
          <w:sz w:val="24"/>
          <w:szCs w:val="24"/>
        </w:rPr>
        <w:t>demand</w:t>
      </w:r>
      <w:ins w:id="777" w:author="Tammy Meek (NESO)" w:date="2025-01-24T11:12:00Z" w16du:dateUtc="2025-01-24T11:12:00Z">
        <w:r w:rsidR="00352643">
          <w:rPr>
            <w:rFonts w:ascii="Arial" w:hAnsi="Arial" w:cs="Arial"/>
            <w:sz w:val="24"/>
            <w:szCs w:val="24"/>
          </w:rPr>
          <w:t xml:space="preserve"> </w:t>
        </w:r>
      </w:ins>
      <w:del w:id="778" w:author="Tammy Meek (NESO)" w:date="2025-01-24T11:12:00Z" w16du:dateUtc="2025-01-24T11:12:00Z">
        <w:r w:rsidDel="00352643">
          <w:rPr>
            <w:rFonts w:ascii="Arial" w:hAnsi="Arial" w:cs="Arial"/>
            <w:sz w:val="24"/>
            <w:szCs w:val="24"/>
          </w:rPr>
          <w:delText xml:space="preserve"> </w:delText>
        </w:r>
      </w:del>
      <w:r>
        <w:rPr>
          <w:rFonts w:ascii="Arial" w:hAnsi="Arial" w:cs="Arial"/>
          <w:sz w:val="24"/>
          <w:szCs w:val="24"/>
        </w:rPr>
        <w:t xml:space="preserve">is supplied from an </w:t>
      </w:r>
      <w:r>
        <w:rPr>
          <w:rFonts w:ascii="Arial" w:hAnsi="Arial" w:cs="Arial"/>
          <w:i/>
          <w:iCs/>
          <w:sz w:val="24"/>
          <w:szCs w:val="24"/>
        </w:rPr>
        <w:t>offshore transmission system</w:t>
      </w:r>
    </w:p>
    <w:p w14:paraId="0A6F8A25" w14:textId="77777777" w:rsidR="00434787" w:rsidRDefault="00C6386D" w:rsidP="00C87916">
      <w:pPr>
        <w:kinsoku w:val="0"/>
        <w:overflowPunct w:val="0"/>
        <w:autoSpaceDE/>
        <w:autoSpaceDN/>
        <w:adjustRightInd/>
        <w:spacing w:line="472" w:lineRule="exact"/>
        <w:ind w:left="1701" w:right="109" w:hanging="992"/>
        <w:jc w:val="both"/>
        <w:textAlignment w:val="baseline"/>
        <w:rPr>
          <w:ins w:id="779" w:author="Tammy Meek (NESO)" w:date="2025-01-24T11:15:00Z" w16du:dateUtc="2025-01-24T11:15:00Z"/>
          <w:rFonts w:ascii="Arial" w:hAnsi="Arial" w:cs="Arial"/>
          <w:i/>
          <w:iCs/>
          <w:sz w:val="24"/>
          <w:szCs w:val="24"/>
        </w:rPr>
      </w:pPr>
      <w:r>
        <w:rPr>
          <w:rFonts w:ascii="Arial" w:hAnsi="Arial" w:cs="Arial"/>
          <w:sz w:val="24"/>
          <w:szCs w:val="24"/>
        </w:rPr>
        <w:t xml:space="preserve">1.16.3 </w:t>
      </w:r>
      <w:ins w:id="780" w:author="Tammy Meek (NESO)" w:date="2025-01-24T11:14:00Z" w16du:dateUtc="2025-01-24T11:14:00Z">
        <w:r w:rsidR="00C87916">
          <w:rPr>
            <w:rFonts w:ascii="Arial" w:hAnsi="Arial" w:cs="Arial"/>
            <w:sz w:val="24"/>
            <w:szCs w:val="24"/>
          </w:rPr>
          <w:tab/>
        </w:r>
      </w:ins>
      <w:r>
        <w:rPr>
          <w:rFonts w:ascii="Arial" w:hAnsi="Arial" w:cs="Arial"/>
          <w:sz w:val="24"/>
          <w:szCs w:val="24"/>
        </w:rPr>
        <w:t xml:space="preserve">AC or DC </w:t>
      </w:r>
      <w:r>
        <w:rPr>
          <w:rFonts w:ascii="Arial" w:hAnsi="Arial" w:cs="Arial"/>
          <w:i/>
          <w:iCs/>
          <w:sz w:val="24"/>
          <w:szCs w:val="24"/>
        </w:rPr>
        <w:t xml:space="preserve">offshore transmission circuits </w:t>
      </w:r>
    </w:p>
    <w:p w14:paraId="6389832A" w14:textId="5CD9788F" w:rsidR="009C1403" w:rsidRDefault="00C6386D">
      <w:pPr>
        <w:kinsoku w:val="0"/>
        <w:overflowPunct w:val="0"/>
        <w:autoSpaceDE/>
        <w:autoSpaceDN/>
        <w:adjustRightInd/>
        <w:spacing w:line="472" w:lineRule="exact"/>
        <w:ind w:left="1701" w:right="109" w:hanging="992"/>
        <w:jc w:val="both"/>
        <w:textAlignment w:val="baseline"/>
        <w:rPr>
          <w:rFonts w:ascii="Arial" w:hAnsi="Arial" w:cs="Arial"/>
          <w:i/>
          <w:iCs/>
          <w:sz w:val="24"/>
          <w:szCs w:val="24"/>
        </w:rPr>
        <w:pPrChange w:id="781" w:author="Tammy Meek (NESO)" w:date="2025-01-24T11:14:00Z" w16du:dateUtc="2025-01-24T11:14:00Z">
          <w:pPr>
            <w:kinsoku w:val="0"/>
            <w:overflowPunct w:val="0"/>
            <w:autoSpaceDE/>
            <w:autoSpaceDN/>
            <w:adjustRightInd/>
            <w:spacing w:line="472" w:lineRule="exact"/>
            <w:ind w:left="648" w:right="3312"/>
            <w:textAlignment w:val="baseline"/>
          </w:pPr>
        </w:pPrChange>
      </w:pPr>
      <w:r>
        <w:rPr>
          <w:rFonts w:ascii="Arial" w:hAnsi="Arial" w:cs="Arial"/>
          <w:sz w:val="24"/>
          <w:szCs w:val="24"/>
        </w:rPr>
        <w:t>the cable circuit/s</w:t>
      </w:r>
      <w:del w:id="782" w:author="Tammy Meek (NESO)" w:date="2025-01-24T11:14:00Z" w16du:dateUtc="2025-01-24T11:14:00Z">
        <w:r w:rsidDel="00E763B9">
          <w:rPr>
            <w:rFonts w:ascii="Arial" w:hAnsi="Arial" w:cs="Arial"/>
            <w:i/>
            <w:iCs/>
            <w:sz w:val="24"/>
            <w:szCs w:val="24"/>
          </w:rPr>
          <w:delText>,</w:delText>
        </w:r>
      </w:del>
      <w:ins w:id="783" w:author="Tammy Meek (NESO)" w:date="2025-01-24T11:15:00Z" w16du:dateUtc="2025-01-24T11:15:00Z">
        <w:r w:rsidR="00434787">
          <w:rPr>
            <w:rFonts w:ascii="Arial" w:hAnsi="Arial" w:cs="Arial"/>
            <w:i/>
            <w:iCs/>
            <w:sz w:val="24"/>
            <w:szCs w:val="24"/>
          </w:rPr>
          <w:t xml:space="preserve"> </w:t>
        </w:r>
      </w:ins>
      <w:del w:id="784" w:author="Tammy Meek (NESO)" w:date="2025-01-24T11:15:00Z" w16du:dateUtc="2025-01-24T11:15:00Z">
        <w:r w:rsidDel="00434787">
          <w:rPr>
            <w:rFonts w:ascii="Arial" w:hAnsi="Arial" w:cs="Arial"/>
            <w:i/>
            <w:iCs/>
            <w:sz w:val="24"/>
            <w:szCs w:val="24"/>
          </w:rPr>
          <w:delText xml:space="preserve"> </w:delText>
        </w:r>
      </w:del>
      <w:r>
        <w:rPr>
          <w:rFonts w:ascii="Arial" w:hAnsi="Arial" w:cs="Arial"/>
          <w:sz w:val="24"/>
          <w:szCs w:val="24"/>
        </w:rPr>
        <w:t xml:space="preserve">which may </w:t>
      </w:r>
      <w:ins w:id="785" w:author="Tammy Meek (NESO)" w:date="2025-01-24T11:15:00Z" w16du:dateUtc="2025-01-24T11:15:00Z">
        <w:r w:rsidR="00127B7D">
          <w:rPr>
            <w:rFonts w:ascii="Arial" w:hAnsi="Arial" w:cs="Arial"/>
            <w:sz w:val="24"/>
            <w:szCs w:val="24"/>
          </w:rPr>
          <w:t>i</w:t>
        </w:r>
      </w:ins>
      <w:del w:id="786" w:author="Tammy Meek (NESO)" w:date="2025-01-24T11:14:00Z" w16du:dateUtc="2025-01-24T11:14:00Z">
        <w:r w:rsidDel="00C87916">
          <w:rPr>
            <w:rFonts w:ascii="Arial" w:hAnsi="Arial" w:cs="Arial"/>
            <w:sz w:val="24"/>
            <w:szCs w:val="24"/>
          </w:rPr>
          <w:delText>i</w:delText>
        </w:r>
      </w:del>
      <w:r>
        <w:rPr>
          <w:rFonts w:ascii="Arial" w:hAnsi="Arial" w:cs="Arial"/>
          <w:sz w:val="24"/>
          <w:szCs w:val="24"/>
        </w:rPr>
        <w:t>nclude</w:t>
      </w:r>
      <w:r>
        <w:rPr>
          <w:rFonts w:ascii="Arial" w:hAnsi="Arial" w:cs="Arial"/>
          <w:i/>
          <w:iCs/>
          <w:sz w:val="24"/>
          <w:szCs w:val="24"/>
        </w:rPr>
        <w:t>:</w:t>
      </w:r>
    </w:p>
    <w:p w14:paraId="2D79D2E0" w14:textId="3B0F516A" w:rsidR="009C1403" w:rsidRPr="00307621" w:rsidRDefault="00C6386D">
      <w:pPr>
        <w:pStyle w:val="ListParagraph"/>
        <w:numPr>
          <w:ilvl w:val="2"/>
          <w:numId w:val="105"/>
        </w:numPr>
        <w:kinsoku w:val="0"/>
        <w:overflowPunct w:val="0"/>
        <w:autoSpaceDE/>
        <w:autoSpaceDN/>
        <w:adjustRightInd/>
        <w:spacing w:before="207" w:line="276" w:lineRule="exact"/>
        <w:jc w:val="both"/>
        <w:textAlignment w:val="baseline"/>
        <w:rPr>
          <w:ins w:id="787" w:author="Tammy Meek (NESO)" w:date="2025-01-24T11:18:00Z" w16du:dateUtc="2025-01-24T11:18:00Z"/>
          <w:rFonts w:ascii="Arial" w:hAnsi="Arial" w:cs="Arial"/>
          <w:i/>
          <w:iCs/>
          <w:sz w:val="24"/>
          <w:szCs w:val="24"/>
          <w:rPrChange w:id="788" w:author="Tammy Meek (NESO)" w:date="2025-01-24T11:18:00Z" w16du:dateUtc="2025-01-24T11:18:00Z">
            <w:rPr>
              <w:ins w:id="789" w:author="Tammy Meek (NESO)" w:date="2025-01-24T11:18:00Z" w16du:dateUtc="2025-01-24T11:18:00Z"/>
              <w:i/>
              <w:iCs/>
            </w:rPr>
          </w:rPrChange>
        </w:rPr>
        <w:pPrChange w:id="790" w:author="Tammy Meek (NESO)" w:date="2025-01-24T11:18:00Z" w16du:dateUtc="2025-01-24T11:18:00Z">
          <w:pPr>
            <w:kinsoku w:val="0"/>
            <w:overflowPunct w:val="0"/>
            <w:autoSpaceDE/>
            <w:autoSpaceDN/>
            <w:adjustRightInd/>
            <w:spacing w:before="207" w:line="276" w:lineRule="exact"/>
            <w:ind w:left="1701" w:hanging="992"/>
            <w:jc w:val="both"/>
            <w:textAlignment w:val="baseline"/>
          </w:pPr>
        </w:pPrChange>
      </w:pPr>
      <w:del w:id="791" w:author="Tammy Meek (NESO)" w:date="2025-01-24T11:18:00Z" w16du:dateUtc="2025-01-24T11:18:00Z">
        <w:r w:rsidRPr="00F4569A" w:rsidDel="00307621">
          <w:rPr>
            <w:rFonts w:ascii="Arial" w:hAnsi="Arial" w:cs="Arial"/>
            <w:sz w:val="24"/>
            <w:szCs w:val="24"/>
          </w:rPr>
          <w:delText xml:space="preserve">1.16.4 </w:delText>
        </w:r>
      </w:del>
      <w:r w:rsidRPr="00F4569A">
        <w:rPr>
          <w:rFonts w:ascii="Arial" w:hAnsi="Arial" w:cs="Arial"/>
          <w:sz w:val="24"/>
          <w:szCs w:val="24"/>
        </w:rPr>
        <w:t xml:space="preserve">AC or DC cable </w:t>
      </w:r>
      <w:r w:rsidRPr="00F4569A">
        <w:rPr>
          <w:rFonts w:ascii="Arial" w:hAnsi="Arial" w:cs="Arial"/>
          <w:i/>
          <w:sz w:val="24"/>
          <w:szCs w:val="24"/>
        </w:rPr>
        <w:t xml:space="preserve">offshore transmission circuits </w:t>
      </w:r>
      <w:r w:rsidRPr="00F4569A">
        <w:rPr>
          <w:rFonts w:ascii="Arial" w:hAnsi="Arial" w:cs="Arial"/>
          <w:sz w:val="24"/>
          <w:szCs w:val="24"/>
        </w:rPr>
        <w:t xml:space="preserve">connecting an </w:t>
      </w:r>
      <w:r w:rsidRPr="00F4569A">
        <w:rPr>
          <w:rFonts w:ascii="Arial" w:hAnsi="Arial" w:cs="Arial"/>
          <w:i/>
          <w:sz w:val="24"/>
          <w:szCs w:val="24"/>
        </w:rPr>
        <w:t xml:space="preserve">offshore platform </w:t>
      </w:r>
      <w:r w:rsidRPr="00F4569A">
        <w:rPr>
          <w:rFonts w:ascii="Arial" w:hAnsi="Arial" w:cs="Arial"/>
          <w:sz w:val="24"/>
          <w:szCs w:val="24"/>
        </w:rPr>
        <w:t xml:space="preserve">either directly to an onshore overhead line forming part of the </w:t>
      </w:r>
      <w:r w:rsidRPr="00F4569A">
        <w:rPr>
          <w:rFonts w:ascii="Arial" w:hAnsi="Arial" w:cs="Arial"/>
          <w:i/>
          <w:sz w:val="24"/>
          <w:szCs w:val="24"/>
        </w:rPr>
        <w:t xml:space="preserve">offshore transmission system </w:t>
      </w:r>
      <w:r w:rsidRPr="00F4569A">
        <w:rPr>
          <w:rFonts w:ascii="Arial" w:hAnsi="Arial" w:cs="Arial"/>
          <w:sz w:val="24"/>
          <w:szCs w:val="24"/>
        </w:rPr>
        <w:t xml:space="preserve">or to onshore connection facilities forming part of the </w:t>
      </w:r>
      <w:r w:rsidRPr="00F4569A">
        <w:rPr>
          <w:rFonts w:ascii="Arial" w:hAnsi="Arial" w:cs="Arial"/>
          <w:i/>
          <w:sz w:val="24"/>
          <w:szCs w:val="24"/>
        </w:rPr>
        <w:t>offshore transmission system</w:t>
      </w:r>
      <w:ins w:id="792" w:author="Tammy Meek (NESO)" w:date="2025-01-24T11:11:00Z" w16du:dateUtc="2025-01-24T11:11:00Z">
        <w:r w:rsidR="00C82BE4" w:rsidRPr="00307621">
          <w:rPr>
            <w:rFonts w:ascii="Arial" w:hAnsi="Arial" w:cs="Arial"/>
            <w:i/>
            <w:iCs/>
            <w:sz w:val="24"/>
            <w:szCs w:val="24"/>
            <w:rPrChange w:id="793" w:author="Tammy Meek (NESO)" w:date="2025-01-24T11:18:00Z" w16du:dateUtc="2025-01-24T11:18:00Z">
              <w:rPr>
                <w:i/>
                <w:iCs/>
              </w:rPr>
            </w:rPrChange>
          </w:rPr>
          <w:t xml:space="preserve"> </w:t>
        </w:r>
      </w:ins>
      <w:del w:id="794" w:author="Tammy Meek (NESO)" w:date="2025-01-24T11:11:00Z" w16du:dateUtc="2025-01-24T11:11:00Z">
        <w:r w:rsidRPr="00F4569A" w:rsidDel="00C82BE4">
          <w:rPr>
            <w:rFonts w:ascii="Arial" w:hAnsi="Arial" w:cs="Arial"/>
            <w:sz w:val="24"/>
            <w:szCs w:val="24"/>
          </w:rPr>
          <w:delText>.</w:delText>
        </w:r>
      </w:del>
    </w:p>
    <w:p w14:paraId="0441836E" w14:textId="1C719BC5" w:rsidR="00307621" w:rsidRPr="00307621" w:rsidDel="00307621" w:rsidRDefault="00307621">
      <w:pPr>
        <w:kinsoku w:val="0"/>
        <w:overflowPunct w:val="0"/>
        <w:autoSpaceDE/>
        <w:autoSpaceDN/>
        <w:adjustRightInd/>
        <w:spacing w:before="207" w:line="276" w:lineRule="exact"/>
        <w:ind w:left="708"/>
        <w:jc w:val="both"/>
        <w:textAlignment w:val="baseline"/>
        <w:rPr>
          <w:del w:id="795" w:author="Tammy Meek (NESO)" w:date="2025-01-24T11:18:00Z" w16du:dateUtc="2025-01-24T11:18:00Z"/>
          <w:rFonts w:ascii="Arial" w:hAnsi="Arial" w:cs="Arial"/>
          <w:sz w:val="24"/>
          <w:szCs w:val="24"/>
          <w:rPrChange w:id="796" w:author="Tammy Meek (NESO)" w:date="2025-01-24T11:18:00Z" w16du:dateUtc="2025-01-24T11:18:00Z">
            <w:rPr>
              <w:del w:id="797" w:author="Tammy Meek (NESO)" w:date="2025-01-24T11:18:00Z" w16du:dateUtc="2025-01-24T11:18:00Z"/>
            </w:rPr>
          </w:rPrChange>
        </w:rPr>
        <w:pPrChange w:id="798" w:author="Tammy Meek (NESO)" w:date="2025-01-24T11:18:00Z" w16du:dateUtc="2025-01-24T11:18:00Z">
          <w:pPr>
            <w:kinsoku w:val="0"/>
            <w:overflowPunct w:val="0"/>
            <w:autoSpaceDE/>
            <w:autoSpaceDN/>
            <w:adjustRightInd/>
            <w:spacing w:before="207" w:line="276" w:lineRule="exact"/>
            <w:ind w:left="1512" w:hanging="864"/>
            <w:jc w:val="both"/>
            <w:textAlignment w:val="baseline"/>
          </w:pPr>
        </w:pPrChange>
      </w:pPr>
    </w:p>
    <w:p w14:paraId="666CB320" w14:textId="77777777" w:rsidR="00307621" w:rsidRDefault="00307621" w:rsidP="00307621">
      <w:pPr>
        <w:kinsoku w:val="0"/>
        <w:overflowPunct w:val="0"/>
        <w:autoSpaceDE/>
        <w:autoSpaceDN/>
        <w:adjustRightInd/>
        <w:spacing w:line="277" w:lineRule="exact"/>
        <w:ind w:left="648" w:hanging="81"/>
        <w:jc w:val="both"/>
        <w:textAlignment w:val="baseline"/>
        <w:rPr>
          <w:ins w:id="799" w:author="Tammy Meek (NESO)" w:date="2025-01-24T11:18:00Z" w16du:dateUtc="2025-01-24T11:18:00Z"/>
          <w:rFonts w:ascii="Arial" w:hAnsi="Arial" w:cs="Arial"/>
          <w:sz w:val="24"/>
          <w:szCs w:val="24"/>
        </w:rPr>
      </w:pPr>
    </w:p>
    <w:p w14:paraId="359BB571" w14:textId="631CE43C" w:rsidR="009C1403" w:rsidRDefault="00C6386D" w:rsidP="00307621">
      <w:pPr>
        <w:kinsoku w:val="0"/>
        <w:overflowPunct w:val="0"/>
        <w:autoSpaceDE/>
        <w:autoSpaceDN/>
        <w:adjustRightInd/>
        <w:spacing w:line="277" w:lineRule="exact"/>
        <w:ind w:left="648" w:hanging="81"/>
        <w:jc w:val="both"/>
        <w:textAlignment w:val="baseline"/>
        <w:rPr>
          <w:ins w:id="800" w:author="Tammy Meek (NESO)" w:date="2025-01-24T11:18:00Z" w16du:dateUtc="2025-01-24T11:18:00Z"/>
          <w:rFonts w:ascii="Arial" w:hAnsi="Arial" w:cs="Arial"/>
          <w:sz w:val="24"/>
          <w:szCs w:val="24"/>
        </w:rPr>
      </w:pPr>
      <w:r>
        <w:rPr>
          <w:rFonts w:ascii="Arial" w:hAnsi="Arial" w:cs="Arial"/>
          <w:sz w:val="24"/>
          <w:szCs w:val="24"/>
        </w:rPr>
        <w:t>an overhead line section, which may include:</w:t>
      </w:r>
    </w:p>
    <w:p w14:paraId="7CEA8FCA" w14:textId="77777777" w:rsidR="00307621" w:rsidRDefault="00307621">
      <w:pPr>
        <w:kinsoku w:val="0"/>
        <w:overflowPunct w:val="0"/>
        <w:autoSpaceDE/>
        <w:autoSpaceDN/>
        <w:adjustRightInd/>
        <w:spacing w:line="277" w:lineRule="exact"/>
        <w:ind w:left="648" w:hanging="81"/>
        <w:jc w:val="both"/>
        <w:textAlignment w:val="baseline"/>
        <w:rPr>
          <w:ins w:id="801" w:author="Tammy Meek (NESO)" w:date="2025-01-24T11:13:00Z" w16du:dateUtc="2025-01-24T11:13:00Z"/>
          <w:rFonts w:ascii="Arial" w:hAnsi="Arial" w:cs="Arial"/>
          <w:sz w:val="24"/>
          <w:szCs w:val="24"/>
        </w:rPr>
        <w:pPrChange w:id="802" w:author="Tammy Meek (NESO)" w:date="2025-01-24T11:18:00Z" w16du:dateUtc="2025-01-24T11:18:00Z">
          <w:pPr>
            <w:kinsoku w:val="0"/>
            <w:overflowPunct w:val="0"/>
            <w:autoSpaceDE/>
            <w:autoSpaceDN/>
            <w:adjustRightInd/>
            <w:spacing w:before="187" w:line="277" w:lineRule="exact"/>
            <w:ind w:left="648" w:hanging="648"/>
            <w:jc w:val="both"/>
            <w:textAlignment w:val="baseline"/>
          </w:pPr>
        </w:pPrChange>
      </w:pPr>
    </w:p>
    <w:p w14:paraId="78A54EF2" w14:textId="1F6AE142" w:rsidR="00C87916" w:rsidDel="00307621" w:rsidRDefault="00C87916">
      <w:pPr>
        <w:kinsoku w:val="0"/>
        <w:overflowPunct w:val="0"/>
        <w:autoSpaceDE/>
        <w:autoSpaceDN/>
        <w:adjustRightInd/>
        <w:spacing w:before="187" w:line="277" w:lineRule="exact"/>
        <w:ind w:left="648" w:hanging="648"/>
        <w:jc w:val="both"/>
        <w:textAlignment w:val="baseline"/>
        <w:rPr>
          <w:del w:id="803" w:author="Tammy Meek (NESO)" w:date="2025-01-24T11:17:00Z" w16du:dateUtc="2025-01-24T11:17:00Z"/>
          <w:rFonts w:ascii="Arial" w:hAnsi="Arial" w:cs="Arial"/>
          <w:sz w:val="24"/>
          <w:szCs w:val="24"/>
        </w:rPr>
        <w:pPrChange w:id="804" w:author="Tammy Meek (NESO)" w:date="2025-01-24T11:13:00Z" w16du:dateUtc="2025-01-24T11:13:00Z">
          <w:pPr>
            <w:kinsoku w:val="0"/>
            <w:overflowPunct w:val="0"/>
            <w:autoSpaceDE/>
            <w:autoSpaceDN/>
            <w:adjustRightInd/>
            <w:spacing w:before="187" w:line="277" w:lineRule="exact"/>
            <w:ind w:left="648"/>
            <w:textAlignment w:val="baseline"/>
          </w:pPr>
        </w:pPrChange>
      </w:pPr>
    </w:p>
    <w:p w14:paraId="318C7044" w14:textId="1D49FD71" w:rsidR="009C1403" w:rsidDel="002C0162" w:rsidRDefault="00C6386D">
      <w:pPr>
        <w:kinsoku w:val="0"/>
        <w:overflowPunct w:val="0"/>
        <w:autoSpaceDE/>
        <w:autoSpaceDN/>
        <w:adjustRightInd/>
        <w:spacing w:before="203" w:line="276" w:lineRule="exact"/>
        <w:ind w:left="1701" w:hanging="1134"/>
        <w:jc w:val="both"/>
        <w:textAlignment w:val="baseline"/>
        <w:rPr>
          <w:del w:id="805" w:author="Tammy Meek (NESO)" w:date="2025-01-24T11:12:00Z" w16du:dateUtc="2025-01-24T11:12:00Z"/>
          <w:rFonts w:ascii="Arial" w:hAnsi="Arial" w:cs="Arial"/>
          <w:i/>
          <w:iCs/>
          <w:sz w:val="24"/>
          <w:szCs w:val="24"/>
        </w:rPr>
        <w:pPrChange w:id="806" w:author="Tammy Meek (NESO)" w:date="2025-01-24T11:13:00Z" w16du:dateUtc="2025-01-24T11:13:00Z">
          <w:pPr>
            <w:kinsoku w:val="0"/>
            <w:overflowPunct w:val="0"/>
            <w:autoSpaceDE/>
            <w:autoSpaceDN/>
            <w:adjustRightInd/>
            <w:spacing w:before="203" w:line="276" w:lineRule="exact"/>
            <w:ind w:left="1512" w:hanging="864"/>
            <w:jc w:val="both"/>
            <w:textAlignment w:val="baseline"/>
          </w:pPr>
        </w:pPrChange>
      </w:pPr>
      <w:r>
        <w:rPr>
          <w:rFonts w:ascii="Arial" w:hAnsi="Arial" w:cs="Arial"/>
          <w:sz w:val="24"/>
          <w:szCs w:val="24"/>
        </w:rPr>
        <w:t xml:space="preserve">1.16.5 </w:t>
      </w:r>
      <w:ins w:id="807" w:author="Tammy Meek (NESO)" w:date="2025-01-24T11:18:00Z" w16du:dateUtc="2025-01-24T11:18:00Z">
        <w:r w:rsidR="00307621">
          <w:rPr>
            <w:rFonts w:ascii="Arial" w:hAnsi="Arial" w:cs="Arial"/>
            <w:sz w:val="24"/>
            <w:szCs w:val="24"/>
          </w:rPr>
          <w:tab/>
        </w:r>
      </w:ins>
      <w:r>
        <w:rPr>
          <w:rFonts w:ascii="Arial" w:hAnsi="Arial" w:cs="Arial"/>
          <w:sz w:val="24"/>
          <w:szCs w:val="24"/>
        </w:rPr>
        <w:t xml:space="preserve">AC or DC overhead line </w:t>
      </w:r>
      <w:r>
        <w:rPr>
          <w:rFonts w:ascii="Arial" w:hAnsi="Arial" w:cs="Arial"/>
          <w:i/>
          <w:iCs/>
          <w:sz w:val="24"/>
          <w:szCs w:val="24"/>
        </w:rPr>
        <w:t xml:space="preserve">offshore transmission circuits </w:t>
      </w:r>
      <w:r>
        <w:rPr>
          <w:rFonts w:ascii="Arial" w:hAnsi="Arial" w:cs="Arial"/>
          <w:sz w:val="24"/>
          <w:szCs w:val="24"/>
        </w:rPr>
        <w:t xml:space="preserve">connecting the cable </w:t>
      </w:r>
      <w:r>
        <w:rPr>
          <w:rFonts w:ascii="Arial" w:hAnsi="Arial" w:cs="Arial"/>
          <w:i/>
          <w:iCs/>
          <w:sz w:val="24"/>
          <w:szCs w:val="24"/>
        </w:rPr>
        <w:t xml:space="preserve">offshore transmission circuits </w:t>
      </w:r>
      <w:r>
        <w:rPr>
          <w:rFonts w:ascii="Arial" w:hAnsi="Arial" w:cs="Arial"/>
          <w:sz w:val="24"/>
          <w:szCs w:val="24"/>
        </w:rPr>
        <w:t xml:space="preserve">either directly to the </w:t>
      </w:r>
      <w:r>
        <w:rPr>
          <w:rFonts w:ascii="Arial" w:hAnsi="Arial" w:cs="Arial"/>
          <w:i/>
          <w:iCs/>
          <w:sz w:val="24"/>
          <w:szCs w:val="24"/>
        </w:rPr>
        <w:t>first onshore</w:t>
      </w:r>
      <w:ins w:id="808" w:author="Tammy Meek (NESO)" w:date="2025-01-24T11:12:00Z" w16du:dateUtc="2025-01-24T11:12:00Z">
        <w:r w:rsidR="002C0162">
          <w:rPr>
            <w:rFonts w:ascii="Arial" w:hAnsi="Arial" w:cs="Arial"/>
            <w:i/>
            <w:iCs/>
            <w:sz w:val="24"/>
            <w:szCs w:val="24"/>
          </w:rPr>
          <w:t xml:space="preserve"> </w:t>
        </w:r>
      </w:ins>
    </w:p>
    <w:p w14:paraId="73BBADBA" w14:textId="79E42411" w:rsidR="009C1403" w:rsidDel="002C0162" w:rsidRDefault="009C1403">
      <w:pPr>
        <w:kinsoku w:val="0"/>
        <w:overflowPunct w:val="0"/>
        <w:autoSpaceDE/>
        <w:autoSpaceDN/>
        <w:adjustRightInd/>
        <w:spacing w:before="203" w:line="276" w:lineRule="exact"/>
        <w:ind w:left="1701" w:hanging="1134"/>
        <w:jc w:val="both"/>
        <w:textAlignment w:val="baseline"/>
        <w:rPr>
          <w:del w:id="809" w:author="Tammy Meek (NESO)" w:date="2025-01-24T11:12:00Z" w16du:dateUtc="2025-01-24T11:12:00Z"/>
          <w:sz w:val="24"/>
          <w:szCs w:val="24"/>
        </w:rPr>
        <w:sectPr w:rsidR="009C1403" w:rsidDel="002C0162">
          <w:headerReference w:type="default" r:id="rId19"/>
          <w:pgSz w:w="11904" w:h="16834"/>
          <w:pgMar w:top="1460" w:right="1405" w:bottom="508" w:left="1459" w:header="720" w:footer="720" w:gutter="0"/>
          <w:cols w:space="720"/>
          <w:noEndnote/>
        </w:sectPr>
        <w:pPrChange w:id="820" w:author="Tammy Meek (NESO)" w:date="2025-01-24T11:13:00Z" w16du:dateUtc="2025-01-24T11:13:00Z">
          <w:pPr>
            <w:widowControl/>
          </w:pPr>
        </w:pPrChange>
      </w:pPr>
    </w:p>
    <w:p w14:paraId="0204AE49" w14:textId="4EDC8EF7" w:rsidR="009C1403" w:rsidDel="002C0162" w:rsidRDefault="00C6386D">
      <w:pPr>
        <w:kinsoku w:val="0"/>
        <w:overflowPunct w:val="0"/>
        <w:autoSpaceDE/>
        <w:autoSpaceDN/>
        <w:adjustRightInd/>
        <w:spacing w:before="23" w:line="281" w:lineRule="exact"/>
        <w:ind w:left="1701" w:hanging="1134"/>
        <w:jc w:val="both"/>
        <w:textAlignment w:val="baseline"/>
        <w:rPr>
          <w:del w:id="821" w:author="Tammy Meek (NESO)" w:date="2025-01-24T11:12:00Z" w16du:dateUtc="2025-01-24T11:12:00Z"/>
          <w:rFonts w:ascii="Arial" w:hAnsi="Arial" w:cs="Arial"/>
          <w:spacing w:val="7"/>
          <w:sz w:val="24"/>
          <w:szCs w:val="24"/>
        </w:rPr>
        <w:pPrChange w:id="822" w:author="Tammy Meek (NESO)" w:date="2025-01-24T11:13:00Z" w16du:dateUtc="2025-01-24T11:13:00Z">
          <w:pPr>
            <w:kinsoku w:val="0"/>
            <w:overflowPunct w:val="0"/>
            <w:autoSpaceDE/>
            <w:autoSpaceDN/>
            <w:adjustRightInd/>
            <w:spacing w:before="23" w:line="281" w:lineRule="exact"/>
            <w:ind w:left="1512"/>
            <w:textAlignment w:val="baseline"/>
          </w:pPr>
        </w:pPrChange>
      </w:pPr>
      <w:r>
        <w:rPr>
          <w:rFonts w:ascii="Arial" w:hAnsi="Arial" w:cs="Arial"/>
          <w:i/>
          <w:iCs/>
          <w:spacing w:val="7"/>
          <w:sz w:val="24"/>
          <w:szCs w:val="24"/>
        </w:rPr>
        <w:t xml:space="preserve">substation </w:t>
      </w:r>
      <w:r>
        <w:rPr>
          <w:rFonts w:ascii="Arial" w:hAnsi="Arial" w:cs="Arial"/>
          <w:spacing w:val="7"/>
          <w:sz w:val="24"/>
          <w:szCs w:val="24"/>
        </w:rPr>
        <w:t>or to onshore AC transformation or AC/DC conversion</w:t>
      </w:r>
      <w:ins w:id="823" w:author="Tammy Meek (NESO)" w:date="2025-01-24T11:12:00Z" w16du:dateUtc="2025-01-24T11:12:00Z">
        <w:r w:rsidR="002C0162">
          <w:rPr>
            <w:rFonts w:ascii="Arial" w:hAnsi="Arial" w:cs="Arial"/>
            <w:spacing w:val="7"/>
            <w:sz w:val="24"/>
            <w:szCs w:val="24"/>
          </w:rPr>
          <w:t xml:space="preserve"> </w:t>
        </w:r>
      </w:ins>
    </w:p>
    <w:p w14:paraId="089EE7C9" w14:textId="77777777" w:rsidR="009C1403" w:rsidRDefault="00C6386D">
      <w:pPr>
        <w:kinsoku w:val="0"/>
        <w:overflowPunct w:val="0"/>
        <w:autoSpaceDE/>
        <w:autoSpaceDN/>
        <w:adjustRightInd/>
        <w:spacing w:before="23" w:line="281" w:lineRule="exact"/>
        <w:ind w:left="1701" w:hanging="1134"/>
        <w:jc w:val="both"/>
        <w:textAlignment w:val="baseline"/>
        <w:rPr>
          <w:rFonts w:ascii="Arial" w:hAnsi="Arial" w:cs="Arial"/>
          <w:sz w:val="24"/>
          <w:szCs w:val="24"/>
        </w:rPr>
        <w:pPrChange w:id="824" w:author="Tammy Meek (NESO)" w:date="2025-01-24T11:13:00Z" w16du:dateUtc="2025-01-24T11:13:00Z">
          <w:pPr>
            <w:kinsoku w:val="0"/>
            <w:overflowPunct w:val="0"/>
            <w:autoSpaceDE/>
            <w:autoSpaceDN/>
            <w:adjustRightInd/>
            <w:spacing w:line="273" w:lineRule="exact"/>
            <w:ind w:left="1512"/>
            <w:textAlignment w:val="baseline"/>
          </w:pPr>
        </w:pPrChange>
      </w:pPr>
      <w:r>
        <w:rPr>
          <w:rFonts w:ascii="Arial" w:hAnsi="Arial" w:cs="Arial"/>
          <w:sz w:val="24"/>
          <w:szCs w:val="24"/>
        </w:rPr>
        <w:t xml:space="preserve">facilities not forming part of the </w:t>
      </w:r>
      <w:r>
        <w:rPr>
          <w:rFonts w:ascii="Arial" w:hAnsi="Arial" w:cs="Arial"/>
          <w:i/>
          <w:iCs/>
          <w:sz w:val="24"/>
          <w:szCs w:val="24"/>
        </w:rPr>
        <w:t>first onshore substation</w:t>
      </w:r>
      <w:r>
        <w:rPr>
          <w:rFonts w:ascii="Arial" w:hAnsi="Arial" w:cs="Arial"/>
          <w:sz w:val="24"/>
          <w:szCs w:val="24"/>
        </w:rPr>
        <w:t>.</w:t>
      </w:r>
    </w:p>
    <w:p w14:paraId="532EC584" w14:textId="77777777" w:rsidR="009C1403" w:rsidRDefault="00C6386D">
      <w:pPr>
        <w:kinsoku w:val="0"/>
        <w:overflowPunct w:val="0"/>
        <w:autoSpaceDE/>
        <w:autoSpaceDN/>
        <w:adjustRightInd/>
        <w:spacing w:before="204" w:line="275" w:lineRule="exact"/>
        <w:ind w:left="567"/>
        <w:jc w:val="both"/>
        <w:textAlignment w:val="baseline"/>
        <w:rPr>
          <w:rFonts w:ascii="Arial" w:hAnsi="Arial" w:cs="Arial"/>
          <w:sz w:val="24"/>
          <w:szCs w:val="24"/>
        </w:rPr>
        <w:pPrChange w:id="825" w:author="Tammy Meek (NESO)" w:date="2025-01-24T11:18:00Z" w16du:dateUtc="2025-01-24T11:18:00Z">
          <w:pPr>
            <w:kinsoku w:val="0"/>
            <w:overflowPunct w:val="0"/>
            <w:autoSpaceDE/>
            <w:autoSpaceDN/>
            <w:adjustRightInd/>
            <w:spacing w:before="204" w:line="275" w:lineRule="exact"/>
            <w:ind w:left="648"/>
            <w:textAlignment w:val="baseline"/>
          </w:pPr>
        </w:pPrChange>
      </w:pPr>
      <w:r>
        <w:rPr>
          <w:rFonts w:ascii="Arial" w:hAnsi="Arial" w:cs="Arial"/>
          <w:sz w:val="24"/>
          <w:szCs w:val="24"/>
        </w:rPr>
        <w:t>onshore connection facilities, which may include:</w:t>
      </w:r>
    </w:p>
    <w:p w14:paraId="445C2BF7" w14:textId="4248CF41" w:rsidR="009C1403" w:rsidRDefault="00C6386D">
      <w:pPr>
        <w:kinsoku w:val="0"/>
        <w:overflowPunct w:val="0"/>
        <w:autoSpaceDE/>
        <w:autoSpaceDN/>
        <w:adjustRightInd/>
        <w:spacing w:before="210" w:line="273" w:lineRule="exact"/>
        <w:ind w:left="1701" w:hanging="1053"/>
        <w:jc w:val="both"/>
        <w:textAlignment w:val="baseline"/>
        <w:rPr>
          <w:rFonts w:ascii="Arial" w:hAnsi="Arial" w:cs="Arial"/>
          <w:i/>
          <w:iCs/>
          <w:sz w:val="24"/>
          <w:szCs w:val="24"/>
        </w:rPr>
        <w:pPrChange w:id="826" w:author="Tammy Meek (NESO)" w:date="2025-01-24T11:18:00Z" w16du:dateUtc="2025-01-24T11:18:00Z">
          <w:pPr>
            <w:kinsoku w:val="0"/>
            <w:overflowPunct w:val="0"/>
            <w:autoSpaceDE/>
            <w:autoSpaceDN/>
            <w:adjustRightInd/>
            <w:spacing w:before="210" w:line="273" w:lineRule="exact"/>
            <w:ind w:left="1512" w:hanging="864"/>
            <w:jc w:val="both"/>
            <w:textAlignment w:val="baseline"/>
          </w:pPr>
        </w:pPrChange>
      </w:pPr>
      <w:r>
        <w:rPr>
          <w:rFonts w:ascii="Arial" w:hAnsi="Arial" w:cs="Arial"/>
          <w:sz w:val="24"/>
          <w:szCs w:val="24"/>
        </w:rPr>
        <w:t xml:space="preserve">1.16.6 </w:t>
      </w:r>
      <w:ins w:id="827" w:author="Tammy Meek (NESO)" w:date="2025-01-24T11:19:00Z" w16du:dateUtc="2025-01-24T11:19:00Z">
        <w:r w:rsidR="00717B4C">
          <w:rPr>
            <w:rFonts w:ascii="Arial" w:hAnsi="Arial" w:cs="Arial"/>
            <w:sz w:val="24"/>
            <w:szCs w:val="24"/>
          </w:rPr>
          <w:tab/>
        </w:r>
      </w:ins>
      <w:r>
        <w:rPr>
          <w:rFonts w:ascii="Arial" w:hAnsi="Arial" w:cs="Arial"/>
          <w:sz w:val="24"/>
          <w:szCs w:val="24"/>
        </w:rPr>
        <w:t xml:space="preserve">AC/DC conversion facilities connecting DC overhead line or DC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1F0F772D" w14:textId="1C4E0389" w:rsidR="009C1403" w:rsidRDefault="00C6386D">
      <w:pPr>
        <w:kinsoku w:val="0"/>
        <w:overflowPunct w:val="0"/>
        <w:autoSpaceDE/>
        <w:autoSpaceDN/>
        <w:adjustRightInd/>
        <w:spacing w:before="195" w:line="279" w:lineRule="exact"/>
        <w:ind w:left="1701" w:hanging="1053"/>
        <w:jc w:val="both"/>
        <w:textAlignment w:val="baseline"/>
        <w:rPr>
          <w:rFonts w:ascii="Arial" w:hAnsi="Arial" w:cs="Arial"/>
          <w:i/>
          <w:iCs/>
          <w:sz w:val="24"/>
          <w:szCs w:val="24"/>
        </w:rPr>
        <w:pPrChange w:id="828" w:author="Tammy Meek (NESO)" w:date="2025-01-24T11:18:00Z" w16du:dateUtc="2025-01-24T11:18:00Z">
          <w:pPr>
            <w:kinsoku w:val="0"/>
            <w:overflowPunct w:val="0"/>
            <w:autoSpaceDE/>
            <w:autoSpaceDN/>
            <w:adjustRightInd/>
            <w:spacing w:before="195" w:line="279" w:lineRule="exact"/>
            <w:ind w:left="1512" w:hanging="864"/>
            <w:jc w:val="both"/>
            <w:textAlignment w:val="baseline"/>
          </w:pPr>
        </w:pPrChange>
      </w:pPr>
      <w:r>
        <w:rPr>
          <w:rFonts w:ascii="Arial" w:hAnsi="Arial" w:cs="Arial"/>
          <w:sz w:val="24"/>
          <w:szCs w:val="24"/>
        </w:rPr>
        <w:t xml:space="preserve">1.16.7 </w:t>
      </w:r>
      <w:ins w:id="829" w:author="Tammy Meek (NESO)" w:date="2025-01-24T11:19:00Z" w16du:dateUtc="2025-01-24T11:19:00Z">
        <w:r w:rsidR="00717B4C">
          <w:rPr>
            <w:rFonts w:ascii="Arial" w:hAnsi="Arial" w:cs="Arial"/>
            <w:sz w:val="24"/>
            <w:szCs w:val="24"/>
          </w:rPr>
          <w:tab/>
        </w:r>
      </w:ins>
      <w:r>
        <w:rPr>
          <w:rFonts w:ascii="Arial" w:hAnsi="Arial" w:cs="Arial"/>
          <w:sz w:val="24"/>
          <w:szCs w:val="24"/>
        </w:rPr>
        <w:t xml:space="preserve">AC transformation facilities connecting AC overhead line or AC cable </w:t>
      </w:r>
      <w:r>
        <w:rPr>
          <w:rFonts w:ascii="Arial" w:hAnsi="Arial" w:cs="Arial"/>
          <w:i/>
          <w:iCs/>
          <w:sz w:val="24"/>
          <w:szCs w:val="24"/>
        </w:rPr>
        <w:t xml:space="preserve">offshore transmission circuits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(as the case may be). Such facilities may constitute the </w:t>
      </w:r>
      <w:r>
        <w:rPr>
          <w:rFonts w:ascii="Arial" w:hAnsi="Arial" w:cs="Arial"/>
          <w:i/>
          <w:iCs/>
          <w:sz w:val="24"/>
          <w:szCs w:val="24"/>
        </w:rPr>
        <w:t>first onshore substation.</w:t>
      </w:r>
    </w:p>
    <w:p w14:paraId="2F5BC806" w14:textId="5442F7D7" w:rsidR="009C1403" w:rsidRDefault="00C6386D" w:rsidP="002C0162">
      <w:pPr>
        <w:kinsoku w:val="0"/>
        <w:overflowPunct w:val="0"/>
        <w:autoSpaceDE/>
        <w:autoSpaceDN/>
        <w:adjustRightInd/>
        <w:spacing w:before="164" w:line="279" w:lineRule="exact"/>
        <w:ind w:left="648" w:hanging="648"/>
        <w:jc w:val="both"/>
        <w:textAlignment w:val="baseline"/>
        <w:rPr>
          <w:rFonts w:ascii="Arial" w:hAnsi="Arial" w:cs="Arial"/>
          <w:i/>
          <w:iCs/>
          <w:sz w:val="24"/>
          <w:szCs w:val="24"/>
        </w:rPr>
      </w:pPr>
      <w:r>
        <w:rPr>
          <w:rFonts w:ascii="Arial" w:hAnsi="Arial" w:cs="Arial"/>
          <w:sz w:val="24"/>
          <w:szCs w:val="24"/>
        </w:rPr>
        <w:t xml:space="preserve">1.17 The above functional parts of an </w:t>
      </w:r>
      <w:r>
        <w:rPr>
          <w:rFonts w:ascii="Arial" w:hAnsi="Arial" w:cs="Arial"/>
          <w:i/>
          <w:iCs/>
          <w:sz w:val="24"/>
          <w:szCs w:val="24"/>
        </w:rPr>
        <w:t xml:space="preserve">offshore transmission system </w:t>
      </w:r>
      <w:r>
        <w:rPr>
          <w:rFonts w:ascii="Arial" w:hAnsi="Arial" w:cs="Arial"/>
          <w:sz w:val="24"/>
          <w:szCs w:val="24"/>
        </w:rPr>
        <w:t xml:space="preserve">are illustrated schematically in Figure 1.2. There are many variations to the form of an </w:t>
      </w:r>
      <w:r>
        <w:rPr>
          <w:rFonts w:ascii="Arial" w:hAnsi="Arial" w:cs="Arial"/>
          <w:i/>
          <w:iCs/>
          <w:sz w:val="24"/>
          <w:szCs w:val="24"/>
        </w:rPr>
        <w:t xml:space="preserve">offshore transmission system. </w:t>
      </w:r>
      <w:r>
        <w:rPr>
          <w:rFonts w:ascii="Arial" w:hAnsi="Arial" w:cs="Arial"/>
          <w:sz w:val="24"/>
          <w:szCs w:val="24"/>
        </w:rPr>
        <w:t xml:space="preserve">Figure 1.2, and Figure 1.3, illustrate just two such examples. The </w:t>
      </w:r>
      <w:r>
        <w:rPr>
          <w:rFonts w:ascii="Arial" w:hAnsi="Arial" w:cs="Arial"/>
          <w:i/>
          <w:iCs/>
          <w:sz w:val="24"/>
          <w:szCs w:val="24"/>
        </w:rPr>
        <w:t xml:space="preserve">offshore generator </w:t>
      </w:r>
      <w:r>
        <w:rPr>
          <w:rFonts w:ascii="Arial" w:hAnsi="Arial" w:cs="Arial"/>
          <w:sz w:val="24"/>
          <w:szCs w:val="24"/>
        </w:rPr>
        <w:t xml:space="preserve">has the option to connect to an </w:t>
      </w:r>
      <w:r>
        <w:rPr>
          <w:rFonts w:ascii="Arial" w:hAnsi="Arial" w:cs="Arial"/>
          <w:i/>
          <w:iCs/>
          <w:sz w:val="24"/>
          <w:szCs w:val="24"/>
        </w:rPr>
        <w:t xml:space="preserve">offshore transmission system </w:t>
      </w:r>
      <w:r>
        <w:rPr>
          <w:rFonts w:ascii="Arial" w:hAnsi="Arial" w:cs="Arial"/>
          <w:sz w:val="24"/>
          <w:szCs w:val="24"/>
        </w:rPr>
        <w:t xml:space="preserve">at a voltage level (in that system) </w:t>
      </w:r>
      <w:r w:rsidRPr="00717B4C">
        <w:rPr>
          <w:rFonts w:ascii="Arial" w:hAnsi="Arial" w:cs="Arial"/>
          <w:sz w:val="24"/>
          <w:szCs w:val="24"/>
        </w:rPr>
        <w:t>of</w:t>
      </w:r>
      <w:r w:rsidRPr="00717B4C">
        <w:rPr>
          <w:rFonts w:ascii="Arial" w:hAnsi="Arial" w:cs="Arial"/>
          <w:sz w:val="24"/>
          <w:szCs w:val="24"/>
          <w:rPrChange w:id="830" w:author="Tammy Meek (NESO)" w:date="2025-01-24T11:19:00Z" w16du:dateUtc="2025-01-24T11:19:00Z">
            <w:rPr>
              <w:rFonts w:ascii="Arial" w:hAnsi="Arial" w:cs="Arial"/>
              <w:color w:val="D13438"/>
              <w:sz w:val="24"/>
              <w:szCs w:val="24"/>
            </w:rPr>
          </w:rPrChange>
        </w:rPr>
        <w:t xml:space="preserve"> </w:t>
      </w:r>
      <w:r w:rsidR="00C331D8" w:rsidRPr="00717B4C">
        <w:rPr>
          <w:rFonts w:ascii="Arial" w:hAnsi="Arial" w:cs="Arial"/>
          <w:sz w:val="24"/>
          <w:szCs w:val="24"/>
          <w:rPrChange w:id="831" w:author="Tammy Meek (NESO)" w:date="2025-01-24T11:19:00Z" w16du:dateUtc="2025-01-24T11:19:00Z">
            <w:rPr>
              <w:rFonts w:ascii="Arial" w:hAnsi="Arial" w:cs="Arial"/>
              <w:color w:val="D13438"/>
              <w:sz w:val="24"/>
              <w:szCs w:val="24"/>
            </w:rPr>
          </w:rPrChange>
        </w:rPr>
        <w:t xml:space="preserve">their </w:t>
      </w:r>
      <w:r w:rsidRPr="00717B4C">
        <w:rPr>
          <w:rFonts w:ascii="Arial" w:hAnsi="Arial" w:cs="Arial"/>
          <w:sz w:val="24"/>
          <w:szCs w:val="24"/>
        </w:rPr>
        <w:t>choosing</w:t>
      </w:r>
      <w:r>
        <w:rPr>
          <w:rFonts w:ascii="Arial" w:hAnsi="Arial" w:cs="Arial"/>
          <w:sz w:val="24"/>
          <w:szCs w:val="24"/>
        </w:rPr>
        <w:t xml:space="preserve">. Accordingly, the </w:t>
      </w:r>
      <w:r>
        <w:rPr>
          <w:rFonts w:ascii="Arial" w:hAnsi="Arial" w:cs="Arial"/>
          <w:i/>
          <w:iCs/>
          <w:sz w:val="24"/>
          <w:szCs w:val="24"/>
        </w:rPr>
        <w:t xml:space="preserve">offshore GEP </w:t>
      </w:r>
      <w:r>
        <w:rPr>
          <w:rFonts w:ascii="Arial" w:hAnsi="Arial" w:cs="Arial"/>
          <w:sz w:val="24"/>
          <w:szCs w:val="24"/>
        </w:rPr>
        <w:t xml:space="preserve">can be at a voltage level of the </w:t>
      </w:r>
      <w:r>
        <w:rPr>
          <w:rFonts w:ascii="Arial" w:hAnsi="Arial" w:cs="Arial"/>
          <w:sz w:val="26"/>
          <w:szCs w:val="26"/>
        </w:rPr>
        <w:t xml:space="preserve">generator’s </w:t>
      </w:r>
      <w:r>
        <w:rPr>
          <w:rFonts w:ascii="Arial" w:hAnsi="Arial" w:cs="Arial"/>
          <w:sz w:val="24"/>
          <w:szCs w:val="24"/>
        </w:rPr>
        <w:t xml:space="preserve">choosing and the extent of the </w:t>
      </w:r>
      <w:r>
        <w:rPr>
          <w:rFonts w:ascii="Arial" w:hAnsi="Arial" w:cs="Arial"/>
          <w:i/>
          <w:iCs/>
          <w:sz w:val="24"/>
          <w:szCs w:val="24"/>
        </w:rPr>
        <w:t xml:space="preserve">offshore </w:t>
      </w:r>
      <w:r>
        <w:rPr>
          <w:rFonts w:ascii="Arial" w:hAnsi="Arial" w:cs="Arial"/>
          <w:sz w:val="24"/>
          <w:szCs w:val="24"/>
        </w:rPr>
        <w:t xml:space="preserve">generation connection criteria would vary accordingly. However, under the default arrangements, the </w:t>
      </w:r>
      <w:r>
        <w:rPr>
          <w:rFonts w:ascii="Arial" w:hAnsi="Arial" w:cs="Arial"/>
          <w:i/>
          <w:iCs/>
          <w:sz w:val="24"/>
          <w:szCs w:val="24"/>
        </w:rPr>
        <w:t xml:space="preserve">offshore </w:t>
      </w:r>
      <w:r>
        <w:rPr>
          <w:rFonts w:ascii="Arial" w:hAnsi="Arial" w:cs="Arial"/>
          <w:sz w:val="26"/>
          <w:szCs w:val="26"/>
        </w:rPr>
        <w:t xml:space="preserve">generator’s </w:t>
      </w:r>
      <w:r>
        <w:rPr>
          <w:rFonts w:ascii="Arial" w:hAnsi="Arial" w:cs="Arial"/>
          <w:sz w:val="24"/>
          <w:szCs w:val="24"/>
        </w:rPr>
        <w:t xml:space="preserve">circuits cannot be wholly or mainly at a voltage level of 132kV or above since such a combination of circuits would then constitute part of an </w:t>
      </w:r>
      <w:r>
        <w:rPr>
          <w:rFonts w:ascii="Arial" w:hAnsi="Arial" w:cs="Arial"/>
          <w:i/>
          <w:iCs/>
          <w:sz w:val="24"/>
          <w:szCs w:val="24"/>
        </w:rPr>
        <w:t>offshore transmission system</w:t>
      </w:r>
      <w:r>
        <w:rPr>
          <w:rFonts w:ascii="Arial" w:hAnsi="Arial" w:cs="Arial"/>
          <w:sz w:val="24"/>
          <w:szCs w:val="24"/>
        </w:rPr>
        <w:t xml:space="preserve">. Please note that, while Figure 1.2, and subsequent Figure 1.3, have been drawn such that they represent the functional parts of an AC </w:t>
      </w:r>
      <w:r>
        <w:rPr>
          <w:rFonts w:ascii="Arial" w:hAnsi="Arial" w:cs="Arial"/>
          <w:i/>
          <w:iCs/>
          <w:sz w:val="24"/>
          <w:szCs w:val="24"/>
        </w:rPr>
        <w:t>offshore transmission system</w:t>
      </w:r>
      <w:r>
        <w:rPr>
          <w:rFonts w:ascii="Arial" w:hAnsi="Arial" w:cs="Arial"/>
          <w:sz w:val="24"/>
          <w:szCs w:val="24"/>
        </w:rPr>
        <w:t xml:space="preserve">, they are equally representative of the functional parts of a DC </w:t>
      </w:r>
      <w:r>
        <w:rPr>
          <w:rFonts w:ascii="Arial" w:hAnsi="Arial" w:cs="Arial"/>
          <w:i/>
          <w:iCs/>
          <w:sz w:val="24"/>
          <w:szCs w:val="24"/>
        </w:rPr>
        <w:t>offshore transmission system.</w:t>
      </w:r>
    </w:p>
    <w:p w14:paraId="6F155D60" w14:textId="77777777" w:rsidR="009C1403" w:rsidRDefault="009C1403">
      <w:pPr>
        <w:widowControl/>
        <w:rPr>
          <w:sz w:val="24"/>
          <w:szCs w:val="24"/>
        </w:rPr>
        <w:sectPr w:rsidR="009C1403">
          <w:headerReference w:type="default" r:id="rId20"/>
          <w:pgSz w:w="11904" w:h="16834"/>
          <w:pgMar w:top="1420" w:right="1401" w:bottom="508" w:left="1463" w:header="720" w:footer="720" w:gutter="0"/>
          <w:cols w:space="720"/>
          <w:noEndnote/>
        </w:sectPr>
      </w:pPr>
    </w:p>
    <w:p w14:paraId="21AC2BDB" w14:textId="40A5E3A7" w:rsidR="009C1403" w:rsidDel="003544E3" w:rsidRDefault="007A309A">
      <w:pPr>
        <w:kinsoku w:val="0"/>
        <w:overflowPunct w:val="0"/>
        <w:autoSpaceDE/>
        <w:autoSpaceDN/>
        <w:adjustRightInd/>
        <w:spacing w:before="341" w:line="275" w:lineRule="exact"/>
        <w:ind w:left="648" w:hanging="648"/>
        <w:jc w:val="both"/>
        <w:textAlignment w:val="baseline"/>
        <w:rPr>
          <w:del w:id="842" w:author="Tammy Meek (NESO)" w:date="2025-01-24T11:22:00Z" w16du:dateUtc="2025-01-24T11:22:00Z"/>
          <w:rFonts w:ascii="Arial" w:hAnsi="Arial" w:cs="Arial"/>
          <w:spacing w:val="-9"/>
          <w:sz w:val="24"/>
          <w:szCs w:val="24"/>
        </w:rPr>
      </w:pPr>
      <w:ins w:id="843" w:author="Tammy Meek (NESO)" w:date="2025-01-24T11:24:00Z" w16du:dateUtc="2025-01-24T11:24:00Z">
        <w:r w:rsidRPr="00087373">
          <w:rPr>
            <w:i/>
            <w:noProof/>
          </w:rPr>
          <mc:AlternateContent>
            <mc:Choice Requires="wpc">
              <w:drawing>
                <wp:anchor distT="0" distB="0" distL="114300" distR="114300" simplePos="0" relativeHeight="251658359" behindDoc="0" locked="0" layoutInCell="1" allowOverlap="1" wp14:anchorId="5368CA91" wp14:editId="4D3E34F9">
                  <wp:simplePos x="0" y="0"/>
                  <wp:positionH relativeFrom="column">
                    <wp:posOffset>-48895</wp:posOffset>
                  </wp:positionH>
                  <wp:positionV relativeFrom="paragraph">
                    <wp:posOffset>-229235</wp:posOffset>
                  </wp:positionV>
                  <wp:extent cx="5740400" cy="4296410"/>
                  <wp:effectExtent l="0" t="0" r="260350" b="180340"/>
                  <wp:wrapNone/>
                  <wp:docPr id="72343918"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4923111" name="Oval 230"/>
                          <wps:cNvSpPr>
                            <a:spLocks noChangeArrowheads="1"/>
                          </wps:cNvSpPr>
                          <wps:spPr bwMode="auto">
                            <a:xfrm>
                              <a:off x="1942465" y="1143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44955498" name="Oval 231"/>
                          <wps:cNvSpPr>
                            <a:spLocks noChangeArrowheads="1"/>
                          </wps:cNvSpPr>
                          <wps:spPr bwMode="auto">
                            <a:xfrm>
                              <a:off x="2285365" y="114300"/>
                              <a:ext cx="23050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06951913" name="Line 232"/>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270597827" name="Line 233"/>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741543053" name="Line 234"/>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149686278" name="Line 235"/>
                          <wps:cNvCnPr>
                            <a:cxnSpLocks noChangeShapeType="1"/>
                          </wps:cNvCnPr>
                          <wps:spPr bwMode="auto">
                            <a:xfrm>
                              <a:off x="20574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8150089" name="Line 236"/>
                          <wps:cNvCnPr>
                            <a:cxnSpLocks noChangeShapeType="1"/>
                          </wps:cNvCnPr>
                          <wps:spPr bwMode="auto">
                            <a:xfrm>
                              <a:off x="23996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03817281" name="Line 237"/>
                          <wps:cNvCnPr>
                            <a:cxnSpLocks noChangeShapeType="1"/>
                          </wps:cNvCnPr>
                          <wps:spPr bwMode="auto">
                            <a:xfrm>
                              <a:off x="20574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6823851" name="Line 238"/>
                          <wps:cNvCnPr>
                            <a:cxnSpLocks noChangeShapeType="1"/>
                          </wps:cNvCnPr>
                          <wps:spPr bwMode="auto">
                            <a:xfrm>
                              <a:off x="1942465"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87390619" name="Line 239"/>
                          <wps:cNvCnPr>
                            <a:cxnSpLocks noChangeShapeType="1"/>
                          </wps:cNvCnPr>
                          <wps:spPr bwMode="auto">
                            <a:xfrm>
                              <a:off x="1942465"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30041834" name="Oval 240"/>
                          <wps:cNvSpPr>
                            <a:spLocks noChangeArrowheads="1"/>
                          </wps:cNvSpPr>
                          <wps:spPr bwMode="auto">
                            <a:xfrm>
                              <a:off x="19424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8191877" name="Oval 241"/>
                          <wps:cNvSpPr>
                            <a:spLocks noChangeArrowheads="1"/>
                          </wps:cNvSpPr>
                          <wps:spPr bwMode="auto">
                            <a:xfrm>
                              <a:off x="2285365"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89156118" name="Oval 242"/>
                          <wps:cNvSpPr>
                            <a:spLocks noChangeArrowheads="1"/>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475452728" name="Oval 243"/>
                          <wps:cNvSpPr>
                            <a:spLocks noChangeArrowheads="1"/>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8512327" name="Line 244"/>
                          <wps:cNvCnPr>
                            <a:cxnSpLocks noChangeShapeType="1"/>
                          </wps:cNvCnPr>
                          <wps:spPr bwMode="auto">
                            <a:xfrm>
                              <a:off x="20574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119206" name="Line 245"/>
                          <wps:cNvCnPr>
                            <a:cxnSpLocks noChangeShapeType="1"/>
                          </wps:cNvCnPr>
                          <wps:spPr bwMode="auto">
                            <a:xfrm>
                              <a:off x="20574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8495479" name="Line 246"/>
                          <wps:cNvCnPr>
                            <a:cxnSpLocks noChangeShapeType="1"/>
                          </wps:cNvCnPr>
                          <wps:spPr bwMode="auto">
                            <a:xfrm>
                              <a:off x="23996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6806635" name="Line 247"/>
                          <wps:cNvCnPr>
                            <a:cxnSpLocks noChangeShapeType="1"/>
                          </wps:cNvCnPr>
                          <wps:spPr bwMode="auto">
                            <a:xfrm>
                              <a:off x="23996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91216071" name="Line 248"/>
                          <wps:cNvCnPr>
                            <a:cxnSpLocks noChangeShapeType="1"/>
                          </wps:cNvCnPr>
                          <wps:spPr bwMode="auto">
                            <a:xfrm>
                              <a:off x="2057400"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9595682" name="Oval 249"/>
                          <wps:cNvSpPr>
                            <a:spLocks noChangeArrowheads="1"/>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37328049" name="Oval 250"/>
                          <wps:cNvSpPr>
                            <a:spLocks noChangeArrowheads="1"/>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79326793" name="Line 251"/>
                          <wps:cNvCnPr>
                            <a:cxnSpLocks noChangeShapeType="1"/>
                          </wps:cNvCnPr>
                          <wps:spPr bwMode="auto">
                            <a:xfrm>
                              <a:off x="2399665" y="1485900"/>
                              <a:ext cx="0" cy="1714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3795259" name="Oval 252"/>
                          <wps:cNvSpPr>
                            <a:spLocks noChangeArrowheads="1"/>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0059604" name="Oval 253"/>
                          <wps:cNvSpPr>
                            <a:spLocks noChangeArrowheads="1"/>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973076651" name="Line 254"/>
                          <wps:cNvCnPr>
                            <a:cxnSpLocks noChangeShapeType="1"/>
                          </wps:cNvCnPr>
                          <wps:spPr bwMode="auto">
                            <a:xfrm>
                              <a:off x="20574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33250363" name="Line 255"/>
                          <wps:cNvCnPr>
                            <a:cxnSpLocks noChangeShapeType="1"/>
                          </wps:cNvCnPr>
                          <wps:spPr bwMode="auto">
                            <a:xfrm>
                              <a:off x="23996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7031009" name="Line 256"/>
                          <wps:cNvCnPr>
                            <a:cxnSpLocks noChangeShapeType="1"/>
                          </wps:cNvCnPr>
                          <wps:spPr bwMode="auto">
                            <a:xfrm>
                              <a:off x="1942465" y="36576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44130627" name="Line 257"/>
                          <wps:cNvCnPr>
                            <a:cxnSpLocks noChangeShapeType="1"/>
                          </wps:cNvCnPr>
                          <wps:spPr bwMode="auto">
                            <a:xfrm>
                              <a:off x="4578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722256" name="Text Box 258"/>
                          <wps:cNvSpPr txBox="1">
                            <a:spLocks noChangeArrowheads="1"/>
                          </wps:cNvSpPr>
                          <wps:spPr bwMode="auto">
                            <a:xfrm>
                              <a:off x="164465" y="292100"/>
                              <a:ext cx="10293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1867162465" name="Text Box 259"/>
                          <wps:cNvSpPr txBox="1">
                            <a:spLocks noChangeArrowheads="1"/>
                          </wps:cNvSpPr>
                          <wps:spPr bwMode="auto">
                            <a:xfrm>
                              <a:off x="457200" y="800100"/>
                              <a:ext cx="8001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697650662" name="Line 260"/>
                          <wps:cNvCnPr>
                            <a:cxnSpLocks noChangeShapeType="1"/>
                          </wps:cNvCnPr>
                          <wps:spPr bwMode="auto">
                            <a:xfrm>
                              <a:off x="1257300" y="5715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9092272" name="Line 261"/>
                          <wps:cNvCnPr>
                            <a:cxnSpLocks noChangeShapeType="1"/>
                          </wps:cNvCnPr>
                          <wps:spPr bwMode="auto">
                            <a:xfrm>
                              <a:off x="1257300" y="914400"/>
                              <a:ext cx="685165"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75665912" name="Text Box 262"/>
                          <wps:cNvSpPr txBox="1">
                            <a:spLocks noChangeArrowheads="1"/>
                          </wps:cNvSpPr>
                          <wps:spPr bwMode="auto">
                            <a:xfrm>
                              <a:off x="2742565" y="10287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847150353" name="AutoShape 263"/>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112121772" name="Text Box 264"/>
                          <wps:cNvSpPr txBox="1">
                            <a:spLocks noChangeArrowheads="1"/>
                          </wps:cNvSpPr>
                          <wps:spPr bwMode="auto">
                            <a:xfrm>
                              <a:off x="75565"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296638685" name="Text Box 265"/>
                          <wps:cNvSpPr txBox="1">
                            <a:spLocks noChangeArrowheads="1"/>
                          </wps:cNvSpPr>
                          <wps:spPr bwMode="auto">
                            <a:xfrm>
                              <a:off x="571500" y="20574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2007372686" name="Text Box 266"/>
                          <wps:cNvSpPr txBox="1">
                            <a:spLocks noChangeArrowheads="1"/>
                          </wps:cNvSpPr>
                          <wps:spPr bwMode="auto">
                            <a:xfrm>
                              <a:off x="113665" y="24003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1925725166" name="Text Box 267"/>
                          <wps:cNvSpPr txBox="1">
                            <a:spLocks noChangeArrowheads="1"/>
                          </wps:cNvSpPr>
                          <wps:spPr bwMode="auto">
                            <a:xfrm>
                              <a:off x="5708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875808637" name="Text Box 268"/>
                          <wps:cNvSpPr txBox="1">
                            <a:spLocks noChangeArrowheads="1"/>
                          </wps:cNvSpPr>
                          <wps:spPr bwMode="auto">
                            <a:xfrm>
                              <a:off x="0" y="3314700"/>
                              <a:ext cx="13722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511732615" name="Line 269"/>
                          <wps:cNvCnPr>
                            <a:cxnSpLocks noChangeShapeType="1"/>
                          </wps:cNvCnPr>
                          <wps:spPr bwMode="auto">
                            <a:xfrm>
                              <a:off x="1257300" y="3657600"/>
                              <a:ext cx="685165"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7339546" name="Text Box 270"/>
                          <wps:cNvSpPr txBox="1">
                            <a:spLocks noChangeArrowheads="1"/>
                          </wps:cNvSpPr>
                          <wps:spPr bwMode="auto">
                            <a:xfrm>
                              <a:off x="2628900" y="3086100"/>
                              <a:ext cx="11430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1614946943" name="Line 271"/>
                          <wps:cNvCnPr>
                            <a:cxnSpLocks noChangeShapeType="1"/>
                          </wps:cNvCnPr>
                          <wps:spPr bwMode="auto">
                            <a:xfrm>
                              <a:off x="54222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50272899" name="Line 272"/>
                          <wps:cNvCnPr>
                            <a:cxnSpLocks noChangeShapeType="1"/>
                          </wps:cNvCnPr>
                          <wps:spPr bwMode="auto">
                            <a:xfrm>
                              <a:off x="54229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4805401" name="Line 273"/>
                          <wps:cNvCnPr>
                            <a:cxnSpLocks noChangeShapeType="1"/>
                          </wps:cNvCnPr>
                          <wps:spPr bwMode="auto">
                            <a:xfrm>
                              <a:off x="5536565"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5348960" name="Line 274"/>
                          <wps:cNvCnPr>
                            <a:cxnSpLocks noChangeShapeType="1"/>
                          </wps:cNvCnPr>
                          <wps:spPr bwMode="auto">
                            <a:xfrm>
                              <a:off x="4108450"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0276796" name="Line 275"/>
                          <wps:cNvCnPr>
                            <a:cxnSpLocks noChangeShapeType="1"/>
                          </wps:cNvCnPr>
                          <wps:spPr bwMode="auto">
                            <a:xfrm>
                              <a:off x="39998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62719579" name="Line 276"/>
                          <wps:cNvCnPr>
                            <a:cxnSpLocks noChangeShapeType="1"/>
                          </wps:cNvCnPr>
                          <wps:spPr bwMode="auto">
                            <a:xfrm>
                              <a:off x="40005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21615414" name="Line 277"/>
                          <wps:cNvCnPr>
                            <a:cxnSpLocks noChangeShapeType="1"/>
                          </wps:cNvCnPr>
                          <wps:spPr bwMode="auto">
                            <a:xfrm>
                              <a:off x="46856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561925" name="Line 278"/>
                          <wps:cNvCnPr>
                            <a:cxnSpLocks noChangeShapeType="1"/>
                          </wps:cNvCnPr>
                          <wps:spPr bwMode="auto">
                            <a:xfrm>
                              <a:off x="48006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56419309" name="Text Box 279"/>
                          <wps:cNvSpPr txBox="1">
                            <a:spLocks noChangeArrowheads="1"/>
                          </wps:cNvSpPr>
                          <wps:spPr bwMode="auto">
                            <a:xfrm>
                              <a:off x="36576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847111105" name="Text Box 280"/>
                          <wps:cNvSpPr txBox="1">
                            <a:spLocks noChangeArrowheads="1"/>
                          </wps:cNvSpPr>
                          <wps:spPr bwMode="auto">
                            <a:xfrm>
                              <a:off x="5651500" y="1143000"/>
                              <a:ext cx="341630"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680328798" name="Text Box 281"/>
                          <wps:cNvSpPr txBox="1">
                            <a:spLocks noChangeArrowheads="1"/>
                          </wps:cNvSpPr>
                          <wps:spPr bwMode="auto">
                            <a:xfrm>
                              <a:off x="4914265" y="914400"/>
                              <a:ext cx="457835" cy="2743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473392440" name="Text Box 282"/>
                          <wps:cNvSpPr txBox="1">
                            <a:spLocks noChangeArrowheads="1"/>
                          </wps:cNvSpPr>
                          <wps:spPr bwMode="auto">
                            <a:xfrm>
                              <a:off x="4229100" y="1485900"/>
                              <a:ext cx="342900" cy="11430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1494627849" name="Text Box 283"/>
                          <wps:cNvSpPr txBox="1">
                            <a:spLocks noChangeArrowheads="1"/>
                          </wps:cNvSpPr>
                          <wps:spPr bwMode="auto">
                            <a:xfrm>
                              <a:off x="571500" y="3829685"/>
                              <a:ext cx="4802505" cy="65595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E9BE1C" w14:textId="77777777" w:rsidR="007A309A" w:rsidRPr="00D26A35" w:rsidRDefault="007A309A" w:rsidP="007A309A">
                                <w:pPr>
                                  <w:jc w:val="center"/>
                                  <w:rPr>
                                    <w:rFonts w:ascii="Arial" w:hAnsi="Arial" w:cs="Arial"/>
                                    <w:sz w:val="24"/>
                                    <w:szCs w:val="24"/>
                                    <w:rPrChange w:id="844" w:author="Tammy Meek (NESO)" w:date="2025-01-24T11:25:00Z" w16du:dateUtc="2025-01-24T11:25:00Z">
                                      <w:rPr>
                                        <w:rFonts w:cs="Arial"/>
                                        <w:szCs w:val="24"/>
                                      </w:rPr>
                                    </w:rPrChange>
                                  </w:rPr>
                                </w:pPr>
                                <w:r w:rsidRPr="00D26A35">
                                  <w:rPr>
                                    <w:rFonts w:ascii="Arial" w:hAnsi="Arial" w:cs="Arial"/>
                                    <w:sz w:val="24"/>
                                    <w:szCs w:val="24"/>
                                    <w:rPrChange w:id="845" w:author="Tammy Meek (NESO)" w:date="2025-01-24T11:25:00Z" w16du:dateUtc="2025-01-24T11:25:00Z">
                                      <w:rPr>
                                        <w:rFonts w:cs="Arial"/>
                                        <w:szCs w:val="24"/>
                                      </w:rPr>
                                    </w:rPrChange>
                                  </w:rPr>
                                  <w:t xml:space="preserve">Figure 1.2 An </w:t>
                                </w:r>
                                <w:r w:rsidRPr="00D26A35">
                                  <w:rPr>
                                    <w:rFonts w:ascii="Arial" w:hAnsi="Arial" w:cs="Arial"/>
                                    <w:i/>
                                    <w:sz w:val="24"/>
                                    <w:szCs w:val="24"/>
                                    <w:rPrChange w:id="846" w:author="Tammy Meek (NESO)" w:date="2025-01-24T11:25:00Z" w16du:dateUtc="2025-01-24T11:25:00Z">
                                      <w:rPr>
                                        <w:rFonts w:cs="Arial"/>
                                        <w:i/>
                                        <w:szCs w:val="24"/>
                                      </w:rPr>
                                    </w:rPrChange>
                                  </w:rPr>
                                  <w:t>offshore</w:t>
                                </w:r>
                                <w:r w:rsidRPr="00D26A35">
                                  <w:rPr>
                                    <w:rFonts w:ascii="Arial" w:hAnsi="Arial" w:cs="Arial"/>
                                    <w:sz w:val="24"/>
                                    <w:szCs w:val="24"/>
                                    <w:rPrChange w:id="847" w:author="Tammy Meek (NESO)" w:date="2025-01-24T11:25:00Z" w16du:dateUtc="2025-01-24T11:25:00Z">
                                      <w:rPr>
                                        <w:rFonts w:cs="Arial"/>
                                        <w:szCs w:val="24"/>
                                      </w:rPr>
                                    </w:rPrChange>
                                  </w:rPr>
                                  <w:t xml:space="preserve"> </w:t>
                                </w:r>
                                <w:r w:rsidRPr="00D26A35">
                                  <w:rPr>
                                    <w:rFonts w:ascii="Arial" w:hAnsi="Arial" w:cs="Arial"/>
                                    <w:i/>
                                    <w:sz w:val="24"/>
                                    <w:szCs w:val="24"/>
                                    <w:rPrChange w:id="848" w:author="Tammy Meek (NESO)" w:date="2025-01-24T11:25:00Z" w16du:dateUtc="2025-01-24T11:25:00Z">
                                      <w:rPr>
                                        <w:rFonts w:cs="Arial"/>
                                        <w:i/>
                                        <w:szCs w:val="24"/>
                                      </w:rPr>
                                    </w:rPrChange>
                                  </w:rPr>
                                  <w:t>transmission system</w:t>
                                </w:r>
                                <w:r w:rsidRPr="00D26A35">
                                  <w:rPr>
                                    <w:rFonts w:ascii="Arial" w:hAnsi="Arial" w:cs="Arial"/>
                                    <w:sz w:val="24"/>
                                    <w:szCs w:val="24"/>
                                    <w:rPrChange w:id="849" w:author="Tammy Meek (NESO)" w:date="2025-01-24T11:25:00Z" w16du:dateUtc="2025-01-24T11:25:00Z">
                                      <w:rPr>
                                        <w:rFonts w:cs="Arial"/>
                                        <w:szCs w:val="24"/>
                                      </w:rPr>
                                    </w:rPrChange>
                                  </w:rPr>
                                  <w:t xml:space="preserve"> with a directly connected </w:t>
                                </w:r>
                                <w:r w:rsidRPr="00D26A35">
                                  <w:rPr>
                                    <w:rFonts w:ascii="Arial" w:hAnsi="Arial" w:cs="Arial"/>
                                    <w:i/>
                                    <w:sz w:val="24"/>
                                    <w:szCs w:val="24"/>
                                    <w:rPrChange w:id="850" w:author="Tammy Meek (NESO)" w:date="2025-01-24T11:25:00Z" w16du:dateUtc="2025-01-24T11:25:00Z">
                                      <w:rPr>
                                        <w:rFonts w:cs="Arial"/>
                                        <w:i/>
                                        <w:szCs w:val="24"/>
                                      </w:rPr>
                                    </w:rPrChange>
                                  </w:rPr>
                                  <w:t xml:space="preserve">power station </w:t>
                                </w:r>
                                <w:r w:rsidRPr="00D26A35">
                                  <w:rPr>
                                    <w:rFonts w:ascii="Arial" w:hAnsi="Arial" w:cs="Arial"/>
                                    <w:sz w:val="24"/>
                                    <w:szCs w:val="24"/>
                                    <w:rPrChange w:id="851" w:author="Tammy Meek (NESO)" w:date="2025-01-24T11:25:00Z" w16du:dateUtc="2025-01-24T11:25:00Z">
                                      <w:rPr>
                                        <w:rFonts w:cs="Arial"/>
                                        <w:szCs w:val="24"/>
                                      </w:rPr>
                                    </w:rPrChange>
                                  </w:rPr>
                                  <w:t xml:space="preserve">and </w:t>
                                </w:r>
                                <w:r w:rsidRPr="00D26A35">
                                  <w:rPr>
                                    <w:rFonts w:ascii="Arial" w:hAnsi="Arial" w:cs="Arial"/>
                                    <w:i/>
                                    <w:sz w:val="24"/>
                                    <w:szCs w:val="24"/>
                                    <w:rPrChange w:id="852" w:author="Tammy Meek (NESO)" w:date="2025-01-24T11:25:00Z" w16du:dateUtc="2025-01-24T11:25:00Z">
                                      <w:rPr>
                                        <w:rFonts w:cs="Arial"/>
                                        <w:i/>
                                        <w:szCs w:val="24"/>
                                      </w:rPr>
                                    </w:rPrChange>
                                  </w:rPr>
                                  <w:t>first onshore substation</w:t>
                                </w:r>
                                <w:r w:rsidRPr="00D26A35">
                                  <w:rPr>
                                    <w:rFonts w:ascii="Arial" w:hAnsi="Arial" w:cs="Arial"/>
                                    <w:sz w:val="24"/>
                                    <w:szCs w:val="24"/>
                                    <w:rPrChange w:id="853" w:author="Tammy Meek (NESO)" w:date="2025-01-24T11:25:00Z" w16du:dateUtc="2025-01-24T11:25:00Z">
                                      <w:rPr>
                                        <w:rFonts w:cs="Arial"/>
                                        <w:szCs w:val="24"/>
                                      </w:rPr>
                                    </w:rPrChange>
                                  </w:rPr>
                                  <w:t xml:space="preserve"> owned by the </w:t>
                                </w:r>
                                <w:r w:rsidRPr="00D26A35">
                                  <w:rPr>
                                    <w:rFonts w:ascii="Arial" w:hAnsi="Arial" w:cs="Arial"/>
                                    <w:i/>
                                    <w:sz w:val="24"/>
                                    <w:szCs w:val="24"/>
                                    <w:rPrChange w:id="854" w:author="Tammy Meek (NESO)" w:date="2025-01-24T11:25:00Z" w16du:dateUtc="2025-01-24T11:25:00Z">
                                      <w:rPr>
                                        <w:rFonts w:cs="Arial"/>
                                        <w:i/>
                                        <w:szCs w:val="24"/>
                                      </w:rPr>
                                    </w:rPrChange>
                                  </w:rPr>
                                  <w:t>offshore</w:t>
                                </w:r>
                                <w:r w:rsidRPr="00D26A35">
                                  <w:rPr>
                                    <w:rFonts w:ascii="Arial" w:hAnsi="Arial" w:cs="Arial"/>
                                    <w:sz w:val="24"/>
                                    <w:szCs w:val="24"/>
                                    <w:rPrChange w:id="855" w:author="Tammy Meek (NESO)" w:date="2025-01-24T11:25:00Z" w16du:dateUtc="2025-01-24T11:25:00Z">
                                      <w:rPr>
                                        <w:rFonts w:cs="Arial"/>
                                        <w:szCs w:val="24"/>
                                      </w:rPr>
                                    </w:rPrChange>
                                  </w:rPr>
                                  <w:t xml:space="preserve"> transmission owner</w:t>
                                </w:r>
                              </w:p>
                            </w:txbxContent>
                          </wps:txbx>
                          <wps:bodyPr rot="0" vert="horz" wrap="square" lIns="91440" tIns="45720" rIns="91440" bIns="45720" anchor="t" anchorCtr="0" upright="1">
                            <a:noAutofit/>
                          </wps:bodyPr>
                        </wps:wsp>
                        <wps:wsp>
                          <wps:cNvPr id="328937597" name="Line 284"/>
                          <wps:cNvCnPr>
                            <a:cxnSpLocks noChangeShapeType="1"/>
                          </wps:cNvCnPr>
                          <wps:spPr bwMode="auto">
                            <a:xfrm>
                              <a:off x="4685665"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4384541" name="Line 285"/>
                          <wps:cNvCnPr>
                            <a:cxnSpLocks noChangeShapeType="1"/>
                          </wps:cNvCnPr>
                          <wps:spPr bwMode="auto">
                            <a:xfrm>
                              <a:off x="1942465" y="3086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6234574" name="Line 286"/>
                          <wps:cNvCnPr>
                            <a:cxnSpLocks noChangeShapeType="1"/>
                          </wps:cNvCnPr>
                          <wps:spPr bwMode="auto">
                            <a:xfrm>
                              <a:off x="12573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anchor>
              </w:drawing>
            </mc:Choice>
            <mc:Fallback>
              <w:pict>
                <v:group w14:anchorId="5368CA91" id="Canvas 3" o:spid="_x0000_s1146" editas="canvas" style="position:absolute;left:0;text-align:left;margin-left:-3.85pt;margin-top:-18.05pt;width:452pt;height:338.3pt;z-index:251658359" coordsize="57404,42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">
                  <v:shape id="_x0000_s1147" type="#_x0000_t75" style="position:absolute;width:57404;height:42964;visibility:visible;mso-wrap-style:square">
                    <v:fill o:detectmouseclick="t"/>
                    <v:path o:connecttype="none"/>
                  </v:shape>
                  <v:oval id="Oval 230" o:spid="_x0000_s1148"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" strokeweight="2pt"/>
                  <v:oval id="Oval 231" o:spid="_x0000_s1149"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" strokeweight="2pt"/>
                  <v:line id="Line 232" o:spid="_x0000_s1150"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" stroked="f"/>
                  <v:line id="Line 233" o:spid="_x0000_s115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" stroked="f"/>
                  <v:line id="Line 234" o:spid="_x0000_s115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" stroked="f"/>
                  <v:line id="Line 235" o:spid="_x0000_s115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" stroked="f"/>
                  <v:line id="Line 236" o:spid="_x0000_s1154"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" strokeweight="2pt"/>
                  <v:line id="Line 237" o:spid="_x0000_s1155"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" strokeweight="2pt"/>
                  <v:line id="Line 238" o:spid="_x0000_s1156"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" strokeweight="3pt"/>
                  <v:line id="Line 239" o:spid="_x0000_s1157"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" strokeweight="3pt"/>
                  <v:oval id="Oval 240" o:spid="_x0000_s1158"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" strokeweight="2pt"/>
                  <v:oval id="Oval 241" o:spid="_x0000_s1159"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" strokeweight="2pt"/>
                  <v:oval id="Oval 242" o:spid="_x0000_s1160"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" strokeweight="2pt">
                    <v:fill opacity="0"/>
                  </v:oval>
                  <v:oval id="Oval 243" o:spid="_x0000_s1161"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" strokeweight="2pt">
                    <v:fill opacity="0"/>
                  </v:oval>
                  <v:line id="Line 244" o:spid="_x0000_s1162"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" strokeweight="2pt"/>
                  <v:line id="Line 245" o:spid="_x0000_s1163"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" strokeweight="2pt"/>
                  <v:line id="Line 246" o:spid="_x0000_s1164"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" strokeweight="2pt"/>
                  <v:line id="Line 247" o:spid="_x0000_s1165"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" strokeweight="2pt"/>
                  <v:line id="Line 248" o:spid="_x0000_s1166"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" strokeweight="2pt"/>
                  <v:oval id="Oval 249" o:spid="_x0000_s1167"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" strokeweight="2pt">
                    <v:fill opacity="0"/>
                  </v:oval>
                  <v:oval id="Oval 250" o:spid="_x0000_s1168"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" strokeweight="2pt">
                    <v:fill opacity="0"/>
                  </v:oval>
                  <v:line id="Line 251" o:spid="_x0000_s1169"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" strokeweight="2pt"/>
                  <v:oval id="Oval 252" o:spid="_x0000_s1170"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" strokeweight="2pt">
                    <v:fill opacity="0"/>
                  </v:oval>
                  <v:oval id="Oval 253" o:spid="_x0000_s1171"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" strokeweight="2pt">
                    <v:fill opacity="0"/>
                  </v:oval>
                  <v:line id="Line 254" o:spid="_x0000_s1172"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" strokeweight="2pt"/>
                  <v:line id="Line 255" o:spid="_x0000_s1173"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" strokeweight="2pt"/>
                  <v:line id="Line 256" o:spid="_x0000_s1174"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" strokeweight="3pt"/>
                  <v:line id="Line 257" o:spid="_x0000_s1175"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" strokeweight=".25pt">
                    <v:stroke dashstyle="dash"/>
                  </v:line>
                  <v:shape id="_x0000_s1176"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" stroked="f">
                    <v:textbox>
                      <w:txbxContent>
                        <w:p w14:paraId="07EF101C" w14:textId="77777777" w:rsidR="007A309A" w:rsidRPr="00DA4267" w:rsidRDefault="007A309A" w:rsidP="007A309A">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_x0000_s1177"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" stroked="f">
                    <v:textbox>
                      <w:txbxContent>
                        <w:p w14:paraId="7949B8A4" w14:textId="77777777" w:rsidR="007A309A" w:rsidRPr="004F297F" w:rsidRDefault="007A309A" w:rsidP="007A309A">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260" o:spid="_x0000_s1178"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">
                    <v:stroke endarrow="block"/>
                  </v:line>
                  <v:line id="Line 261" o:spid="_x0000_s1179"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">
                    <v:stroke endarrow="block"/>
                  </v:line>
                  <v:shape id="_x0000_s1180"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" stroked="f">
                    <v:textbox>
                      <w:txbxContent>
                        <w:p w14:paraId="1C3D6DCE" w14:textId="77777777" w:rsidR="007A309A" w:rsidRPr="004F297F" w:rsidRDefault="007A309A" w:rsidP="007A309A">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63" o:spid="_x0000_s1181"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"/>
                  <v:shape id="Text Box 264" o:spid="_x0000_s1182"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" stroked="f">
                    <v:textbox>
                      <w:txbxContent>
                        <w:p w14:paraId="7BAA45FC" w14:textId="77777777" w:rsidR="007A309A" w:rsidRPr="004F297F" w:rsidRDefault="007A309A" w:rsidP="007A309A">
                          <w:pPr>
                            <w:jc w:val="center"/>
                            <w:rPr>
                              <w:rFonts w:cs="Arial"/>
                              <w:i/>
                              <w:sz w:val="16"/>
                              <w:szCs w:val="16"/>
                            </w:rPr>
                          </w:pPr>
                          <w:r w:rsidRPr="004F297F">
                            <w:rPr>
                              <w:rFonts w:cs="Arial"/>
                              <w:i/>
                              <w:sz w:val="16"/>
                              <w:szCs w:val="16"/>
                            </w:rPr>
                            <w:t>Offshore Transmission Circuit</w:t>
                          </w:r>
                        </w:p>
                      </w:txbxContent>
                    </v:textbox>
                  </v:shape>
                  <v:shape id="Text Box 265" o:spid="_x0000_s1183"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" stroked="f">
                    <v:textbox>
                      <w:txbxContent>
                        <w:p w14:paraId="4E4BBFB2" w14:textId="77777777" w:rsidR="007A309A" w:rsidRPr="005F5332" w:rsidRDefault="007A309A" w:rsidP="007A309A">
                          <w:pPr>
                            <w:rPr>
                              <w:rFonts w:cs="Arial"/>
                              <w:i/>
                              <w:sz w:val="16"/>
                              <w:szCs w:val="16"/>
                            </w:rPr>
                          </w:pPr>
                          <w:r w:rsidRPr="005F5332">
                            <w:rPr>
                              <w:rFonts w:cs="Arial"/>
                              <w:i/>
                              <w:sz w:val="16"/>
                              <w:szCs w:val="16"/>
                            </w:rPr>
                            <w:t>Offshore</w:t>
                          </w:r>
                        </w:p>
                      </w:txbxContent>
                    </v:textbox>
                  </v:shape>
                  <v:shape id="Text Box 266" o:spid="_x0000_s1184"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" stroked="f">
                    <v:textbox>
                      <w:txbxContent>
                        <w:p w14:paraId="4B05DFE9" w14:textId="77777777" w:rsidR="007A309A" w:rsidRPr="004F297F" w:rsidRDefault="007A309A" w:rsidP="007A309A">
                          <w:pPr>
                            <w:rPr>
                              <w:rFonts w:cs="Arial"/>
                              <w:sz w:val="16"/>
                              <w:szCs w:val="16"/>
                            </w:rPr>
                          </w:pPr>
                          <w:r w:rsidRPr="004F297F">
                            <w:rPr>
                              <w:rFonts w:cs="Arial"/>
                              <w:sz w:val="16"/>
                              <w:szCs w:val="16"/>
                            </w:rPr>
                            <w:t>Shoreline</w:t>
                          </w:r>
                        </w:p>
                      </w:txbxContent>
                    </v:textbox>
                  </v:shape>
                  <v:shape id="_x0000_s1185"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" stroked="f">
                    <v:textbox>
                      <w:txbxContent>
                        <w:p w14:paraId="3B6BDC17" w14:textId="77777777" w:rsidR="007A309A" w:rsidRPr="004F297F" w:rsidRDefault="007A309A" w:rsidP="007A309A">
                          <w:pPr>
                            <w:rPr>
                              <w:rFonts w:cs="Arial"/>
                              <w:sz w:val="16"/>
                              <w:szCs w:val="16"/>
                            </w:rPr>
                          </w:pPr>
                          <w:r w:rsidRPr="004F297F">
                            <w:rPr>
                              <w:rFonts w:cs="Arial"/>
                              <w:sz w:val="16"/>
                              <w:szCs w:val="16"/>
                            </w:rPr>
                            <w:t>Onshore</w:t>
                          </w:r>
                        </w:p>
                      </w:txbxContent>
                    </v:textbox>
                  </v:shape>
                  <v:shape id="Text Box 268" o:spid="_x0000_s1186"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" stroked="f">
                    <v:textbox>
                      <w:txbxContent>
                        <w:p w14:paraId="33E72E28" w14:textId="77777777" w:rsidR="007A309A" w:rsidRPr="004F297F" w:rsidRDefault="007A309A" w:rsidP="007A309A">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269" o:spid="_x0000_s1187"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">
                    <v:stroke endarrow="block"/>
                  </v:line>
                  <v:shape id="Text Box 270" o:spid="_x0000_s1188"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" stroked="f">
                    <v:textbox>
                      <w:txbxContent>
                        <w:p w14:paraId="46E2792A" w14:textId="77777777" w:rsidR="007A309A" w:rsidRPr="008D6EE8" w:rsidRDefault="007A309A" w:rsidP="007A309A">
                          <w:pPr>
                            <w:jc w:val="center"/>
                            <w:rPr>
                              <w:rFonts w:cs="Arial"/>
                              <w:i/>
                              <w:sz w:val="16"/>
                              <w:szCs w:val="16"/>
                            </w:rPr>
                          </w:pPr>
                          <w:r w:rsidRPr="008D6EE8">
                            <w:rPr>
                              <w:rFonts w:cs="Arial"/>
                              <w:i/>
                              <w:sz w:val="16"/>
                              <w:szCs w:val="16"/>
                            </w:rPr>
                            <w:t>First Onshore Substation</w:t>
                          </w:r>
                        </w:p>
                        <w:p w14:paraId="794F28C8" w14:textId="77777777" w:rsidR="007A309A" w:rsidRPr="004F297F" w:rsidRDefault="007A309A" w:rsidP="007A309A">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271" o:spid="_x0000_s1189"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"/>
                  <v:line id="Line 272" o:spid="_x0000_s1190"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"/>
                  <v:line id="Line 273" o:spid="_x0000_s1191"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"/>
                  <v:line id="Line 274" o:spid="_x0000_s1192"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" strokeweight=".25pt"/>
                  <v:line id="Line 275" o:spid="_x0000_s1193"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"/>
                  <v:line id="Line 276" o:spid="_x0000_s1194"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"/>
                  <v:line id="Line 277" o:spid="_x0000_s1195"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"/>
                  <v:line id="Line 278" o:spid="_x0000_s1196"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"/>
                  <v:shape id="Text Box 279" o:spid="_x0000_s1197"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" stroked="f">
                    <v:textbox style="layout-flow:vertical;mso-layout-flow-alt:bottom-to-top">
                      <w:txbxContent>
                        <w:p w14:paraId="6CDC6967" w14:textId="77777777" w:rsidR="007A309A" w:rsidRPr="004F297F" w:rsidRDefault="007A309A" w:rsidP="007A309A">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280" o:spid="_x0000_s1198"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" stroked="f">
                    <v:textbox style="layout-flow:vertical;mso-layout-flow-alt:bottom-to-top">
                      <w:txbxContent>
                        <w:p w14:paraId="5EC49239" w14:textId="77777777" w:rsidR="007A309A" w:rsidRPr="004F297F" w:rsidRDefault="007A309A" w:rsidP="007A309A">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281" o:spid="_x0000_s1199"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" stroked="f">
                    <v:textbox style="layout-flow:vertical;mso-layout-flow-alt:bottom-to-top">
                      <w:txbxContent>
                        <w:p w14:paraId="362A6DA6" w14:textId="77777777" w:rsidR="007A309A" w:rsidRPr="004F297F" w:rsidRDefault="007A309A" w:rsidP="007A309A">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282" o:spid="_x0000_s1200"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" stroked="f">
                    <v:textbox style="layout-flow:vertical;mso-layout-flow-alt:bottom-to-top">
                      <w:txbxContent>
                        <w:p w14:paraId="14BD4416" w14:textId="77777777" w:rsidR="007A309A" w:rsidRPr="004F297F" w:rsidRDefault="007A309A" w:rsidP="007A309A">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283" o:spid="_x0000_s1201"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" stroked="f">
                    <v:textbox>
                      <w:txbxContent>
                        <w:p w14:paraId="3BE9BE1C" w14:textId="77777777" w:rsidR="007A309A" w:rsidRPr="00D26A35" w:rsidRDefault="007A309A" w:rsidP="007A309A">
                          <w:pPr>
                            <w:jc w:val="center"/>
                            <w:rPr>
                              <w:rFonts w:ascii="Arial" w:hAnsi="Arial" w:cs="Arial"/>
                              <w:sz w:val="24"/>
                              <w:szCs w:val="24"/>
                              <w:rPrChange w:id="856" w:author="Tammy Meek (NESO)" w:date="2025-01-24T11:25:00Z" w16du:dateUtc="2025-01-24T11:25:00Z">
                                <w:rPr>
                                  <w:rFonts w:cs="Arial"/>
                                  <w:szCs w:val="24"/>
                                </w:rPr>
                              </w:rPrChange>
                            </w:rPr>
                          </w:pPr>
                          <w:r w:rsidRPr="00D26A35">
                            <w:rPr>
                              <w:rFonts w:ascii="Arial" w:hAnsi="Arial" w:cs="Arial"/>
                              <w:sz w:val="24"/>
                              <w:szCs w:val="24"/>
                              <w:rPrChange w:id="857" w:author="Tammy Meek (NESO)" w:date="2025-01-24T11:25:00Z" w16du:dateUtc="2025-01-24T11:25:00Z">
                                <w:rPr>
                                  <w:rFonts w:cs="Arial"/>
                                  <w:szCs w:val="24"/>
                                </w:rPr>
                              </w:rPrChange>
                            </w:rPr>
                            <w:t xml:space="preserve">Figure 1.2 An </w:t>
                          </w:r>
                          <w:r w:rsidRPr="00D26A35">
                            <w:rPr>
                              <w:rFonts w:ascii="Arial" w:hAnsi="Arial" w:cs="Arial"/>
                              <w:i/>
                              <w:sz w:val="24"/>
                              <w:szCs w:val="24"/>
                              <w:rPrChange w:id="858" w:author="Tammy Meek (NESO)" w:date="2025-01-24T11:25:00Z" w16du:dateUtc="2025-01-24T11:25:00Z">
                                <w:rPr>
                                  <w:rFonts w:cs="Arial"/>
                                  <w:i/>
                                  <w:szCs w:val="24"/>
                                </w:rPr>
                              </w:rPrChange>
                            </w:rPr>
                            <w:t>offshore</w:t>
                          </w:r>
                          <w:r w:rsidRPr="00D26A35">
                            <w:rPr>
                              <w:rFonts w:ascii="Arial" w:hAnsi="Arial" w:cs="Arial"/>
                              <w:sz w:val="24"/>
                              <w:szCs w:val="24"/>
                              <w:rPrChange w:id="859" w:author="Tammy Meek (NESO)" w:date="2025-01-24T11:25:00Z" w16du:dateUtc="2025-01-24T11:25:00Z">
                                <w:rPr>
                                  <w:rFonts w:cs="Arial"/>
                                  <w:szCs w:val="24"/>
                                </w:rPr>
                              </w:rPrChange>
                            </w:rPr>
                            <w:t xml:space="preserve"> </w:t>
                          </w:r>
                          <w:r w:rsidRPr="00D26A35">
                            <w:rPr>
                              <w:rFonts w:ascii="Arial" w:hAnsi="Arial" w:cs="Arial"/>
                              <w:i/>
                              <w:sz w:val="24"/>
                              <w:szCs w:val="24"/>
                              <w:rPrChange w:id="860" w:author="Tammy Meek (NESO)" w:date="2025-01-24T11:25:00Z" w16du:dateUtc="2025-01-24T11:25:00Z">
                                <w:rPr>
                                  <w:rFonts w:cs="Arial"/>
                                  <w:i/>
                                  <w:szCs w:val="24"/>
                                </w:rPr>
                              </w:rPrChange>
                            </w:rPr>
                            <w:t>transmission system</w:t>
                          </w:r>
                          <w:r w:rsidRPr="00D26A35">
                            <w:rPr>
                              <w:rFonts w:ascii="Arial" w:hAnsi="Arial" w:cs="Arial"/>
                              <w:sz w:val="24"/>
                              <w:szCs w:val="24"/>
                              <w:rPrChange w:id="861" w:author="Tammy Meek (NESO)" w:date="2025-01-24T11:25:00Z" w16du:dateUtc="2025-01-24T11:25:00Z">
                                <w:rPr>
                                  <w:rFonts w:cs="Arial"/>
                                  <w:szCs w:val="24"/>
                                </w:rPr>
                              </w:rPrChange>
                            </w:rPr>
                            <w:t xml:space="preserve"> with a directly connected </w:t>
                          </w:r>
                          <w:r w:rsidRPr="00D26A35">
                            <w:rPr>
                              <w:rFonts w:ascii="Arial" w:hAnsi="Arial" w:cs="Arial"/>
                              <w:i/>
                              <w:sz w:val="24"/>
                              <w:szCs w:val="24"/>
                              <w:rPrChange w:id="862" w:author="Tammy Meek (NESO)" w:date="2025-01-24T11:25:00Z" w16du:dateUtc="2025-01-24T11:25:00Z">
                                <w:rPr>
                                  <w:rFonts w:cs="Arial"/>
                                  <w:i/>
                                  <w:szCs w:val="24"/>
                                </w:rPr>
                              </w:rPrChange>
                            </w:rPr>
                            <w:t xml:space="preserve">power station </w:t>
                          </w:r>
                          <w:r w:rsidRPr="00D26A35">
                            <w:rPr>
                              <w:rFonts w:ascii="Arial" w:hAnsi="Arial" w:cs="Arial"/>
                              <w:sz w:val="24"/>
                              <w:szCs w:val="24"/>
                              <w:rPrChange w:id="863" w:author="Tammy Meek (NESO)" w:date="2025-01-24T11:25:00Z" w16du:dateUtc="2025-01-24T11:25:00Z">
                                <w:rPr>
                                  <w:rFonts w:cs="Arial"/>
                                  <w:szCs w:val="24"/>
                                </w:rPr>
                              </w:rPrChange>
                            </w:rPr>
                            <w:t xml:space="preserve">and </w:t>
                          </w:r>
                          <w:r w:rsidRPr="00D26A35">
                            <w:rPr>
                              <w:rFonts w:ascii="Arial" w:hAnsi="Arial" w:cs="Arial"/>
                              <w:i/>
                              <w:sz w:val="24"/>
                              <w:szCs w:val="24"/>
                              <w:rPrChange w:id="864" w:author="Tammy Meek (NESO)" w:date="2025-01-24T11:25:00Z" w16du:dateUtc="2025-01-24T11:25:00Z">
                                <w:rPr>
                                  <w:rFonts w:cs="Arial"/>
                                  <w:i/>
                                  <w:szCs w:val="24"/>
                                </w:rPr>
                              </w:rPrChange>
                            </w:rPr>
                            <w:t>first onshore substation</w:t>
                          </w:r>
                          <w:r w:rsidRPr="00D26A35">
                            <w:rPr>
                              <w:rFonts w:ascii="Arial" w:hAnsi="Arial" w:cs="Arial"/>
                              <w:sz w:val="24"/>
                              <w:szCs w:val="24"/>
                              <w:rPrChange w:id="865" w:author="Tammy Meek (NESO)" w:date="2025-01-24T11:25:00Z" w16du:dateUtc="2025-01-24T11:25:00Z">
                                <w:rPr>
                                  <w:rFonts w:cs="Arial"/>
                                  <w:szCs w:val="24"/>
                                </w:rPr>
                              </w:rPrChange>
                            </w:rPr>
                            <w:t xml:space="preserve"> owned by the </w:t>
                          </w:r>
                          <w:r w:rsidRPr="00D26A35">
                            <w:rPr>
                              <w:rFonts w:ascii="Arial" w:hAnsi="Arial" w:cs="Arial"/>
                              <w:i/>
                              <w:sz w:val="24"/>
                              <w:szCs w:val="24"/>
                              <w:rPrChange w:id="866" w:author="Tammy Meek (NESO)" w:date="2025-01-24T11:25:00Z" w16du:dateUtc="2025-01-24T11:25:00Z">
                                <w:rPr>
                                  <w:rFonts w:cs="Arial"/>
                                  <w:i/>
                                  <w:szCs w:val="24"/>
                                </w:rPr>
                              </w:rPrChange>
                            </w:rPr>
                            <w:t>offshore</w:t>
                          </w:r>
                          <w:r w:rsidRPr="00D26A35">
                            <w:rPr>
                              <w:rFonts w:ascii="Arial" w:hAnsi="Arial" w:cs="Arial"/>
                              <w:sz w:val="24"/>
                              <w:szCs w:val="24"/>
                              <w:rPrChange w:id="867" w:author="Tammy Meek (NESO)" w:date="2025-01-24T11:25:00Z" w16du:dateUtc="2025-01-24T11:25:00Z">
                                <w:rPr>
                                  <w:rFonts w:cs="Arial"/>
                                  <w:szCs w:val="24"/>
                                </w:rPr>
                              </w:rPrChange>
                            </w:rPr>
                            <w:t xml:space="preserve"> transmission owner</w:t>
                          </w:r>
                        </w:p>
                      </w:txbxContent>
                    </v:textbox>
                  </v:shape>
                  <v:line id="Line 284" o:spid="_x0000_s1202"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"/>
                  <v:line id="Line 285" o:spid="_x0000_s1203"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" strokeweight="3pt"/>
                  <v:line id="Line 286" o:spid="_x0000_s1204"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">
                    <v:stroke endarrow="block"/>
                  </v:line>
                </v:group>
              </w:pict>
            </mc:Fallback>
          </mc:AlternateContent>
        </w:r>
      </w:ins>
      <w:del w:id="868"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55" behindDoc="1" locked="0" layoutInCell="0" allowOverlap="1" wp14:anchorId="2A668325" wp14:editId="4F719112">
                  <wp:simplePos x="0" y="0"/>
                  <wp:positionH relativeFrom="page">
                    <wp:posOffset>927735</wp:posOffset>
                  </wp:positionH>
                  <wp:positionV relativeFrom="page">
                    <wp:posOffset>1003300</wp:posOffset>
                  </wp:positionV>
                  <wp:extent cx="4433570" cy="3787775"/>
                  <wp:effectExtent l="0" t="0" r="0" b="0"/>
                  <wp:wrapSquare wrapText="bothSides"/>
                  <wp:docPr id="245" name="Text Box 2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DD8499"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68325" id="Text Box 245" o:spid="_x0000_s1205" type="#_x0000_t202" style="position:absolute;left:0;text-align:left;margin-left:73.05pt;margin-top:79pt;width:349.1pt;height:298.2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" o:allowincell="f" stroked="f">
                  <v:fill opacity="0"/>
                  <v:textbox inset="0,0,0,0">
                    <w:txbxContent>
                      <w:p w14:paraId="57DD8499"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869" w:author="Tammy Meek (NESO)" w:date="2025-01-24T11:22:00Z" w16du:dateUtc="2025-01-24T11:22:00Z">
        <w:r w:rsidR="00C6386D" w:rsidDel="00647AA3">
          <w:rPr>
            <w:noProof/>
            <w:color w:val="2B579A"/>
            <w:shd w:val="clear" w:color="auto" w:fill="E6E6E6"/>
          </w:rPr>
          <mc:AlternateContent>
            <mc:Choice Requires="wps">
              <w:drawing>
                <wp:anchor distT="0" distB="0" distL="0" distR="0" simplePos="0" relativeHeight="251658256" behindDoc="1" locked="0" layoutInCell="0" allowOverlap="1" wp14:anchorId="39C1FE14" wp14:editId="706FC483">
                  <wp:simplePos x="0" y="0"/>
                  <wp:positionH relativeFrom="page">
                    <wp:posOffset>5361305</wp:posOffset>
                  </wp:positionH>
                  <wp:positionV relativeFrom="page">
                    <wp:posOffset>1003300</wp:posOffset>
                  </wp:positionV>
                  <wp:extent cx="1429385" cy="3787775"/>
                  <wp:effectExtent l="0" t="0" r="0" b="0"/>
                  <wp:wrapSquare wrapText="bothSides"/>
                  <wp:docPr id="244"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9385" cy="3787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0CAFA6"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1FE14" id="Text Box 244" o:spid="_x0000_s1206" type="#_x0000_t202" style="position:absolute;left:0;text-align:left;margin-left:422.15pt;margin-top:79pt;width:112.55pt;height:298.2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" o:allowincell="f" stroked="f">
                  <v:fill opacity="0"/>
                  <v:textbox style="layout-flow:vertical;mso-layout-flow-alt:bottom-to-top" inset="0,0,0,0">
                    <w:txbxContent>
                      <w:p w14:paraId="4A0CAFA6"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870"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57" behindDoc="0" locked="0" layoutInCell="0" allowOverlap="1" wp14:anchorId="623D24B9" wp14:editId="4129ECD9">
                  <wp:simplePos x="0" y="0"/>
                  <wp:positionH relativeFrom="page">
                    <wp:posOffset>927735</wp:posOffset>
                  </wp:positionH>
                  <wp:positionV relativeFrom="page">
                    <wp:posOffset>1014730</wp:posOffset>
                  </wp:positionV>
                  <wp:extent cx="4433570" cy="3618230"/>
                  <wp:effectExtent l="0" t="0" r="0" b="0"/>
                  <wp:wrapSquare wrapText="bothSides"/>
                  <wp:docPr id="243" name="Text Box 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3570" cy="36182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DE51E" w14:textId="29DCF95B" w:rsidR="009C1403" w:rsidRDefault="00C6386D">
                              <w:pPr>
                                <w:kinsoku w:val="0"/>
                                <w:overflowPunct w:val="0"/>
                                <w:autoSpaceDE/>
                                <w:autoSpaceDN/>
                                <w:adjustRightInd/>
                                <w:ind w:left="128"/>
                                <w:textAlignment w:val="baseline"/>
                                <w:rPr>
                                  <w:sz w:val="24"/>
                                  <w:szCs w:val="24"/>
                                </w:rPr>
                              </w:pPr>
                              <w:del w:id="871" w:author="Tammy Meek (NESO)" w:date="2025-01-24T11:20:00Z" w16du:dateUtc="2025-01-24T11:20:00Z">
                                <w:r w:rsidDel="00886A8B">
                                  <w:rPr>
                                    <w:noProof/>
                                    <w:color w:val="2B579A"/>
                                    <w:sz w:val="24"/>
                                    <w:szCs w:val="24"/>
                                    <w:shd w:val="clear" w:color="auto" w:fill="E6E6E6"/>
                                  </w:rPr>
                                  <w:drawing>
                                    <wp:inline distT="0" distB="0" distL="0" distR="0" wp14:anchorId="7EEA3A97" wp14:editId="1D56E011">
                                      <wp:extent cx="4351020" cy="3619500"/>
                                      <wp:effectExtent l="0" t="0" r="0" b="0"/>
                                      <wp:docPr id="1407262217" name="Picture 140726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D24B9" id="Text Box 243" o:spid="_x0000_s1207" type="#_x0000_t202" style="position:absolute;left:0;text-align:left;margin-left:73.05pt;margin-top:79.9pt;width:349.1pt;height:284.9pt;z-index:2516582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" o:allowincell="f" stroked="f">
                  <v:fill opacity="0"/>
                  <v:textbox inset="0,0,0,0">
                    <w:txbxContent>
                      <w:p w14:paraId="223DE51E" w14:textId="29DCF95B" w:rsidR="009C1403" w:rsidRDefault="00C6386D">
                        <w:pPr>
                          <w:kinsoku w:val="0"/>
                          <w:overflowPunct w:val="0"/>
                          <w:autoSpaceDE/>
                          <w:autoSpaceDN/>
                          <w:adjustRightInd/>
                          <w:ind w:left="128"/>
                          <w:textAlignment w:val="baseline"/>
                          <w:rPr>
                            <w:sz w:val="24"/>
                            <w:szCs w:val="24"/>
                          </w:rPr>
                        </w:pPr>
                        <w:del w:id="872" w:author="Tammy Meek (NESO)" w:date="2025-01-24T11:20:00Z" w16du:dateUtc="2025-01-24T11:20:00Z">
                          <w:r w:rsidDel="00886A8B">
                            <w:rPr>
                              <w:noProof/>
                              <w:color w:val="2B579A"/>
                              <w:sz w:val="24"/>
                              <w:szCs w:val="24"/>
                              <w:shd w:val="clear" w:color="auto" w:fill="E6E6E6"/>
                            </w:rPr>
                            <w:drawing>
                              <wp:inline distT="0" distB="0" distL="0" distR="0" wp14:anchorId="7EEA3A97" wp14:editId="1D56E011">
                                <wp:extent cx="4351020" cy="3619500"/>
                                <wp:effectExtent l="0" t="0" r="0" b="0"/>
                                <wp:docPr id="1407262217" name="Picture 1407262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51020" cy="3619500"/>
                                        </a:xfrm>
                                        <a:prstGeom prst="rect">
                                          <a:avLst/>
                                        </a:prstGeom>
                                        <a:noFill/>
                                        <a:ln>
                                          <a:noFill/>
                                        </a:ln>
                                      </pic:spPr>
                                    </pic:pic>
                                  </a:graphicData>
                                </a:graphic>
                              </wp:inline>
                            </w:drawing>
                          </w:r>
                        </w:del>
                      </w:p>
                    </w:txbxContent>
                  </v:textbox>
                  <w10:wrap type="square" anchorx="page" anchory="page"/>
                </v:shape>
              </w:pict>
            </mc:Fallback>
          </mc:AlternateContent>
        </w:r>
      </w:del>
      <w:del w:id="873"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58" behindDoc="0" locked="0" layoutInCell="0" allowOverlap="1" wp14:anchorId="5EB6B6C8" wp14:editId="4EFB71D5">
                  <wp:simplePos x="0" y="0"/>
                  <wp:positionH relativeFrom="page">
                    <wp:posOffset>1173480</wp:posOffset>
                  </wp:positionH>
                  <wp:positionV relativeFrom="page">
                    <wp:posOffset>1268095</wp:posOffset>
                  </wp:positionV>
                  <wp:extent cx="831850" cy="316865"/>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B6B6C8" id="Text Box 242" o:spid="_x0000_s1208" type="#_x0000_t202" style="position:absolute;left:0;text-align:left;margin-left:92.4pt;margin-top:99.85pt;width:65.5pt;height:24.95pt;z-index:25165825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" o:allowincell="f" stroked="f">
                  <v:fill opacity="0"/>
                  <v:textbox inset="0,0,0,0">
                    <w:txbxContent>
                      <w:p w14:paraId="70054DCD" w14:textId="77777777" w:rsidR="009C1403" w:rsidRDefault="00C6386D">
                        <w:pPr>
                          <w:kinsoku w:val="0"/>
                          <w:overflowPunct w:val="0"/>
                          <w:autoSpaceDE/>
                          <w:autoSpaceDN/>
                          <w:adjustRightInd/>
                          <w:spacing w:line="164"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59" behindDoc="0" locked="0" layoutInCell="0" allowOverlap="1" wp14:anchorId="228EEDE0" wp14:editId="16A1D9E8">
                  <wp:simplePos x="0" y="0"/>
                  <wp:positionH relativeFrom="page">
                    <wp:posOffset>1475105</wp:posOffset>
                  </wp:positionH>
                  <wp:positionV relativeFrom="page">
                    <wp:posOffset>1737360</wp:posOffset>
                  </wp:positionV>
                  <wp:extent cx="612775" cy="243840"/>
                  <wp:effectExtent l="0" t="0" r="0" b="0"/>
                  <wp:wrapSquare wrapText="bothSides"/>
                  <wp:docPr id="241"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8EEDE0" id="Text Box 241" o:spid="_x0000_s1209" type="#_x0000_t202" style="position:absolute;left:0;text-align:left;margin-left:116.15pt;margin-top:136.8pt;width:48.25pt;height:19.2pt;z-index:25165825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" o:allowincell="f" stroked="f">
                  <v:fill opacity="0"/>
                  <v:textbox inset="0,0,0,0">
                    <w:txbxContent>
                      <w:p w14:paraId="44393B30" w14:textId="77777777" w:rsidR="009C1403" w:rsidRDefault="00C6386D">
                        <w:pPr>
                          <w:kinsoku w:val="0"/>
                          <w:overflowPunct w:val="0"/>
                          <w:autoSpaceDE/>
                          <w:autoSpaceDN/>
                          <w:adjustRightInd/>
                          <w:spacing w:line="187" w:lineRule="exact"/>
                          <w:textAlignment w:val="baseline"/>
                          <w:rPr>
                            <w:rFonts w:ascii="Arial" w:hAnsi="Arial" w:cs="Arial"/>
                            <w:i/>
                            <w:iCs/>
                            <w:sz w:val="16"/>
                            <w:szCs w:val="16"/>
                          </w:rPr>
                        </w:pPr>
                        <w:r>
                          <w:rPr>
                            <w:rFonts w:ascii="Arial" w:hAnsi="Arial" w:cs="Arial"/>
                            <w:i/>
                            <w:iCs/>
                            <w:sz w:val="16"/>
                            <w:szCs w:val="16"/>
                          </w:rPr>
                          <w:t>GEP and OSP</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0" behindDoc="0" locked="0" layoutInCell="0" allowOverlap="1" wp14:anchorId="60486E55" wp14:editId="4D47882A">
                  <wp:simplePos x="0" y="0"/>
                  <wp:positionH relativeFrom="page">
                    <wp:posOffset>1299845</wp:posOffset>
                  </wp:positionH>
                  <wp:positionV relativeFrom="page">
                    <wp:posOffset>2578735</wp:posOffset>
                  </wp:positionV>
                  <wp:extent cx="515620" cy="81915"/>
                  <wp:effectExtent l="0" t="0" r="0" b="0"/>
                  <wp:wrapSquare wrapText="bothSides"/>
                  <wp:docPr id="240" name="Text Box 2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62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86E55" id="Text Box 240" o:spid="_x0000_s1210" type="#_x0000_t202" style="position:absolute;left:0;text-align:left;margin-left:102.35pt;margin-top:203.05pt;width:40.6pt;height:6.45pt;z-index:2516582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" o:allowincell="f" stroked="f">
                  <v:fill opacity="0"/>
                  <v:textbox inset="0,0,0,0">
                    <w:txbxContent>
                      <w:p w14:paraId="3FC7FB41"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1" behindDoc="0" locked="0" layoutInCell="0" allowOverlap="1" wp14:anchorId="55BDA96A" wp14:editId="399DB05E">
                  <wp:simplePos x="0" y="0"/>
                  <wp:positionH relativeFrom="page">
                    <wp:posOffset>1112520</wp:posOffset>
                  </wp:positionH>
                  <wp:positionV relativeFrom="page">
                    <wp:posOffset>2691130</wp:posOffset>
                  </wp:positionV>
                  <wp:extent cx="905510" cy="82550"/>
                  <wp:effectExtent l="0" t="0" r="0" b="0"/>
                  <wp:wrapSquare wrapText="bothSides"/>
                  <wp:docPr id="239" name="Text Box 2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DA96A" id="Text Box 239" o:spid="_x0000_s1211" type="#_x0000_t202" style="position:absolute;left:0;text-align:left;margin-left:87.6pt;margin-top:211.9pt;width:71.3pt;height:6.5pt;z-index:25165826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" o:allowincell="f" stroked="f">
                  <v:fill opacity="0"/>
                  <v:textbox inset="0,0,0,0">
                    <w:txbxContent>
                      <w:p w14:paraId="46C027F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2" behindDoc="0" locked="0" layoutInCell="0" allowOverlap="1" wp14:anchorId="68192EFB" wp14:editId="031B5C35">
                  <wp:simplePos x="0" y="0"/>
                  <wp:positionH relativeFrom="page">
                    <wp:posOffset>1522095</wp:posOffset>
                  </wp:positionH>
                  <wp:positionV relativeFrom="page">
                    <wp:posOffset>3048000</wp:posOffset>
                  </wp:positionV>
                  <wp:extent cx="518795" cy="82550"/>
                  <wp:effectExtent l="0" t="0" r="0" b="0"/>
                  <wp:wrapSquare wrapText="bothSides"/>
                  <wp:docPr id="238"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192EFB" id="Text Box 238" o:spid="_x0000_s1212" type="#_x0000_t202" style="position:absolute;left:0;text-align:left;margin-left:119.85pt;margin-top:240pt;width:40.85pt;height:6.5pt;z-index:25165826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" o:allowincell="f" stroked="f">
                  <v:fill opacity="0"/>
                  <v:textbox inset="0,0,0,0">
                    <w:txbxContent>
                      <w:p w14:paraId="63E02FEB"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3" behindDoc="0" locked="0" layoutInCell="0" allowOverlap="1" wp14:anchorId="292C4D78" wp14:editId="45ADE824">
                  <wp:simplePos x="0" y="0"/>
                  <wp:positionH relativeFrom="page">
                    <wp:posOffset>1121410</wp:posOffset>
                  </wp:positionH>
                  <wp:positionV relativeFrom="page">
                    <wp:posOffset>3392170</wp:posOffset>
                  </wp:positionV>
                  <wp:extent cx="441960" cy="219710"/>
                  <wp:effectExtent l="0" t="0" r="0" b="0"/>
                  <wp:wrapSquare wrapText="bothSides"/>
                  <wp:docPr id="237"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 cy="219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C4D78" id="Text Box 237" o:spid="_x0000_s1213" type="#_x0000_t202" style="position:absolute;left:0;text-align:left;margin-left:88.3pt;margin-top:267.1pt;width:34.8pt;height:17.3pt;z-index:25165826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" o:allowincell="f" stroked="f">
                  <v:fill opacity="0"/>
                  <v:textbox inset="0,0,0,0">
                    <w:txbxContent>
                      <w:p w14:paraId="20441533" w14:textId="77777777" w:rsidR="009C1403" w:rsidRDefault="00C6386D">
                        <w:pPr>
                          <w:kinsoku w:val="0"/>
                          <w:overflowPunct w:val="0"/>
                          <w:autoSpaceDE/>
                          <w:autoSpaceDN/>
                          <w:adjustRightInd/>
                          <w:spacing w:line="161" w:lineRule="exact"/>
                          <w:textAlignment w:val="baseline"/>
                          <w:rPr>
                            <w:rFonts w:ascii="Arial" w:hAnsi="Arial" w:cs="Arial"/>
                            <w:spacing w:val="-9"/>
                            <w:sz w:val="16"/>
                            <w:szCs w:val="16"/>
                          </w:rPr>
                        </w:pPr>
                        <w:r>
                          <w:rPr>
                            <w:rFonts w:ascii="Arial" w:hAnsi="Arial" w:cs="Arial"/>
                            <w:spacing w:val="-9"/>
                            <w:sz w:val="16"/>
                            <w:szCs w:val="16"/>
                          </w:rPr>
                          <w:t>Shoreline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4" behindDoc="0" locked="0" layoutInCell="0" allowOverlap="1" wp14:anchorId="23A4B8DB" wp14:editId="14A30596">
                  <wp:simplePos x="0" y="0"/>
                  <wp:positionH relativeFrom="page">
                    <wp:posOffset>1532890</wp:posOffset>
                  </wp:positionH>
                  <wp:positionV relativeFrom="page">
                    <wp:posOffset>3611880</wp:posOffset>
                  </wp:positionV>
                  <wp:extent cx="448310" cy="85090"/>
                  <wp:effectExtent l="0" t="0" r="0" b="0"/>
                  <wp:wrapSquare wrapText="bothSides"/>
                  <wp:docPr id="23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8310" cy="850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4B8DB" id="Text Box 236" o:spid="_x0000_s1214" type="#_x0000_t202" style="position:absolute;left:0;text-align:left;margin-left:120.7pt;margin-top:284.4pt;width:35.3pt;height:6.7pt;z-index:251658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" o:allowincell="f" stroked="f">
                  <v:fill opacity="0"/>
                  <v:textbox inset="0,0,0,0">
                    <w:txbxContent>
                      <w:p w14:paraId="3E6A3F83" w14:textId="77777777" w:rsidR="009C1403" w:rsidRDefault="00C6386D">
                        <w:pPr>
                          <w:kinsoku w:val="0"/>
                          <w:overflowPunct w:val="0"/>
                          <w:autoSpaceDE/>
                          <w:autoSpaceDN/>
                          <w:adjustRightInd/>
                          <w:spacing w:before="5"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5" behindDoc="0" locked="0" layoutInCell="0" allowOverlap="1" wp14:anchorId="01546F3F" wp14:editId="2770A114">
                  <wp:simplePos x="0" y="0"/>
                  <wp:positionH relativeFrom="page">
                    <wp:posOffset>927735</wp:posOffset>
                  </wp:positionH>
                  <wp:positionV relativeFrom="page">
                    <wp:posOffset>4280535</wp:posOffset>
                  </wp:positionV>
                  <wp:extent cx="1285240" cy="352425"/>
                  <wp:effectExtent l="0" t="0" r="0" b="0"/>
                  <wp:wrapSquare wrapText="bothSides"/>
                  <wp:docPr id="235" name="Text Box 2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52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46F3F" id="Text Box 235" o:spid="_x0000_s1215" type="#_x0000_t202" style="position:absolute;left:0;text-align:left;margin-left:73.05pt;margin-top:337.05pt;width:101.2pt;height:27.75pt;z-index:25165826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" o:allowincell="f" stroked="f">
                  <v:fill opacity="0"/>
                  <v:textbox inset="0,0,0,0">
                    <w:txbxContent>
                      <w:p w14:paraId="3C22E7BC" w14:textId="77777777" w:rsidR="009C1403" w:rsidRDefault="00C6386D">
                        <w:pPr>
                          <w:kinsoku w:val="0"/>
                          <w:overflowPunct w:val="0"/>
                          <w:autoSpaceDE/>
                          <w:autoSpaceDN/>
                          <w:adjustRightInd/>
                          <w:spacing w:line="181" w:lineRule="exact"/>
                          <w:ind w:left="72"/>
                          <w:textAlignment w:val="baseline"/>
                          <w:rPr>
                            <w:rFonts w:ascii="Arial" w:hAnsi="Arial" w:cs="Arial"/>
                            <w:i/>
                            <w:iCs/>
                            <w:sz w:val="16"/>
                            <w:szCs w:val="16"/>
                          </w:rPr>
                        </w:pPr>
                        <w:r>
                          <w:rPr>
                            <w:rFonts w:ascii="Arial" w:hAnsi="Arial" w:cs="Arial"/>
                            <w:i/>
                            <w:iCs/>
                            <w:sz w:val="16"/>
                            <w:szCs w:val="16"/>
                          </w:rPr>
                          <w:t xml:space="preserve">Interface Point (IP) </w:t>
                        </w:r>
                        <w:r>
                          <w:rPr>
                            <w:rFonts w:ascii="Arial" w:hAnsi="Arial" w:cs="Arial"/>
                            <w:sz w:val="16"/>
                            <w:szCs w:val="16"/>
                          </w:rPr>
                          <w:t xml:space="preserve">or </w:t>
                        </w:r>
                        <w:r>
                          <w:rPr>
                            <w:rFonts w:ascii="Arial" w:hAnsi="Arial" w:cs="Arial"/>
                            <w:i/>
                            <w:iCs/>
                            <w:sz w:val="16"/>
                            <w:szCs w:val="16"/>
                          </w:rPr>
                          <w:t>User System Interface Point (USIP)</w:t>
                        </w:r>
                      </w:p>
                    </w:txbxContent>
                  </v:textbox>
                  <w10:wrap type="square" anchorx="page" anchory="page"/>
                </v:shape>
              </w:pict>
            </mc:Fallback>
          </mc:AlternateContent>
        </w:r>
      </w:del>
      <w:del w:id="874"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66" behindDoc="0" locked="0" layoutInCell="0" allowOverlap="1" wp14:anchorId="1F3C7484" wp14:editId="04D01DDA">
                  <wp:simplePos x="0" y="0"/>
                  <wp:positionH relativeFrom="page">
                    <wp:posOffset>3695065</wp:posOffset>
                  </wp:positionH>
                  <wp:positionV relativeFrom="page">
                    <wp:posOffset>2008505</wp:posOffset>
                  </wp:positionV>
                  <wp:extent cx="521970" cy="204470"/>
                  <wp:effectExtent l="0" t="0" r="0" b="0"/>
                  <wp:wrapSquare wrapText="bothSides"/>
                  <wp:docPr id="234"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C7484" id="Text Box 234" o:spid="_x0000_s1216" type="#_x0000_t202" style="position:absolute;left:0;text-align:left;margin-left:290.95pt;margin-top:158.15pt;width:41.1pt;height:16.1pt;z-index:25165826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" o:allowincell="f" stroked="f">
                  <v:fill opacity="0"/>
                  <v:textbox inset="0,0,0,0">
                    <w:txbxContent>
                      <w:p w14:paraId="656AD667"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67" behindDoc="0" locked="0" layoutInCell="0" allowOverlap="1" wp14:anchorId="6D4EC15F" wp14:editId="0D52DAB5">
                  <wp:simplePos x="0" y="0"/>
                  <wp:positionH relativeFrom="page">
                    <wp:posOffset>3651250</wp:posOffset>
                  </wp:positionH>
                  <wp:positionV relativeFrom="page">
                    <wp:posOffset>4023360</wp:posOffset>
                  </wp:positionV>
                  <wp:extent cx="948055" cy="487680"/>
                  <wp:effectExtent l="0" t="0" r="0" b="0"/>
                  <wp:wrapSquare wrapText="bothSides"/>
                  <wp:docPr id="233"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4876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EC15F" id="Text Box 233" o:spid="_x0000_s1217" type="#_x0000_t202" style="position:absolute;left:0;text-align:left;margin-left:287.5pt;margin-top:316.8pt;width:74.65pt;height:38.4pt;z-index:25165826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" o:allowincell="f" stroked="f">
                  <v:fill opacity="0"/>
                  <v:textbox inset="0,0,0,0">
                    <w:txbxContent>
                      <w:p w14:paraId="5327343B" w14:textId="77777777" w:rsidR="009C1403" w:rsidRDefault="00C6386D">
                        <w:pPr>
                          <w:kinsoku w:val="0"/>
                          <w:overflowPunct w:val="0"/>
                          <w:autoSpaceDE/>
                          <w:autoSpaceDN/>
                          <w:adjustRightInd/>
                          <w:spacing w:line="190" w:lineRule="exact"/>
                          <w:jc w:val="center"/>
                          <w:textAlignment w:val="baseline"/>
                          <w:rPr>
                            <w:rFonts w:ascii="Arial" w:hAnsi="Arial" w:cs="Arial"/>
                            <w:sz w:val="16"/>
                            <w:szCs w:val="16"/>
                          </w:rPr>
                        </w:pPr>
                        <w:r>
                          <w:rPr>
                            <w:rFonts w:ascii="Arial" w:hAnsi="Arial" w:cs="Arial"/>
                            <w:i/>
                            <w:iCs/>
                            <w:sz w:val="16"/>
                            <w:szCs w:val="16"/>
                          </w:rPr>
                          <w:t>First Onshore</w:t>
                        </w:r>
                        <w:r>
                          <w:rPr>
                            <w:rFonts w:ascii="Arial" w:hAnsi="Arial" w:cs="Arial"/>
                            <w:i/>
                            <w:iCs/>
                            <w:sz w:val="16"/>
                            <w:szCs w:val="16"/>
                          </w:rPr>
                          <w:br/>
                          <w:t>Substation</w:t>
                        </w:r>
                        <w:r>
                          <w:rPr>
                            <w:rFonts w:ascii="Arial" w:hAnsi="Arial" w:cs="Arial"/>
                            <w:i/>
                            <w:iCs/>
                            <w:sz w:val="16"/>
                            <w:szCs w:val="16"/>
                          </w:rPr>
                          <w:br/>
                        </w:r>
                        <w:r>
                          <w:rPr>
                            <w:rFonts w:ascii="Arial" w:hAnsi="Arial" w:cs="Arial"/>
                            <w:sz w:val="16"/>
                            <w:szCs w:val="16"/>
                          </w:rPr>
                          <w:t xml:space="preserve">Owned by </w:t>
                        </w:r>
                        <w:r>
                          <w:rPr>
                            <w:rFonts w:ascii="Arial" w:hAnsi="Arial" w:cs="Arial"/>
                            <w:i/>
                            <w:iCs/>
                            <w:sz w:val="16"/>
                            <w:szCs w:val="16"/>
                          </w:rPr>
                          <w:t>Offshore</w:t>
                        </w:r>
                        <w:r>
                          <w:rPr>
                            <w:rFonts w:ascii="Arial" w:hAnsi="Arial" w:cs="Arial"/>
                            <w:i/>
                            <w:iCs/>
                            <w:sz w:val="16"/>
                            <w:szCs w:val="16"/>
                          </w:rPr>
                          <w:br/>
                        </w:r>
                        <w:r>
                          <w:rPr>
                            <w:rFonts w:ascii="Arial" w:hAnsi="Arial" w:cs="Arial"/>
                            <w:sz w:val="16"/>
                            <w:szCs w:val="16"/>
                          </w:rPr>
                          <w:t>Transmission Owner</w:t>
                        </w:r>
                      </w:p>
                    </w:txbxContent>
                  </v:textbox>
                  <w10:wrap type="square" anchorx="page" anchory="page"/>
                </v:shape>
              </w:pict>
            </mc:Fallback>
          </mc:AlternateContent>
        </w:r>
      </w:del>
      <w:del w:id="875"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68" behindDoc="0" locked="0" layoutInCell="0" allowOverlap="1" wp14:anchorId="015D418E" wp14:editId="55B42ABB">
                  <wp:simplePos x="0" y="0"/>
                  <wp:positionH relativeFrom="page">
                    <wp:posOffset>5240655</wp:posOffset>
                  </wp:positionH>
                  <wp:positionV relativeFrom="page">
                    <wp:posOffset>2682240</wp:posOffset>
                  </wp:positionV>
                  <wp:extent cx="120650" cy="810895"/>
                  <wp:effectExtent l="0" t="0" r="0" b="0"/>
                  <wp:wrapSquare wrapText="bothSides"/>
                  <wp:docPr id="232"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810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D418E" id="Text Box 232" o:spid="_x0000_s1218" type="#_x0000_t202" style="position:absolute;left:0;text-align:left;margin-left:412.65pt;margin-top:211.2pt;width:9.5pt;height:63.85pt;z-index:2516582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" o:allowincell="f" stroked="f">
                  <v:fill opacity="0"/>
                  <v:textbox style="layout-flow:vertical;mso-layout-flow-alt:bottom-to-top" inset="0,0,0,0">
                    <w:txbxContent>
                      <w:p w14:paraId="354D035B" w14:textId="77777777" w:rsidR="009C1403" w:rsidRDefault="00C6386D">
                        <w:pPr>
                          <w:kinsoku w:val="0"/>
                          <w:overflowPunct w:val="0"/>
                          <w:autoSpaceDE/>
                          <w:autoSpaceDN/>
                          <w:adjustRightInd/>
                          <w:spacing w:before="37" w:line="148" w:lineRule="exact"/>
                          <w:textAlignment w:val="baseline"/>
                          <w:rPr>
                            <w:rFonts w:ascii="Arial" w:hAnsi="Arial" w:cs="Arial"/>
                            <w:spacing w:val="-11"/>
                            <w:sz w:val="16"/>
                            <w:szCs w:val="16"/>
                          </w:rPr>
                        </w:pPr>
                        <w:r>
                          <w:rPr>
                            <w:rFonts w:ascii="Arial" w:hAnsi="Arial" w:cs="Arial"/>
                            <w:spacing w:val="-11"/>
                            <w:sz w:val="16"/>
                            <w:szCs w:val="16"/>
                          </w:rPr>
                          <w:t>Overlap of Criteria</w:t>
                        </w:r>
                      </w:p>
                    </w:txbxContent>
                  </v:textbox>
                  <w10:wrap type="square" anchorx="page" anchory="page"/>
                </v:shape>
              </w:pict>
            </mc:Fallback>
          </mc:AlternateContent>
        </w:r>
      </w:del>
      <w:del w:id="876" w:author="Tammy Meek (NESO)" w:date="2025-01-24T11:20:00Z" w16du:dateUtc="2025-01-24T11:20:00Z">
        <w:r w:rsidR="00C6386D" w:rsidDel="00886A8B">
          <w:rPr>
            <w:noProof/>
            <w:color w:val="2B579A"/>
            <w:shd w:val="clear" w:color="auto" w:fill="E6E6E6"/>
          </w:rPr>
          <mc:AlternateContent>
            <mc:Choice Requires="wps">
              <w:drawing>
                <wp:anchor distT="0" distB="0" distL="0" distR="0" simplePos="0" relativeHeight="251658269" behindDoc="0" locked="0" layoutInCell="0" allowOverlap="1" wp14:anchorId="71A88CF8" wp14:editId="174D45C8">
                  <wp:simplePos x="0" y="0"/>
                  <wp:positionH relativeFrom="page">
                    <wp:posOffset>4678045</wp:posOffset>
                  </wp:positionH>
                  <wp:positionV relativeFrom="page">
                    <wp:posOffset>2014855</wp:posOffset>
                  </wp:positionV>
                  <wp:extent cx="122555" cy="1819275"/>
                  <wp:effectExtent l="0" t="0" r="0" b="0"/>
                  <wp:wrapSquare wrapText="bothSides"/>
                  <wp:docPr id="231"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DC3C20" w14:textId="3AD68112"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w:t>
                              </w:r>
                              <w:del w:id="877" w:author="Tammy Meek (NESO)" w:date="2025-01-24T11:20:00Z" w16du:dateUtc="2025-01-24T11:20:00Z">
                                <w:r w:rsidDel="00886A8B">
                                  <w:rPr>
                                    <w:rFonts w:ascii="Arial" w:hAnsi="Arial" w:cs="Arial"/>
                                    <w:spacing w:val="-5"/>
                                    <w:sz w:val="16"/>
                                    <w:szCs w:val="16"/>
                                  </w:rPr>
                                  <w:delText>e</w:delText>
                                </w:r>
                              </w:del>
                              <w:r>
                                <w:rPr>
                                  <w:rFonts w:ascii="Arial" w:hAnsi="Arial" w:cs="Arial"/>
                                  <w:spacing w:val="-5"/>
                                  <w:sz w:val="16"/>
                                  <w:szCs w:val="16"/>
                                </w:rPr>
                                <w:t>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88CF8" id="Text Box 231" o:spid="_x0000_s1219" type="#_x0000_t202" style="position:absolute;left:0;text-align:left;margin-left:368.35pt;margin-top:158.65pt;width:9.65pt;height:143.25pt;z-index:25165826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" o:allowincell="f" stroked="f">
                  <v:fill opacity="0"/>
                  <v:textbox style="layout-flow:vertical;mso-layout-flow-alt:bottom-to-top" inset="0,0,0,0">
                    <w:txbxContent>
                      <w:p w14:paraId="52DC3C20" w14:textId="3AD68112" w:rsidR="009C1403" w:rsidRDefault="00C6386D">
                        <w:pPr>
                          <w:kinsoku w:val="0"/>
                          <w:overflowPunct w:val="0"/>
                          <w:autoSpaceDE/>
                          <w:autoSpaceDN/>
                          <w:adjustRightInd/>
                          <w:spacing w:before="30" w:after="43"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w:t>
                        </w:r>
                        <w:del w:id="878" w:author="Tammy Meek (NESO)" w:date="2025-01-24T11:20:00Z" w16du:dateUtc="2025-01-24T11:20:00Z">
                          <w:r w:rsidDel="00886A8B">
                            <w:rPr>
                              <w:rFonts w:ascii="Arial" w:hAnsi="Arial" w:cs="Arial"/>
                              <w:spacing w:val="-5"/>
                              <w:sz w:val="16"/>
                              <w:szCs w:val="16"/>
                            </w:rPr>
                            <w:delText>e</w:delText>
                          </w:r>
                        </w:del>
                        <w:r>
                          <w:rPr>
                            <w:rFonts w:ascii="Arial" w:hAnsi="Arial" w:cs="Arial"/>
                            <w:spacing w:val="-5"/>
                            <w:sz w:val="16"/>
                            <w:szCs w:val="16"/>
                          </w:rPr>
                          <w:t>ria</w:t>
                        </w:r>
                      </w:p>
                    </w:txbxContent>
                  </v:textbox>
                  <w10:wrap type="square" anchorx="page" anchory="page"/>
                </v:shape>
              </w:pict>
            </mc:Fallback>
          </mc:AlternateContent>
        </w:r>
      </w:del>
      <w:del w:id="879" w:author="Tammy Meek (NESO)" w:date="2025-01-24T11:21:00Z" w16du:dateUtc="2025-01-24T11:21:00Z">
        <w:r w:rsidR="00C6386D" w:rsidDel="00886A8B">
          <w:rPr>
            <w:noProof/>
            <w:color w:val="2B579A"/>
            <w:shd w:val="clear" w:color="auto" w:fill="E6E6E6"/>
          </w:rPr>
          <mc:AlternateContent>
            <mc:Choice Requires="wps">
              <w:drawing>
                <wp:anchor distT="0" distB="0" distL="0" distR="0" simplePos="0" relativeHeight="251658270" behindDoc="0" locked="0" layoutInCell="0" allowOverlap="1" wp14:anchorId="6A3502A0" wp14:editId="4478E188">
                  <wp:simplePos x="0" y="0"/>
                  <wp:positionH relativeFrom="page">
                    <wp:posOffset>6671310</wp:posOffset>
                  </wp:positionH>
                  <wp:positionV relativeFrom="page">
                    <wp:posOffset>2185670</wp:posOffset>
                  </wp:positionV>
                  <wp:extent cx="119380" cy="1889760"/>
                  <wp:effectExtent l="0" t="0" r="0" b="0"/>
                  <wp:wrapSquare wrapText="bothSides"/>
                  <wp:docPr id="230"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80" cy="1889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502A0" id="Text Box 230" o:spid="_x0000_s1220" type="#_x0000_t202" style="position:absolute;left:0;text-align:left;margin-left:525.3pt;margin-top:172.1pt;width:9.4pt;height:148.8pt;z-index:25165827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" o:allowincell="f" stroked="f">
                  <v:fill opacity="0"/>
                  <v:textbox style="layout-flow:vertical;mso-layout-flow-alt:bottom-to-top" inset="0,0,0,0">
                    <w:txbxContent>
                      <w:p w14:paraId="797EFC6F" w14:textId="77777777" w:rsidR="009C1403" w:rsidRDefault="00C6386D">
                        <w:pPr>
                          <w:kinsoku w:val="0"/>
                          <w:overflowPunct w:val="0"/>
                          <w:autoSpaceDE/>
                          <w:autoSpaceDN/>
                          <w:adjustRightInd/>
                          <w:spacing w:before="30" w:line="148" w:lineRule="exact"/>
                          <w:textAlignment w:val="baseline"/>
                          <w:rPr>
                            <w:rFonts w:ascii="Arial" w:hAnsi="Arial" w:cs="Arial"/>
                            <w:i/>
                            <w:iCs/>
                            <w:spacing w:val="-4"/>
                            <w:sz w:val="16"/>
                            <w:szCs w:val="16"/>
                          </w:rPr>
                        </w:pPr>
                        <w:r>
                          <w:rPr>
                            <w:rFonts w:ascii="Arial" w:hAnsi="Arial" w:cs="Arial"/>
                            <w:spacing w:val="-4"/>
                            <w:sz w:val="16"/>
                            <w:szCs w:val="16"/>
                          </w:rPr>
                          <w:t xml:space="preserve">Section of </w:t>
                        </w:r>
                        <w:r>
                          <w:rPr>
                            <w:rFonts w:ascii="Arial" w:hAnsi="Arial" w:cs="Arial"/>
                            <w:i/>
                            <w:iCs/>
                            <w:spacing w:val="-4"/>
                            <w:sz w:val="16"/>
                            <w:szCs w:val="16"/>
                          </w:rPr>
                          <w:t>Offshore Transmission System</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71" behindDoc="0" locked="0" layoutInCell="0" allowOverlap="1" wp14:anchorId="0EB29529" wp14:editId="23F0914B">
                  <wp:simplePos x="0" y="0"/>
                  <wp:positionH relativeFrom="page">
                    <wp:posOffset>5932805</wp:posOffset>
                  </wp:positionH>
                  <wp:positionV relativeFrom="page">
                    <wp:posOffset>2033270</wp:posOffset>
                  </wp:positionV>
                  <wp:extent cx="735330" cy="2359025"/>
                  <wp:effectExtent l="0" t="0" r="0" b="0"/>
                  <wp:wrapSquare wrapText="bothSides"/>
                  <wp:docPr id="229"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23590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B29529" id="Text Box 229" o:spid="_x0000_s1221" type="#_x0000_t202" style="position:absolute;left:0;text-align:left;margin-left:467.15pt;margin-top:160.1pt;width:57.9pt;height:185.75pt;z-index:25165827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" o:allowincell="f" stroked="f">
                  <v:fill opacity="0"/>
                  <v:textbox style="layout-flow:vertical;mso-layout-flow-alt:bottom-to-top" inset="0,0,0,0">
                    <w:txbxContent>
                      <w:p w14:paraId="0423BD9F" w14:textId="77777777" w:rsidR="009C1403" w:rsidRDefault="00C6386D">
                        <w:pPr>
                          <w:kinsoku w:val="0"/>
                          <w:overflowPunct w:val="0"/>
                          <w:autoSpaceDE/>
                          <w:autoSpaceDN/>
                          <w:adjustRightInd/>
                          <w:spacing w:before="36" w:after="993" w:line="125" w:lineRule="exact"/>
                          <w:textAlignment w:val="baseline"/>
                          <w:rPr>
                            <w:rFonts w:ascii="Arial" w:hAnsi="Arial" w:cs="Arial"/>
                            <w:spacing w:val="-5"/>
                            <w:sz w:val="16"/>
                            <w:szCs w:val="16"/>
                          </w:rPr>
                        </w:pPr>
                        <w:r>
                          <w:rPr>
                            <w:rFonts w:ascii="Arial" w:hAnsi="Arial" w:cs="Arial"/>
                            <w:i/>
                            <w:iCs/>
                            <w:spacing w:val="-5"/>
                            <w:sz w:val="16"/>
                            <w:szCs w:val="16"/>
                          </w:rPr>
                          <w:t xml:space="preserve">Offshore Power Station </w:t>
                        </w:r>
                        <w:r>
                          <w:rPr>
                            <w:rFonts w:ascii="Arial" w:hAnsi="Arial" w:cs="Arial"/>
                            <w:spacing w:val="-5"/>
                            <w:sz w:val="16"/>
                            <w:szCs w:val="16"/>
                          </w:rPr>
                          <w:t>Demand Connection Crite ria</w:t>
                        </w:r>
                      </w:p>
                    </w:txbxContent>
                  </v:textbox>
                  <w10:wrap type="square" anchorx="page" anchory="page"/>
                </v:shape>
              </w:pict>
            </mc:Fallback>
          </mc:AlternateContent>
        </w:r>
        <w:r w:rsidR="00C6386D" w:rsidDel="00886A8B">
          <w:rPr>
            <w:noProof/>
            <w:color w:val="2B579A"/>
            <w:shd w:val="clear" w:color="auto" w:fill="E6E6E6"/>
          </w:rPr>
          <mc:AlternateContent>
            <mc:Choice Requires="wps">
              <w:drawing>
                <wp:anchor distT="0" distB="0" distL="0" distR="0" simplePos="0" relativeHeight="251658272" behindDoc="0" locked="0" layoutInCell="0" allowOverlap="1" wp14:anchorId="4B861450" wp14:editId="1DD4DA5F">
                  <wp:simplePos x="0" y="0"/>
                  <wp:positionH relativeFrom="page">
                    <wp:posOffset>6333490</wp:posOffset>
                  </wp:positionH>
                  <wp:positionV relativeFrom="page">
                    <wp:posOffset>1828800</wp:posOffset>
                  </wp:positionV>
                  <wp:extent cx="232410" cy="0"/>
                  <wp:effectExtent l="0" t="0" r="0" b="0"/>
                  <wp:wrapSquare wrapText="bothSides"/>
                  <wp:docPr id="227" name="Straight Connector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056B0" id="Straight Connector 227" o:spid="_x0000_s1026" style="position:absolute;z-index:251658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7pt,2in" to="517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3" behindDoc="0" locked="0" layoutInCell="0" allowOverlap="1" wp14:anchorId="71C60CF6" wp14:editId="66ADFAA3">
                  <wp:simplePos x="0" y="0"/>
                  <wp:positionH relativeFrom="page">
                    <wp:posOffset>6449695</wp:posOffset>
                  </wp:positionH>
                  <wp:positionV relativeFrom="page">
                    <wp:posOffset>1835150</wp:posOffset>
                  </wp:positionV>
                  <wp:extent cx="0" cy="2734310"/>
                  <wp:effectExtent l="0" t="0" r="0" b="0"/>
                  <wp:wrapSquare wrapText="bothSides"/>
                  <wp:docPr id="226" name="Straight Connector 2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E8A32" id="Straight Connector 226" o:spid="_x0000_s1026" style="position:absolute;z-index:25165827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507.85pt,144.5pt" to="507.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4" behindDoc="0" locked="0" layoutInCell="0" allowOverlap="1" wp14:anchorId="55EC39A5" wp14:editId="3D44D14F">
                  <wp:simplePos x="0" y="0"/>
                  <wp:positionH relativeFrom="page">
                    <wp:posOffset>5715000</wp:posOffset>
                  </wp:positionH>
                  <wp:positionV relativeFrom="page">
                    <wp:posOffset>1835150</wp:posOffset>
                  </wp:positionV>
                  <wp:extent cx="0" cy="2734310"/>
                  <wp:effectExtent l="0" t="0" r="0" b="0"/>
                  <wp:wrapSquare wrapText="bothSides"/>
                  <wp:docPr id="225" name="Straight Connector 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66FA4F" id="Straight Connector 225" o:spid="_x0000_s1026" style="position:absolute;z-index:25165827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50pt,144.5pt" to="450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" o:allowincell="f" strokeweight=".7pt">
                  <w10:wrap type="square" anchorx="page" anchory="page"/>
                </v:line>
              </w:pict>
            </mc:Fallback>
          </mc:AlternateContent>
        </w:r>
        <w:r w:rsidR="00C6386D" w:rsidDel="00886A8B">
          <w:rPr>
            <w:noProof/>
            <w:color w:val="2B579A"/>
            <w:shd w:val="clear" w:color="auto" w:fill="E6E6E6"/>
          </w:rPr>
          <mc:AlternateContent>
            <mc:Choice Requires="wps">
              <w:drawing>
                <wp:anchor distT="0" distB="0" distL="0" distR="0" simplePos="0" relativeHeight="251658275" behindDoc="0" locked="0" layoutInCell="0" allowOverlap="1" wp14:anchorId="626C4794" wp14:editId="44548A7F">
                  <wp:simplePos x="0" y="0"/>
                  <wp:positionH relativeFrom="page">
                    <wp:posOffset>6336665</wp:posOffset>
                  </wp:positionH>
                  <wp:positionV relativeFrom="page">
                    <wp:posOffset>4572000</wp:posOffset>
                  </wp:positionV>
                  <wp:extent cx="232410" cy="0"/>
                  <wp:effectExtent l="0" t="0" r="0" b="0"/>
                  <wp:wrapSquare wrapText="bothSides"/>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BE418" id="Straight Connector 224" o:spid="_x0000_s1026" style="position:absolute;z-index:25165827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8.95pt,5in" to="517.2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" o:allowincell="f" strokeweight=".7pt">
                  <w10:wrap type="square" anchorx="page" anchory="page"/>
                </v:line>
              </w:pict>
            </mc:Fallback>
          </mc:AlternateContent>
        </w:r>
        <w:r w:rsidR="00C6386D" w:rsidDel="00647AA3">
          <w:rPr>
            <w:noProof/>
            <w:color w:val="2B579A"/>
            <w:shd w:val="clear" w:color="auto" w:fill="E6E6E6"/>
          </w:rPr>
          <mc:AlternateContent>
            <mc:Choice Requires="wps">
              <w:drawing>
                <wp:anchor distT="0" distB="0" distL="0" distR="0" simplePos="0" relativeHeight="251658276" behindDoc="0" locked="0" layoutInCell="0" allowOverlap="1" wp14:anchorId="6F02F465" wp14:editId="41A76B9E">
                  <wp:simplePos x="0" y="0"/>
                  <wp:positionH relativeFrom="page">
                    <wp:posOffset>5599430</wp:posOffset>
                  </wp:positionH>
                  <wp:positionV relativeFrom="page">
                    <wp:posOffset>4572000</wp:posOffset>
                  </wp:positionV>
                  <wp:extent cx="231775" cy="0"/>
                  <wp:effectExtent l="0" t="0" r="0" b="0"/>
                  <wp:wrapSquare wrapText="bothSides"/>
                  <wp:docPr id="223" name="Straight Connector 2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BA266" id="Straight Connector 223" o:spid="_x0000_s1026" style="position:absolute;z-index:2516582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40.9pt,5in" to="459.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" o:allowincell="f" strokeweight=".7pt">
                  <w10:wrap type="square" anchorx="page" anchory="page"/>
                </v:line>
              </w:pict>
            </mc:Fallback>
          </mc:AlternateContent>
        </w:r>
      </w:del>
      <w:del w:id="880" w:author="Tammy Meek (NESO)" w:date="2025-01-24T11:22:00Z" w16du:dateUtc="2025-01-24T11:22:00Z">
        <w:r w:rsidR="00C6386D" w:rsidDel="00647AA3">
          <w:rPr>
            <w:rFonts w:ascii="Arial" w:hAnsi="Arial" w:cs="Arial"/>
            <w:spacing w:val="-9"/>
            <w:sz w:val="24"/>
            <w:szCs w:val="24"/>
          </w:rPr>
          <w:delText xml:space="preserve">Figure 1.2 An </w:delText>
        </w:r>
        <w:r w:rsidR="00C6386D" w:rsidDel="00647AA3">
          <w:rPr>
            <w:rFonts w:ascii="Arial" w:hAnsi="Arial" w:cs="Arial"/>
            <w:i/>
            <w:iCs/>
            <w:spacing w:val="-9"/>
            <w:sz w:val="24"/>
            <w:szCs w:val="24"/>
          </w:rPr>
          <w:delText xml:space="preserve">offshore transmission system </w:delText>
        </w:r>
        <w:r w:rsidR="00C6386D" w:rsidDel="00647AA3">
          <w:rPr>
            <w:rFonts w:ascii="Arial" w:hAnsi="Arial" w:cs="Arial"/>
            <w:spacing w:val="-9"/>
            <w:sz w:val="24"/>
            <w:szCs w:val="24"/>
          </w:rPr>
          <w:delText xml:space="preserve">with a directly connected </w:delText>
        </w:r>
        <w:r w:rsidR="00C6386D" w:rsidDel="00647AA3">
          <w:rPr>
            <w:rFonts w:ascii="Arial" w:hAnsi="Arial" w:cs="Arial"/>
            <w:i/>
            <w:iCs/>
            <w:spacing w:val="-9"/>
            <w:sz w:val="24"/>
            <w:szCs w:val="24"/>
          </w:rPr>
          <w:delText xml:space="preserve">power station </w:delText>
        </w:r>
        <w:r w:rsidR="00C6386D" w:rsidDel="00647AA3">
          <w:rPr>
            <w:rFonts w:ascii="Arial" w:hAnsi="Arial" w:cs="Arial"/>
            <w:spacing w:val="-9"/>
            <w:sz w:val="24"/>
            <w:szCs w:val="24"/>
          </w:rPr>
          <w:delText xml:space="preserve">and </w:delText>
        </w:r>
        <w:r w:rsidR="00C6386D" w:rsidDel="00647AA3">
          <w:rPr>
            <w:rFonts w:ascii="Arial" w:hAnsi="Arial" w:cs="Arial"/>
            <w:i/>
            <w:iCs/>
            <w:spacing w:val="-9"/>
            <w:sz w:val="24"/>
            <w:szCs w:val="24"/>
          </w:rPr>
          <w:delText xml:space="preserve">first onshore substation </w:delText>
        </w:r>
        <w:r w:rsidR="00C6386D" w:rsidDel="00647AA3">
          <w:rPr>
            <w:rFonts w:ascii="Arial" w:hAnsi="Arial" w:cs="Arial"/>
            <w:spacing w:val="-9"/>
            <w:sz w:val="24"/>
            <w:szCs w:val="24"/>
          </w:rPr>
          <w:delText xml:space="preserve">owned by the </w:delText>
        </w:r>
        <w:r w:rsidR="00C6386D" w:rsidDel="00647AA3">
          <w:rPr>
            <w:rFonts w:ascii="Arial" w:hAnsi="Arial" w:cs="Arial"/>
            <w:i/>
            <w:iCs/>
            <w:spacing w:val="-9"/>
            <w:sz w:val="24"/>
            <w:szCs w:val="24"/>
          </w:rPr>
          <w:delText xml:space="preserve">offshore </w:delText>
        </w:r>
        <w:r w:rsidR="00C6386D" w:rsidDel="00647AA3">
          <w:rPr>
            <w:rFonts w:ascii="Arial" w:hAnsi="Arial" w:cs="Arial"/>
            <w:spacing w:val="-9"/>
            <w:sz w:val="24"/>
            <w:szCs w:val="24"/>
          </w:rPr>
          <w:delText>transmission owner</w:delText>
        </w:r>
      </w:del>
    </w:p>
    <w:p w14:paraId="35794C4D" w14:textId="77777777" w:rsidR="003544E3" w:rsidRDefault="003544E3">
      <w:pPr>
        <w:kinsoku w:val="0"/>
        <w:overflowPunct w:val="0"/>
        <w:autoSpaceDE/>
        <w:autoSpaceDN/>
        <w:adjustRightInd/>
        <w:spacing w:line="280" w:lineRule="exact"/>
        <w:ind w:left="2088" w:right="792" w:hanging="504"/>
        <w:textAlignment w:val="baseline"/>
        <w:rPr>
          <w:ins w:id="881" w:author="Tammy Meek (NESO)" w:date="2025-01-24T11:23:00Z" w16du:dateUtc="2025-01-24T11:23:00Z"/>
          <w:rFonts w:ascii="Arial" w:hAnsi="Arial" w:cs="Arial"/>
          <w:spacing w:val="-9"/>
          <w:sz w:val="24"/>
          <w:szCs w:val="24"/>
        </w:rPr>
      </w:pPr>
    </w:p>
    <w:p w14:paraId="606BC0F2" w14:textId="70144729" w:rsidR="003544E3" w:rsidRDefault="003544E3">
      <w:pPr>
        <w:kinsoku w:val="0"/>
        <w:overflowPunct w:val="0"/>
        <w:autoSpaceDE/>
        <w:autoSpaceDN/>
        <w:adjustRightInd/>
        <w:spacing w:line="280" w:lineRule="exact"/>
        <w:ind w:left="2088" w:right="792" w:hanging="504"/>
        <w:textAlignment w:val="baseline"/>
        <w:rPr>
          <w:ins w:id="882" w:author="Tammy Meek (NESO)" w:date="2025-01-24T11:23:00Z" w16du:dateUtc="2025-01-24T11:23:00Z"/>
          <w:rFonts w:ascii="Arial" w:hAnsi="Arial" w:cs="Arial"/>
          <w:spacing w:val="-9"/>
          <w:sz w:val="24"/>
          <w:szCs w:val="24"/>
        </w:rPr>
      </w:pPr>
    </w:p>
    <w:p w14:paraId="1A9EA197" w14:textId="77777777" w:rsidR="003544E3" w:rsidRDefault="003544E3">
      <w:pPr>
        <w:kinsoku w:val="0"/>
        <w:overflowPunct w:val="0"/>
        <w:autoSpaceDE/>
        <w:autoSpaceDN/>
        <w:adjustRightInd/>
        <w:spacing w:line="280" w:lineRule="exact"/>
        <w:ind w:left="2088" w:right="792" w:hanging="504"/>
        <w:textAlignment w:val="baseline"/>
        <w:rPr>
          <w:ins w:id="883" w:author="Tammy Meek (NESO)" w:date="2025-01-24T11:23:00Z" w16du:dateUtc="2025-01-24T11:23:00Z"/>
          <w:rFonts w:ascii="Arial" w:hAnsi="Arial" w:cs="Arial"/>
          <w:spacing w:val="-9"/>
          <w:sz w:val="24"/>
          <w:szCs w:val="24"/>
        </w:rPr>
      </w:pPr>
    </w:p>
    <w:p w14:paraId="32789007" w14:textId="77777777" w:rsidR="003544E3" w:rsidRDefault="003544E3">
      <w:pPr>
        <w:kinsoku w:val="0"/>
        <w:overflowPunct w:val="0"/>
        <w:autoSpaceDE/>
        <w:autoSpaceDN/>
        <w:adjustRightInd/>
        <w:spacing w:line="280" w:lineRule="exact"/>
        <w:ind w:left="2088" w:right="792" w:hanging="504"/>
        <w:textAlignment w:val="baseline"/>
        <w:rPr>
          <w:ins w:id="884" w:author="Tammy Meek (NESO)" w:date="2025-01-24T11:23:00Z" w16du:dateUtc="2025-01-24T11:23:00Z"/>
          <w:rFonts w:ascii="Arial" w:hAnsi="Arial" w:cs="Arial"/>
          <w:spacing w:val="-9"/>
          <w:sz w:val="24"/>
          <w:szCs w:val="24"/>
        </w:rPr>
      </w:pPr>
    </w:p>
    <w:p w14:paraId="0474E6A2" w14:textId="47A999A4" w:rsidR="003544E3" w:rsidRDefault="003544E3">
      <w:pPr>
        <w:kinsoku w:val="0"/>
        <w:overflowPunct w:val="0"/>
        <w:autoSpaceDE/>
        <w:autoSpaceDN/>
        <w:adjustRightInd/>
        <w:spacing w:line="280" w:lineRule="exact"/>
        <w:ind w:left="2088" w:right="792" w:hanging="504"/>
        <w:textAlignment w:val="baseline"/>
        <w:rPr>
          <w:ins w:id="885" w:author="Tammy Meek (NESO)" w:date="2025-01-24T11:23:00Z" w16du:dateUtc="2025-01-24T11:23:00Z"/>
          <w:rFonts w:ascii="Arial" w:hAnsi="Arial" w:cs="Arial"/>
          <w:spacing w:val="-9"/>
          <w:sz w:val="24"/>
          <w:szCs w:val="24"/>
        </w:rPr>
      </w:pPr>
    </w:p>
    <w:p w14:paraId="1DF232B1" w14:textId="23EF520E" w:rsidR="003544E3" w:rsidRDefault="003544E3">
      <w:pPr>
        <w:kinsoku w:val="0"/>
        <w:overflowPunct w:val="0"/>
        <w:autoSpaceDE/>
        <w:autoSpaceDN/>
        <w:adjustRightInd/>
        <w:spacing w:line="280" w:lineRule="exact"/>
        <w:ind w:left="2088" w:right="792" w:hanging="504"/>
        <w:textAlignment w:val="baseline"/>
        <w:rPr>
          <w:ins w:id="886" w:author="Tammy Meek (NESO)" w:date="2025-01-24T11:23:00Z" w16du:dateUtc="2025-01-24T11:23:00Z"/>
          <w:rFonts w:ascii="Arial" w:hAnsi="Arial" w:cs="Arial"/>
          <w:spacing w:val="-9"/>
          <w:sz w:val="24"/>
          <w:szCs w:val="24"/>
        </w:rPr>
      </w:pPr>
    </w:p>
    <w:p w14:paraId="0F63830D" w14:textId="3090A8DF" w:rsidR="003544E3" w:rsidRDefault="003544E3">
      <w:pPr>
        <w:kinsoku w:val="0"/>
        <w:overflowPunct w:val="0"/>
        <w:autoSpaceDE/>
        <w:autoSpaceDN/>
        <w:adjustRightInd/>
        <w:spacing w:line="280" w:lineRule="exact"/>
        <w:ind w:left="2088" w:right="792" w:hanging="504"/>
        <w:textAlignment w:val="baseline"/>
        <w:rPr>
          <w:ins w:id="887" w:author="Tammy Meek (NESO)" w:date="2025-01-24T11:23:00Z" w16du:dateUtc="2025-01-24T11:23:00Z"/>
          <w:rFonts w:ascii="Arial" w:hAnsi="Arial" w:cs="Arial"/>
          <w:spacing w:val="-9"/>
          <w:sz w:val="24"/>
          <w:szCs w:val="24"/>
        </w:rPr>
      </w:pPr>
    </w:p>
    <w:p w14:paraId="3CE91BFD" w14:textId="15F33F3D" w:rsidR="003544E3" w:rsidRDefault="003544E3">
      <w:pPr>
        <w:kinsoku w:val="0"/>
        <w:overflowPunct w:val="0"/>
        <w:autoSpaceDE/>
        <w:autoSpaceDN/>
        <w:adjustRightInd/>
        <w:spacing w:line="280" w:lineRule="exact"/>
        <w:ind w:left="2088" w:right="792" w:hanging="504"/>
        <w:textAlignment w:val="baseline"/>
        <w:rPr>
          <w:ins w:id="888" w:author="Tammy Meek (NESO)" w:date="2025-01-24T11:23:00Z" w16du:dateUtc="2025-01-24T11:23:00Z"/>
          <w:rFonts w:ascii="Arial" w:hAnsi="Arial" w:cs="Arial"/>
          <w:spacing w:val="-9"/>
          <w:sz w:val="24"/>
          <w:szCs w:val="24"/>
        </w:rPr>
      </w:pPr>
    </w:p>
    <w:p w14:paraId="1631250C" w14:textId="5F8BA33B" w:rsidR="003544E3" w:rsidRDefault="003544E3">
      <w:pPr>
        <w:kinsoku w:val="0"/>
        <w:overflowPunct w:val="0"/>
        <w:autoSpaceDE/>
        <w:autoSpaceDN/>
        <w:adjustRightInd/>
        <w:spacing w:line="280" w:lineRule="exact"/>
        <w:ind w:left="2088" w:right="792" w:hanging="504"/>
        <w:textAlignment w:val="baseline"/>
        <w:rPr>
          <w:ins w:id="889" w:author="Tammy Meek (NESO)" w:date="2025-01-24T11:23:00Z" w16du:dateUtc="2025-01-24T11:23:00Z"/>
          <w:rFonts w:ascii="Arial" w:hAnsi="Arial" w:cs="Arial"/>
          <w:spacing w:val="-9"/>
          <w:sz w:val="24"/>
          <w:szCs w:val="24"/>
        </w:rPr>
      </w:pPr>
    </w:p>
    <w:p w14:paraId="662C53AC" w14:textId="3E64A9AC" w:rsidR="003544E3" w:rsidRDefault="003544E3">
      <w:pPr>
        <w:kinsoku w:val="0"/>
        <w:overflowPunct w:val="0"/>
        <w:autoSpaceDE/>
        <w:autoSpaceDN/>
        <w:adjustRightInd/>
        <w:spacing w:line="280" w:lineRule="exact"/>
        <w:ind w:left="2088" w:right="792" w:hanging="504"/>
        <w:textAlignment w:val="baseline"/>
        <w:rPr>
          <w:ins w:id="890" w:author="Tammy Meek (NESO)" w:date="2025-01-24T11:23:00Z" w16du:dateUtc="2025-01-24T11:23:00Z"/>
          <w:rFonts w:ascii="Arial" w:hAnsi="Arial" w:cs="Arial"/>
          <w:spacing w:val="-9"/>
          <w:sz w:val="24"/>
          <w:szCs w:val="24"/>
        </w:rPr>
      </w:pPr>
    </w:p>
    <w:p w14:paraId="14207F61" w14:textId="2A3949E8" w:rsidR="003544E3" w:rsidRDefault="003544E3">
      <w:pPr>
        <w:kinsoku w:val="0"/>
        <w:overflowPunct w:val="0"/>
        <w:autoSpaceDE/>
        <w:autoSpaceDN/>
        <w:adjustRightInd/>
        <w:spacing w:line="280" w:lineRule="exact"/>
        <w:ind w:left="2088" w:right="792" w:hanging="504"/>
        <w:textAlignment w:val="baseline"/>
        <w:rPr>
          <w:ins w:id="891" w:author="Tammy Meek (NESO)" w:date="2025-01-24T11:23:00Z" w16du:dateUtc="2025-01-24T11:23:00Z"/>
          <w:rFonts w:ascii="Arial" w:hAnsi="Arial" w:cs="Arial"/>
          <w:spacing w:val="-9"/>
          <w:sz w:val="24"/>
          <w:szCs w:val="24"/>
        </w:rPr>
      </w:pPr>
    </w:p>
    <w:p w14:paraId="0A2D8D50" w14:textId="77777777" w:rsidR="003544E3" w:rsidRDefault="003544E3">
      <w:pPr>
        <w:kinsoku w:val="0"/>
        <w:overflowPunct w:val="0"/>
        <w:autoSpaceDE/>
        <w:autoSpaceDN/>
        <w:adjustRightInd/>
        <w:spacing w:line="280" w:lineRule="exact"/>
        <w:ind w:left="2088" w:right="792" w:hanging="504"/>
        <w:textAlignment w:val="baseline"/>
        <w:rPr>
          <w:ins w:id="892" w:author="Tammy Meek (NESO)" w:date="2025-01-24T11:23:00Z" w16du:dateUtc="2025-01-24T11:23:00Z"/>
          <w:rFonts w:ascii="Arial" w:hAnsi="Arial" w:cs="Arial"/>
          <w:spacing w:val="-9"/>
          <w:sz w:val="24"/>
          <w:szCs w:val="24"/>
        </w:rPr>
      </w:pPr>
    </w:p>
    <w:p w14:paraId="755B644A" w14:textId="77777777" w:rsidR="003544E3" w:rsidRDefault="003544E3">
      <w:pPr>
        <w:kinsoku w:val="0"/>
        <w:overflowPunct w:val="0"/>
        <w:autoSpaceDE/>
        <w:autoSpaceDN/>
        <w:adjustRightInd/>
        <w:spacing w:line="280" w:lineRule="exact"/>
        <w:ind w:left="2088" w:right="792" w:hanging="504"/>
        <w:textAlignment w:val="baseline"/>
        <w:rPr>
          <w:ins w:id="893" w:author="Tammy Meek (NESO)" w:date="2025-01-24T11:23:00Z" w16du:dateUtc="2025-01-24T11:23:00Z"/>
          <w:rFonts w:ascii="Arial" w:hAnsi="Arial" w:cs="Arial"/>
          <w:spacing w:val="-9"/>
          <w:sz w:val="24"/>
          <w:szCs w:val="24"/>
        </w:rPr>
      </w:pPr>
    </w:p>
    <w:p w14:paraId="3E856B89" w14:textId="77777777" w:rsidR="003544E3" w:rsidRDefault="003544E3">
      <w:pPr>
        <w:kinsoku w:val="0"/>
        <w:overflowPunct w:val="0"/>
        <w:autoSpaceDE/>
        <w:autoSpaceDN/>
        <w:adjustRightInd/>
        <w:spacing w:line="280" w:lineRule="exact"/>
        <w:ind w:left="2088" w:right="792" w:hanging="504"/>
        <w:textAlignment w:val="baseline"/>
        <w:rPr>
          <w:ins w:id="894" w:author="Tammy Meek (NESO)" w:date="2025-01-24T11:23:00Z" w16du:dateUtc="2025-01-24T11:23:00Z"/>
          <w:rFonts w:ascii="Arial" w:hAnsi="Arial" w:cs="Arial"/>
          <w:spacing w:val="-9"/>
          <w:sz w:val="24"/>
          <w:szCs w:val="24"/>
        </w:rPr>
      </w:pPr>
    </w:p>
    <w:p w14:paraId="58617BB6" w14:textId="77777777" w:rsidR="003544E3" w:rsidRDefault="003544E3">
      <w:pPr>
        <w:kinsoku w:val="0"/>
        <w:overflowPunct w:val="0"/>
        <w:autoSpaceDE/>
        <w:autoSpaceDN/>
        <w:adjustRightInd/>
        <w:spacing w:line="280" w:lineRule="exact"/>
        <w:ind w:left="2088" w:right="792" w:hanging="504"/>
        <w:textAlignment w:val="baseline"/>
        <w:rPr>
          <w:ins w:id="895" w:author="Tammy Meek (NESO)" w:date="2025-01-24T11:23:00Z" w16du:dateUtc="2025-01-24T11:23:00Z"/>
          <w:rFonts w:ascii="Arial" w:hAnsi="Arial" w:cs="Arial"/>
          <w:spacing w:val="-9"/>
          <w:sz w:val="24"/>
          <w:szCs w:val="24"/>
        </w:rPr>
      </w:pPr>
    </w:p>
    <w:p w14:paraId="0FCE3222" w14:textId="77777777" w:rsidR="003544E3" w:rsidRDefault="003544E3">
      <w:pPr>
        <w:kinsoku w:val="0"/>
        <w:overflowPunct w:val="0"/>
        <w:autoSpaceDE/>
        <w:autoSpaceDN/>
        <w:adjustRightInd/>
        <w:spacing w:line="280" w:lineRule="exact"/>
        <w:ind w:left="2088" w:right="792" w:hanging="504"/>
        <w:textAlignment w:val="baseline"/>
        <w:rPr>
          <w:ins w:id="896" w:author="Tammy Meek (NESO)" w:date="2025-01-24T11:23:00Z" w16du:dateUtc="2025-01-24T11:23:00Z"/>
          <w:rFonts w:ascii="Arial" w:hAnsi="Arial" w:cs="Arial"/>
          <w:spacing w:val="-9"/>
          <w:sz w:val="24"/>
          <w:szCs w:val="24"/>
        </w:rPr>
      </w:pPr>
    </w:p>
    <w:p w14:paraId="3EE25876" w14:textId="36F65992" w:rsidR="003544E3" w:rsidRDefault="003544E3">
      <w:pPr>
        <w:kinsoku w:val="0"/>
        <w:overflowPunct w:val="0"/>
        <w:autoSpaceDE/>
        <w:autoSpaceDN/>
        <w:adjustRightInd/>
        <w:spacing w:line="280" w:lineRule="exact"/>
        <w:ind w:left="2088" w:right="792" w:hanging="504"/>
        <w:textAlignment w:val="baseline"/>
        <w:rPr>
          <w:ins w:id="897" w:author="Tammy Meek (NESO)" w:date="2025-01-24T11:23:00Z" w16du:dateUtc="2025-01-24T11:23:00Z"/>
          <w:rFonts w:ascii="Arial" w:hAnsi="Arial" w:cs="Arial"/>
          <w:spacing w:val="-9"/>
          <w:sz w:val="24"/>
          <w:szCs w:val="24"/>
        </w:rPr>
      </w:pPr>
    </w:p>
    <w:p w14:paraId="1D3E9289" w14:textId="77777777" w:rsidR="003544E3" w:rsidRDefault="003544E3">
      <w:pPr>
        <w:kinsoku w:val="0"/>
        <w:overflowPunct w:val="0"/>
        <w:autoSpaceDE/>
        <w:autoSpaceDN/>
        <w:adjustRightInd/>
        <w:spacing w:line="280" w:lineRule="exact"/>
        <w:ind w:left="2088" w:right="792" w:hanging="504"/>
        <w:textAlignment w:val="baseline"/>
        <w:rPr>
          <w:ins w:id="898" w:author="Tammy Meek (NESO)" w:date="2025-01-24T11:23:00Z" w16du:dateUtc="2025-01-24T11:23:00Z"/>
          <w:rFonts w:ascii="Arial" w:hAnsi="Arial" w:cs="Arial"/>
          <w:spacing w:val="-9"/>
          <w:sz w:val="24"/>
          <w:szCs w:val="24"/>
        </w:rPr>
      </w:pPr>
    </w:p>
    <w:p w14:paraId="7DA3F339" w14:textId="77777777" w:rsidR="003544E3" w:rsidRDefault="003544E3">
      <w:pPr>
        <w:kinsoku w:val="0"/>
        <w:overflowPunct w:val="0"/>
        <w:autoSpaceDE/>
        <w:autoSpaceDN/>
        <w:adjustRightInd/>
        <w:spacing w:line="280" w:lineRule="exact"/>
        <w:ind w:left="2088" w:right="792" w:hanging="504"/>
        <w:textAlignment w:val="baseline"/>
        <w:rPr>
          <w:ins w:id="899" w:author="Tammy Meek (NESO)" w:date="2025-01-24T11:23:00Z" w16du:dateUtc="2025-01-24T11:23:00Z"/>
          <w:rFonts w:ascii="Arial" w:hAnsi="Arial" w:cs="Arial"/>
          <w:spacing w:val="-9"/>
          <w:sz w:val="24"/>
          <w:szCs w:val="24"/>
        </w:rPr>
      </w:pPr>
    </w:p>
    <w:p w14:paraId="22632099" w14:textId="77777777" w:rsidR="003544E3" w:rsidRDefault="003544E3">
      <w:pPr>
        <w:kinsoku w:val="0"/>
        <w:overflowPunct w:val="0"/>
        <w:autoSpaceDE/>
        <w:autoSpaceDN/>
        <w:adjustRightInd/>
        <w:spacing w:line="280" w:lineRule="exact"/>
        <w:ind w:left="2088" w:right="792" w:hanging="504"/>
        <w:textAlignment w:val="baseline"/>
        <w:rPr>
          <w:ins w:id="900" w:author="Tammy Meek (NESO)" w:date="2025-01-24T11:23:00Z" w16du:dateUtc="2025-01-24T11:23:00Z"/>
          <w:rFonts w:ascii="Arial" w:hAnsi="Arial" w:cs="Arial"/>
          <w:spacing w:val="-9"/>
          <w:sz w:val="24"/>
          <w:szCs w:val="24"/>
        </w:rPr>
      </w:pPr>
    </w:p>
    <w:p w14:paraId="58F00366" w14:textId="77777777" w:rsidR="003544E3" w:rsidRDefault="003544E3">
      <w:pPr>
        <w:kinsoku w:val="0"/>
        <w:overflowPunct w:val="0"/>
        <w:autoSpaceDE/>
        <w:autoSpaceDN/>
        <w:adjustRightInd/>
        <w:spacing w:line="280" w:lineRule="exact"/>
        <w:ind w:left="2088" w:right="792" w:hanging="504"/>
        <w:textAlignment w:val="baseline"/>
        <w:rPr>
          <w:ins w:id="901" w:author="Tammy Meek (NESO)" w:date="2025-01-24T11:23:00Z" w16du:dateUtc="2025-01-24T11:23:00Z"/>
          <w:rFonts w:ascii="Arial" w:hAnsi="Arial" w:cs="Arial"/>
          <w:spacing w:val="-9"/>
          <w:sz w:val="24"/>
          <w:szCs w:val="24"/>
        </w:rPr>
      </w:pPr>
    </w:p>
    <w:p w14:paraId="1B91E4FF" w14:textId="77777777" w:rsidR="003544E3" w:rsidRDefault="003544E3">
      <w:pPr>
        <w:kinsoku w:val="0"/>
        <w:overflowPunct w:val="0"/>
        <w:autoSpaceDE/>
        <w:autoSpaceDN/>
        <w:adjustRightInd/>
        <w:spacing w:line="280" w:lineRule="exact"/>
        <w:ind w:left="2088" w:right="792" w:hanging="504"/>
        <w:textAlignment w:val="baseline"/>
        <w:rPr>
          <w:ins w:id="902" w:author="Tammy Meek (NESO)" w:date="2025-01-24T11:23:00Z" w16du:dateUtc="2025-01-24T11:23:00Z"/>
          <w:rFonts w:ascii="Arial" w:hAnsi="Arial" w:cs="Arial"/>
          <w:spacing w:val="-9"/>
          <w:sz w:val="24"/>
          <w:szCs w:val="24"/>
        </w:rPr>
      </w:pPr>
    </w:p>
    <w:p w14:paraId="735421FC" w14:textId="77777777" w:rsidR="003544E3" w:rsidRDefault="003544E3">
      <w:pPr>
        <w:kinsoku w:val="0"/>
        <w:overflowPunct w:val="0"/>
        <w:autoSpaceDE/>
        <w:autoSpaceDN/>
        <w:adjustRightInd/>
        <w:spacing w:line="280" w:lineRule="exact"/>
        <w:ind w:left="2088" w:right="792" w:hanging="504"/>
        <w:textAlignment w:val="baseline"/>
        <w:rPr>
          <w:ins w:id="903" w:author="Tammy Meek (NESO)" w:date="2025-01-24T11:23:00Z" w16du:dateUtc="2025-01-24T11:23:00Z"/>
          <w:rFonts w:ascii="Arial" w:hAnsi="Arial" w:cs="Arial"/>
          <w:spacing w:val="-9"/>
          <w:sz w:val="24"/>
          <w:szCs w:val="24"/>
        </w:rPr>
      </w:pPr>
    </w:p>
    <w:p w14:paraId="64E2367F" w14:textId="77777777" w:rsidR="003544E3" w:rsidRDefault="003544E3">
      <w:pPr>
        <w:kinsoku w:val="0"/>
        <w:overflowPunct w:val="0"/>
        <w:autoSpaceDE/>
        <w:autoSpaceDN/>
        <w:adjustRightInd/>
        <w:spacing w:line="280" w:lineRule="exact"/>
        <w:ind w:left="2088" w:right="792" w:hanging="504"/>
        <w:textAlignment w:val="baseline"/>
        <w:rPr>
          <w:ins w:id="904" w:author="Tammy Meek (NESO)" w:date="2025-01-24T11:23:00Z" w16du:dateUtc="2025-01-24T11:23:00Z"/>
          <w:rFonts w:ascii="Arial" w:hAnsi="Arial" w:cs="Arial"/>
          <w:spacing w:val="-9"/>
          <w:sz w:val="24"/>
          <w:szCs w:val="24"/>
        </w:rPr>
      </w:pPr>
    </w:p>
    <w:p w14:paraId="651B2D53" w14:textId="03FEA0EB" w:rsidR="009C1403" w:rsidRDefault="007950BE">
      <w:pPr>
        <w:kinsoku w:val="0"/>
        <w:overflowPunct w:val="0"/>
        <w:autoSpaceDE/>
        <w:autoSpaceDN/>
        <w:adjustRightInd/>
        <w:spacing w:before="341" w:line="275" w:lineRule="exact"/>
        <w:ind w:left="648" w:hanging="648"/>
        <w:jc w:val="both"/>
        <w:textAlignment w:val="baseline"/>
        <w:rPr>
          <w:rFonts w:ascii="Arial" w:hAnsi="Arial" w:cs="Arial"/>
          <w:sz w:val="24"/>
          <w:szCs w:val="24"/>
        </w:rPr>
      </w:pPr>
      <w:ins w:id="905" w:author="Tammy Meek (NESO)" w:date="2025-01-24T11:28:00Z" w16du:dateUtc="2025-01-24T11:28:00Z">
        <w:r>
          <w:rPr>
            <w:rFonts w:ascii="Arial" w:hAnsi="Arial" w:cs="Arial"/>
            <w:sz w:val="24"/>
            <w:szCs w:val="24"/>
          </w:rPr>
          <w:t>1</w:t>
        </w:r>
      </w:ins>
      <w:del w:id="906" w:author="Tammy Meek (NESO)" w:date="2025-01-24T11:23:00Z" w16du:dateUtc="2025-01-24T11:23:00Z">
        <w:r w:rsidR="00C6386D" w:rsidDel="003544E3">
          <w:rPr>
            <w:rFonts w:ascii="Arial" w:hAnsi="Arial" w:cs="Arial"/>
            <w:sz w:val="24"/>
            <w:szCs w:val="24"/>
          </w:rPr>
          <w:delText>1</w:delText>
        </w:r>
      </w:del>
      <w:r w:rsidR="00C6386D">
        <w:rPr>
          <w:rFonts w:ascii="Arial" w:hAnsi="Arial" w:cs="Arial"/>
          <w:sz w:val="24"/>
          <w:szCs w:val="24"/>
        </w:rPr>
        <w:t>.18</w:t>
      </w:r>
      <w:del w:id="907" w:author="Tammy Meek (NESO)" w:date="2025-01-24T11:28:00Z" w16du:dateUtc="2025-01-24T11:28:00Z">
        <w:r w:rsidR="00C6386D" w:rsidDel="007950BE">
          <w:rPr>
            <w:rFonts w:ascii="Arial" w:hAnsi="Arial" w:cs="Arial"/>
            <w:sz w:val="24"/>
            <w:szCs w:val="24"/>
          </w:rPr>
          <w:delText xml:space="preserve"> </w:delText>
        </w:r>
      </w:del>
      <w:ins w:id="908" w:author="Tammy Meek (NESO)" w:date="2025-01-24T11:28:00Z" w16du:dateUtc="2025-01-24T11:28:00Z">
        <w:r>
          <w:rPr>
            <w:rFonts w:ascii="Arial" w:hAnsi="Arial" w:cs="Arial"/>
            <w:sz w:val="24"/>
            <w:szCs w:val="24"/>
          </w:rPr>
          <w:tab/>
        </w:r>
      </w:ins>
      <w:r w:rsidR="00C6386D">
        <w:rPr>
          <w:rFonts w:ascii="Arial" w:hAnsi="Arial" w:cs="Arial"/>
          <w:sz w:val="24"/>
          <w:szCs w:val="24"/>
        </w:rPr>
        <w:t xml:space="preserve">The boundaries between functional parts of an </w:t>
      </w:r>
      <w:r w:rsidR="00C6386D">
        <w:rPr>
          <w:rFonts w:ascii="Arial" w:hAnsi="Arial" w:cs="Arial"/>
          <w:i/>
          <w:iCs/>
          <w:sz w:val="24"/>
          <w:szCs w:val="24"/>
        </w:rPr>
        <w:t xml:space="preserve">offshore transmission system </w:t>
      </w:r>
      <w:r w:rsidR="00C6386D">
        <w:rPr>
          <w:rFonts w:ascii="Arial" w:hAnsi="Arial" w:cs="Arial"/>
          <w:sz w:val="24"/>
          <w:szCs w:val="24"/>
        </w:rPr>
        <w:t xml:space="preserve">will vary according to circumstances. In the example illustrated in Figure 1.3, the </w:t>
      </w:r>
      <w:r w:rsidR="00C6386D">
        <w:rPr>
          <w:rFonts w:ascii="Arial" w:hAnsi="Arial" w:cs="Arial"/>
          <w:i/>
          <w:iCs/>
          <w:sz w:val="24"/>
          <w:szCs w:val="24"/>
        </w:rPr>
        <w:t xml:space="preserve">first onshore substation </w:t>
      </w:r>
      <w:r w:rsidR="00C6386D">
        <w:rPr>
          <w:rFonts w:ascii="Arial" w:hAnsi="Arial" w:cs="Arial"/>
          <w:sz w:val="24"/>
          <w:szCs w:val="24"/>
        </w:rPr>
        <w:t xml:space="preserve">is owned by the </w:t>
      </w:r>
      <w:r w:rsidR="00C6386D">
        <w:rPr>
          <w:rFonts w:ascii="Arial" w:hAnsi="Arial" w:cs="Arial"/>
          <w:i/>
          <w:iCs/>
          <w:sz w:val="24"/>
          <w:szCs w:val="24"/>
        </w:rPr>
        <w:t xml:space="preserve">onshore transmission system </w:t>
      </w:r>
      <w:r w:rsidR="00C6386D">
        <w:rPr>
          <w:rFonts w:ascii="Arial" w:hAnsi="Arial" w:cs="Arial"/>
          <w:sz w:val="24"/>
          <w:szCs w:val="24"/>
        </w:rPr>
        <w:t xml:space="preserve">owner or </w:t>
      </w:r>
      <w:r w:rsidR="00C6386D">
        <w:rPr>
          <w:rFonts w:ascii="Arial" w:hAnsi="Arial" w:cs="Arial"/>
          <w:i/>
          <w:iCs/>
          <w:sz w:val="24"/>
          <w:szCs w:val="24"/>
        </w:rPr>
        <w:t xml:space="preserve">user system </w:t>
      </w:r>
      <w:r w:rsidR="00C6386D">
        <w:rPr>
          <w:rFonts w:ascii="Arial" w:hAnsi="Arial" w:cs="Arial"/>
          <w:sz w:val="24"/>
          <w:szCs w:val="24"/>
        </w:rPr>
        <w:t xml:space="preserve">owner. Accordingly,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user system interface point</w:t>
      </w:r>
      <w:r w:rsidR="00C6386D">
        <w:rPr>
          <w:rFonts w:ascii="Arial" w:hAnsi="Arial" w:cs="Arial"/>
          <w:sz w:val="24"/>
          <w:szCs w:val="24"/>
        </w:rPr>
        <w:t xml:space="preserve">, as the case may be, would be at the lower voltage side rather than the higher voltage side of the transformers at the </w:t>
      </w:r>
      <w:r w:rsidR="00C6386D">
        <w:rPr>
          <w:rFonts w:ascii="Arial" w:hAnsi="Arial" w:cs="Arial"/>
          <w:i/>
          <w:iCs/>
          <w:sz w:val="24"/>
          <w:szCs w:val="24"/>
        </w:rPr>
        <w:t xml:space="preserve">first onshore substation. </w:t>
      </w:r>
      <w:r w:rsidR="00C6386D">
        <w:rPr>
          <w:rFonts w:ascii="Arial" w:hAnsi="Arial" w:cs="Arial"/>
          <w:sz w:val="24"/>
          <w:szCs w:val="24"/>
        </w:rPr>
        <w:t xml:space="preserve">Similarly, the extent of the </w:t>
      </w:r>
      <w:r w:rsidR="00C6386D">
        <w:rPr>
          <w:rFonts w:ascii="Arial" w:hAnsi="Arial" w:cs="Arial"/>
          <w:i/>
          <w:iCs/>
          <w:sz w:val="24"/>
          <w:szCs w:val="24"/>
        </w:rPr>
        <w:t xml:space="preserve">offshore </w:t>
      </w:r>
      <w:r w:rsidR="00C6386D">
        <w:rPr>
          <w:rFonts w:ascii="Arial" w:hAnsi="Arial" w:cs="Arial"/>
          <w:sz w:val="24"/>
          <w:szCs w:val="24"/>
        </w:rPr>
        <w:t xml:space="preserve">generation and demand connection criteria also move with the </w:t>
      </w:r>
      <w:r w:rsidR="00C6386D">
        <w:rPr>
          <w:rFonts w:ascii="Arial" w:hAnsi="Arial" w:cs="Arial"/>
          <w:i/>
          <w:iCs/>
          <w:sz w:val="24"/>
          <w:szCs w:val="24"/>
        </w:rPr>
        <w:t xml:space="preserve">interface point </w:t>
      </w:r>
      <w:r w:rsidR="00C6386D">
        <w:rPr>
          <w:rFonts w:ascii="Arial" w:hAnsi="Arial" w:cs="Arial"/>
          <w:sz w:val="24"/>
          <w:szCs w:val="24"/>
        </w:rPr>
        <w:t xml:space="preserve">or </w:t>
      </w:r>
      <w:r w:rsidR="00C6386D">
        <w:rPr>
          <w:rFonts w:ascii="Arial" w:hAnsi="Arial" w:cs="Arial"/>
          <w:i/>
          <w:iCs/>
          <w:sz w:val="24"/>
          <w:szCs w:val="24"/>
        </w:rPr>
        <w:t xml:space="preserve">user system interface point. </w:t>
      </w:r>
      <w:r w:rsidR="00C6386D">
        <w:rPr>
          <w:rFonts w:ascii="Arial" w:hAnsi="Arial" w:cs="Arial"/>
          <w:sz w:val="24"/>
          <w:szCs w:val="24"/>
        </w:rPr>
        <w:t xml:space="preserve">The </w:t>
      </w:r>
      <w:r w:rsidR="00C6386D">
        <w:rPr>
          <w:rFonts w:ascii="Arial" w:hAnsi="Arial" w:cs="Arial"/>
          <w:i/>
          <w:iCs/>
          <w:sz w:val="24"/>
          <w:szCs w:val="24"/>
        </w:rPr>
        <w:t xml:space="preserve">first onshore substation </w:t>
      </w:r>
      <w:r w:rsidR="00C6386D">
        <w:rPr>
          <w:rFonts w:ascii="Arial" w:hAnsi="Arial" w:cs="Arial"/>
          <w:sz w:val="24"/>
          <w:szCs w:val="24"/>
        </w:rPr>
        <w:t xml:space="preserve">forms part of the </w:t>
      </w:r>
      <w:r w:rsidR="00C6386D">
        <w:rPr>
          <w:rFonts w:ascii="Arial" w:hAnsi="Arial" w:cs="Arial"/>
          <w:i/>
          <w:iCs/>
          <w:sz w:val="24"/>
          <w:szCs w:val="24"/>
        </w:rPr>
        <w:t xml:space="preserve">onshore transmission system </w:t>
      </w:r>
      <w:r w:rsidR="00C6386D">
        <w:rPr>
          <w:rFonts w:ascii="Arial" w:hAnsi="Arial" w:cs="Arial"/>
          <w:sz w:val="24"/>
          <w:szCs w:val="24"/>
        </w:rPr>
        <w:t xml:space="preserve">or onshore </w:t>
      </w:r>
      <w:r w:rsidR="00C6386D">
        <w:rPr>
          <w:rFonts w:ascii="Arial" w:hAnsi="Arial" w:cs="Arial"/>
          <w:i/>
          <w:iCs/>
          <w:sz w:val="24"/>
          <w:szCs w:val="24"/>
        </w:rPr>
        <w:t xml:space="preserve">user system </w:t>
      </w:r>
      <w:r w:rsidR="00C6386D">
        <w:rPr>
          <w:rFonts w:ascii="Arial" w:hAnsi="Arial" w:cs="Arial"/>
          <w:sz w:val="24"/>
          <w:szCs w:val="24"/>
        </w:rPr>
        <w:t>as the case may be.</w:t>
      </w:r>
    </w:p>
    <w:p w14:paraId="09C5931E" w14:textId="77777777" w:rsidR="009C1403" w:rsidRDefault="00647AA3">
      <w:pPr>
        <w:widowControl/>
        <w:rPr>
          <w:ins w:id="909" w:author="Tammy Meek (NESO)" w:date="2025-01-24T11:28:00Z" w16du:dateUtc="2025-01-24T11:28:00Z"/>
          <w:sz w:val="24"/>
          <w:szCs w:val="24"/>
        </w:rPr>
      </w:pPr>
      <w:ins w:id="910" w:author="Tammy Meek (NESO)" w:date="2025-01-24T11:22:00Z" w16du:dateUtc="2025-01-24T11:22:00Z">
        <w:r>
          <w:rPr>
            <w:sz w:val="24"/>
            <w:szCs w:val="24"/>
          </w:rPr>
          <w:t xml:space="preserve"> </w:t>
        </w:r>
      </w:ins>
    </w:p>
    <w:p w14:paraId="4E300998" w14:textId="3A03191A" w:rsidR="00C92733" w:rsidRDefault="00BB54B3">
      <w:pPr>
        <w:widowControl/>
        <w:rPr>
          <w:ins w:id="911" w:author="Tammy Meek (NESO)" w:date="2025-01-24T11:28:00Z" w16du:dateUtc="2025-01-24T11:28:00Z"/>
          <w:sz w:val="24"/>
          <w:szCs w:val="24"/>
        </w:rPr>
      </w:pPr>
      <w:ins w:id="912" w:author="Tammy Meek (NESO)" w:date="2025-01-24T11:29:00Z" w16du:dateUtc="2025-01-24T11:29:00Z">
        <w:r w:rsidRPr="00087373">
          <w:rPr>
            <w:noProof/>
          </w:rPr>
          <mc:AlternateContent>
            <mc:Choice Requires="wpc">
              <w:drawing>
                <wp:inline distT="0" distB="0" distL="0" distR="0" wp14:anchorId="4AF9B4B0" wp14:editId="36DEC7FB">
                  <wp:extent cx="5740400" cy="5120841"/>
                  <wp:effectExtent l="0" t="0" r="0" b="0"/>
                  <wp:docPr id="1383737049"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69404080" name="Oval 289"/>
                          <wps:cNvSpPr>
                            <a:spLocks noChangeArrowheads="1"/>
                          </wps:cNvSpPr>
                          <wps:spPr bwMode="auto">
                            <a:xfrm>
                              <a:off x="1879600" y="1143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408128" name="Oval 290"/>
                          <wps:cNvSpPr>
                            <a:spLocks noChangeArrowheads="1"/>
                          </wps:cNvSpPr>
                          <wps:spPr bwMode="auto">
                            <a:xfrm>
                              <a:off x="2222500" y="114300"/>
                              <a:ext cx="22987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13822478" name="Line 291"/>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5246739" name="Line 292"/>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506777052" name="Line 293"/>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417232109" name="Line 294"/>
                          <wps:cNvCnPr>
                            <a:cxnSpLocks noChangeShapeType="1"/>
                          </wps:cNvCnPr>
                          <wps:spPr bwMode="auto">
                            <a:xfrm>
                              <a:off x="1993900" y="342900"/>
                              <a:ext cx="0" cy="4572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wps:wsp>
                          <wps:cNvPr id="1853111349" name="Line 295"/>
                          <wps:cNvCnPr>
                            <a:cxnSpLocks noChangeShapeType="1"/>
                          </wps:cNvCnPr>
                          <wps:spPr bwMode="auto">
                            <a:xfrm>
                              <a:off x="2336165"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148342" name="Line 296"/>
                          <wps:cNvCnPr>
                            <a:cxnSpLocks noChangeShapeType="1"/>
                          </wps:cNvCnPr>
                          <wps:spPr bwMode="auto">
                            <a:xfrm>
                              <a:off x="1993900" y="342900"/>
                              <a:ext cx="0" cy="5715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538378" name="Line 297"/>
                          <wps:cNvCnPr>
                            <a:cxnSpLocks noChangeShapeType="1"/>
                          </wps:cNvCnPr>
                          <wps:spPr bwMode="auto">
                            <a:xfrm>
                              <a:off x="1879600" y="9144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3074929" name="Line 298"/>
                          <wps:cNvCnPr>
                            <a:cxnSpLocks noChangeShapeType="1"/>
                          </wps:cNvCnPr>
                          <wps:spPr bwMode="auto">
                            <a:xfrm>
                              <a:off x="1879600" y="1485900"/>
                              <a:ext cx="5715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9059443" name="Oval 299"/>
                          <wps:cNvSpPr>
                            <a:spLocks noChangeArrowheads="1"/>
                          </wps:cNvSpPr>
                          <wps:spPr bwMode="auto">
                            <a:xfrm>
                              <a:off x="1879600" y="1028700"/>
                              <a:ext cx="227965"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89816174" name="Oval 300"/>
                          <wps:cNvSpPr>
                            <a:spLocks noChangeArrowheads="1"/>
                          </wps:cNvSpPr>
                          <wps:spPr bwMode="auto">
                            <a:xfrm>
                              <a:off x="2222500" y="1028700"/>
                              <a:ext cx="228600" cy="228600"/>
                            </a:xfrm>
                            <a:prstGeom prst="ellipse">
                              <a:avLst/>
                            </a:prstGeom>
                            <a:solidFill>
                              <a:srgbClr val="FFFFFF"/>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18123923" name="Oval 301"/>
                          <wps:cNvSpPr>
                            <a:spLocks noChangeArrowheads="1"/>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47151194" name="Oval 302"/>
                          <wps:cNvSpPr>
                            <a:spLocks noChangeArrowheads="1"/>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95138831" name="Line 303"/>
                          <wps:cNvCnPr>
                            <a:cxnSpLocks noChangeShapeType="1"/>
                          </wps:cNvCnPr>
                          <wps:spPr bwMode="auto">
                            <a:xfrm>
                              <a:off x="1993900"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41798460" name="Line 304"/>
                          <wps:cNvCnPr>
                            <a:cxnSpLocks noChangeShapeType="1"/>
                          </wps:cNvCnPr>
                          <wps:spPr bwMode="auto">
                            <a:xfrm>
                              <a:off x="1993900"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29129475" name="Line 305"/>
                          <wps:cNvCnPr>
                            <a:cxnSpLocks noChangeShapeType="1"/>
                          </wps:cNvCnPr>
                          <wps:spPr bwMode="auto">
                            <a:xfrm>
                              <a:off x="2336165" y="13716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5080428" name="Line 306"/>
                          <wps:cNvCnPr>
                            <a:cxnSpLocks noChangeShapeType="1"/>
                          </wps:cNvCnPr>
                          <wps:spPr bwMode="auto">
                            <a:xfrm>
                              <a:off x="2336165" y="9144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855112" name="Line 307"/>
                          <wps:cNvCnPr>
                            <a:cxnSpLocks noChangeShapeType="1"/>
                          </wps:cNvCnPr>
                          <wps:spPr bwMode="auto">
                            <a:xfrm>
                              <a:off x="2158365" y="1485900"/>
                              <a:ext cx="1270" cy="20574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1095268" name="Line 308"/>
                          <wps:cNvCnPr>
                            <a:cxnSpLocks noChangeShapeType="1"/>
                          </wps:cNvCnPr>
                          <wps:spPr bwMode="auto">
                            <a:xfrm>
                              <a:off x="1993900"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3646855" name="Line 309"/>
                          <wps:cNvCnPr>
                            <a:cxnSpLocks noChangeShapeType="1"/>
                          </wps:cNvCnPr>
                          <wps:spPr bwMode="auto">
                            <a:xfrm>
                              <a:off x="2336165" y="3543300"/>
                              <a:ext cx="0" cy="11430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3402524" name="Line 310"/>
                          <wps:cNvCnPr>
                            <a:cxnSpLocks noChangeShapeType="1"/>
                          </wps:cNvCnPr>
                          <wps:spPr bwMode="auto">
                            <a:xfrm>
                              <a:off x="1879600" y="35433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0770550" name="Line 311"/>
                          <wps:cNvCnPr>
                            <a:cxnSpLocks noChangeShapeType="1"/>
                          </wps:cNvCnPr>
                          <wps:spPr bwMode="auto">
                            <a:xfrm>
                              <a:off x="394335" y="2514600"/>
                              <a:ext cx="3084195" cy="635"/>
                            </a:xfrm>
                            <a:prstGeom prst="line">
                              <a:avLst/>
                            </a:prstGeom>
                            <a:noFill/>
                            <a:ln w="317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29119235" name="Text Box 312"/>
                          <wps:cNvSpPr txBox="1">
                            <a:spLocks noChangeArrowheads="1"/>
                          </wps:cNvSpPr>
                          <wps:spPr bwMode="auto">
                            <a:xfrm>
                              <a:off x="165100" y="802005"/>
                              <a:ext cx="1028700" cy="34099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1295631663" name="Line 313"/>
                          <wps:cNvCnPr>
                            <a:cxnSpLocks noChangeShapeType="1"/>
                          </wps:cNvCnPr>
                          <wps:spPr bwMode="auto">
                            <a:xfrm>
                              <a:off x="1181100" y="571500"/>
                              <a:ext cx="8001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39864860" name="Line 314"/>
                          <wps:cNvCnPr>
                            <a:cxnSpLocks noChangeShapeType="1"/>
                          </wps:cNvCnPr>
                          <wps:spPr bwMode="auto">
                            <a:xfrm>
                              <a:off x="1193800" y="914400"/>
                              <a:ext cx="6858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0828673" name="Text Box 315"/>
                          <wps:cNvSpPr txBox="1">
                            <a:spLocks noChangeArrowheads="1"/>
                          </wps:cNvSpPr>
                          <wps:spPr bwMode="auto">
                            <a:xfrm>
                              <a:off x="2679700" y="1028700"/>
                              <a:ext cx="685165"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476716863" name="AutoShape 316"/>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533722978" name="Text Box 317"/>
                          <wps:cNvSpPr txBox="1">
                            <a:spLocks noChangeArrowheads="1"/>
                          </wps:cNvSpPr>
                          <wps:spPr bwMode="auto">
                            <a:xfrm>
                              <a:off x="0" y="1600200"/>
                              <a:ext cx="11430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1132184638" name="Text Box 318"/>
                          <wps:cNvSpPr txBox="1">
                            <a:spLocks noChangeArrowheads="1"/>
                          </wps:cNvSpPr>
                          <wps:spPr bwMode="auto">
                            <a:xfrm>
                              <a:off x="508635" y="2057400"/>
                              <a:ext cx="68516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1825912361" name="Text Box 319"/>
                          <wps:cNvSpPr txBox="1">
                            <a:spLocks noChangeArrowheads="1"/>
                          </wps:cNvSpPr>
                          <wps:spPr bwMode="auto">
                            <a:xfrm>
                              <a:off x="50800" y="2400300"/>
                              <a:ext cx="685800"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366528990" name="Text Box 320"/>
                          <wps:cNvSpPr txBox="1">
                            <a:spLocks noChangeArrowheads="1"/>
                          </wps:cNvSpPr>
                          <wps:spPr bwMode="auto">
                            <a:xfrm>
                              <a:off x="507365" y="2628900"/>
                              <a:ext cx="686435" cy="2286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1456789095" name="Text Box 321"/>
                          <wps:cNvSpPr txBox="1">
                            <a:spLocks noChangeArrowheads="1"/>
                          </wps:cNvSpPr>
                          <wps:spPr bwMode="auto">
                            <a:xfrm>
                              <a:off x="393700" y="3543300"/>
                              <a:ext cx="687705"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2113346495" name="Line 322"/>
                          <wps:cNvCnPr>
                            <a:cxnSpLocks noChangeShapeType="1"/>
                          </wps:cNvCnPr>
                          <wps:spPr bwMode="auto">
                            <a:xfrm>
                              <a:off x="1193800" y="3657600"/>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02933648" name="Text Box 323"/>
                          <wps:cNvSpPr txBox="1">
                            <a:spLocks noChangeArrowheads="1"/>
                          </wps:cNvSpPr>
                          <wps:spPr bwMode="auto">
                            <a:xfrm>
                              <a:off x="2565400" y="3657600"/>
                              <a:ext cx="1371600"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wps:txbx>
                          <wps:bodyPr rot="0" vert="horz" wrap="square" lIns="91440" tIns="45720" rIns="91440" bIns="45720" anchor="t" anchorCtr="0" upright="1">
                            <a:noAutofit/>
                          </wps:bodyPr>
                        </wps:wsp>
                        <wps:wsp>
                          <wps:cNvPr id="443544499" name="Line 324"/>
                          <wps:cNvCnPr>
                            <a:cxnSpLocks noChangeShapeType="1"/>
                          </wps:cNvCnPr>
                          <wps:spPr bwMode="auto">
                            <a:xfrm>
                              <a:off x="53714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45541569" name="Line 325"/>
                          <wps:cNvCnPr>
                            <a:cxnSpLocks noChangeShapeType="1"/>
                          </wps:cNvCnPr>
                          <wps:spPr bwMode="auto">
                            <a:xfrm>
                              <a:off x="53721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9928523" name="Line 326"/>
                          <wps:cNvCnPr>
                            <a:cxnSpLocks noChangeShapeType="1"/>
                          </wps:cNvCnPr>
                          <wps:spPr bwMode="auto">
                            <a:xfrm>
                              <a:off x="54864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84853" name="Line 327"/>
                          <wps:cNvCnPr>
                            <a:cxnSpLocks noChangeShapeType="1"/>
                          </wps:cNvCnPr>
                          <wps:spPr bwMode="auto">
                            <a:xfrm>
                              <a:off x="4045585" y="914400"/>
                              <a:ext cx="5715" cy="274320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9724783" name="Line 328"/>
                          <wps:cNvCnPr>
                            <a:cxnSpLocks noChangeShapeType="1"/>
                          </wps:cNvCnPr>
                          <wps:spPr bwMode="auto">
                            <a:xfrm>
                              <a:off x="3936365" y="914400"/>
                              <a:ext cx="22860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5445888" name="Line 329"/>
                          <wps:cNvCnPr>
                            <a:cxnSpLocks noChangeShapeType="1"/>
                          </wps:cNvCnPr>
                          <wps:spPr bwMode="auto">
                            <a:xfrm>
                              <a:off x="3937000" y="36576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0580674" name="Line 330"/>
                          <wps:cNvCnPr>
                            <a:cxnSpLocks noChangeShapeType="1"/>
                          </wps:cNvCnPr>
                          <wps:spPr bwMode="auto">
                            <a:xfrm>
                              <a:off x="4507865" y="914400"/>
                              <a:ext cx="22860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64411791" name="Line 331"/>
                          <wps:cNvCnPr>
                            <a:cxnSpLocks noChangeShapeType="1"/>
                          </wps:cNvCnPr>
                          <wps:spPr bwMode="auto">
                            <a:xfrm>
                              <a:off x="4622800" y="914400"/>
                              <a:ext cx="635" cy="27432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15903457" name="Text Box 332"/>
                          <wps:cNvSpPr txBox="1">
                            <a:spLocks noChangeArrowheads="1"/>
                          </wps:cNvSpPr>
                          <wps:spPr bwMode="auto">
                            <a:xfrm>
                              <a:off x="3594100" y="1028700"/>
                              <a:ext cx="342265" cy="19431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1354980218" name="Text Box 333"/>
                          <wps:cNvSpPr txBox="1">
                            <a:spLocks noChangeArrowheads="1"/>
                          </wps:cNvSpPr>
                          <wps:spPr bwMode="auto">
                            <a:xfrm>
                              <a:off x="5029200" y="914400"/>
                              <a:ext cx="342265" cy="20574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1231392781" name="Text Box 334"/>
                          <wps:cNvSpPr txBox="1">
                            <a:spLocks noChangeArrowheads="1"/>
                          </wps:cNvSpPr>
                          <wps:spPr bwMode="auto">
                            <a:xfrm>
                              <a:off x="4165600" y="1143000"/>
                              <a:ext cx="341630" cy="18288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1563789620" name="Text Box 335"/>
                          <wps:cNvSpPr txBox="1">
                            <a:spLocks noChangeArrowheads="1"/>
                          </wps:cNvSpPr>
                          <wps:spPr bwMode="auto">
                            <a:xfrm>
                              <a:off x="4736465" y="1828800"/>
                              <a:ext cx="34353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2124021243" name="Text Box 336"/>
                          <wps:cNvSpPr txBox="1">
                            <a:spLocks noChangeArrowheads="1"/>
                          </wps:cNvSpPr>
                          <wps:spPr bwMode="auto">
                            <a:xfrm>
                              <a:off x="507365" y="4350385"/>
                              <a:ext cx="4802505" cy="67881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B289BCC" w14:textId="77777777" w:rsidR="00BB54B3" w:rsidRPr="00BB54B3" w:rsidRDefault="00BB54B3" w:rsidP="00BB54B3">
                                <w:pPr>
                                  <w:jc w:val="center"/>
                                  <w:rPr>
                                    <w:rFonts w:ascii="Arial" w:hAnsi="Arial" w:cs="Arial"/>
                                    <w:sz w:val="24"/>
                                    <w:szCs w:val="24"/>
                                    <w:rPrChange w:id="913" w:author="Tammy Meek (NESO)" w:date="2025-01-24T11:29:00Z" w16du:dateUtc="2025-01-24T11:29:00Z">
                                      <w:rPr>
                                        <w:rFonts w:cs="Arial"/>
                                        <w:szCs w:val="24"/>
                                      </w:rPr>
                                    </w:rPrChange>
                                  </w:rPr>
                                </w:pPr>
                                <w:r w:rsidRPr="00BB54B3">
                                  <w:rPr>
                                    <w:rFonts w:ascii="Arial" w:hAnsi="Arial" w:cs="Arial"/>
                                    <w:sz w:val="24"/>
                                    <w:szCs w:val="24"/>
                                    <w:rPrChange w:id="914" w:author="Tammy Meek (NESO)" w:date="2025-01-24T11:29:00Z" w16du:dateUtc="2025-01-24T11:29:00Z">
                                      <w:rPr>
                                        <w:rFonts w:cs="Arial"/>
                                        <w:szCs w:val="24"/>
                                      </w:rPr>
                                    </w:rPrChange>
                                  </w:rPr>
                                  <w:t xml:space="preserve">Figure 1.3 The </w:t>
                                </w:r>
                                <w:r w:rsidRPr="00BB54B3">
                                  <w:rPr>
                                    <w:rFonts w:ascii="Arial" w:hAnsi="Arial" w:cs="Arial"/>
                                    <w:i/>
                                    <w:sz w:val="24"/>
                                    <w:szCs w:val="24"/>
                                    <w:rPrChange w:id="915" w:author="Tammy Meek (NESO)" w:date="2025-01-24T11:29:00Z" w16du:dateUtc="2025-01-24T11:29:00Z">
                                      <w:rPr>
                                        <w:rFonts w:cs="Arial"/>
                                        <w:i/>
                                        <w:szCs w:val="24"/>
                                      </w:rPr>
                                    </w:rPrChange>
                                  </w:rPr>
                                  <w:t>offshore</w:t>
                                </w:r>
                                <w:r w:rsidRPr="00BB54B3">
                                  <w:rPr>
                                    <w:rFonts w:ascii="Arial" w:hAnsi="Arial" w:cs="Arial"/>
                                    <w:sz w:val="24"/>
                                    <w:szCs w:val="24"/>
                                    <w:rPrChange w:id="916" w:author="Tammy Meek (NESO)" w:date="2025-01-24T11:29:00Z" w16du:dateUtc="2025-01-24T11:29:00Z">
                                      <w:rPr>
                                        <w:rFonts w:cs="Arial"/>
                                        <w:szCs w:val="24"/>
                                      </w:rPr>
                                    </w:rPrChange>
                                  </w:rPr>
                                  <w:t xml:space="preserve"> </w:t>
                                </w:r>
                                <w:r w:rsidRPr="00BB54B3">
                                  <w:rPr>
                                    <w:rFonts w:ascii="Arial" w:hAnsi="Arial" w:cs="Arial"/>
                                    <w:i/>
                                    <w:sz w:val="24"/>
                                    <w:szCs w:val="24"/>
                                    <w:rPrChange w:id="917" w:author="Tammy Meek (NESO)" w:date="2025-01-24T11:29:00Z" w16du:dateUtc="2025-01-24T11:29:00Z">
                                      <w:rPr>
                                        <w:rFonts w:cs="Arial"/>
                                        <w:i/>
                                        <w:szCs w:val="24"/>
                                      </w:rPr>
                                    </w:rPrChange>
                                  </w:rPr>
                                  <w:t>transmission system</w:t>
                                </w:r>
                                <w:r w:rsidRPr="00BB54B3">
                                  <w:rPr>
                                    <w:rFonts w:ascii="Arial" w:hAnsi="Arial" w:cs="Arial"/>
                                    <w:sz w:val="24"/>
                                    <w:szCs w:val="24"/>
                                    <w:rPrChange w:id="918" w:author="Tammy Meek (NESO)" w:date="2025-01-24T11:29:00Z" w16du:dateUtc="2025-01-24T11:29:00Z">
                                      <w:rPr>
                                        <w:rFonts w:cs="Arial"/>
                                        <w:szCs w:val="24"/>
                                      </w:rPr>
                                    </w:rPrChange>
                                  </w:rPr>
                                  <w:t xml:space="preserve"> with a directly connected </w:t>
                                </w:r>
                                <w:r w:rsidRPr="00BB54B3">
                                  <w:rPr>
                                    <w:rFonts w:ascii="Arial" w:hAnsi="Arial" w:cs="Arial"/>
                                    <w:i/>
                                    <w:sz w:val="24"/>
                                    <w:szCs w:val="24"/>
                                    <w:rPrChange w:id="919" w:author="Tammy Meek (NESO)" w:date="2025-01-24T11:29:00Z" w16du:dateUtc="2025-01-24T11:29:00Z">
                                      <w:rPr>
                                        <w:rFonts w:cs="Arial"/>
                                        <w:i/>
                                        <w:szCs w:val="24"/>
                                      </w:rPr>
                                    </w:rPrChange>
                                  </w:rPr>
                                  <w:t xml:space="preserve">power station </w:t>
                                </w:r>
                                <w:r w:rsidRPr="00BB54B3">
                                  <w:rPr>
                                    <w:rFonts w:ascii="Arial" w:hAnsi="Arial" w:cs="Arial"/>
                                    <w:sz w:val="24"/>
                                    <w:szCs w:val="24"/>
                                    <w:rPrChange w:id="920" w:author="Tammy Meek (NESO)" w:date="2025-01-24T11:29:00Z" w16du:dateUtc="2025-01-24T11:29:00Z">
                                      <w:rPr>
                                        <w:rFonts w:cs="Arial"/>
                                        <w:szCs w:val="24"/>
                                      </w:rPr>
                                    </w:rPrChange>
                                  </w:rPr>
                                  <w:t xml:space="preserve">and </w:t>
                                </w:r>
                                <w:r w:rsidRPr="00BB54B3">
                                  <w:rPr>
                                    <w:rFonts w:ascii="Arial" w:hAnsi="Arial" w:cs="Arial"/>
                                    <w:i/>
                                    <w:sz w:val="24"/>
                                    <w:szCs w:val="24"/>
                                    <w:rPrChange w:id="921" w:author="Tammy Meek (NESO)" w:date="2025-01-24T11:29:00Z" w16du:dateUtc="2025-01-24T11:29:00Z">
                                      <w:rPr>
                                        <w:rFonts w:cs="Arial"/>
                                        <w:i/>
                                        <w:szCs w:val="24"/>
                                      </w:rPr>
                                    </w:rPrChange>
                                  </w:rPr>
                                  <w:t>first onshore substation</w:t>
                                </w:r>
                                <w:r w:rsidRPr="00BB54B3">
                                  <w:rPr>
                                    <w:rFonts w:ascii="Arial" w:hAnsi="Arial" w:cs="Arial"/>
                                    <w:sz w:val="24"/>
                                    <w:szCs w:val="24"/>
                                    <w:rPrChange w:id="922" w:author="Tammy Meek (NESO)" w:date="2025-01-24T11:29:00Z" w16du:dateUtc="2025-01-24T11:29:00Z">
                                      <w:rPr>
                                        <w:rFonts w:cs="Arial"/>
                                        <w:szCs w:val="24"/>
                                      </w:rPr>
                                    </w:rPrChange>
                                  </w:rPr>
                                  <w:t xml:space="preserve"> owned by the onshore TO or onshore DO</w:t>
                                </w:r>
                              </w:p>
                            </w:txbxContent>
                          </wps:txbx>
                          <wps:bodyPr rot="0" vert="horz" wrap="square" lIns="91440" tIns="45720" rIns="91440" bIns="45720" anchor="t" anchorCtr="0" upright="1">
                            <a:noAutofit/>
                          </wps:bodyPr>
                        </wps:wsp>
                        <wps:wsp>
                          <wps:cNvPr id="401579943" name="Line 337"/>
                          <wps:cNvCnPr>
                            <a:cxnSpLocks noChangeShapeType="1"/>
                          </wps:cNvCnPr>
                          <wps:spPr bwMode="auto">
                            <a:xfrm>
                              <a:off x="4509135" y="3657600"/>
                              <a:ext cx="227330" cy="63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5148442" name="Line 338"/>
                          <wps:cNvCnPr>
                            <a:cxnSpLocks noChangeShapeType="1"/>
                          </wps:cNvCnPr>
                          <wps:spPr bwMode="auto">
                            <a:xfrm>
                              <a:off x="1879600" y="4229100"/>
                              <a:ext cx="571500" cy="635"/>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7866637" name="Line 339"/>
                          <wps:cNvCnPr>
                            <a:cxnSpLocks noChangeShapeType="1"/>
                          </wps:cNvCnPr>
                          <wps:spPr bwMode="auto">
                            <a:xfrm>
                              <a:off x="1193800" y="1828800"/>
                              <a:ext cx="80010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9903624" name="Oval 340"/>
                          <wps:cNvSpPr>
                            <a:spLocks noChangeArrowheads="1"/>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777958055" name="Oval 341"/>
                          <wps:cNvSpPr>
                            <a:spLocks noChangeArrowheads="1"/>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68185286" name="Oval 342"/>
                          <wps:cNvSpPr>
                            <a:spLocks noChangeArrowheads="1"/>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896651557" name="Oval 343"/>
                          <wps:cNvSpPr>
                            <a:spLocks noChangeArrowheads="1"/>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10183018" name="Line 344"/>
                          <wps:cNvCnPr>
                            <a:cxnSpLocks noChangeShapeType="1"/>
                          </wps:cNvCnPr>
                          <wps:spPr bwMode="auto">
                            <a:xfrm>
                              <a:off x="19939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00227582" name="Line 345"/>
                          <wps:cNvCnPr>
                            <a:cxnSpLocks noChangeShapeType="1"/>
                          </wps:cNvCnPr>
                          <wps:spPr bwMode="auto">
                            <a:xfrm>
                              <a:off x="2336800" y="36576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482697493" name="Line 346"/>
                          <wps:cNvCnPr>
                            <a:cxnSpLocks noChangeShapeType="1"/>
                          </wps:cNvCnPr>
                          <wps:spPr bwMode="auto">
                            <a:xfrm>
                              <a:off x="19939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3670110" name="Line 347"/>
                          <wps:cNvCnPr>
                            <a:cxnSpLocks noChangeShapeType="1"/>
                          </wps:cNvCnPr>
                          <wps:spPr bwMode="auto">
                            <a:xfrm>
                              <a:off x="2336800" y="4114800"/>
                              <a:ext cx="0" cy="1143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43216477" name="Rectangle 348"/>
                          <wps:cNvSpPr>
                            <a:spLocks noChangeArrowheads="1"/>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96479819" name="Text Box 349"/>
                          <wps:cNvSpPr txBox="1">
                            <a:spLocks noChangeArrowheads="1"/>
                          </wps:cNvSpPr>
                          <wps:spPr bwMode="auto">
                            <a:xfrm>
                              <a:off x="88900" y="279400"/>
                              <a:ext cx="1028065" cy="571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wps:txbx>
                          <wps:bodyPr rot="0" vert="horz" wrap="square" lIns="91440" tIns="45720" rIns="91440" bIns="45720" anchor="t" anchorCtr="0" upright="1">
                            <a:noAutofit/>
                          </wps:bodyPr>
                        </wps:wsp>
                        <wps:wsp>
                          <wps:cNvPr id="1781427585" name="Text Box 350"/>
                          <wps:cNvSpPr txBox="1">
                            <a:spLocks noChangeArrowheads="1"/>
                          </wps:cNvSpPr>
                          <wps:spPr bwMode="auto">
                            <a:xfrm>
                              <a:off x="2679700" y="2743200"/>
                              <a:ext cx="685800" cy="4572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4A9A624" w14:textId="77777777" w:rsidR="00BB54B3" w:rsidRPr="004F297F" w:rsidRDefault="00BB54B3" w:rsidP="00BB54B3">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18989121" name="Line 351"/>
                          <wps:cNvCnPr>
                            <a:cxnSpLocks noChangeShapeType="1"/>
                          </wps:cNvCnPr>
                          <wps:spPr bwMode="auto">
                            <a:xfrm flipH="1">
                              <a:off x="2247900" y="2921000"/>
                              <a:ext cx="457200" cy="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651928" name="Text Box 352"/>
                          <wps:cNvSpPr txBox="1">
                            <a:spLocks noChangeArrowheads="1"/>
                          </wps:cNvSpPr>
                          <wps:spPr bwMode="auto">
                            <a:xfrm>
                              <a:off x="50800" y="3111500"/>
                              <a:ext cx="1485900" cy="3429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632207948" name="Line 353"/>
                          <wps:cNvCnPr>
                            <a:cxnSpLocks noChangeShapeType="1"/>
                          </wps:cNvCnPr>
                          <wps:spPr bwMode="auto">
                            <a:xfrm>
                              <a:off x="1320800" y="3225165"/>
                              <a:ext cx="685800" cy="63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w14:anchorId="4AF9B4B0" id="Canvas 4" o:spid="_x0000_s1222" editas="canvas" style="width:452pt;height:403.2pt;mso-position-horizontal-relative:char;mso-position-vertical-relative:line" coordsize="57404,512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">
                  <v:shape id="_x0000_s1223" type="#_x0000_t75" style="position:absolute;width:57404;height:51206;visibility:visible;mso-wrap-style:square">
                    <v:fill o:detectmouseclick="t"/>
                    <v:path o:connecttype="none"/>
                  </v:shape>
                  <v:oval id="Oval 289" o:spid="_x0000_s1224"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" strokeweight="2pt"/>
                  <v:oval id="Oval 290" o:spid="_x0000_s1225"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" strokeweight="2pt"/>
                  <v:line id="Line 291" o:spid="_x0000_s1226"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" stroked="f"/>
                  <v:line id="Line 292" o:spid="_x0000_s1227"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" stroked="f"/>
                  <v:line id="Line 293" o:spid="_x0000_s1228"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" stroked="f"/>
                  <v:line id="Line 294" o:spid="_x0000_s1229"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" stroked="f"/>
                  <v:line id="Line 295" o:spid="_x0000_s1230"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" strokeweight="2pt"/>
                  <v:line id="Line 296" o:spid="_x0000_s1231"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" strokeweight="2pt"/>
                  <v:line id="Line 297" o:spid="_x0000_s1232"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" strokeweight="3pt"/>
                  <v:line id="Line 298" o:spid="_x0000_s1233"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" strokeweight="3pt"/>
                  <v:oval id="Oval 299" o:spid="_x0000_s1234"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" strokeweight="2pt"/>
                  <v:oval id="Oval 300" o:spid="_x0000_s1235"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" strokeweight="2pt"/>
                  <v:oval id="Oval 301" o:spid="_x0000_s1236"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" strokeweight="2pt">
                    <v:fill opacity="0"/>
                  </v:oval>
                  <v:oval id="Oval 302" o:spid="_x0000_s1237"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" strokeweight="2pt">
                    <v:fill opacity="0"/>
                  </v:oval>
                  <v:line id="Line 303" o:spid="_x0000_s1238"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" strokeweight="2pt"/>
                  <v:line id="Line 304" o:spid="_x0000_s1239"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" strokeweight="2pt"/>
                  <v:line id="Line 305" o:spid="_x0000_s1240"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" strokeweight="2pt"/>
                  <v:line id="Line 306" o:spid="_x0000_s1241"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" strokeweight="2pt"/>
                  <v:line id="Line 307" o:spid="_x0000_s1242"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" strokeweight="2pt"/>
                  <v:line id="Line 308" o:spid="_x0000_s1243"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" strokeweight="2pt"/>
                  <v:line id="Line 309" o:spid="_x0000_s1244"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" strokeweight="2pt"/>
                  <v:line id="Line 310" o:spid="_x0000_s1245"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" strokeweight="3pt"/>
                  <v:line id="Line 311" o:spid="_x0000_s1246"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" strokeweight=".25pt">
                    <v:stroke dashstyle="dash"/>
                  </v:line>
                  <v:shape id="Text Box 312" o:spid="_x0000_s1247"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" stroked="f">
                    <v:textbox>
                      <w:txbxContent>
                        <w:p w14:paraId="4EC72D7B" w14:textId="77777777" w:rsidR="00BB54B3" w:rsidRPr="004F297F" w:rsidRDefault="00BB54B3" w:rsidP="00BB54B3">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313" o:spid="_x0000_s1248"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">
                    <v:stroke endarrow="block"/>
                  </v:line>
                  <v:line id="Line 314" o:spid="_x0000_s1249"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">
                    <v:stroke endarrow="block"/>
                  </v:line>
                  <v:shape id="Text Box 315" o:spid="_x0000_s1250"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" stroked="f">
                    <v:textbox>
                      <w:txbxContent>
                        <w:p w14:paraId="163087AE" w14:textId="77777777" w:rsidR="00BB54B3" w:rsidRPr="004F297F" w:rsidRDefault="00BB54B3" w:rsidP="00BB54B3">
                          <w:pPr>
                            <w:rPr>
                              <w:rFonts w:cs="Arial"/>
                              <w:sz w:val="16"/>
                              <w:szCs w:val="16"/>
                            </w:rPr>
                          </w:pPr>
                          <w:r w:rsidRPr="004F297F">
                            <w:rPr>
                              <w:rFonts w:cs="Arial"/>
                              <w:i/>
                              <w:sz w:val="16"/>
                              <w:szCs w:val="16"/>
                            </w:rPr>
                            <w:t>Offshore Platform</w:t>
                          </w:r>
                        </w:p>
                      </w:txbxContent>
                    </v:textbox>
                  </v:shape>
                  <v:shape id="AutoShape 316" o:spid="_x0000_s1251"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"/>
                  <v:shape id="Text Box 317" o:spid="_x0000_s1252"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" stroked="f">
                    <v:textbox>
                      <w:txbxContent>
                        <w:p w14:paraId="32661E9C" w14:textId="77777777" w:rsidR="00BB54B3" w:rsidRPr="004F297F" w:rsidRDefault="00BB54B3" w:rsidP="00BB54B3">
                          <w:pPr>
                            <w:jc w:val="center"/>
                            <w:rPr>
                              <w:rFonts w:cs="Arial"/>
                              <w:i/>
                              <w:sz w:val="16"/>
                              <w:szCs w:val="16"/>
                            </w:rPr>
                          </w:pPr>
                          <w:r w:rsidRPr="004F297F">
                            <w:rPr>
                              <w:rFonts w:cs="Arial"/>
                              <w:i/>
                              <w:sz w:val="16"/>
                              <w:szCs w:val="16"/>
                            </w:rPr>
                            <w:t>Offshore Transmission Circuit</w:t>
                          </w:r>
                        </w:p>
                      </w:txbxContent>
                    </v:textbox>
                  </v:shape>
                  <v:shape id="Text Box 318" o:spid="_x0000_s1253"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" stroked="f">
                    <v:textbox>
                      <w:txbxContent>
                        <w:p w14:paraId="3027D40A" w14:textId="77777777" w:rsidR="00BB54B3" w:rsidRPr="005F5332" w:rsidRDefault="00BB54B3" w:rsidP="00BB54B3">
                          <w:pPr>
                            <w:rPr>
                              <w:rFonts w:cs="Arial"/>
                              <w:i/>
                              <w:sz w:val="16"/>
                              <w:szCs w:val="16"/>
                            </w:rPr>
                          </w:pPr>
                          <w:r w:rsidRPr="005F5332">
                            <w:rPr>
                              <w:rFonts w:cs="Arial"/>
                              <w:i/>
                              <w:sz w:val="16"/>
                              <w:szCs w:val="16"/>
                            </w:rPr>
                            <w:t>Offshore</w:t>
                          </w:r>
                        </w:p>
                      </w:txbxContent>
                    </v:textbox>
                  </v:shape>
                  <v:shape id="Text Box 319" o:spid="_x0000_s1254"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" stroked="f">
                    <v:textbox>
                      <w:txbxContent>
                        <w:p w14:paraId="713854F1" w14:textId="77777777" w:rsidR="00BB54B3" w:rsidRPr="004F297F" w:rsidRDefault="00BB54B3" w:rsidP="00BB54B3">
                          <w:pPr>
                            <w:rPr>
                              <w:rFonts w:cs="Arial"/>
                              <w:sz w:val="16"/>
                              <w:szCs w:val="16"/>
                            </w:rPr>
                          </w:pPr>
                          <w:r w:rsidRPr="004F297F">
                            <w:rPr>
                              <w:rFonts w:cs="Arial"/>
                              <w:sz w:val="16"/>
                              <w:szCs w:val="16"/>
                            </w:rPr>
                            <w:t>Shoreline</w:t>
                          </w:r>
                        </w:p>
                      </w:txbxContent>
                    </v:textbox>
                  </v:shape>
                  <v:shape id="Text Box 320" o:spid="_x0000_s1255"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" stroked="f">
                    <v:textbox>
                      <w:txbxContent>
                        <w:p w14:paraId="68DBC7D8" w14:textId="77777777" w:rsidR="00BB54B3" w:rsidRPr="004F297F" w:rsidRDefault="00BB54B3" w:rsidP="00BB54B3">
                          <w:pPr>
                            <w:rPr>
                              <w:rFonts w:cs="Arial"/>
                              <w:sz w:val="16"/>
                              <w:szCs w:val="16"/>
                            </w:rPr>
                          </w:pPr>
                          <w:r w:rsidRPr="004F297F">
                            <w:rPr>
                              <w:rFonts w:cs="Arial"/>
                              <w:sz w:val="16"/>
                              <w:szCs w:val="16"/>
                            </w:rPr>
                            <w:t>Onshore</w:t>
                          </w:r>
                        </w:p>
                      </w:txbxContent>
                    </v:textbox>
                  </v:shape>
                  <v:shape id="Text Box 321" o:spid="_x0000_s1256"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" stroked="f">
                    <v:textbox>
                      <w:txbxContent>
                        <w:p w14:paraId="4413340C" w14:textId="77777777" w:rsidR="00BB54B3" w:rsidRPr="004F297F" w:rsidRDefault="00BB54B3" w:rsidP="00BB54B3">
                          <w:pPr>
                            <w:rPr>
                              <w:rFonts w:cs="Arial"/>
                              <w:i/>
                              <w:sz w:val="16"/>
                              <w:szCs w:val="16"/>
                            </w:rPr>
                          </w:pPr>
                          <w:r w:rsidRPr="004F297F">
                            <w:rPr>
                              <w:rFonts w:cs="Arial"/>
                              <w:i/>
                              <w:sz w:val="16"/>
                              <w:szCs w:val="16"/>
                            </w:rPr>
                            <w:t>IP or USIP</w:t>
                          </w:r>
                        </w:p>
                      </w:txbxContent>
                    </v:textbox>
                  </v:shape>
                  <v:line id="Line 322" o:spid="_x0000_s1257"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">
                    <v:stroke endarrow="block"/>
                  </v:line>
                  <v:shape id="Text Box 323" o:spid="_x0000_s1258"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" stroked="f">
                    <v:textbox>
                      <w:txbxContent>
                        <w:p w14:paraId="08857813" w14:textId="77777777" w:rsidR="00BB54B3" w:rsidRPr="005F5332" w:rsidRDefault="00BB54B3" w:rsidP="00BB54B3">
                          <w:pPr>
                            <w:jc w:val="center"/>
                            <w:rPr>
                              <w:rFonts w:cs="Arial"/>
                              <w:i/>
                              <w:sz w:val="16"/>
                              <w:szCs w:val="16"/>
                            </w:rPr>
                          </w:pPr>
                          <w:r w:rsidRPr="005F5332">
                            <w:rPr>
                              <w:rFonts w:cs="Arial"/>
                              <w:i/>
                              <w:sz w:val="16"/>
                              <w:szCs w:val="16"/>
                            </w:rPr>
                            <w:t>First Onshore Substation</w:t>
                          </w:r>
                        </w:p>
                        <w:p w14:paraId="035C1FD0" w14:textId="77777777" w:rsidR="00BB54B3" w:rsidRPr="004F297F" w:rsidRDefault="00BB54B3" w:rsidP="00BB54B3">
                          <w:pPr>
                            <w:jc w:val="center"/>
                            <w:rPr>
                              <w:rFonts w:cs="Arial"/>
                              <w:sz w:val="16"/>
                              <w:szCs w:val="16"/>
                            </w:rPr>
                          </w:pPr>
                          <w:r w:rsidRPr="004F297F">
                            <w:rPr>
                              <w:rFonts w:cs="Arial"/>
                              <w:sz w:val="16"/>
                              <w:szCs w:val="16"/>
                            </w:rPr>
                            <w:t xml:space="preserve">Owned by onshore TO or </w:t>
                          </w:r>
                          <w:r>
                            <w:rPr>
                              <w:rFonts w:cs="Arial"/>
                              <w:sz w:val="16"/>
                              <w:szCs w:val="16"/>
                            </w:rPr>
                            <w:t xml:space="preserve"> onshore </w:t>
                          </w:r>
                          <w:r w:rsidRPr="004F297F">
                            <w:rPr>
                              <w:rFonts w:cs="Arial"/>
                              <w:sz w:val="16"/>
                              <w:szCs w:val="16"/>
                            </w:rPr>
                            <w:t>DO</w:t>
                          </w:r>
                        </w:p>
                      </w:txbxContent>
                    </v:textbox>
                  </v:shape>
                  <v:line id="Line 324" o:spid="_x0000_s1259"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"/>
                  <v:line id="Line 325" o:spid="_x0000_s1260"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"/>
                  <v:line id="Line 326" o:spid="_x0000_s1261"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"/>
                  <v:line id="Line 327" o:spid="_x0000_s1262"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" strokeweight=".25pt"/>
                  <v:line id="Line 328" o:spid="_x0000_s1263"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"/>
                  <v:line id="Line 329" o:spid="_x0000_s1264"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"/>
                  <v:line id="Line 330" o:spid="_x0000_s1265"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"/>
                  <v:line id="Line 331" o:spid="_x0000_s1266"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"/>
                  <v:shape id="Text Box 332" o:spid="_x0000_s1267"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" stroked="f">
                    <v:textbox style="layout-flow:vertical;mso-layout-flow-alt:bottom-to-top">
                      <w:txbxContent>
                        <w:p w14:paraId="42A07EB4"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333" o:spid="_x0000_s1268"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" stroked="f">
                    <v:textbox style="layout-flow:vertical;mso-layout-flow-alt:bottom-to-top">
                      <w:txbxContent>
                        <w:p w14:paraId="317DC5C5" w14:textId="77777777" w:rsidR="00BB54B3" w:rsidRPr="004F297F" w:rsidRDefault="00BB54B3" w:rsidP="00BB54B3">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334" o:spid="_x0000_s1269"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" stroked="f">
                    <v:textbox style="layout-flow:vertical;mso-layout-flow-alt:bottom-to-top">
                      <w:txbxContent>
                        <w:p w14:paraId="70A4074D" w14:textId="77777777" w:rsidR="00BB54B3" w:rsidRPr="004F297F" w:rsidRDefault="00BB54B3" w:rsidP="00BB54B3">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335" o:spid="_x0000_s1270"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" stroked="f">
                    <v:textbox style="layout-flow:vertical;mso-layout-flow-alt:bottom-to-top">
                      <w:txbxContent>
                        <w:p w14:paraId="58E742AE" w14:textId="77777777" w:rsidR="00BB54B3" w:rsidRPr="004F297F" w:rsidRDefault="00BB54B3" w:rsidP="00BB54B3">
                          <w:pPr>
                            <w:rPr>
                              <w:rFonts w:cs="Arial"/>
                              <w:sz w:val="16"/>
                              <w:szCs w:val="16"/>
                            </w:rPr>
                          </w:pPr>
                          <w:r w:rsidRPr="004F297F">
                            <w:rPr>
                              <w:rFonts w:cs="Arial"/>
                              <w:sz w:val="16"/>
                              <w:szCs w:val="16"/>
                            </w:rPr>
                            <w:t>Overlap</w:t>
                          </w:r>
                        </w:p>
                      </w:txbxContent>
                    </v:textbox>
                  </v:shape>
                  <v:shape id="Text Box 336" o:spid="_x0000_s1271"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" stroked="f">
                    <v:textbox>
                      <w:txbxContent>
                        <w:p w14:paraId="0B289BCC" w14:textId="77777777" w:rsidR="00BB54B3" w:rsidRPr="00BB54B3" w:rsidRDefault="00BB54B3" w:rsidP="00BB54B3">
                          <w:pPr>
                            <w:jc w:val="center"/>
                            <w:rPr>
                              <w:rFonts w:ascii="Arial" w:hAnsi="Arial" w:cs="Arial"/>
                              <w:sz w:val="24"/>
                              <w:szCs w:val="24"/>
                              <w:rPrChange w:id="923" w:author="Tammy Meek (NESO)" w:date="2025-01-24T11:29:00Z" w16du:dateUtc="2025-01-24T11:29:00Z">
                                <w:rPr>
                                  <w:rFonts w:cs="Arial"/>
                                  <w:szCs w:val="24"/>
                                </w:rPr>
                              </w:rPrChange>
                            </w:rPr>
                          </w:pPr>
                          <w:r w:rsidRPr="00BB54B3">
                            <w:rPr>
                              <w:rFonts w:ascii="Arial" w:hAnsi="Arial" w:cs="Arial"/>
                              <w:sz w:val="24"/>
                              <w:szCs w:val="24"/>
                              <w:rPrChange w:id="924" w:author="Tammy Meek (NESO)" w:date="2025-01-24T11:29:00Z" w16du:dateUtc="2025-01-24T11:29:00Z">
                                <w:rPr>
                                  <w:rFonts w:cs="Arial"/>
                                  <w:szCs w:val="24"/>
                                </w:rPr>
                              </w:rPrChange>
                            </w:rPr>
                            <w:t xml:space="preserve">Figure 1.3 The </w:t>
                          </w:r>
                          <w:r w:rsidRPr="00BB54B3">
                            <w:rPr>
                              <w:rFonts w:ascii="Arial" w:hAnsi="Arial" w:cs="Arial"/>
                              <w:i/>
                              <w:sz w:val="24"/>
                              <w:szCs w:val="24"/>
                              <w:rPrChange w:id="925" w:author="Tammy Meek (NESO)" w:date="2025-01-24T11:29:00Z" w16du:dateUtc="2025-01-24T11:29:00Z">
                                <w:rPr>
                                  <w:rFonts w:cs="Arial"/>
                                  <w:i/>
                                  <w:szCs w:val="24"/>
                                </w:rPr>
                              </w:rPrChange>
                            </w:rPr>
                            <w:t>offshore</w:t>
                          </w:r>
                          <w:r w:rsidRPr="00BB54B3">
                            <w:rPr>
                              <w:rFonts w:ascii="Arial" w:hAnsi="Arial" w:cs="Arial"/>
                              <w:sz w:val="24"/>
                              <w:szCs w:val="24"/>
                              <w:rPrChange w:id="926" w:author="Tammy Meek (NESO)" w:date="2025-01-24T11:29:00Z" w16du:dateUtc="2025-01-24T11:29:00Z">
                                <w:rPr>
                                  <w:rFonts w:cs="Arial"/>
                                  <w:szCs w:val="24"/>
                                </w:rPr>
                              </w:rPrChange>
                            </w:rPr>
                            <w:t xml:space="preserve"> </w:t>
                          </w:r>
                          <w:r w:rsidRPr="00BB54B3">
                            <w:rPr>
                              <w:rFonts w:ascii="Arial" w:hAnsi="Arial" w:cs="Arial"/>
                              <w:i/>
                              <w:sz w:val="24"/>
                              <w:szCs w:val="24"/>
                              <w:rPrChange w:id="927" w:author="Tammy Meek (NESO)" w:date="2025-01-24T11:29:00Z" w16du:dateUtc="2025-01-24T11:29:00Z">
                                <w:rPr>
                                  <w:rFonts w:cs="Arial"/>
                                  <w:i/>
                                  <w:szCs w:val="24"/>
                                </w:rPr>
                              </w:rPrChange>
                            </w:rPr>
                            <w:t>transmission system</w:t>
                          </w:r>
                          <w:r w:rsidRPr="00BB54B3">
                            <w:rPr>
                              <w:rFonts w:ascii="Arial" w:hAnsi="Arial" w:cs="Arial"/>
                              <w:sz w:val="24"/>
                              <w:szCs w:val="24"/>
                              <w:rPrChange w:id="928" w:author="Tammy Meek (NESO)" w:date="2025-01-24T11:29:00Z" w16du:dateUtc="2025-01-24T11:29:00Z">
                                <w:rPr>
                                  <w:rFonts w:cs="Arial"/>
                                  <w:szCs w:val="24"/>
                                </w:rPr>
                              </w:rPrChange>
                            </w:rPr>
                            <w:t xml:space="preserve"> with a directly connected </w:t>
                          </w:r>
                          <w:r w:rsidRPr="00BB54B3">
                            <w:rPr>
                              <w:rFonts w:ascii="Arial" w:hAnsi="Arial" w:cs="Arial"/>
                              <w:i/>
                              <w:sz w:val="24"/>
                              <w:szCs w:val="24"/>
                              <w:rPrChange w:id="929" w:author="Tammy Meek (NESO)" w:date="2025-01-24T11:29:00Z" w16du:dateUtc="2025-01-24T11:29:00Z">
                                <w:rPr>
                                  <w:rFonts w:cs="Arial"/>
                                  <w:i/>
                                  <w:szCs w:val="24"/>
                                </w:rPr>
                              </w:rPrChange>
                            </w:rPr>
                            <w:t xml:space="preserve">power station </w:t>
                          </w:r>
                          <w:r w:rsidRPr="00BB54B3">
                            <w:rPr>
                              <w:rFonts w:ascii="Arial" w:hAnsi="Arial" w:cs="Arial"/>
                              <w:sz w:val="24"/>
                              <w:szCs w:val="24"/>
                              <w:rPrChange w:id="930" w:author="Tammy Meek (NESO)" w:date="2025-01-24T11:29:00Z" w16du:dateUtc="2025-01-24T11:29:00Z">
                                <w:rPr>
                                  <w:rFonts w:cs="Arial"/>
                                  <w:szCs w:val="24"/>
                                </w:rPr>
                              </w:rPrChange>
                            </w:rPr>
                            <w:t xml:space="preserve">and </w:t>
                          </w:r>
                          <w:r w:rsidRPr="00BB54B3">
                            <w:rPr>
                              <w:rFonts w:ascii="Arial" w:hAnsi="Arial" w:cs="Arial"/>
                              <w:i/>
                              <w:sz w:val="24"/>
                              <w:szCs w:val="24"/>
                              <w:rPrChange w:id="931" w:author="Tammy Meek (NESO)" w:date="2025-01-24T11:29:00Z" w16du:dateUtc="2025-01-24T11:29:00Z">
                                <w:rPr>
                                  <w:rFonts w:cs="Arial"/>
                                  <w:i/>
                                  <w:szCs w:val="24"/>
                                </w:rPr>
                              </w:rPrChange>
                            </w:rPr>
                            <w:t>first onshore substation</w:t>
                          </w:r>
                          <w:r w:rsidRPr="00BB54B3">
                            <w:rPr>
                              <w:rFonts w:ascii="Arial" w:hAnsi="Arial" w:cs="Arial"/>
                              <w:sz w:val="24"/>
                              <w:szCs w:val="24"/>
                              <w:rPrChange w:id="932" w:author="Tammy Meek (NESO)" w:date="2025-01-24T11:29:00Z" w16du:dateUtc="2025-01-24T11:29:00Z">
                                <w:rPr>
                                  <w:rFonts w:cs="Arial"/>
                                  <w:szCs w:val="24"/>
                                </w:rPr>
                              </w:rPrChange>
                            </w:rPr>
                            <w:t xml:space="preserve"> owned by the onshore TO or onshore DO</w:t>
                          </w:r>
                        </w:p>
                      </w:txbxContent>
                    </v:textbox>
                  </v:shape>
                  <v:line id="Line 337" o:spid="_x0000_s1272"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"/>
                  <v:line id="Line 338" o:spid="_x0000_s1273"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" strokeweight="3pt"/>
                  <v:line id="Line 339" o:spid="_x0000_s1274"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">
                    <v:stroke endarrow="block"/>
                  </v:line>
                  <v:oval id="Oval 340" o:spid="_x0000_s1275"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" strokeweight="2pt">
                    <v:fill opacity="0"/>
                  </v:oval>
                  <v:oval id="Oval 341" o:spid="_x0000_s1276"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" strokeweight="2pt">
                    <v:fill opacity="0"/>
                  </v:oval>
                  <v:oval id="Oval 342" o:spid="_x0000_s1277"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" strokeweight="2pt">
                    <v:fill opacity="0"/>
                  </v:oval>
                  <v:oval id="Oval 343" o:spid="_x0000_s1278"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" strokeweight="2pt">
                    <v:fill opacity="0"/>
                  </v:oval>
                  <v:line id="Line 344" o:spid="_x0000_s1279"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" strokeweight="2pt"/>
                  <v:line id="Line 345" o:spid="_x0000_s1280"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" strokeweight="2pt"/>
                  <v:line id="Line 346" o:spid="_x0000_s1281"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" strokeweight="2pt"/>
                  <v:line id="Line 347" o:spid="_x0000_s1282"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" strokeweight="2pt"/>
                  <v:rect id="Rectangle 348" o:spid="_x0000_s1283"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"/>
                  <v:shape id="Text Box 349" o:spid="_x0000_s1284"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" stroked="f">
                    <v:textbox>
                      <w:txbxContent>
                        <w:p w14:paraId="4924E7C2" w14:textId="77777777" w:rsidR="00BB54B3" w:rsidRPr="00DA4267" w:rsidRDefault="00BB54B3" w:rsidP="00BB54B3">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7DBD78B" w14:textId="77777777" w:rsidR="00BB54B3" w:rsidRPr="004F297F" w:rsidRDefault="00BB54B3" w:rsidP="00BB54B3">
                          <w:pPr>
                            <w:jc w:val="center"/>
                            <w:rPr>
                              <w:rFonts w:cs="Arial"/>
                              <w:i/>
                              <w:sz w:val="16"/>
                              <w:szCs w:val="16"/>
                            </w:rPr>
                          </w:pPr>
                        </w:p>
                      </w:txbxContent>
                    </v:textbox>
                  </v:shape>
                  <v:shape id="Text Box 350" o:spid="_x0000_s1285"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" stroked="f">
                    <v:textbox>
                      <w:txbxContent>
                        <w:p w14:paraId="74A9A624" w14:textId="77777777" w:rsidR="00BB54B3" w:rsidRPr="004F297F" w:rsidRDefault="00BB54B3" w:rsidP="00BB54B3">
                          <w:pPr>
                            <w:rPr>
                              <w:rFonts w:cs="Arial"/>
                              <w:sz w:val="16"/>
                              <w:szCs w:val="16"/>
                            </w:rPr>
                          </w:pPr>
                          <w:r>
                            <w:rPr>
                              <w:rFonts w:cs="Arial"/>
                              <w:sz w:val="16"/>
                              <w:szCs w:val="16"/>
                            </w:rPr>
                            <w:t>Cable Sealing End</w:t>
                          </w:r>
                        </w:p>
                      </w:txbxContent>
                    </v:textbox>
                  </v:shape>
                  <v:line id="Line 351" o:spid="_x0000_s1286"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">
                    <v:stroke endarrow="block"/>
                  </v:line>
                  <v:shape id="Text Box 352" o:spid="_x0000_s1287"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" stroked="f">
                    <v:textbox>
                      <w:txbxContent>
                        <w:p w14:paraId="5CF33502" w14:textId="77777777" w:rsidR="00BB54B3" w:rsidRPr="004F297F" w:rsidRDefault="00BB54B3" w:rsidP="00BB54B3">
                          <w:pPr>
                            <w:rPr>
                              <w:rFonts w:cs="Arial"/>
                              <w:i/>
                              <w:sz w:val="16"/>
                              <w:szCs w:val="16"/>
                            </w:rPr>
                          </w:pPr>
                          <w:r>
                            <w:rPr>
                              <w:rFonts w:cs="Arial"/>
                              <w:i/>
                              <w:sz w:val="16"/>
                              <w:szCs w:val="16"/>
                            </w:rPr>
                            <w:t>Overhead Line Section</w:t>
                          </w:r>
                        </w:p>
                      </w:txbxContent>
                    </v:textbox>
                  </v:shape>
                  <v:line id="Line 353" o:spid="_x0000_s1288"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">
                    <v:stroke endarrow="block"/>
                  </v:line>
                  <w10:anchorlock/>
                </v:group>
              </w:pict>
            </mc:Fallback>
          </mc:AlternateContent>
        </w:r>
      </w:ins>
    </w:p>
    <w:p w14:paraId="5EA6AEE7" w14:textId="408628A9" w:rsidR="00C92733" w:rsidDel="00067BDC" w:rsidRDefault="00C92733">
      <w:pPr>
        <w:widowControl/>
        <w:rPr>
          <w:del w:id="933" w:author="Tammy Meek (NESO)" w:date="2025-01-24T11:35:00Z" w16du:dateUtc="2025-01-24T11:35:00Z"/>
          <w:sz w:val="24"/>
          <w:szCs w:val="24"/>
        </w:rPr>
        <w:sectPr w:rsidR="00C92733" w:rsidDel="00067BDC" w:rsidSect="003544E3">
          <w:headerReference w:type="default" r:id="rId22"/>
          <w:pgSz w:w="11904" w:h="16834"/>
          <w:pgMar w:top="1276" w:right="1403" w:bottom="508" w:left="1461" w:header="720" w:footer="720" w:gutter="0"/>
          <w:cols w:space="720"/>
          <w:noEndnote/>
          <w:sectPrChange w:id="944" w:author="Tammy Meek (NESO)" w:date="2025-01-24T11:23:00Z" w16du:dateUtc="2025-01-24T11:23:00Z">
            <w:sectPr w:rsidR="00C92733" w:rsidDel="00067BDC" w:rsidSect="003544E3">
              <w:pgMar w:top="7545" w:right="1403" w:bottom="508" w:left="1461" w:header="720" w:footer="720" w:gutter="0"/>
            </w:sectPr>
          </w:sectPrChange>
        </w:sectPr>
      </w:pPr>
    </w:p>
    <w:p w14:paraId="3B90C762" w14:textId="490C7ECA" w:rsidR="009C1403" w:rsidDel="0077462C" w:rsidRDefault="00C6386D" w:rsidP="00C13E5A">
      <w:pPr>
        <w:kinsoku w:val="0"/>
        <w:overflowPunct w:val="0"/>
        <w:autoSpaceDE/>
        <w:autoSpaceDN/>
        <w:adjustRightInd/>
        <w:spacing w:before="86" w:after="541" w:line="177" w:lineRule="exact"/>
        <w:ind w:left="-4536"/>
        <w:jc w:val="center"/>
        <w:textAlignment w:val="baseline"/>
        <w:rPr>
          <w:del w:id="945" w:author="Tammy Meek (NESO)" w:date="2025-01-24T11:27:00Z" w16du:dateUtc="2025-01-24T11:27:00Z"/>
          <w:rFonts w:ascii="Arial" w:hAnsi="Arial" w:cs="Arial"/>
          <w:sz w:val="16"/>
          <w:szCs w:val="16"/>
        </w:rPr>
      </w:pPr>
      <w:del w:id="946"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77" behindDoc="1" locked="0" layoutInCell="0" allowOverlap="1" wp14:anchorId="5F66BBA7" wp14:editId="729324B1">
                  <wp:simplePos x="0" y="0"/>
                  <wp:positionH relativeFrom="page">
                    <wp:posOffset>1039495</wp:posOffset>
                  </wp:positionH>
                  <wp:positionV relativeFrom="page">
                    <wp:posOffset>1003300</wp:posOffset>
                  </wp:positionV>
                  <wp:extent cx="3352800" cy="3083560"/>
                  <wp:effectExtent l="0" t="0" r="0" b="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3083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AA779D"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6BBA7" id="Text Box 222" o:spid="_x0000_s1289" type="#_x0000_t202" style="position:absolute;left:0;text-align:left;margin-left:81.85pt;margin-top:79pt;width:264pt;height:242.8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" o:allowincell="f" stroked="f">
                  <v:fill opacity="0"/>
                  <v:textbox inset="0,0,0,0">
                    <w:txbxContent>
                      <w:p w14:paraId="46AA779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78" behindDoc="1" locked="0" layoutInCell="0" allowOverlap="1" wp14:anchorId="0339E457" wp14:editId="60862719">
                  <wp:simplePos x="0" y="0"/>
                  <wp:positionH relativeFrom="page">
                    <wp:posOffset>4617085</wp:posOffset>
                  </wp:positionH>
                  <wp:positionV relativeFrom="page">
                    <wp:posOffset>1823720</wp:posOffset>
                  </wp:positionV>
                  <wp:extent cx="1899285" cy="2753360"/>
                  <wp:effectExtent l="0" t="0" r="0" b="0"/>
                  <wp:wrapSquare wrapText="bothSides"/>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285" cy="2753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0D4C6D" w14:textId="77777777" w:rsidR="009C1403" w:rsidRDefault="009C1403">
                              <w:pPr>
                                <w:kinsoku w:val="0"/>
                                <w:overflowPunct w:val="0"/>
                                <w:autoSpaceDE/>
                                <w:autoSpaceDN/>
                                <w:adjustRightInd/>
                                <w:textAlignment w:val="baseline"/>
                                <w:rPr>
                                  <w:sz w:val="24"/>
                                  <w:szCs w:val="24"/>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39E457" id="Text Box 221" o:spid="_x0000_s1290" type="#_x0000_t202" style="position:absolute;left:0;text-align:left;margin-left:363.55pt;margin-top:143.6pt;width:149.55pt;height:216.8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" o:allowincell="f" stroked="f">
                  <v:fill opacity="0"/>
                  <v:textbox style="layout-flow:vertical;mso-layout-flow-alt:bottom-to-top" inset="0,0,0,0">
                    <w:txbxContent>
                      <w:p w14:paraId="7A0D4C6D"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947"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79" behindDoc="1" locked="0" layoutInCell="0" allowOverlap="1" wp14:anchorId="5EF99BF2" wp14:editId="0F4F3A7A">
                  <wp:simplePos x="0" y="0"/>
                  <wp:positionH relativeFrom="page">
                    <wp:posOffset>1066800</wp:posOffset>
                  </wp:positionH>
                  <wp:positionV relativeFrom="page">
                    <wp:posOffset>4086860</wp:posOffset>
                  </wp:positionV>
                  <wp:extent cx="2310130" cy="1090930"/>
                  <wp:effectExtent l="0" t="0" r="0" b="0"/>
                  <wp:wrapSquare wrapText="bothSides"/>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909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E5DB0" w14:textId="77777777" w:rsidR="009C1403" w:rsidRDefault="009C1403">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99BF2" id="Text Box 220" o:spid="_x0000_s1291" type="#_x0000_t202" style="position:absolute;left:0;text-align:left;margin-left:84pt;margin-top:321.8pt;width:181.9pt;height:85.9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" o:allowincell="f" stroked="f">
                  <v:fill opacity="0"/>
                  <v:textbox inset="0,0,0,0">
                    <w:txbxContent>
                      <w:p w14:paraId="286E5DB0" w14:textId="77777777" w:rsidR="009C1403" w:rsidRDefault="009C1403">
                        <w:pPr>
                          <w:kinsoku w:val="0"/>
                          <w:overflowPunct w:val="0"/>
                          <w:autoSpaceDE/>
                          <w:autoSpaceDN/>
                          <w:adjustRightInd/>
                          <w:textAlignment w:val="baseline"/>
                          <w:rPr>
                            <w:sz w:val="24"/>
                            <w:szCs w:val="24"/>
                          </w:rPr>
                        </w:pPr>
                      </w:p>
                    </w:txbxContent>
                  </v:textbox>
                  <w10:wrap type="square" anchorx="page" anchory="page"/>
                </v:shape>
              </w:pict>
            </mc:Fallback>
          </mc:AlternateContent>
        </w:r>
      </w:del>
      <w:del w:id="948" w:author="Tammy Meek (NESO)" w:date="2025-01-24T11:25:00Z" w16du:dateUtc="2025-01-24T11:25:00Z">
        <w:r w:rsidDel="0077462C">
          <w:rPr>
            <w:noProof/>
            <w:color w:val="2B579A"/>
            <w:shd w:val="clear" w:color="auto" w:fill="E6E6E6"/>
          </w:rPr>
          <mc:AlternateContent>
            <mc:Choice Requires="wps">
              <w:drawing>
                <wp:anchor distT="0" distB="0" distL="0" distR="0" simplePos="0" relativeHeight="251658280" behindDoc="0" locked="0" layoutInCell="0" allowOverlap="1" wp14:anchorId="28E0718D" wp14:editId="45495524">
                  <wp:simplePos x="0" y="0"/>
                  <wp:positionH relativeFrom="page">
                    <wp:posOffset>1039495</wp:posOffset>
                  </wp:positionH>
                  <wp:positionV relativeFrom="page">
                    <wp:posOffset>1014730</wp:posOffset>
                  </wp:positionV>
                  <wp:extent cx="3349625" cy="3020695"/>
                  <wp:effectExtent l="0" t="0" r="0" b="0"/>
                  <wp:wrapSquare wrapText="bothSides"/>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30206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FBC3A" w14:textId="49198263" w:rsidR="009C1403" w:rsidRDefault="00C6386D">
                              <w:pPr>
                                <w:kinsoku w:val="0"/>
                                <w:overflowPunct w:val="0"/>
                                <w:autoSpaceDE/>
                                <w:autoSpaceDN/>
                                <w:adjustRightInd/>
                                <w:textAlignment w:val="baseline"/>
                                <w:rPr>
                                  <w:sz w:val="24"/>
                                  <w:szCs w:val="24"/>
                                </w:rPr>
                              </w:pPr>
                              <w:del w:id="949" w:author="Tammy Meek (NESO)" w:date="2025-01-24T11:25:00Z" w16du:dateUtc="2025-01-24T11:25:00Z">
                                <w:r w:rsidDel="0077462C">
                                  <w:rPr>
                                    <w:noProof/>
                                    <w:color w:val="2B579A"/>
                                    <w:sz w:val="24"/>
                                    <w:szCs w:val="24"/>
                                    <w:shd w:val="clear" w:color="auto" w:fill="E6E6E6"/>
                                  </w:rPr>
                                  <w:drawing>
                                    <wp:inline distT="0" distB="0" distL="0" distR="0" wp14:anchorId="7AD6B022" wp14:editId="72ABE09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0718D" id="Text Box 219" o:spid="_x0000_s1292" type="#_x0000_t202" style="position:absolute;left:0;text-align:left;margin-left:81.85pt;margin-top:79.9pt;width:263.75pt;height:237.85pt;z-index:251658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" o:allowincell="f" stroked="f">
                  <v:fill opacity="0"/>
                  <v:textbox inset="0,0,0,0">
                    <w:txbxContent>
                      <w:p w14:paraId="648FBC3A" w14:textId="49198263" w:rsidR="009C1403" w:rsidRDefault="00C6386D">
                        <w:pPr>
                          <w:kinsoku w:val="0"/>
                          <w:overflowPunct w:val="0"/>
                          <w:autoSpaceDE/>
                          <w:autoSpaceDN/>
                          <w:adjustRightInd/>
                          <w:textAlignment w:val="baseline"/>
                          <w:rPr>
                            <w:sz w:val="24"/>
                            <w:szCs w:val="24"/>
                          </w:rPr>
                        </w:pPr>
                        <w:del w:id="950" w:author="Tammy Meek (NESO)" w:date="2025-01-24T11:25:00Z" w16du:dateUtc="2025-01-24T11:25:00Z">
                          <w:r w:rsidDel="0077462C">
                            <w:rPr>
                              <w:noProof/>
                              <w:color w:val="2B579A"/>
                              <w:sz w:val="24"/>
                              <w:szCs w:val="24"/>
                              <w:shd w:val="clear" w:color="auto" w:fill="E6E6E6"/>
                            </w:rPr>
                            <w:drawing>
                              <wp:inline distT="0" distB="0" distL="0" distR="0" wp14:anchorId="7AD6B022" wp14:editId="72ABE096">
                                <wp:extent cx="3352800" cy="301752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52800" cy="3017520"/>
                                        </a:xfrm>
                                        <a:prstGeom prst="rect">
                                          <a:avLst/>
                                        </a:prstGeom>
                                        <a:noFill/>
                                        <a:ln>
                                          <a:noFill/>
                                        </a:ln>
                                      </pic:spPr>
                                    </pic:pic>
                                  </a:graphicData>
                                </a:graphic>
                              </wp:inline>
                            </w:drawing>
                          </w:r>
                        </w:del>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1" behindDoc="0" locked="0" layoutInCell="0" allowOverlap="1" wp14:anchorId="45710883" wp14:editId="1FF8AFB0">
                  <wp:simplePos x="0" y="0"/>
                  <wp:positionH relativeFrom="page">
                    <wp:posOffset>3634105</wp:posOffset>
                  </wp:positionH>
                  <wp:positionV relativeFrom="page">
                    <wp:posOffset>2008505</wp:posOffset>
                  </wp:positionV>
                  <wp:extent cx="521970" cy="204470"/>
                  <wp:effectExtent l="0" t="0" r="0" b="0"/>
                  <wp:wrapSquare wrapText="bothSides"/>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 cy="204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10883" id="Text Box 218" o:spid="_x0000_s1293" type="#_x0000_t202" style="position:absolute;left:0;text-align:left;margin-left:286.15pt;margin-top:158.15pt;width:41.1pt;height:16.1pt;z-index:25165828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" o:allowincell="f" stroked="f">
                  <v:fill opacity="0"/>
                  <v:textbox inset="0,0,0,0">
                    <w:txbxContent>
                      <w:p w14:paraId="7BDD7209" w14:textId="77777777" w:rsidR="009C1403" w:rsidRDefault="00C6386D">
                        <w:pPr>
                          <w:kinsoku w:val="0"/>
                          <w:overflowPunct w:val="0"/>
                          <w:autoSpaceDE/>
                          <w:autoSpaceDN/>
                          <w:adjustRightInd/>
                          <w:spacing w:line="160" w:lineRule="exact"/>
                          <w:textAlignment w:val="baseline"/>
                          <w:rPr>
                            <w:rFonts w:ascii="Arial" w:hAnsi="Arial" w:cs="Arial"/>
                            <w:i/>
                            <w:iCs/>
                            <w:spacing w:val="19"/>
                            <w:sz w:val="16"/>
                            <w:szCs w:val="16"/>
                          </w:rPr>
                        </w:pPr>
                        <w:r>
                          <w:rPr>
                            <w:rFonts w:ascii="Arial" w:hAnsi="Arial" w:cs="Arial"/>
                            <w:i/>
                            <w:iCs/>
                            <w:spacing w:val="19"/>
                            <w:sz w:val="16"/>
                            <w:szCs w:val="16"/>
                          </w:rPr>
                          <w:t>Offshore Platform</w:t>
                        </w:r>
                      </w:p>
                    </w:txbxContent>
                  </v:textbox>
                  <w10:wrap type="square" anchorx="page" anchory="page"/>
                </v:shape>
              </w:pict>
            </mc:Fallback>
          </mc:AlternateContent>
        </w:r>
      </w:del>
      <w:del w:id="951"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82" behindDoc="0" locked="0" layoutInCell="0" allowOverlap="1" wp14:anchorId="1C605EB6" wp14:editId="4544C2AC">
                  <wp:simplePos x="0" y="0"/>
                  <wp:positionH relativeFrom="page">
                    <wp:posOffset>1103630</wp:posOffset>
                  </wp:positionH>
                  <wp:positionV relativeFrom="page">
                    <wp:posOffset>1256030</wp:posOffset>
                  </wp:positionV>
                  <wp:extent cx="831850" cy="31686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3168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05EB6" id="Text Box 217" o:spid="_x0000_s1294" type="#_x0000_t202" style="position:absolute;left:0;text-align:left;margin-left:86.9pt;margin-top:98.9pt;width:65.5pt;height:24.95pt;z-index:25165828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" o:allowincell="f" stroked="f">
                  <v:fill opacity="0"/>
                  <v:textbox inset="0,0,0,0">
                    <w:txbxContent>
                      <w:p w14:paraId="5D4042F1" w14:textId="77777777" w:rsidR="009C1403" w:rsidRDefault="00C6386D">
                        <w:pPr>
                          <w:kinsoku w:val="0"/>
                          <w:overflowPunct w:val="0"/>
                          <w:autoSpaceDE/>
                          <w:autoSpaceDN/>
                          <w:adjustRightInd/>
                          <w:spacing w:line="166" w:lineRule="exact"/>
                          <w:jc w:val="center"/>
                          <w:textAlignment w:val="baseline"/>
                          <w:rPr>
                            <w:rFonts w:ascii="Arial" w:hAnsi="Arial" w:cs="Arial"/>
                            <w:i/>
                            <w:iCs/>
                            <w:spacing w:val="-1"/>
                            <w:sz w:val="16"/>
                            <w:szCs w:val="16"/>
                          </w:rPr>
                        </w:pPr>
                        <w:r>
                          <w:rPr>
                            <w:rFonts w:ascii="Arial" w:hAnsi="Arial" w:cs="Arial"/>
                            <w:spacing w:val="-1"/>
                            <w:sz w:val="16"/>
                            <w:szCs w:val="16"/>
                          </w:rPr>
                          <w:t>Circuits Owned by</w:t>
                        </w:r>
                        <w:r>
                          <w:rPr>
                            <w:rFonts w:ascii="Arial" w:hAnsi="Arial" w:cs="Arial"/>
                            <w:spacing w:val="-1"/>
                            <w:sz w:val="16"/>
                            <w:szCs w:val="16"/>
                          </w:rPr>
                          <w:br/>
                          <w:t xml:space="preserve">the </w:t>
                        </w:r>
                        <w:r>
                          <w:rPr>
                            <w:rFonts w:ascii="Arial" w:hAnsi="Arial" w:cs="Arial"/>
                            <w:i/>
                            <w:iCs/>
                            <w:spacing w:val="-1"/>
                            <w:sz w:val="16"/>
                            <w:szCs w:val="16"/>
                          </w:rPr>
                          <w:t>Offshore</w:t>
                        </w:r>
                        <w:r>
                          <w:rPr>
                            <w:rFonts w:ascii="Arial" w:hAnsi="Arial" w:cs="Arial"/>
                            <w:i/>
                            <w:iCs/>
                            <w:spacing w:val="-1"/>
                            <w:sz w:val="16"/>
                            <w:szCs w:val="16"/>
                          </w:rPr>
                          <w:br/>
                          <w:t>Generator</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3" behindDoc="0" locked="0" layoutInCell="0" allowOverlap="1" wp14:anchorId="381E2CC8" wp14:editId="68C18443">
                  <wp:simplePos x="0" y="0"/>
                  <wp:positionH relativeFrom="page">
                    <wp:posOffset>1179830</wp:posOffset>
                  </wp:positionH>
                  <wp:positionV relativeFrom="page">
                    <wp:posOffset>1786255</wp:posOffset>
                  </wp:positionV>
                  <wp:extent cx="667385" cy="81915"/>
                  <wp:effectExtent l="0" t="0" r="0" b="0"/>
                  <wp:wrapSquare wrapText="bothSides"/>
                  <wp:docPr id="216" name="Text Box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38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E2CC8" id="Text Box 216" o:spid="_x0000_s1295" type="#_x0000_t202" style="position:absolute;left:0;text-align:left;margin-left:92.9pt;margin-top:140.65pt;width:52.55pt;height:6.45pt;z-index:25165828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" o:allowincell="f" stroked="f">
                  <v:fill opacity="0"/>
                  <v:textbox inset="0,0,0,0">
                    <w:txbxContent>
                      <w:p w14:paraId="2AEAAAE4"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GEP and OSP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4" behindDoc="0" locked="0" layoutInCell="0" allowOverlap="1" wp14:anchorId="78A8C520" wp14:editId="76019A67">
                  <wp:simplePos x="0" y="0"/>
                  <wp:positionH relativeFrom="page">
                    <wp:posOffset>1229360</wp:posOffset>
                  </wp:positionH>
                  <wp:positionV relativeFrom="page">
                    <wp:posOffset>2578735</wp:posOffset>
                  </wp:positionV>
                  <wp:extent cx="516255" cy="81915"/>
                  <wp:effectExtent l="0" t="0" r="0" b="0"/>
                  <wp:wrapSquare wrapText="bothSides"/>
                  <wp:docPr id="215" name="Text Box 2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A8C520" id="Text Box 215" o:spid="_x0000_s1296" type="#_x0000_t202" style="position:absolute;left:0;text-align:left;margin-left:96.8pt;margin-top:203.05pt;width:40.65pt;height:6.45pt;z-index:2516582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" o:allowincell="f" stroked="f">
                  <v:fill opacity="0"/>
                  <v:textbox inset="0,0,0,0">
                    <w:txbxContent>
                      <w:p w14:paraId="3DBC9DFC" w14:textId="77777777" w:rsidR="009C1403" w:rsidRDefault="00C6386D">
                        <w:pPr>
                          <w:kinsoku w:val="0"/>
                          <w:overflowPunct w:val="0"/>
                          <w:autoSpaceDE/>
                          <w:autoSpaceDN/>
                          <w:adjustRightInd/>
                          <w:spacing w:line="115" w:lineRule="exact"/>
                          <w:textAlignment w:val="baseline"/>
                          <w:rPr>
                            <w:rFonts w:ascii="Arial" w:hAnsi="Arial" w:cs="Arial"/>
                            <w:i/>
                            <w:iCs/>
                            <w:spacing w:val="8"/>
                            <w:sz w:val="16"/>
                            <w:szCs w:val="16"/>
                          </w:rPr>
                        </w:pPr>
                        <w:r>
                          <w:rPr>
                            <w:rFonts w:ascii="Arial" w:hAnsi="Arial" w:cs="Arial"/>
                            <w:i/>
                            <w:iCs/>
                            <w:spacing w:val="8"/>
                            <w:sz w:val="16"/>
                            <w:szCs w:val="16"/>
                          </w:rPr>
                          <w:t>Offshore</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5" behindDoc="0" locked="0" layoutInCell="0" allowOverlap="1" wp14:anchorId="7D9F5FF9" wp14:editId="25EF8472">
                  <wp:simplePos x="0" y="0"/>
                  <wp:positionH relativeFrom="page">
                    <wp:posOffset>1039495</wp:posOffset>
                  </wp:positionH>
                  <wp:positionV relativeFrom="page">
                    <wp:posOffset>2691130</wp:posOffset>
                  </wp:positionV>
                  <wp:extent cx="911225" cy="82550"/>
                  <wp:effectExtent l="0" t="0" r="0" b="0"/>
                  <wp:wrapSquare wrapText="bothSides"/>
                  <wp:docPr id="214"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22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9F5FF9" id="Text Box 214" o:spid="_x0000_s1297" type="#_x0000_t202" style="position:absolute;left:0;text-align:left;margin-left:81.85pt;margin-top:211.9pt;width:71.75pt;height:6.5pt;z-index:25165828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" o:allowincell="f" stroked="f">
                  <v:fill opacity="0"/>
                  <v:textbox inset="0,0,0,0">
                    <w:txbxContent>
                      <w:p w14:paraId="58D617C7" w14:textId="77777777" w:rsidR="009C1403" w:rsidRDefault="00C6386D">
                        <w:pPr>
                          <w:kinsoku w:val="0"/>
                          <w:overflowPunct w:val="0"/>
                          <w:autoSpaceDE/>
                          <w:autoSpaceDN/>
                          <w:adjustRightInd/>
                          <w:spacing w:line="125" w:lineRule="exact"/>
                          <w:textAlignment w:val="baseline"/>
                          <w:rPr>
                            <w:rFonts w:ascii="Arial" w:hAnsi="Arial" w:cs="Arial"/>
                            <w:i/>
                            <w:iCs/>
                            <w:spacing w:val="-7"/>
                            <w:sz w:val="16"/>
                            <w:szCs w:val="16"/>
                          </w:rPr>
                        </w:pPr>
                        <w:r>
                          <w:rPr>
                            <w:rFonts w:ascii="Arial" w:hAnsi="Arial" w:cs="Arial"/>
                            <w:i/>
                            <w:iCs/>
                            <w:spacing w:val="-7"/>
                            <w:sz w:val="16"/>
                            <w:szCs w:val="16"/>
                          </w:rPr>
                          <w:t>Transmission Circuit</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86" behindDoc="0" locked="0" layoutInCell="0" allowOverlap="1" wp14:anchorId="6631BD54" wp14:editId="70FA3C05">
                  <wp:simplePos x="0" y="0"/>
                  <wp:positionH relativeFrom="page">
                    <wp:posOffset>1461135</wp:posOffset>
                  </wp:positionH>
                  <wp:positionV relativeFrom="page">
                    <wp:posOffset>3048000</wp:posOffset>
                  </wp:positionV>
                  <wp:extent cx="518795" cy="82550"/>
                  <wp:effectExtent l="0" t="0" r="0" b="0"/>
                  <wp:wrapSquare wrapText="bothSides"/>
                  <wp:docPr id="213" name="Text Box 2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95" cy="825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31BD54" id="Text Box 213" o:spid="_x0000_s1298" type="#_x0000_t202" style="position:absolute;left:0;text-align:left;margin-left:115.05pt;margin-top:240pt;width:40.85pt;height:6.5pt;z-index:25165828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" o:allowincell="f" stroked="f">
                  <v:fill opacity="0"/>
                  <v:textbox inset="0,0,0,0">
                    <w:txbxContent>
                      <w:p w14:paraId="492D1E01" w14:textId="77777777" w:rsidR="009C1403" w:rsidRDefault="00C6386D">
                        <w:pPr>
                          <w:kinsoku w:val="0"/>
                          <w:overflowPunct w:val="0"/>
                          <w:autoSpaceDE/>
                          <w:autoSpaceDN/>
                          <w:adjustRightInd/>
                          <w:spacing w:line="124" w:lineRule="exact"/>
                          <w:textAlignment w:val="baseline"/>
                          <w:rPr>
                            <w:rFonts w:ascii="Arial" w:hAnsi="Arial" w:cs="Arial"/>
                            <w:i/>
                            <w:iCs/>
                            <w:spacing w:val="9"/>
                            <w:sz w:val="16"/>
                            <w:szCs w:val="16"/>
                          </w:rPr>
                        </w:pPr>
                        <w:r>
                          <w:rPr>
                            <w:rFonts w:ascii="Arial" w:hAnsi="Arial" w:cs="Arial"/>
                            <w:i/>
                            <w:iCs/>
                            <w:spacing w:val="9"/>
                            <w:sz w:val="16"/>
                            <w:szCs w:val="16"/>
                          </w:rPr>
                          <w:t>Offshore</w:t>
                        </w:r>
                      </w:p>
                    </w:txbxContent>
                  </v:textbox>
                  <w10:wrap type="square" anchorx="page" anchory="page"/>
                </v:shape>
              </w:pict>
            </mc:Fallback>
          </mc:AlternateContent>
        </w:r>
      </w:del>
      <w:del w:id="952"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87" behindDoc="0" locked="0" layoutInCell="0" allowOverlap="1" wp14:anchorId="1D3932AF" wp14:editId="5FD68A63">
                  <wp:simplePos x="0" y="0"/>
                  <wp:positionH relativeFrom="page">
                    <wp:posOffset>1060450</wp:posOffset>
                  </wp:positionH>
                  <wp:positionV relativeFrom="page">
                    <wp:posOffset>3392170</wp:posOffset>
                  </wp:positionV>
                  <wp:extent cx="859790" cy="304800"/>
                  <wp:effectExtent l="0" t="0" r="0" b="0"/>
                  <wp:wrapSquare wrapText="bothSides"/>
                  <wp:docPr id="212"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304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932AF" id="Text Box 212" o:spid="_x0000_s1299" type="#_x0000_t202" style="position:absolute;left:0;text-align:left;margin-left:83.5pt;margin-top:267.1pt;width:67.7pt;height:24pt;z-index:25165828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" o:allowincell="f" stroked="f">
                  <v:fill opacity="0"/>
                  <v:textbox inset="0,0,0,0">
                    <w:txbxContent>
                      <w:p w14:paraId="019CB35C" w14:textId="77777777" w:rsidR="009C1403" w:rsidRDefault="00C6386D">
                        <w:pPr>
                          <w:kinsoku w:val="0"/>
                          <w:overflowPunct w:val="0"/>
                          <w:autoSpaceDE/>
                          <w:autoSpaceDN/>
                          <w:adjustRightInd/>
                          <w:spacing w:line="160" w:lineRule="exact"/>
                          <w:textAlignment w:val="baseline"/>
                          <w:rPr>
                            <w:rFonts w:ascii="Arial" w:hAnsi="Arial" w:cs="Arial"/>
                            <w:spacing w:val="2"/>
                            <w:sz w:val="16"/>
                            <w:szCs w:val="16"/>
                          </w:rPr>
                        </w:pPr>
                        <w:r>
                          <w:rPr>
                            <w:rFonts w:ascii="Arial" w:hAnsi="Arial" w:cs="Arial"/>
                            <w:spacing w:val="2"/>
                            <w:sz w:val="16"/>
                            <w:szCs w:val="16"/>
                          </w:rPr>
                          <w:t>Shoreline</w:t>
                        </w:r>
                      </w:p>
                      <w:p w14:paraId="73998F22" w14:textId="77777777" w:rsidR="009C1403" w:rsidRDefault="00C6386D">
                        <w:pPr>
                          <w:kinsoku w:val="0"/>
                          <w:overflowPunct w:val="0"/>
                          <w:autoSpaceDE/>
                          <w:autoSpaceDN/>
                          <w:adjustRightInd/>
                          <w:spacing w:before="167" w:line="148" w:lineRule="exact"/>
                          <w:jc w:val="right"/>
                          <w:textAlignment w:val="baseline"/>
                          <w:rPr>
                            <w:rFonts w:ascii="Arial" w:hAnsi="Arial" w:cs="Arial"/>
                            <w:spacing w:val="2"/>
                            <w:sz w:val="16"/>
                            <w:szCs w:val="16"/>
                          </w:rPr>
                        </w:pPr>
                        <w:r>
                          <w:rPr>
                            <w:rFonts w:ascii="Arial" w:hAnsi="Arial" w:cs="Arial"/>
                            <w:spacing w:val="2"/>
                            <w:sz w:val="16"/>
                            <w:szCs w:val="16"/>
                          </w:rPr>
                          <w:t>Onshore</w:t>
                        </w:r>
                      </w:p>
                    </w:txbxContent>
                  </v:textbox>
                  <w10:wrap type="square" anchorx="page" anchory="page"/>
                </v:shape>
              </w:pict>
            </mc:Fallback>
          </mc:AlternateContent>
        </w:r>
      </w:del>
      <w:del w:id="953" w:author="Tammy Meek (NESO)" w:date="2025-01-24T11:25:00Z" w16du:dateUtc="2025-01-24T11:25:00Z">
        <w:r w:rsidDel="0077462C">
          <w:rPr>
            <w:noProof/>
            <w:color w:val="2B579A"/>
            <w:shd w:val="clear" w:color="auto" w:fill="E6E6E6"/>
          </w:rPr>
          <mc:AlternateContent>
            <mc:Choice Requires="wps">
              <w:drawing>
                <wp:anchor distT="0" distB="0" distL="0" distR="0" simplePos="0" relativeHeight="251658288" behindDoc="0" locked="0" layoutInCell="0" allowOverlap="1" wp14:anchorId="365A1E05" wp14:editId="178CE88D">
                  <wp:simplePos x="0" y="0"/>
                  <wp:positionH relativeFrom="page">
                    <wp:posOffset>3634105</wp:posOffset>
                  </wp:positionH>
                  <wp:positionV relativeFrom="page">
                    <wp:posOffset>3727450</wp:posOffset>
                  </wp:positionV>
                  <wp:extent cx="467360" cy="307975"/>
                  <wp:effectExtent l="0" t="0" r="0" b="0"/>
                  <wp:wrapSquare wrapText="bothSides"/>
                  <wp:docPr id="211"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36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A1E05" id="Text Box 211" o:spid="_x0000_s1300" type="#_x0000_t202" style="position:absolute;left:0;text-align:left;margin-left:286.15pt;margin-top:293.5pt;width:36.8pt;height:24.25pt;z-index:251658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" o:allowincell="f" stroked="f">
                  <v:fill opacity="0"/>
                  <v:textbox inset="0,0,0,0">
                    <w:txbxContent>
                      <w:p w14:paraId="739A0198" w14:textId="77777777" w:rsidR="009C1403" w:rsidRDefault="00C6386D">
                        <w:pPr>
                          <w:kinsoku w:val="0"/>
                          <w:overflowPunct w:val="0"/>
                          <w:autoSpaceDE/>
                          <w:autoSpaceDN/>
                          <w:adjustRightInd/>
                          <w:spacing w:line="160" w:lineRule="exact"/>
                          <w:textAlignment w:val="baseline"/>
                          <w:rPr>
                            <w:rFonts w:ascii="Arial" w:hAnsi="Arial" w:cs="Arial"/>
                            <w:spacing w:val="28"/>
                            <w:sz w:val="16"/>
                            <w:szCs w:val="16"/>
                          </w:rPr>
                        </w:pPr>
                        <w:r>
                          <w:rPr>
                            <w:rFonts w:ascii="Arial" w:hAnsi="Arial" w:cs="Arial"/>
                            <w:spacing w:val="28"/>
                            <w:sz w:val="16"/>
                            <w:szCs w:val="16"/>
                          </w:rPr>
                          <w:t>Cable Sealing End</w:t>
                        </w:r>
                      </w:p>
                    </w:txbxContent>
                  </v:textbox>
                  <w10:wrap type="square" anchorx="page" anchory="page"/>
                </v:shape>
              </w:pict>
            </mc:Fallback>
          </mc:AlternateContent>
        </w:r>
      </w:del>
      <w:del w:id="954"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89" behindDoc="0" locked="0" layoutInCell="0" allowOverlap="1" wp14:anchorId="3A3E735E" wp14:editId="2FA15DB3">
                  <wp:simplePos x="0" y="0"/>
                  <wp:positionH relativeFrom="page">
                    <wp:posOffset>5756910</wp:posOffset>
                  </wp:positionH>
                  <wp:positionV relativeFrom="page">
                    <wp:posOffset>2917190</wp:posOffset>
                  </wp:positionV>
                  <wp:extent cx="120015" cy="350520"/>
                  <wp:effectExtent l="0" t="0" r="0" b="0"/>
                  <wp:wrapSquare wrapText="bothSides"/>
                  <wp:docPr id="210"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3505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3E735E" id="Text Box 210" o:spid="_x0000_s1301" type="#_x0000_t202" style="position:absolute;left:0;text-align:left;margin-left:453.3pt;margin-top:229.7pt;width:9.45pt;height:27.6pt;z-index:25165828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" o:allowincell="f" stroked="f">
                  <v:fill opacity="0"/>
                  <v:textbox style="layout-flow:vertical;mso-layout-flow-alt:bottom-to-top" inset="0,0,0,0">
                    <w:txbxContent>
                      <w:p w14:paraId="7D146BFB" w14:textId="77777777" w:rsidR="009C1403" w:rsidRDefault="00C6386D">
                        <w:pPr>
                          <w:kinsoku w:val="0"/>
                          <w:overflowPunct w:val="0"/>
                          <w:autoSpaceDE/>
                          <w:autoSpaceDN/>
                          <w:adjustRightInd/>
                          <w:spacing w:before="30" w:line="148" w:lineRule="exact"/>
                          <w:textAlignment w:val="baseline"/>
                          <w:rPr>
                            <w:rFonts w:ascii="Arial" w:hAnsi="Arial" w:cs="Arial"/>
                            <w:spacing w:val="-26"/>
                            <w:sz w:val="16"/>
                            <w:szCs w:val="16"/>
                          </w:rPr>
                        </w:pPr>
                        <w:r>
                          <w:rPr>
                            <w:rFonts w:ascii="Arial" w:hAnsi="Arial" w:cs="Arial"/>
                            <w:spacing w:val="-26"/>
                            <w:sz w:val="16"/>
                            <w:szCs w:val="16"/>
                          </w:rPr>
                          <w:t>Overlap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0" behindDoc="0" locked="0" layoutInCell="0" allowOverlap="1" wp14:anchorId="08DCB6EB" wp14:editId="726AED85">
                  <wp:simplePos x="0" y="0"/>
                  <wp:positionH relativeFrom="page">
                    <wp:posOffset>5174615</wp:posOffset>
                  </wp:positionH>
                  <wp:positionV relativeFrom="page">
                    <wp:posOffset>2136775</wp:posOffset>
                  </wp:positionV>
                  <wp:extent cx="129540" cy="1697355"/>
                  <wp:effectExtent l="0" t="0" r="0" b="0"/>
                  <wp:wrapSquare wrapText="bothSides"/>
                  <wp:docPr id="209"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 cy="1697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CB6EB" id="Text Box 209" o:spid="_x0000_s1302" type="#_x0000_t202" style="position:absolute;left:0;text-align:left;margin-left:407.45pt;margin-top:168.25pt;width:10.2pt;height:133.65pt;z-index:25165829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" o:allowincell="f" stroked="f">
                  <v:fill opacity="0"/>
                  <v:textbox style="layout-flow:vertical;mso-layout-flow-alt:bottom-to-top" inset="0,0,0,0">
                    <w:txbxContent>
                      <w:p w14:paraId="1A66CFA6" w14:textId="77777777" w:rsidR="009C1403" w:rsidRDefault="00C6386D">
                        <w:pPr>
                          <w:kinsoku w:val="0"/>
                          <w:overflowPunct w:val="0"/>
                          <w:autoSpaceDE/>
                          <w:autoSpaceDN/>
                          <w:adjustRightInd/>
                          <w:spacing w:before="45" w:after="34" w:line="124" w:lineRule="exact"/>
                          <w:textAlignment w:val="baseline"/>
                          <w:rPr>
                            <w:rFonts w:ascii="Arial" w:hAnsi="Arial" w:cs="Arial"/>
                            <w:spacing w:val="-6"/>
                            <w:sz w:val="16"/>
                            <w:szCs w:val="16"/>
                          </w:rPr>
                        </w:pPr>
                        <w:r>
                          <w:rPr>
                            <w:rFonts w:ascii="Arial" w:hAnsi="Arial" w:cs="Arial"/>
                            <w:i/>
                            <w:iCs/>
                            <w:spacing w:val="-6"/>
                            <w:sz w:val="16"/>
                            <w:szCs w:val="16"/>
                          </w:rPr>
                          <w:t xml:space="preserve">Offshore </w:t>
                        </w:r>
                        <w:r>
                          <w:rPr>
                            <w:rFonts w:ascii="Arial" w:hAnsi="Arial" w:cs="Arial"/>
                            <w:spacing w:val="-6"/>
                            <w:sz w:val="16"/>
                            <w:szCs w:val="16"/>
                          </w:rPr>
                          <w:t>Demand Connection Criteria</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1" behindDoc="0" locked="0" layoutInCell="0" allowOverlap="1" wp14:anchorId="1661F9B7" wp14:editId="136C488A">
                  <wp:simplePos x="0" y="0"/>
                  <wp:positionH relativeFrom="page">
                    <wp:posOffset>4617085</wp:posOffset>
                  </wp:positionH>
                  <wp:positionV relativeFrom="page">
                    <wp:posOffset>2014855</wp:posOffset>
                  </wp:positionV>
                  <wp:extent cx="120015" cy="1819275"/>
                  <wp:effectExtent l="0" t="0" r="0" b="0"/>
                  <wp:wrapSquare wrapText="bothSides"/>
                  <wp:docPr id="208"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 cy="18192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1F9B7" id="Text Box 208" o:spid="_x0000_s1303" type="#_x0000_t202" style="position:absolute;left:0;text-align:left;margin-left:363.55pt;margin-top:158.65pt;width:9.45pt;height:143.25pt;z-index:25165829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" o:allowincell="f" stroked="f">
                  <v:fill opacity="0"/>
                  <v:textbox style="layout-flow:vertical;mso-layout-flow-alt:bottom-to-top" inset="0,0,0,0">
                    <w:txbxContent>
                      <w:p w14:paraId="2053BFA1" w14:textId="77777777" w:rsidR="009C1403" w:rsidRDefault="00C6386D">
                        <w:pPr>
                          <w:kinsoku w:val="0"/>
                          <w:overflowPunct w:val="0"/>
                          <w:autoSpaceDE/>
                          <w:autoSpaceDN/>
                          <w:adjustRightInd/>
                          <w:spacing w:before="30" w:after="38" w:line="120" w:lineRule="exact"/>
                          <w:textAlignment w:val="baseline"/>
                          <w:rPr>
                            <w:rFonts w:ascii="Arial" w:hAnsi="Arial" w:cs="Arial"/>
                            <w:spacing w:val="-5"/>
                            <w:sz w:val="16"/>
                            <w:szCs w:val="16"/>
                          </w:rPr>
                        </w:pPr>
                        <w:r>
                          <w:rPr>
                            <w:rFonts w:ascii="Arial" w:hAnsi="Arial" w:cs="Arial"/>
                            <w:i/>
                            <w:iCs/>
                            <w:spacing w:val="-5"/>
                            <w:sz w:val="16"/>
                            <w:szCs w:val="16"/>
                          </w:rPr>
                          <w:t xml:space="preserve">Offshore </w:t>
                        </w:r>
                        <w:r>
                          <w:rPr>
                            <w:rFonts w:ascii="Arial" w:hAnsi="Arial" w:cs="Arial"/>
                            <w:spacing w:val="-5"/>
                            <w:sz w:val="16"/>
                            <w:szCs w:val="16"/>
                          </w:rPr>
                          <w:t>Generation Connection Criteria</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2" behindDoc="0" locked="0" layoutInCell="0" allowOverlap="1" wp14:anchorId="47B598A1" wp14:editId="33027609">
                  <wp:simplePos x="0" y="0"/>
                  <wp:positionH relativeFrom="page">
                    <wp:posOffset>6042025</wp:posOffset>
                  </wp:positionH>
                  <wp:positionV relativeFrom="page">
                    <wp:posOffset>1823720</wp:posOffset>
                  </wp:positionV>
                  <wp:extent cx="137795" cy="2013585"/>
                  <wp:effectExtent l="0" t="0" r="0" b="0"/>
                  <wp:wrapSquare wrapText="bothSides"/>
                  <wp:docPr id="207" name="Text Box 2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 cy="2013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B598A1" id="Text Box 207" o:spid="_x0000_s1304" type="#_x0000_t202" style="position:absolute;left:0;text-align:left;margin-left:475.75pt;margin-top:143.6pt;width:10.85pt;height:158.55pt;z-index:2516582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" o:allowincell="f" stroked="f">
                  <v:fill opacity="0"/>
                  <v:textbox style="layout-flow:vertical;mso-layout-flow-alt:bottom-to-top" inset="0,0,0,0">
                    <w:txbxContent>
                      <w:p w14:paraId="2860141B" w14:textId="77777777" w:rsidR="009C1403" w:rsidRDefault="00C6386D">
                        <w:pPr>
                          <w:kinsoku w:val="0"/>
                          <w:overflowPunct w:val="0"/>
                          <w:autoSpaceDE/>
                          <w:autoSpaceDN/>
                          <w:adjustRightInd/>
                          <w:spacing w:before="42" w:after="10" w:line="153" w:lineRule="exact"/>
                          <w:textAlignment w:val="baseline"/>
                          <w:rPr>
                            <w:rFonts w:ascii="Arial" w:hAnsi="Arial" w:cs="Arial"/>
                            <w:i/>
                            <w:iCs/>
                            <w:spacing w:val="-1"/>
                            <w:sz w:val="16"/>
                            <w:szCs w:val="16"/>
                          </w:rPr>
                        </w:pPr>
                        <w:r>
                          <w:rPr>
                            <w:rFonts w:ascii="Arial" w:hAnsi="Arial" w:cs="Arial"/>
                            <w:spacing w:val="-1"/>
                            <w:sz w:val="16"/>
                            <w:szCs w:val="16"/>
                          </w:rPr>
                          <w:t xml:space="preserve">Section of </w:t>
                        </w:r>
                        <w:r>
                          <w:rPr>
                            <w:rFonts w:ascii="Arial" w:hAnsi="Arial" w:cs="Arial"/>
                            <w:i/>
                            <w:iCs/>
                            <w:spacing w:val="-1"/>
                            <w:sz w:val="16"/>
                            <w:szCs w:val="16"/>
                          </w:rPr>
                          <w:t>Offshore Transmission System</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3" behindDoc="0" locked="0" layoutInCell="0" allowOverlap="1" wp14:anchorId="1CAD2657" wp14:editId="609A0353">
                  <wp:simplePos x="0" y="0"/>
                  <wp:positionH relativeFrom="page">
                    <wp:posOffset>1066800</wp:posOffset>
                  </wp:positionH>
                  <wp:positionV relativeFrom="page">
                    <wp:posOffset>4102735</wp:posOffset>
                  </wp:positionV>
                  <wp:extent cx="2310130" cy="1063625"/>
                  <wp:effectExtent l="0" t="0" r="0" b="0"/>
                  <wp:wrapSquare wrapText="bothSides"/>
                  <wp:docPr id="206" name="Text Box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0130" cy="1063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6F177F" w14:textId="717C67C1" w:rsidR="009C1403" w:rsidRDefault="00C6386D">
                              <w:pPr>
                                <w:kinsoku w:val="0"/>
                                <w:overflowPunct w:val="0"/>
                                <w:autoSpaceDE/>
                                <w:autoSpaceDN/>
                                <w:adjustRightInd/>
                                <w:textAlignment w:val="baseline"/>
                                <w:rPr>
                                  <w:sz w:val="24"/>
                                  <w:szCs w:val="24"/>
                                </w:rPr>
                              </w:pPr>
                              <w:del w:id="955" w:author="Tammy Meek (NESO)" w:date="2025-01-24T11:26:00Z" w16du:dateUtc="2025-01-24T11:26:00Z">
                                <w:r w:rsidDel="0077462C">
                                  <w:rPr>
                                    <w:noProof/>
                                    <w:color w:val="2B579A"/>
                                    <w:sz w:val="24"/>
                                    <w:szCs w:val="24"/>
                                    <w:shd w:val="clear" w:color="auto" w:fill="E6E6E6"/>
                                  </w:rPr>
                                  <w:drawing>
                                    <wp:inline distT="0" distB="0" distL="0" distR="0" wp14:anchorId="192FFD2B" wp14:editId="4CA55930">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del>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D2657" id="Text Box 206" o:spid="_x0000_s1305" type="#_x0000_t202" style="position:absolute;left:0;text-align:left;margin-left:84pt;margin-top:323.05pt;width:181.9pt;height:83.75pt;z-index:25165829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" o:allowincell="f" stroked="f">
                  <v:fill opacity="0"/>
                  <v:textbox inset="0,0,0,0">
                    <w:txbxContent>
                      <w:p w14:paraId="006F177F" w14:textId="717C67C1" w:rsidR="009C1403" w:rsidRDefault="00C6386D">
                        <w:pPr>
                          <w:kinsoku w:val="0"/>
                          <w:overflowPunct w:val="0"/>
                          <w:autoSpaceDE/>
                          <w:autoSpaceDN/>
                          <w:adjustRightInd/>
                          <w:textAlignment w:val="baseline"/>
                          <w:rPr>
                            <w:sz w:val="24"/>
                            <w:szCs w:val="24"/>
                          </w:rPr>
                        </w:pPr>
                        <w:del w:id="956" w:author="Tammy Meek (NESO)" w:date="2025-01-24T11:26:00Z" w16du:dateUtc="2025-01-24T11:26:00Z">
                          <w:r w:rsidDel="0077462C">
                            <w:rPr>
                              <w:noProof/>
                              <w:color w:val="2B579A"/>
                              <w:sz w:val="24"/>
                              <w:szCs w:val="24"/>
                              <w:shd w:val="clear" w:color="auto" w:fill="E6E6E6"/>
                            </w:rPr>
                            <w:drawing>
                              <wp:inline distT="0" distB="0" distL="0" distR="0" wp14:anchorId="192FFD2B" wp14:editId="4CA55930">
                                <wp:extent cx="2308860" cy="1066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08860" cy="1066800"/>
                                        </a:xfrm>
                                        <a:prstGeom prst="rect">
                                          <a:avLst/>
                                        </a:prstGeom>
                                        <a:noFill/>
                                        <a:ln>
                                          <a:noFill/>
                                        </a:ln>
                                      </pic:spPr>
                                    </pic:pic>
                                  </a:graphicData>
                                </a:graphic>
                              </wp:inline>
                            </w:drawing>
                          </w:r>
                        </w:del>
                      </w:p>
                    </w:txbxContent>
                  </v:textbox>
                  <w10:wrap type="square" anchorx="page" anchory="page"/>
                </v:shape>
              </w:pict>
            </mc:Fallback>
          </mc:AlternateContent>
        </w:r>
      </w:del>
      <w:del w:id="957"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94" behindDoc="0" locked="0" layoutInCell="0" allowOverlap="1" wp14:anchorId="39A4A6E1" wp14:editId="206EBBAD">
                  <wp:simplePos x="0" y="0"/>
                  <wp:positionH relativeFrom="page">
                    <wp:posOffset>1066800</wp:posOffset>
                  </wp:positionH>
                  <wp:positionV relativeFrom="page">
                    <wp:posOffset>4105910</wp:posOffset>
                  </wp:positionV>
                  <wp:extent cx="1060450" cy="81915"/>
                  <wp:effectExtent l="0" t="0" r="0" b="0"/>
                  <wp:wrapSquare wrapText="bothSides"/>
                  <wp:docPr id="205"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4A6E1" id="Text Box 205" o:spid="_x0000_s1306" type="#_x0000_t202" style="position:absolute;left:0;text-align:left;margin-left:84pt;margin-top:323.3pt;width:83.5pt;height:6.45pt;z-index:25165829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" o:allowincell="f" stroked="f">
                  <v:fill opacity="0"/>
                  <v:textbox inset="0,0,0,0">
                    <w:txbxContent>
                      <w:p w14:paraId="32087B09" w14:textId="77777777" w:rsidR="009C1403" w:rsidRDefault="00C6386D">
                        <w:pPr>
                          <w:kinsoku w:val="0"/>
                          <w:overflowPunct w:val="0"/>
                          <w:autoSpaceDE/>
                          <w:autoSpaceDN/>
                          <w:adjustRightInd/>
                          <w:spacing w:line="114" w:lineRule="exact"/>
                          <w:textAlignment w:val="baseline"/>
                          <w:rPr>
                            <w:rFonts w:ascii="Arial" w:hAnsi="Arial" w:cs="Arial"/>
                            <w:i/>
                            <w:iCs/>
                            <w:spacing w:val="-3"/>
                            <w:sz w:val="16"/>
                            <w:szCs w:val="16"/>
                          </w:rPr>
                        </w:pPr>
                        <w:r>
                          <w:rPr>
                            <w:rFonts w:ascii="Arial" w:hAnsi="Arial" w:cs="Arial"/>
                            <w:i/>
                            <w:iCs/>
                            <w:spacing w:val="-3"/>
                            <w:sz w:val="16"/>
                            <w:szCs w:val="16"/>
                          </w:rPr>
                          <w:t>Overhead Line Section</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5" behindDoc="0" locked="0" layoutInCell="0" allowOverlap="1" wp14:anchorId="7CA2E651" wp14:editId="29CCF451">
                  <wp:simplePos x="0" y="0"/>
                  <wp:positionH relativeFrom="page">
                    <wp:posOffset>1408430</wp:posOffset>
                  </wp:positionH>
                  <wp:positionV relativeFrom="page">
                    <wp:posOffset>4532630</wp:posOffset>
                  </wp:positionV>
                  <wp:extent cx="487680" cy="81915"/>
                  <wp:effectExtent l="0" t="0" r="0" b="0"/>
                  <wp:wrapSquare wrapText="bothSides"/>
                  <wp:docPr id="204"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 cy="81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2E651" id="Text Box 204" o:spid="_x0000_s1307" type="#_x0000_t202" style="position:absolute;left:0;text-align:left;margin-left:110.9pt;margin-top:356.9pt;width:38.4pt;height:6.45pt;z-index:25165829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" o:allowincell="f" stroked="f">
                  <v:fill opacity="0"/>
                  <v:textbox inset="0,0,0,0">
                    <w:txbxContent>
                      <w:p w14:paraId="573B2C45" w14:textId="77777777" w:rsidR="009C1403" w:rsidRDefault="00C6386D">
                        <w:pPr>
                          <w:kinsoku w:val="0"/>
                          <w:overflowPunct w:val="0"/>
                          <w:autoSpaceDE/>
                          <w:autoSpaceDN/>
                          <w:adjustRightInd/>
                          <w:spacing w:line="119" w:lineRule="exact"/>
                          <w:textAlignment w:val="baseline"/>
                          <w:rPr>
                            <w:rFonts w:ascii="Arial" w:hAnsi="Arial" w:cs="Arial"/>
                            <w:i/>
                            <w:iCs/>
                            <w:spacing w:val="-10"/>
                            <w:sz w:val="16"/>
                            <w:szCs w:val="16"/>
                          </w:rPr>
                        </w:pPr>
                        <w:r>
                          <w:rPr>
                            <w:rFonts w:ascii="Arial" w:hAnsi="Arial" w:cs="Arial"/>
                            <w:i/>
                            <w:iCs/>
                            <w:spacing w:val="-10"/>
                            <w:sz w:val="16"/>
                            <w:szCs w:val="16"/>
                          </w:rPr>
                          <w:t>IP or USIP</w:t>
                        </w:r>
                      </w:p>
                    </w:txbxContent>
                  </v:textbox>
                  <w10:wrap type="square" anchorx="page" anchory="page"/>
                </v:shape>
              </w:pict>
            </mc:Fallback>
          </mc:AlternateContent>
        </w:r>
        <w:r w:rsidDel="0077462C">
          <w:rPr>
            <w:noProof/>
            <w:color w:val="2B579A"/>
            <w:shd w:val="clear" w:color="auto" w:fill="E6E6E6"/>
          </w:rPr>
          <mc:AlternateContent>
            <mc:Choice Requires="wps">
              <w:drawing>
                <wp:anchor distT="0" distB="0" distL="0" distR="0" simplePos="0" relativeHeight="251658296" behindDoc="0" locked="0" layoutInCell="0" allowOverlap="1" wp14:anchorId="106AB6CD" wp14:editId="1D840620">
                  <wp:simplePos x="0" y="0"/>
                  <wp:positionH relativeFrom="page">
                    <wp:posOffset>6285230</wp:posOffset>
                  </wp:positionH>
                  <wp:positionV relativeFrom="page">
                    <wp:posOffset>1828800</wp:posOffset>
                  </wp:positionV>
                  <wp:extent cx="231775" cy="0"/>
                  <wp:effectExtent l="0" t="0" r="0" b="0"/>
                  <wp:wrapSquare wrapText="bothSides"/>
                  <wp:docPr id="203" name="Straight Connector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340E93" id="Straight Connector 203" o:spid="_x0000_s1026" style="position:absolute;z-index:251658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2in" to="513.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" o:allowincell="f" strokeweight=".7pt">
                  <w10:wrap type="square" anchorx="page" anchory="page"/>
                </v:line>
              </w:pict>
            </mc:Fallback>
          </mc:AlternateContent>
        </w:r>
      </w:del>
      <w:del w:id="958"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297" behindDoc="0" locked="0" layoutInCell="0" allowOverlap="1" wp14:anchorId="68F3963C" wp14:editId="538046BA">
                  <wp:simplePos x="0" y="0"/>
                  <wp:positionH relativeFrom="page">
                    <wp:posOffset>4849495</wp:posOffset>
                  </wp:positionH>
                  <wp:positionV relativeFrom="page">
                    <wp:posOffset>1828800</wp:posOffset>
                  </wp:positionV>
                  <wp:extent cx="232410" cy="0"/>
                  <wp:effectExtent l="0" t="0" r="0" b="0"/>
                  <wp:wrapSquare wrapText="bothSides"/>
                  <wp:docPr id="202" name="Straight Connector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9147A4" id="Straight Connector 202" o:spid="_x0000_s1026" style="position:absolute;z-index:25165829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2in" to="400.1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298" behindDoc="0" locked="0" layoutInCell="0" allowOverlap="1" wp14:anchorId="63D76BBD" wp14:editId="17FC454B">
                  <wp:simplePos x="0" y="0"/>
                  <wp:positionH relativeFrom="page">
                    <wp:posOffset>4961890</wp:posOffset>
                  </wp:positionH>
                  <wp:positionV relativeFrom="page">
                    <wp:posOffset>1835150</wp:posOffset>
                  </wp:positionV>
                  <wp:extent cx="0" cy="2734310"/>
                  <wp:effectExtent l="0" t="0" r="0" b="0"/>
                  <wp:wrapSquare wrapText="bothSides"/>
                  <wp:docPr id="201" name="Straight Connector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4D208E" id="Straight Connector 201" o:spid="_x0000_s1026" style="position:absolute;z-index:25165829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90.7pt,144.5pt" to="390.7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" o:allowincell="f" strokeweight=".25pt">
                  <w10:wrap type="square" anchorx="page" anchory="page"/>
                </v:line>
              </w:pict>
            </mc:Fallback>
          </mc:AlternateContent>
        </w:r>
      </w:del>
      <w:del w:id="959"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299" behindDoc="0" locked="0" layoutInCell="0" allowOverlap="1" wp14:anchorId="5A4D19BC" wp14:editId="3DB9EEA8">
                  <wp:simplePos x="0" y="0"/>
                  <wp:positionH relativeFrom="page">
                    <wp:posOffset>5419090</wp:posOffset>
                  </wp:positionH>
                  <wp:positionV relativeFrom="page">
                    <wp:posOffset>1828800</wp:posOffset>
                  </wp:positionV>
                  <wp:extent cx="232410" cy="0"/>
                  <wp:effectExtent l="0" t="0" r="0" b="0"/>
                  <wp:wrapSquare wrapText="bothSides"/>
                  <wp:docPr id="200" name="Straight Connector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E5A3AD" id="Straight Connector 200" o:spid="_x0000_s1026" style="position:absolute;z-index:25165829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26.7pt,2in" to="445pt,2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" o:allowincell="f" strokeweight=".7pt">
                  <w10:wrap type="square" anchorx="page" anchory="page"/>
                </v:line>
              </w:pict>
            </mc:Fallback>
          </mc:AlternateContent>
        </w:r>
      </w:del>
      <w:del w:id="960" w:author="Tammy Meek (NESO)" w:date="2025-01-24T11:26:00Z" w16du:dateUtc="2025-01-24T11:26:00Z">
        <w:r w:rsidDel="0077462C">
          <w:rPr>
            <w:noProof/>
            <w:color w:val="2B579A"/>
            <w:shd w:val="clear" w:color="auto" w:fill="E6E6E6"/>
          </w:rPr>
          <mc:AlternateContent>
            <mc:Choice Requires="wps">
              <w:drawing>
                <wp:anchor distT="0" distB="0" distL="0" distR="0" simplePos="0" relativeHeight="251658300" behindDoc="0" locked="0" layoutInCell="0" allowOverlap="1" wp14:anchorId="5AE12699" wp14:editId="1E3FEF76">
                  <wp:simplePos x="0" y="0"/>
                  <wp:positionH relativeFrom="page">
                    <wp:posOffset>5535295</wp:posOffset>
                  </wp:positionH>
                  <wp:positionV relativeFrom="page">
                    <wp:posOffset>1835150</wp:posOffset>
                  </wp:positionV>
                  <wp:extent cx="0" cy="2734310"/>
                  <wp:effectExtent l="0" t="0" r="0" b="0"/>
                  <wp:wrapSquare wrapText="bothSides"/>
                  <wp:docPr id="199" name="Straight Connector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E56FE5" id="Straight Connector 199" o:spid="_x0000_s1026" style="position:absolute;z-index:2516583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35.85pt,144.5pt" to="435.85pt,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" o:allowincell="f" strokeweight=".7pt">
                  <w10:wrap type="square" anchorx="page" anchory="page"/>
                </v:line>
              </w:pict>
            </mc:Fallback>
          </mc:AlternateContent>
        </w:r>
      </w:del>
      <w:del w:id="961" w:author="Tammy Meek (NESO)" w:date="2025-01-24T11:27:00Z" w16du:dateUtc="2025-01-24T11:27:00Z">
        <w:r w:rsidDel="0077462C">
          <w:rPr>
            <w:noProof/>
            <w:color w:val="2B579A"/>
            <w:shd w:val="clear" w:color="auto" w:fill="E6E6E6"/>
          </w:rPr>
          <mc:AlternateContent>
            <mc:Choice Requires="wps">
              <w:drawing>
                <wp:anchor distT="0" distB="0" distL="0" distR="0" simplePos="0" relativeHeight="251658301" behindDoc="0" locked="0" layoutInCell="0" allowOverlap="1" wp14:anchorId="0A92AB9A" wp14:editId="6062002B">
                  <wp:simplePos x="0" y="0"/>
                  <wp:positionH relativeFrom="page">
                    <wp:posOffset>6400800</wp:posOffset>
                  </wp:positionH>
                  <wp:positionV relativeFrom="page">
                    <wp:posOffset>1835150</wp:posOffset>
                  </wp:positionV>
                  <wp:extent cx="0" cy="2734310"/>
                  <wp:effectExtent l="0" t="0" r="0" b="0"/>
                  <wp:wrapSquare wrapText="bothSides"/>
                  <wp:docPr id="198" name="Straight Connector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43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03E702" id="Straight Connector 198" o:spid="_x0000_s1026" style="position:absolute;z-index:25165830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7in,144.5pt" to="7in,3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302" behindDoc="0" locked="0" layoutInCell="0" allowOverlap="1" wp14:anchorId="37CDFBA0" wp14:editId="100A8D96">
                  <wp:simplePos x="0" y="0"/>
                  <wp:positionH relativeFrom="page">
                    <wp:posOffset>4849495</wp:posOffset>
                  </wp:positionH>
                  <wp:positionV relativeFrom="page">
                    <wp:posOffset>4572000</wp:posOffset>
                  </wp:positionV>
                  <wp:extent cx="232410" cy="0"/>
                  <wp:effectExtent l="0" t="0" r="0" b="0"/>
                  <wp:wrapSquare wrapText="bothSides"/>
                  <wp:docPr id="197" name="Straight Connector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4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836E8" id="Straight Connector 197" o:spid="_x0000_s1026" style="position:absolute;z-index:25165830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381.85pt,5in" to="400.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" o:allowincell="f" strokeweight=".7pt">
                  <w10:wrap type="square" anchorx="page" anchory="page"/>
                </v:line>
              </w:pict>
            </mc:Fallback>
          </mc:AlternateContent>
        </w:r>
        <w:r w:rsidDel="0077462C">
          <w:rPr>
            <w:noProof/>
            <w:color w:val="2B579A"/>
            <w:shd w:val="clear" w:color="auto" w:fill="E6E6E6"/>
          </w:rPr>
          <mc:AlternateContent>
            <mc:Choice Requires="wps">
              <w:drawing>
                <wp:anchor distT="0" distB="0" distL="0" distR="0" simplePos="0" relativeHeight="251658303" behindDoc="0" locked="0" layoutInCell="0" allowOverlap="1" wp14:anchorId="743B0A4E" wp14:editId="6C5805BE">
                  <wp:simplePos x="0" y="0"/>
                  <wp:positionH relativeFrom="page">
                    <wp:posOffset>6285230</wp:posOffset>
                  </wp:positionH>
                  <wp:positionV relativeFrom="page">
                    <wp:posOffset>4572000</wp:posOffset>
                  </wp:positionV>
                  <wp:extent cx="231775" cy="0"/>
                  <wp:effectExtent l="0" t="0" r="0" b="0"/>
                  <wp:wrapSquare wrapText="bothSides"/>
                  <wp:docPr id="196" name="Straight Connector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7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49E304" id="Straight Connector 196" o:spid="_x0000_s1026" style="position:absolute;z-index:25165830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494.9pt,5in" to="513.15pt,5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" o:allowincell="f" strokeweight=".7pt">
                  <w10:wrap type="square" anchorx="page" anchory="page"/>
                </v:line>
              </w:pict>
            </mc:Fallback>
          </mc:AlternateContent>
        </w:r>
        <w:r w:rsidDel="0077462C">
          <w:rPr>
            <w:rFonts w:ascii="Arial" w:hAnsi="Arial" w:cs="Arial"/>
            <w:i/>
            <w:iCs/>
            <w:sz w:val="16"/>
            <w:szCs w:val="16"/>
          </w:rPr>
          <w:delText>First Onshore Substation</w:delText>
        </w:r>
        <w:r w:rsidDel="0077462C">
          <w:rPr>
            <w:rFonts w:ascii="Arial" w:hAnsi="Arial" w:cs="Arial"/>
            <w:i/>
            <w:iCs/>
            <w:sz w:val="16"/>
            <w:szCs w:val="16"/>
          </w:rPr>
          <w:br/>
        </w:r>
        <w:r w:rsidDel="0077462C">
          <w:rPr>
            <w:rFonts w:ascii="Arial" w:hAnsi="Arial" w:cs="Arial"/>
            <w:sz w:val="16"/>
            <w:szCs w:val="16"/>
          </w:rPr>
          <w:delText>Owned by onshore TO or</w:delText>
        </w:r>
        <w:r w:rsidDel="0077462C">
          <w:rPr>
            <w:rFonts w:ascii="Arial" w:hAnsi="Arial" w:cs="Arial"/>
            <w:sz w:val="16"/>
            <w:szCs w:val="16"/>
          </w:rPr>
          <w:br/>
          <w:delText>onshore DO</w:delText>
        </w:r>
      </w:del>
    </w:p>
    <w:p w14:paraId="3C3DD0EB" w14:textId="29800904" w:rsidR="009C1403" w:rsidDel="0077462C" w:rsidRDefault="009C1403">
      <w:pPr>
        <w:widowControl/>
        <w:rPr>
          <w:del w:id="962" w:author="Tammy Meek (NESO)" w:date="2025-01-24T11:27:00Z" w16du:dateUtc="2025-01-24T11:27:00Z"/>
          <w:sz w:val="24"/>
          <w:szCs w:val="24"/>
        </w:rPr>
        <w:sectPr w:rsidR="009C1403" w:rsidDel="0077462C" w:rsidSect="00C13E5A">
          <w:headerReference w:type="default" r:id="rId25"/>
          <w:pgSz w:w="11904" w:h="16834"/>
          <w:pgMar w:top="7208" w:right="989" w:bottom="508" w:left="1560" w:header="720" w:footer="720" w:gutter="0"/>
          <w:cols w:space="720"/>
          <w:noEndnote/>
        </w:sectPr>
      </w:pPr>
    </w:p>
    <w:p w14:paraId="2A84AACD" w14:textId="4D5ADA9B" w:rsidR="009C1403" w:rsidDel="0077462C" w:rsidRDefault="00C6386D">
      <w:pPr>
        <w:kinsoku w:val="0"/>
        <w:overflowPunct w:val="0"/>
        <w:autoSpaceDE/>
        <w:autoSpaceDN/>
        <w:adjustRightInd/>
        <w:spacing w:before="8" w:line="273" w:lineRule="exact"/>
        <w:ind w:left="2088" w:right="936" w:hanging="648"/>
        <w:textAlignment w:val="baseline"/>
        <w:rPr>
          <w:del w:id="973" w:author="Tammy Meek (NESO)" w:date="2025-01-24T11:27:00Z" w16du:dateUtc="2025-01-24T11:27:00Z"/>
          <w:rFonts w:ascii="Arial" w:hAnsi="Arial" w:cs="Arial"/>
          <w:spacing w:val="-11"/>
          <w:sz w:val="24"/>
          <w:szCs w:val="24"/>
        </w:rPr>
      </w:pPr>
      <w:del w:id="974" w:author="Tammy Meek (NESO)" w:date="2025-01-24T11:27:00Z" w16du:dateUtc="2025-01-24T11:27:00Z">
        <w:r w:rsidDel="0077462C">
          <w:rPr>
            <w:rFonts w:ascii="Arial" w:hAnsi="Arial" w:cs="Arial"/>
            <w:spacing w:val="-11"/>
            <w:sz w:val="24"/>
            <w:szCs w:val="24"/>
          </w:rPr>
          <w:delText xml:space="preserve">Figure 1.3 The </w:delText>
        </w:r>
        <w:r w:rsidDel="0077462C">
          <w:rPr>
            <w:rFonts w:ascii="Arial" w:hAnsi="Arial" w:cs="Arial"/>
            <w:i/>
            <w:iCs/>
            <w:spacing w:val="-11"/>
            <w:sz w:val="24"/>
            <w:szCs w:val="24"/>
          </w:rPr>
          <w:delText xml:space="preserve">offshore transmission system </w:delText>
        </w:r>
        <w:r w:rsidDel="0077462C">
          <w:rPr>
            <w:rFonts w:ascii="Arial" w:hAnsi="Arial" w:cs="Arial"/>
            <w:spacing w:val="-11"/>
            <w:sz w:val="24"/>
            <w:szCs w:val="24"/>
          </w:rPr>
          <w:delText xml:space="preserve">with a directly connected </w:delText>
        </w:r>
        <w:r w:rsidDel="0077462C">
          <w:rPr>
            <w:rFonts w:ascii="Arial" w:hAnsi="Arial" w:cs="Arial"/>
            <w:i/>
            <w:iCs/>
            <w:spacing w:val="-11"/>
            <w:sz w:val="24"/>
            <w:szCs w:val="24"/>
          </w:rPr>
          <w:delText xml:space="preserve">power station </w:delText>
        </w:r>
        <w:r w:rsidDel="0077462C">
          <w:rPr>
            <w:rFonts w:ascii="Arial" w:hAnsi="Arial" w:cs="Arial"/>
            <w:spacing w:val="-11"/>
            <w:sz w:val="24"/>
            <w:szCs w:val="24"/>
          </w:rPr>
          <w:delText xml:space="preserve">and </w:delText>
        </w:r>
        <w:r w:rsidDel="0077462C">
          <w:rPr>
            <w:rFonts w:ascii="Arial" w:hAnsi="Arial" w:cs="Arial"/>
            <w:i/>
            <w:iCs/>
            <w:spacing w:val="-11"/>
            <w:sz w:val="24"/>
            <w:szCs w:val="24"/>
          </w:rPr>
          <w:delText xml:space="preserve">first onshore substation </w:delText>
        </w:r>
        <w:r w:rsidDel="0077462C">
          <w:rPr>
            <w:rFonts w:ascii="Arial" w:hAnsi="Arial" w:cs="Arial"/>
            <w:spacing w:val="-11"/>
            <w:sz w:val="24"/>
            <w:szCs w:val="24"/>
          </w:rPr>
          <w:delText>owned by the onshore TO or onshore DO</w:delText>
        </w:r>
      </w:del>
    </w:p>
    <w:p w14:paraId="3E9955BC" w14:textId="028DC060" w:rsidR="009C1403" w:rsidRDefault="00C6386D" w:rsidP="004A256C">
      <w:pPr>
        <w:kinsoku w:val="0"/>
        <w:overflowPunct w:val="0"/>
        <w:autoSpaceDE/>
        <w:autoSpaceDN/>
        <w:adjustRightInd/>
        <w:spacing w:before="554" w:line="276" w:lineRule="exact"/>
        <w:ind w:left="720" w:hanging="720"/>
        <w:jc w:val="both"/>
        <w:textAlignment w:val="baseline"/>
        <w:rPr>
          <w:rFonts w:ascii="Arial" w:hAnsi="Arial" w:cs="Arial"/>
          <w:i/>
          <w:iCs/>
          <w:sz w:val="24"/>
          <w:szCs w:val="24"/>
        </w:rPr>
      </w:pPr>
      <w:r>
        <w:rPr>
          <w:rFonts w:ascii="Arial" w:hAnsi="Arial" w:cs="Arial"/>
          <w:sz w:val="24"/>
          <w:szCs w:val="24"/>
        </w:rPr>
        <w:t>1.19</w:t>
      </w:r>
      <w:del w:id="975" w:author="Tammy Meek (NESO)" w:date="2025-01-24T11:31:00Z" w16du:dateUtc="2025-01-24T11:31:00Z">
        <w:r w:rsidDel="004A256C">
          <w:rPr>
            <w:rFonts w:ascii="Arial" w:hAnsi="Arial" w:cs="Arial"/>
            <w:sz w:val="24"/>
            <w:szCs w:val="24"/>
          </w:rPr>
          <w:delText xml:space="preserve"> </w:delText>
        </w:r>
      </w:del>
      <w:ins w:id="976" w:author="Tammy Meek (NESO)" w:date="2025-01-24T11:31:00Z" w16du:dateUtc="2025-01-24T11:31:00Z">
        <w:r w:rsidR="004A256C">
          <w:rPr>
            <w:rFonts w:ascii="Arial" w:hAnsi="Arial" w:cs="Arial"/>
            <w:sz w:val="24"/>
            <w:szCs w:val="24"/>
          </w:rPr>
          <w:tab/>
        </w:r>
      </w:ins>
      <w:r>
        <w:rPr>
          <w:rFonts w:ascii="Arial" w:hAnsi="Arial" w:cs="Arial"/>
          <w:sz w:val="24"/>
          <w:szCs w:val="24"/>
        </w:rPr>
        <w:t xml:space="preserve">The generation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set out in Section 7 and cover the connections which extend from the </w:t>
      </w:r>
      <w:r>
        <w:rPr>
          <w:rFonts w:ascii="Arial" w:hAnsi="Arial" w:cs="Arial"/>
          <w:i/>
          <w:iCs/>
          <w:sz w:val="24"/>
          <w:szCs w:val="24"/>
        </w:rPr>
        <w:t xml:space="preserve">offshore grid entry points (GEP),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r>
        <w:rPr>
          <w:rFonts w:ascii="Arial" w:hAnsi="Arial" w:cs="Arial"/>
          <w:i/>
          <w:iCs/>
          <w:sz w:val="24"/>
          <w:szCs w:val="24"/>
        </w:rPr>
        <w:t>.</w:t>
      </w:r>
    </w:p>
    <w:p w14:paraId="1B7AF048" w14:textId="2535F0EF" w:rsidR="009C1403" w:rsidRDefault="00C6386D" w:rsidP="004A256C">
      <w:pPr>
        <w:kinsoku w:val="0"/>
        <w:overflowPunct w:val="0"/>
        <w:autoSpaceDE/>
        <w:autoSpaceDN/>
        <w:adjustRightInd/>
        <w:spacing w:before="190" w:after="177" w:line="278" w:lineRule="exact"/>
        <w:ind w:left="720" w:hanging="720"/>
        <w:jc w:val="both"/>
        <w:textAlignment w:val="baseline"/>
        <w:rPr>
          <w:ins w:id="977" w:author="Tammy Meek (NESO)" w:date="2025-01-24T11:32:00Z" w16du:dateUtc="2025-01-24T11:32:00Z"/>
          <w:rFonts w:ascii="Arial" w:hAnsi="Arial" w:cs="Arial"/>
          <w:sz w:val="24"/>
          <w:szCs w:val="24"/>
        </w:rPr>
      </w:pPr>
      <w:r>
        <w:rPr>
          <w:rFonts w:ascii="Arial" w:hAnsi="Arial" w:cs="Arial"/>
          <w:sz w:val="24"/>
          <w:szCs w:val="24"/>
        </w:rPr>
        <w:t xml:space="preserve">1.20 </w:t>
      </w:r>
      <w:ins w:id="978" w:author="Tammy Meek (NESO)" w:date="2025-01-24T11:31:00Z" w16du:dateUtc="2025-01-24T11:31:00Z">
        <w:r w:rsidR="004A256C">
          <w:rPr>
            <w:rFonts w:ascii="Arial" w:hAnsi="Arial" w:cs="Arial"/>
            <w:sz w:val="24"/>
            <w:szCs w:val="24"/>
          </w:rPr>
          <w:tab/>
        </w:r>
      </w:ins>
      <w:r>
        <w:rPr>
          <w:rFonts w:ascii="Arial" w:hAnsi="Arial" w:cs="Arial"/>
          <w:sz w:val="24"/>
          <w:szCs w:val="24"/>
        </w:rPr>
        <w:t xml:space="preserve">The demand connection criteria applicable to an </w:t>
      </w:r>
      <w:r>
        <w:rPr>
          <w:rFonts w:ascii="Arial" w:hAnsi="Arial" w:cs="Arial"/>
          <w:i/>
          <w:iCs/>
          <w:sz w:val="24"/>
          <w:szCs w:val="24"/>
        </w:rPr>
        <w:t xml:space="preserve">offshore transmission system </w:t>
      </w:r>
      <w:r>
        <w:rPr>
          <w:rFonts w:ascii="Arial" w:hAnsi="Arial" w:cs="Arial"/>
          <w:sz w:val="24"/>
          <w:szCs w:val="24"/>
        </w:rPr>
        <w:t xml:space="preserve">are given in Section 8 and cover the connection of station demand at the </w:t>
      </w:r>
      <w:r>
        <w:rPr>
          <w:rFonts w:ascii="Arial" w:hAnsi="Arial" w:cs="Arial"/>
          <w:i/>
          <w:iCs/>
          <w:sz w:val="24"/>
          <w:szCs w:val="24"/>
        </w:rPr>
        <w:t>offshore platform</w:t>
      </w:r>
      <w:r>
        <w:rPr>
          <w:rFonts w:ascii="Arial" w:hAnsi="Arial" w:cs="Arial"/>
          <w:sz w:val="24"/>
          <w:szCs w:val="24"/>
        </w:rPr>
        <w:t xml:space="preserve">. These criteria extend from the </w:t>
      </w:r>
      <w:r>
        <w:rPr>
          <w:rFonts w:ascii="Arial" w:hAnsi="Arial" w:cs="Arial"/>
          <w:i/>
          <w:iCs/>
          <w:sz w:val="24"/>
          <w:szCs w:val="24"/>
        </w:rPr>
        <w:t xml:space="preserve">offshore supply point (OSP)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through the </w:t>
      </w:r>
      <w:r>
        <w:rPr>
          <w:rFonts w:ascii="Arial" w:hAnsi="Arial" w:cs="Arial"/>
          <w:i/>
          <w:iCs/>
          <w:sz w:val="24"/>
          <w:szCs w:val="24"/>
        </w:rPr>
        <w:t xml:space="preserve">offshore transmission system </w:t>
      </w:r>
      <w:r>
        <w:rPr>
          <w:rFonts w:ascii="Arial" w:hAnsi="Arial" w:cs="Arial"/>
          <w:sz w:val="24"/>
          <w:szCs w:val="24"/>
        </w:rPr>
        <w:t xml:space="preserve">to the onshore </w:t>
      </w:r>
      <w:r>
        <w:rPr>
          <w:rFonts w:ascii="Arial" w:hAnsi="Arial" w:cs="Arial"/>
          <w:i/>
          <w:iCs/>
          <w:sz w:val="24"/>
          <w:szCs w:val="24"/>
        </w:rPr>
        <w:t xml:space="preserve">interface point (IP) </w:t>
      </w:r>
      <w:r>
        <w:rPr>
          <w:rFonts w:ascii="Arial" w:hAnsi="Arial" w:cs="Arial"/>
          <w:sz w:val="24"/>
          <w:szCs w:val="24"/>
        </w:rPr>
        <w:t xml:space="preserve">or onshore </w:t>
      </w:r>
      <w:r>
        <w:rPr>
          <w:rFonts w:ascii="Arial" w:hAnsi="Arial" w:cs="Arial"/>
          <w:i/>
          <w:iCs/>
          <w:sz w:val="24"/>
          <w:szCs w:val="24"/>
        </w:rPr>
        <w:t xml:space="preserve">user system interface point (USIP), </w:t>
      </w:r>
      <w:r>
        <w:rPr>
          <w:rFonts w:ascii="Arial" w:hAnsi="Arial" w:cs="Arial"/>
          <w:sz w:val="24"/>
          <w:szCs w:val="24"/>
        </w:rPr>
        <w:t>as the case may be.</w:t>
      </w:r>
    </w:p>
    <w:p w14:paraId="2273441C" w14:textId="302E08DE" w:rsidR="00F245DD" w:rsidRPr="00F245DD" w:rsidRDefault="00F245DD" w:rsidP="00F245DD">
      <w:pPr>
        <w:kinsoku w:val="0"/>
        <w:overflowPunct w:val="0"/>
        <w:autoSpaceDE/>
        <w:autoSpaceDN/>
        <w:adjustRightInd/>
        <w:spacing w:before="190" w:after="177" w:line="278" w:lineRule="exact"/>
        <w:ind w:left="720" w:hanging="720"/>
        <w:jc w:val="both"/>
        <w:textAlignment w:val="baseline"/>
        <w:rPr>
          <w:ins w:id="979" w:author="Tammy Meek (NESO)" w:date="2025-01-24T11:32:00Z" w16du:dateUtc="2025-01-24T11:32:00Z"/>
          <w:rFonts w:ascii="Arial" w:hAnsi="Arial" w:cs="Arial"/>
          <w:sz w:val="24"/>
          <w:szCs w:val="24"/>
        </w:rPr>
      </w:pPr>
      <w:ins w:id="980" w:author="Tammy Meek (NESO)" w:date="2025-01-24T11:32:00Z" w16du:dateUtc="2025-01-24T11:32:00Z">
        <w:r w:rsidRPr="00F245DD">
          <w:rPr>
            <w:rFonts w:ascii="Arial" w:hAnsi="Arial" w:cs="Arial"/>
            <w:sz w:val="24"/>
            <w:szCs w:val="24"/>
          </w:rPr>
          <w:t xml:space="preserve">1.21 </w:t>
        </w:r>
      </w:ins>
      <w:ins w:id="981" w:author="Tammy Meek (NESO)" w:date="2025-01-24T11:36:00Z" w16du:dateUtc="2025-01-24T11:36:00Z">
        <w:r w:rsidR="00067BDC">
          <w:rPr>
            <w:rFonts w:ascii="Arial" w:hAnsi="Arial" w:cs="Arial"/>
            <w:sz w:val="24"/>
            <w:szCs w:val="24"/>
          </w:rPr>
          <w:tab/>
        </w:r>
      </w:ins>
      <w:ins w:id="982" w:author="Tammy Meek (NESO)" w:date="2025-01-24T11:32:00Z" w16du:dateUtc="2025-01-24T11:32:00Z">
        <w:r w:rsidRPr="00F245DD">
          <w:rPr>
            <w:rFonts w:ascii="Arial" w:hAnsi="Arial" w:cs="Arial"/>
            <w:sz w:val="24"/>
            <w:szCs w:val="24"/>
          </w:rPr>
          <w:t>The criteria relating to the operation of an</w:t>
        </w:r>
        <w:r w:rsidR="0027740B">
          <w:rPr>
            <w:rFonts w:ascii="Arial" w:hAnsi="Arial" w:cs="Arial"/>
            <w:sz w:val="24"/>
            <w:szCs w:val="24"/>
          </w:rPr>
          <w:t xml:space="preserve"> </w:t>
        </w:r>
        <w:r w:rsidRPr="00F245DD">
          <w:rPr>
            <w:rFonts w:ascii="Arial" w:hAnsi="Arial" w:cs="Arial"/>
            <w:sz w:val="24"/>
            <w:szCs w:val="24"/>
          </w:rPr>
          <w:t>offshore transmission system are</w:t>
        </w:r>
      </w:ins>
      <w:ins w:id="983" w:author="Tammy Meek (NESO)" w:date="2025-01-24T11:33:00Z" w16du:dateUtc="2025-01-24T11:33:00Z">
        <w:r w:rsidR="0027740B">
          <w:rPr>
            <w:rFonts w:ascii="Arial" w:hAnsi="Arial" w:cs="Arial"/>
            <w:sz w:val="24"/>
            <w:szCs w:val="24"/>
          </w:rPr>
          <w:t xml:space="preserve"> </w:t>
        </w:r>
        <w:r w:rsidR="0027740B" w:rsidRPr="00F245DD">
          <w:rPr>
            <w:rFonts w:ascii="Arial" w:hAnsi="Arial" w:cs="Arial"/>
            <w:sz w:val="24"/>
            <w:szCs w:val="24"/>
          </w:rPr>
          <w:t>presented in Section 9</w:t>
        </w:r>
        <w:r w:rsidR="0027740B">
          <w:rPr>
            <w:rFonts w:ascii="Arial" w:hAnsi="Arial" w:cs="Arial"/>
            <w:sz w:val="24"/>
            <w:szCs w:val="24"/>
          </w:rPr>
          <w:t>.</w:t>
        </w:r>
      </w:ins>
    </w:p>
    <w:p w14:paraId="018E540B" w14:textId="1904D40F" w:rsidR="00F245DD" w:rsidRDefault="00F245DD" w:rsidP="00F245DD">
      <w:pPr>
        <w:kinsoku w:val="0"/>
        <w:overflowPunct w:val="0"/>
        <w:autoSpaceDE/>
        <w:autoSpaceDN/>
        <w:adjustRightInd/>
        <w:spacing w:before="190" w:after="177" w:line="278" w:lineRule="exact"/>
        <w:ind w:left="720" w:hanging="720"/>
        <w:jc w:val="both"/>
        <w:textAlignment w:val="baseline"/>
        <w:rPr>
          <w:ins w:id="984" w:author="Tammy Meek (NESO)" w:date="2025-01-24T11:36:00Z" w16du:dateUtc="2025-01-24T11:36:00Z"/>
          <w:rFonts w:ascii="Arial" w:hAnsi="Arial" w:cs="Arial"/>
          <w:sz w:val="24"/>
          <w:szCs w:val="24"/>
        </w:rPr>
      </w:pPr>
      <w:ins w:id="985" w:author="Tammy Meek (NESO)" w:date="2025-01-24T11:32:00Z" w16du:dateUtc="2025-01-24T11:32:00Z">
        <w:r w:rsidRPr="00F245DD">
          <w:rPr>
            <w:rFonts w:ascii="Arial" w:hAnsi="Arial" w:cs="Arial"/>
            <w:sz w:val="24"/>
            <w:szCs w:val="24"/>
          </w:rPr>
          <w:t xml:space="preserve">1.22 </w:t>
        </w:r>
      </w:ins>
      <w:ins w:id="986" w:author="Tammy Meek (NESO)" w:date="2025-01-24T11:36:00Z" w16du:dateUtc="2025-01-24T11:36:00Z">
        <w:r w:rsidR="00067BDC">
          <w:rPr>
            <w:rFonts w:ascii="Arial" w:hAnsi="Arial" w:cs="Arial"/>
            <w:sz w:val="24"/>
            <w:szCs w:val="24"/>
          </w:rPr>
          <w:tab/>
        </w:r>
      </w:ins>
      <w:ins w:id="987" w:author="Tammy Meek (NESO)" w:date="2025-01-24T11:32:00Z" w16du:dateUtc="2025-01-24T11:32:00Z">
        <w:r w:rsidRPr="00F245DD">
          <w:rPr>
            <w:rFonts w:ascii="Arial" w:hAnsi="Arial" w:cs="Arial"/>
            <w:sz w:val="24"/>
            <w:szCs w:val="24"/>
          </w:rPr>
          <w:t>Voltage limits for use in planning</w:t>
        </w:r>
      </w:ins>
      <w:ins w:id="988" w:author="Tammy Meek (NESO)" w:date="2025-01-24T11:33:00Z" w16du:dateUtc="2025-01-24T11:33:00Z">
        <w:r w:rsidR="00AC4E8B">
          <w:rPr>
            <w:rFonts w:ascii="Arial" w:hAnsi="Arial" w:cs="Arial"/>
            <w:sz w:val="24"/>
            <w:szCs w:val="24"/>
          </w:rPr>
          <w:t xml:space="preserve"> </w:t>
        </w:r>
      </w:ins>
      <w:ins w:id="989" w:author="Tammy Meek (NESO)" w:date="2025-01-24T11:32:00Z" w16du:dateUtc="2025-01-24T11:32:00Z">
        <w:r w:rsidRPr="00F245DD">
          <w:rPr>
            <w:rFonts w:ascii="Arial" w:hAnsi="Arial" w:cs="Arial"/>
            <w:sz w:val="24"/>
            <w:szCs w:val="24"/>
          </w:rPr>
          <w:t>Overlap of Criteria</w:t>
        </w:r>
      </w:ins>
      <w:ins w:id="990" w:author="Tammy Meek (NESO)" w:date="2025-01-24T11:33:00Z" w16du:dateUtc="2025-01-24T11:33:00Z">
        <w:r w:rsidR="00AC4E8B">
          <w:rPr>
            <w:rFonts w:ascii="Arial" w:hAnsi="Arial" w:cs="Arial"/>
            <w:sz w:val="24"/>
            <w:szCs w:val="24"/>
          </w:rPr>
          <w:t xml:space="preserve"> </w:t>
        </w:r>
      </w:ins>
      <w:ins w:id="991" w:author="Tammy Meek (NESO)" w:date="2025-01-24T11:32:00Z" w16du:dateUtc="2025-01-24T11:32:00Z">
        <w:r w:rsidRPr="00F245DD">
          <w:rPr>
            <w:rFonts w:ascii="Arial" w:hAnsi="Arial" w:cs="Arial"/>
            <w:sz w:val="24"/>
            <w:szCs w:val="24"/>
          </w:rPr>
          <w:t>operating an offshore transmission</w:t>
        </w:r>
      </w:ins>
      <w:ins w:id="992" w:author="Tammy Meek (NESO)" w:date="2025-01-24T11:33:00Z" w16du:dateUtc="2025-01-24T11:33:00Z">
        <w:r w:rsidR="00AC4E8B">
          <w:rPr>
            <w:rFonts w:ascii="Arial" w:hAnsi="Arial" w:cs="Arial"/>
            <w:sz w:val="24"/>
            <w:szCs w:val="24"/>
          </w:rPr>
          <w:t xml:space="preserve"> </w:t>
        </w:r>
        <w:r w:rsidR="00AC4E8B" w:rsidRPr="00F245DD">
          <w:rPr>
            <w:rFonts w:ascii="Arial" w:hAnsi="Arial" w:cs="Arial"/>
            <w:sz w:val="24"/>
            <w:szCs w:val="24"/>
          </w:rPr>
          <w:t>and system are presented in Section 10</w:t>
        </w:r>
        <w:r w:rsidR="00AC4E8B">
          <w:rPr>
            <w:rFonts w:ascii="Arial" w:hAnsi="Arial" w:cs="Arial"/>
            <w:sz w:val="24"/>
            <w:szCs w:val="24"/>
          </w:rPr>
          <w:t>.</w:t>
        </w:r>
      </w:ins>
    </w:p>
    <w:p w14:paraId="5509D3CF" w14:textId="43C06FBA" w:rsidR="00A92B57" w:rsidRPr="00A92B57" w:rsidRDefault="00A92B57" w:rsidP="00F245DD">
      <w:pPr>
        <w:kinsoku w:val="0"/>
        <w:overflowPunct w:val="0"/>
        <w:autoSpaceDE/>
        <w:autoSpaceDN/>
        <w:adjustRightInd/>
        <w:spacing w:before="190" w:after="177" w:line="278" w:lineRule="exact"/>
        <w:ind w:left="720" w:hanging="720"/>
        <w:jc w:val="both"/>
        <w:textAlignment w:val="baseline"/>
        <w:rPr>
          <w:rFonts w:ascii="Arial" w:hAnsi="Arial" w:cs="Arial"/>
          <w:b/>
          <w:bCs/>
          <w:sz w:val="24"/>
          <w:szCs w:val="24"/>
          <w:u w:val="single"/>
          <w:rPrChange w:id="993" w:author="Tammy Meek (NESO)" w:date="2025-01-24T11:36:00Z" w16du:dateUtc="2025-01-24T11:36:00Z">
            <w:rPr>
              <w:rFonts w:ascii="Arial" w:hAnsi="Arial" w:cs="Arial"/>
              <w:sz w:val="24"/>
              <w:szCs w:val="24"/>
            </w:rPr>
          </w:rPrChange>
        </w:rPr>
      </w:pPr>
      <w:ins w:id="994" w:author="Tammy Meek (NESO)" w:date="2025-01-24T11:36:00Z" w16du:dateUtc="2025-01-24T11:36:00Z">
        <w:r w:rsidRPr="00A92B57">
          <w:rPr>
            <w:rFonts w:ascii="Arial" w:hAnsi="Arial" w:cs="Arial"/>
            <w:b/>
            <w:bCs/>
            <w:sz w:val="24"/>
            <w:szCs w:val="24"/>
            <w:u w:val="single"/>
            <w:rPrChange w:id="995" w:author="Tammy Meek (NESO)" w:date="2025-01-24T11:36:00Z" w16du:dateUtc="2025-01-24T11:36:00Z">
              <w:rPr>
                <w:rFonts w:ascii="Arial" w:hAnsi="Arial" w:cs="Arial"/>
                <w:sz w:val="24"/>
                <w:szCs w:val="24"/>
              </w:rPr>
            </w:rPrChange>
          </w:rPr>
          <w:t xml:space="preserve">Overlap of Criteria </w:t>
        </w:r>
      </w:ins>
    </w:p>
    <w:tbl>
      <w:tblPr>
        <w:tblW w:w="10010" w:type="dxa"/>
        <w:tblLayout w:type="fixed"/>
        <w:tblCellMar>
          <w:left w:w="0" w:type="dxa"/>
          <w:right w:w="0" w:type="dxa"/>
        </w:tblCellMar>
        <w:tblLook w:val="0000" w:firstRow="0" w:lastRow="0" w:firstColumn="0" w:lastColumn="0" w:noHBand="0" w:noVBand="0"/>
        <w:tblPrChange w:id="996" w:author="Tammy Meek (NESO)" w:date="2025-01-24T11:32:00Z" w16du:dateUtc="2025-01-24T11:32:00Z">
          <w:tblPr>
            <w:tblW w:w="0" w:type="auto"/>
            <w:tblLayout w:type="fixed"/>
            <w:tblCellMar>
              <w:left w:w="0" w:type="dxa"/>
              <w:right w:w="0" w:type="dxa"/>
            </w:tblCellMar>
            <w:tblLook w:val="0000" w:firstRow="0" w:lastRow="0" w:firstColumn="0" w:lastColumn="0" w:noHBand="0" w:noVBand="0"/>
          </w:tblPr>
        </w:tblPrChange>
      </w:tblPr>
      <w:tblGrid>
        <w:gridCol w:w="6096"/>
        <w:gridCol w:w="3914"/>
        <w:tblGridChange w:id="997">
          <w:tblGrid>
            <w:gridCol w:w="5142"/>
            <w:gridCol w:w="954"/>
            <w:gridCol w:w="2960"/>
            <w:gridCol w:w="954"/>
          </w:tblGrid>
        </w:tblGridChange>
      </w:tblGrid>
      <w:tr w:rsidR="009C1403" w:rsidDel="00F245DD" w14:paraId="1C5E5006" w14:textId="734983D8" w:rsidTr="0035043C">
        <w:trPr>
          <w:trHeight w:hRule="exact" w:val="568"/>
          <w:del w:id="998" w:author="Tammy Meek (NESO)" w:date="2025-01-24T11:32:00Z"/>
          <w:trPrChange w:id="999" w:author="Tammy Meek (NESO)" w:date="2025-01-24T11:32:00Z" w16du:dateUtc="2025-01-24T11:32:00Z">
            <w:trPr>
              <w:gridAfter w:val="0"/>
              <w:trHeight w:hRule="exact" w:val="568"/>
            </w:trPr>
          </w:trPrChange>
        </w:trPr>
        <w:tc>
          <w:tcPr>
            <w:tcW w:w="6096" w:type="dxa"/>
            <w:tcBorders>
              <w:top w:val="nil"/>
              <w:left w:val="nil"/>
              <w:bottom w:val="nil"/>
              <w:right w:val="nil"/>
            </w:tcBorders>
            <w:tcPrChange w:id="1000" w:author="Tammy Meek (NESO)" w:date="2025-01-24T11:32:00Z" w16du:dateUtc="2025-01-24T11:32:00Z">
              <w:tcPr>
                <w:tcW w:w="5142" w:type="dxa"/>
                <w:tcBorders>
                  <w:top w:val="nil"/>
                  <w:left w:val="nil"/>
                  <w:bottom w:val="nil"/>
                  <w:right w:val="nil"/>
                </w:tcBorders>
              </w:tcPr>
            </w:tcPrChange>
          </w:tcPr>
          <w:p w14:paraId="5660AB9C" w14:textId="3D9C8E93" w:rsidR="009C1403" w:rsidDel="00F245DD" w:rsidRDefault="00C6386D">
            <w:pPr>
              <w:kinsoku w:val="0"/>
              <w:overflowPunct w:val="0"/>
              <w:autoSpaceDE/>
              <w:autoSpaceDN/>
              <w:adjustRightInd/>
              <w:spacing w:line="283" w:lineRule="exact"/>
              <w:ind w:left="720" w:right="-3927" w:hanging="720"/>
              <w:textAlignment w:val="baseline"/>
              <w:rPr>
                <w:del w:id="1001" w:author="Tammy Meek (NESO)" w:date="2025-01-24T11:32:00Z" w16du:dateUtc="2025-01-24T11:32:00Z"/>
                <w:rFonts w:ascii="Arial" w:hAnsi="Arial" w:cs="Arial"/>
                <w:sz w:val="24"/>
                <w:szCs w:val="24"/>
              </w:rPr>
              <w:pPrChange w:id="1002" w:author="Tammy Meek (NESO)" w:date="2025-01-24T11:31:00Z" w16du:dateUtc="2025-01-24T11:31:00Z">
                <w:pPr>
                  <w:kinsoku w:val="0"/>
                  <w:overflowPunct w:val="0"/>
                  <w:autoSpaceDE/>
                  <w:autoSpaceDN/>
                  <w:adjustRightInd/>
                  <w:spacing w:line="283" w:lineRule="exact"/>
                  <w:ind w:left="720" w:right="36" w:hanging="648"/>
                  <w:textAlignment w:val="baseline"/>
                </w:pPr>
              </w:pPrChange>
            </w:pPr>
            <w:del w:id="1003" w:author="Tammy Meek (NESO)" w:date="2025-01-24T11:32:00Z" w16du:dateUtc="2025-01-24T11:32:00Z">
              <w:r w:rsidDel="00F245DD">
                <w:rPr>
                  <w:rFonts w:ascii="Arial" w:hAnsi="Arial" w:cs="Arial"/>
                  <w:sz w:val="24"/>
                  <w:szCs w:val="24"/>
                </w:rPr>
                <w:delText>1.21 The criteria relating to the operation of</w:delText>
              </w:r>
            </w:del>
            <w:del w:id="1004" w:author="Tammy Meek (NESO)" w:date="2025-01-24T11:31:00Z" w16du:dateUtc="2025-01-24T11:31:00Z">
              <w:r w:rsidDel="004A256C">
                <w:rPr>
                  <w:rFonts w:ascii="Arial" w:hAnsi="Arial" w:cs="Arial"/>
                  <w:sz w:val="24"/>
                  <w:szCs w:val="24"/>
                </w:rPr>
                <w:delText xml:space="preserve"> </w:delText>
              </w:r>
            </w:del>
            <w:del w:id="1005" w:author="Tammy Meek (NESO)" w:date="2025-01-24T11:32:00Z" w16du:dateUtc="2025-01-24T11:32:00Z">
              <w:r w:rsidDel="00F245DD">
                <w:rPr>
                  <w:rFonts w:ascii="Arial" w:hAnsi="Arial" w:cs="Arial"/>
                  <w:sz w:val="24"/>
                  <w:szCs w:val="24"/>
                </w:rPr>
                <w:delText>an presented in Section 9.</w:delText>
              </w:r>
            </w:del>
          </w:p>
        </w:tc>
        <w:tc>
          <w:tcPr>
            <w:tcW w:w="3914" w:type="dxa"/>
            <w:tcBorders>
              <w:top w:val="nil"/>
              <w:left w:val="nil"/>
              <w:bottom w:val="nil"/>
              <w:right w:val="nil"/>
            </w:tcBorders>
            <w:tcPrChange w:id="1006" w:author="Tammy Meek (NESO)" w:date="2025-01-24T11:32:00Z" w16du:dateUtc="2025-01-24T11:32:00Z">
              <w:tcPr>
                <w:tcW w:w="3914" w:type="dxa"/>
                <w:gridSpan w:val="2"/>
                <w:tcBorders>
                  <w:top w:val="nil"/>
                  <w:left w:val="nil"/>
                  <w:bottom w:val="nil"/>
                  <w:right w:val="nil"/>
                </w:tcBorders>
              </w:tcPr>
            </w:tcPrChange>
          </w:tcPr>
          <w:p w14:paraId="55A45504" w14:textId="4A888B01" w:rsidR="009C1403" w:rsidDel="00F245DD" w:rsidRDefault="00C6386D">
            <w:pPr>
              <w:kinsoku w:val="0"/>
              <w:overflowPunct w:val="0"/>
              <w:autoSpaceDE/>
              <w:autoSpaceDN/>
              <w:adjustRightInd/>
              <w:spacing w:after="287" w:line="278" w:lineRule="exact"/>
              <w:ind w:left="720" w:right="364" w:hanging="720"/>
              <w:jc w:val="right"/>
              <w:textAlignment w:val="baseline"/>
              <w:rPr>
                <w:del w:id="1007" w:author="Tammy Meek (NESO)" w:date="2025-01-24T11:32:00Z" w16du:dateUtc="2025-01-24T11:32:00Z"/>
                <w:rFonts w:ascii="Arial" w:hAnsi="Arial" w:cs="Arial"/>
                <w:sz w:val="24"/>
                <w:szCs w:val="24"/>
              </w:rPr>
              <w:pPrChange w:id="1008" w:author="Tammy Meek (NESO)" w:date="2025-01-24T11:31:00Z" w16du:dateUtc="2025-01-24T11:31:00Z">
                <w:pPr>
                  <w:kinsoku w:val="0"/>
                  <w:overflowPunct w:val="0"/>
                  <w:autoSpaceDE/>
                  <w:autoSpaceDN/>
                  <w:adjustRightInd/>
                  <w:spacing w:after="287" w:line="278" w:lineRule="exact"/>
                  <w:ind w:right="364"/>
                  <w:jc w:val="right"/>
                  <w:textAlignment w:val="baseline"/>
                </w:pPr>
              </w:pPrChange>
            </w:pPr>
            <w:del w:id="1009" w:author="Tammy Meek (NESO)" w:date="2025-01-24T11:32:00Z" w16du:dateUtc="2025-01-24T11:32:00Z">
              <w:r w:rsidDel="00F245DD">
                <w:rPr>
                  <w:rFonts w:ascii="Arial" w:hAnsi="Arial" w:cs="Arial"/>
                  <w:i/>
                  <w:iCs/>
                  <w:sz w:val="24"/>
                  <w:szCs w:val="24"/>
                </w:rPr>
                <w:delText xml:space="preserve">offshore transmission system </w:delText>
              </w:r>
              <w:r w:rsidDel="00F245DD">
                <w:rPr>
                  <w:rFonts w:ascii="Arial" w:hAnsi="Arial" w:cs="Arial"/>
                  <w:sz w:val="24"/>
                  <w:szCs w:val="24"/>
                </w:rPr>
                <w:delText>are</w:delText>
              </w:r>
            </w:del>
          </w:p>
        </w:tc>
      </w:tr>
    </w:tbl>
    <w:p w14:paraId="6930BA4A" w14:textId="6653F78B" w:rsidR="009C1403" w:rsidDel="00F245DD" w:rsidRDefault="009C1403">
      <w:pPr>
        <w:kinsoku w:val="0"/>
        <w:overflowPunct w:val="0"/>
        <w:autoSpaceDE/>
        <w:autoSpaceDN/>
        <w:adjustRightInd/>
        <w:spacing w:after="160" w:line="20" w:lineRule="exact"/>
        <w:ind w:left="720" w:hanging="720"/>
        <w:textAlignment w:val="baseline"/>
        <w:rPr>
          <w:del w:id="1010" w:author="Tammy Meek (NESO)" w:date="2025-01-24T11:32:00Z" w16du:dateUtc="2025-01-24T11:32:00Z"/>
          <w:sz w:val="24"/>
          <w:szCs w:val="24"/>
        </w:rPr>
        <w:pPrChange w:id="1011" w:author="Tammy Meek (NESO)" w:date="2025-01-24T11:31:00Z" w16du:dateUtc="2025-01-24T11:31:00Z">
          <w:pPr>
            <w:kinsoku w:val="0"/>
            <w:overflowPunct w:val="0"/>
            <w:autoSpaceDE/>
            <w:autoSpaceDN/>
            <w:adjustRightInd/>
            <w:spacing w:after="160" w:line="20" w:lineRule="exact"/>
            <w:textAlignment w:val="baseline"/>
          </w:pPr>
        </w:pPrChange>
      </w:pPr>
    </w:p>
    <w:tbl>
      <w:tblPr>
        <w:tblW w:w="0" w:type="auto"/>
        <w:tblLayout w:type="fixed"/>
        <w:tblCellMar>
          <w:left w:w="0" w:type="dxa"/>
          <w:right w:w="0" w:type="dxa"/>
        </w:tblCellMar>
        <w:tblLook w:val="0000" w:firstRow="0" w:lastRow="0" w:firstColumn="0" w:lastColumn="0" w:noHBand="0" w:noVBand="0"/>
      </w:tblPr>
      <w:tblGrid>
        <w:gridCol w:w="5074"/>
        <w:gridCol w:w="3982"/>
      </w:tblGrid>
      <w:tr w:rsidR="009C1403" w:rsidDel="00F245DD" w14:paraId="1DCC2CC6" w14:textId="027B1FF2">
        <w:trPr>
          <w:trHeight w:hRule="exact" w:val="1061"/>
          <w:del w:id="1012" w:author="Tammy Meek (NESO)" w:date="2025-01-24T11:32:00Z"/>
        </w:trPr>
        <w:tc>
          <w:tcPr>
            <w:tcW w:w="5074" w:type="dxa"/>
            <w:tcBorders>
              <w:top w:val="nil"/>
              <w:left w:val="nil"/>
              <w:bottom w:val="nil"/>
              <w:right w:val="nil"/>
            </w:tcBorders>
          </w:tcPr>
          <w:p w14:paraId="0D6786FF" w14:textId="3E059649" w:rsidR="009C1403" w:rsidDel="00F245DD" w:rsidRDefault="00C6386D" w:rsidP="004A256C">
            <w:pPr>
              <w:kinsoku w:val="0"/>
              <w:overflowPunct w:val="0"/>
              <w:autoSpaceDE/>
              <w:autoSpaceDN/>
              <w:adjustRightInd/>
              <w:spacing w:line="286" w:lineRule="exact"/>
              <w:ind w:left="720" w:right="72" w:hanging="720"/>
              <w:textAlignment w:val="baseline"/>
              <w:rPr>
                <w:del w:id="1013" w:author="Tammy Meek (NESO)" w:date="2025-01-24T11:32:00Z" w16du:dateUtc="2025-01-24T11:32:00Z"/>
                <w:rFonts w:ascii="Arial" w:hAnsi="Arial" w:cs="Arial"/>
                <w:sz w:val="24"/>
                <w:szCs w:val="24"/>
              </w:rPr>
            </w:pPr>
            <w:del w:id="1014" w:author="Tammy Meek (NESO)" w:date="2025-01-24T11:32:00Z" w16du:dateUtc="2025-01-24T11:32:00Z">
              <w:r w:rsidDel="00F245DD">
                <w:rPr>
                  <w:rFonts w:ascii="Arial" w:hAnsi="Arial" w:cs="Arial"/>
                  <w:sz w:val="24"/>
                  <w:szCs w:val="24"/>
                </w:rPr>
                <w:delText xml:space="preserve">1.22 Voltage limits for use in planning and </w:delText>
              </w:r>
              <w:r w:rsidDel="00F245DD">
                <w:rPr>
                  <w:rFonts w:ascii="Arial" w:hAnsi="Arial" w:cs="Arial"/>
                  <w:i/>
                  <w:iCs/>
                  <w:sz w:val="24"/>
                  <w:szCs w:val="24"/>
                </w:rPr>
                <w:delText xml:space="preserve">system </w:delText>
              </w:r>
              <w:r w:rsidDel="00F245DD">
                <w:rPr>
                  <w:rFonts w:ascii="Arial" w:hAnsi="Arial" w:cs="Arial"/>
                  <w:sz w:val="24"/>
                  <w:szCs w:val="24"/>
                </w:rPr>
                <w:delText>are presented in Section 10.</w:delText>
              </w:r>
            </w:del>
          </w:p>
          <w:p w14:paraId="57B29D82" w14:textId="3401A3F2" w:rsidR="009C1403" w:rsidDel="00F245DD" w:rsidRDefault="00C6386D">
            <w:pPr>
              <w:kinsoku w:val="0"/>
              <w:overflowPunct w:val="0"/>
              <w:autoSpaceDE/>
              <w:autoSpaceDN/>
              <w:adjustRightInd/>
              <w:spacing w:before="188" w:after="20" w:line="276" w:lineRule="exact"/>
              <w:ind w:left="720" w:hanging="720"/>
              <w:textAlignment w:val="baseline"/>
              <w:rPr>
                <w:del w:id="1015" w:author="Tammy Meek (NESO)" w:date="2025-01-24T11:32:00Z" w16du:dateUtc="2025-01-24T11:32:00Z"/>
                <w:rFonts w:ascii="Arial" w:hAnsi="Arial" w:cs="Arial"/>
                <w:b/>
                <w:bCs/>
                <w:sz w:val="24"/>
                <w:szCs w:val="24"/>
                <w:u w:val="single"/>
              </w:rPr>
              <w:pPrChange w:id="1016" w:author="Tammy Meek (NESO)" w:date="2025-01-24T11:31:00Z" w16du:dateUtc="2025-01-24T11:31:00Z">
                <w:pPr>
                  <w:kinsoku w:val="0"/>
                  <w:overflowPunct w:val="0"/>
                  <w:autoSpaceDE/>
                  <w:autoSpaceDN/>
                  <w:adjustRightInd/>
                  <w:spacing w:before="188" w:after="20" w:line="276" w:lineRule="exact"/>
                  <w:textAlignment w:val="baseline"/>
                </w:pPr>
              </w:pPrChange>
            </w:pPr>
            <w:del w:id="1017" w:author="Tammy Meek (NESO)" w:date="2025-01-24T11:32:00Z" w16du:dateUtc="2025-01-24T11:32:00Z">
              <w:r w:rsidDel="00F245DD">
                <w:rPr>
                  <w:rFonts w:ascii="Arial" w:hAnsi="Arial" w:cs="Arial"/>
                  <w:b/>
                  <w:bCs/>
                  <w:sz w:val="24"/>
                  <w:szCs w:val="24"/>
                  <w:u w:val="single"/>
                </w:rPr>
                <w:delText>Overlap of Criteria</w:delText>
              </w:r>
            </w:del>
          </w:p>
        </w:tc>
        <w:tc>
          <w:tcPr>
            <w:tcW w:w="3982" w:type="dxa"/>
            <w:tcBorders>
              <w:top w:val="nil"/>
              <w:left w:val="nil"/>
              <w:bottom w:val="nil"/>
              <w:right w:val="nil"/>
            </w:tcBorders>
          </w:tcPr>
          <w:p w14:paraId="7A5158E4" w14:textId="5069B615" w:rsidR="009C1403" w:rsidDel="00F245DD" w:rsidRDefault="00C6386D">
            <w:pPr>
              <w:kinsoku w:val="0"/>
              <w:overflowPunct w:val="0"/>
              <w:autoSpaceDE/>
              <w:autoSpaceDN/>
              <w:adjustRightInd/>
              <w:spacing w:after="772" w:line="278" w:lineRule="exact"/>
              <w:ind w:left="720" w:hanging="720"/>
              <w:jc w:val="center"/>
              <w:textAlignment w:val="baseline"/>
              <w:rPr>
                <w:del w:id="1018" w:author="Tammy Meek (NESO)" w:date="2025-01-24T11:32:00Z" w16du:dateUtc="2025-01-24T11:32:00Z"/>
                <w:rFonts w:ascii="Arial" w:hAnsi="Arial" w:cs="Arial"/>
                <w:i/>
                <w:iCs/>
                <w:sz w:val="24"/>
                <w:szCs w:val="24"/>
              </w:rPr>
              <w:pPrChange w:id="1019" w:author="Tammy Meek (NESO)" w:date="2025-01-24T11:31:00Z" w16du:dateUtc="2025-01-24T11:31:00Z">
                <w:pPr>
                  <w:kinsoku w:val="0"/>
                  <w:overflowPunct w:val="0"/>
                  <w:autoSpaceDE/>
                  <w:autoSpaceDN/>
                  <w:adjustRightInd/>
                  <w:spacing w:after="772" w:line="278" w:lineRule="exact"/>
                  <w:jc w:val="center"/>
                  <w:textAlignment w:val="baseline"/>
                </w:pPr>
              </w:pPrChange>
            </w:pPr>
            <w:del w:id="1020" w:author="Tammy Meek (NESO)" w:date="2025-01-24T11:32:00Z" w16du:dateUtc="2025-01-24T11:32:00Z">
              <w:r w:rsidDel="00F245DD">
                <w:rPr>
                  <w:rFonts w:ascii="Arial" w:hAnsi="Arial" w:cs="Arial"/>
                  <w:sz w:val="24"/>
                  <w:szCs w:val="24"/>
                </w:rPr>
                <w:delText xml:space="preserve">operating an </w:delText>
              </w:r>
              <w:r w:rsidDel="00F245DD">
                <w:rPr>
                  <w:rFonts w:ascii="Arial" w:hAnsi="Arial" w:cs="Arial"/>
                  <w:i/>
                  <w:iCs/>
                  <w:sz w:val="24"/>
                  <w:szCs w:val="24"/>
                </w:rPr>
                <w:delText>offshore transmission</w:delText>
              </w:r>
            </w:del>
          </w:p>
        </w:tc>
      </w:tr>
    </w:tbl>
    <w:p w14:paraId="1937D962" w14:textId="77777777" w:rsidR="009C1403" w:rsidRDefault="009C1403">
      <w:pPr>
        <w:widowControl/>
        <w:rPr>
          <w:sz w:val="24"/>
          <w:szCs w:val="24"/>
        </w:rPr>
      </w:pPr>
    </w:p>
    <w:p w14:paraId="3CDE6AD7" w14:textId="1D616E1D" w:rsidR="00184667" w:rsidRPr="00184667" w:rsidDel="00067BDC" w:rsidRDefault="00184667" w:rsidP="00184667">
      <w:pPr>
        <w:rPr>
          <w:del w:id="1021" w:author="Tammy Meek (NESO)" w:date="2025-01-24T11:35:00Z" w16du:dateUtc="2025-01-24T11:35:00Z"/>
          <w:sz w:val="24"/>
          <w:szCs w:val="24"/>
        </w:rPr>
        <w:sectPr w:rsidR="00184667" w:rsidRPr="00184667" w:rsidDel="00067BDC" w:rsidSect="0077462C">
          <w:headerReference w:type="default" r:id="rId26"/>
          <w:type w:val="continuous"/>
          <w:pgSz w:w="11904" w:h="16834"/>
          <w:pgMar w:top="2127" w:right="1402" w:bottom="508" w:left="1446" w:header="720" w:footer="720" w:gutter="0"/>
          <w:cols w:space="720"/>
          <w:noEndnote/>
          <w:sectPrChange w:id="1032" w:author="Tammy Meek (NESO)" w:date="2025-01-24T11:27:00Z" w16du:dateUtc="2025-01-24T11:27:00Z">
            <w:sectPr w:rsidR="00184667" w:rsidRPr="00184667" w:rsidDel="00067BDC" w:rsidSect="0077462C">
              <w:pgMar w:top="7208" w:right="1402" w:bottom="508" w:left="1446" w:header="720" w:footer="720" w:gutter="0"/>
            </w:sectPr>
          </w:sectPrChange>
        </w:sectPr>
      </w:pPr>
    </w:p>
    <w:p w14:paraId="3BB59BD0" w14:textId="6889C58F" w:rsidR="009C1403" w:rsidRDefault="00C6386D">
      <w:pPr>
        <w:kinsoku w:val="0"/>
        <w:overflowPunct w:val="0"/>
        <w:autoSpaceDE/>
        <w:autoSpaceDN/>
        <w:adjustRightInd/>
        <w:spacing w:before="8" w:line="277" w:lineRule="exact"/>
        <w:ind w:left="720" w:hanging="720"/>
        <w:jc w:val="both"/>
        <w:textAlignment w:val="baseline"/>
        <w:rPr>
          <w:rFonts w:ascii="Arial" w:hAnsi="Arial" w:cs="Arial"/>
          <w:sz w:val="24"/>
          <w:szCs w:val="24"/>
        </w:rPr>
      </w:pPr>
      <w:r>
        <w:rPr>
          <w:rFonts w:ascii="Arial" w:hAnsi="Arial" w:cs="Arial"/>
          <w:sz w:val="24"/>
          <w:szCs w:val="24"/>
        </w:rPr>
        <w:t xml:space="preserve">1.23 </w:t>
      </w:r>
      <w:ins w:id="1033" w:author="Tammy Meek (NESO)" w:date="2025-01-24T11:49:00Z" w16du:dateUtc="2025-01-24T11:49:00Z">
        <w:r w:rsidR="001F627F">
          <w:rPr>
            <w:rFonts w:ascii="Arial" w:hAnsi="Arial" w:cs="Arial"/>
            <w:sz w:val="24"/>
            <w:szCs w:val="24"/>
          </w:rPr>
          <w:tab/>
        </w:r>
      </w:ins>
      <w:r>
        <w:rPr>
          <w:rFonts w:ascii="Arial" w:hAnsi="Arial" w:cs="Arial"/>
          <w:sz w:val="24"/>
          <w:szCs w:val="24"/>
        </w:rPr>
        <w:t xml:space="preserve">As described above, and illustrated in Figures 1.1, 1.2 and 1.3, there will be parts of the </w:t>
      </w:r>
      <w:r>
        <w:rPr>
          <w:rFonts w:ascii="Arial" w:hAnsi="Arial" w:cs="Arial"/>
          <w:i/>
          <w:iCs/>
          <w:sz w:val="24"/>
          <w:szCs w:val="24"/>
        </w:rPr>
        <w:t xml:space="preserve">national electricity transmission system </w:t>
      </w:r>
      <w:r>
        <w:rPr>
          <w:rFonts w:ascii="Arial" w:hAnsi="Arial" w:cs="Arial"/>
          <w:sz w:val="24"/>
          <w:szCs w:val="24"/>
        </w:rPr>
        <w:t>where more than one set of criteria apply. In such places the requirements of all relevant criteria must be met. Particular examples are:</w:t>
      </w:r>
    </w:p>
    <w:p w14:paraId="41274F02" w14:textId="11726C32" w:rsidR="009C1403" w:rsidRDefault="00C6386D">
      <w:pPr>
        <w:kinsoku w:val="0"/>
        <w:overflowPunct w:val="0"/>
        <w:autoSpaceDE/>
        <w:autoSpaceDN/>
        <w:adjustRightInd/>
        <w:spacing w:before="201" w:line="277" w:lineRule="exact"/>
        <w:ind w:left="1701" w:hanging="992"/>
        <w:jc w:val="both"/>
        <w:textAlignment w:val="baseline"/>
        <w:rPr>
          <w:rFonts w:ascii="Arial" w:hAnsi="Arial" w:cs="Arial"/>
          <w:sz w:val="24"/>
          <w:szCs w:val="24"/>
        </w:rPr>
        <w:pPrChange w:id="1034" w:author="Tammy Meek (NESO)" w:date="2025-01-24T11:50:00Z" w16du:dateUtc="2025-01-24T11:50:00Z">
          <w:pPr>
            <w:kinsoku w:val="0"/>
            <w:overflowPunct w:val="0"/>
            <w:autoSpaceDE/>
            <w:autoSpaceDN/>
            <w:adjustRightInd/>
            <w:spacing w:before="201" w:line="277" w:lineRule="exact"/>
            <w:ind w:left="1368" w:hanging="648"/>
            <w:jc w:val="both"/>
            <w:textAlignment w:val="baseline"/>
          </w:pPr>
        </w:pPrChange>
      </w:pPr>
      <w:r>
        <w:rPr>
          <w:rFonts w:ascii="Arial" w:hAnsi="Arial" w:cs="Arial"/>
          <w:sz w:val="24"/>
          <w:szCs w:val="24"/>
        </w:rPr>
        <w:t>1.23.1</w:t>
      </w:r>
      <w:del w:id="1035" w:author="Tammy Meek (NESO)" w:date="2025-01-24T11:50:00Z" w16du:dateUtc="2025-01-24T11:50:00Z">
        <w:r w:rsidDel="00F64E26">
          <w:rPr>
            <w:rFonts w:ascii="Arial" w:hAnsi="Arial" w:cs="Arial"/>
            <w:sz w:val="24"/>
            <w:szCs w:val="24"/>
          </w:rPr>
          <w:delText xml:space="preserve"> </w:delText>
        </w:r>
      </w:del>
      <w:ins w:id="1036" w:author="Tammy Meek (NESO)" w:date="2025-01-24T11:50:00Z" w16du:dateUtc="2025-01-24T11:50:00Z">
        <w:r w:rsidR="00F64E26">
          <w:rPr>
            <w:rFonts w:ascii="Arial" w:hAnsi="Arial" w:cs="Arial"/>
            <w:sz w:val="24"/>
            <w:szCs w:val="24"/>
          </w:rPr>
          <w:tab/>
        </w:r>
      </w:ins>
      <w:r>
        <w:rPr>
          <w:rFonts w:ascii="Arial" w:hAnsi="Arial" w:cs="Arial"/>
          <w:sz w:val="24"/>
          <w:szCs w:val="24"/>
        </w:rPr>
        <w:t xml:space="preserve">should an </w:t>
      </w:r>
      <w:r>
        <w:rPr>
          <w:rFonts w:ascii="Arial" w:hAnsi="Arial" w:cs="Arial"/>
          <w:i/>
          <w:iCs/>
          <w:sz w:val="24"/>
          <w:szCs w:val="24"/>
        </w:rPr>
        <w:t xml:space="preserve">offshore transmission system </w:t>
      </w:r>
      <w:r>
        <w:rPr>
          <w:rFonts w:ascii="Arial" w:hAnsi="Arial" w:cs="Arial"/>
          <w:sz w:val="24"/>
          <w:szCs w:val="24"/>
        </w:rPr>
        <w:t xml:space="preserve">be connected to the onshore </w:t>
      </w:r>
      <w:r>
        <w:rPr>
          <w:rFonts w:ascii="Arial" w:hAnsi="Arial" w:cs="Arial"/>
          <w:i/>
          <w:iCs/>
          <w:sz w:val="24"/>
          <w:szCs w:val="24"/>
        </w:rPr>
        <w:t xml:space="preserve">MITS </w:t>
      </w:r>
      <w:r>
        <w:rPr>
          <w:rFonts w:ascii="Arial" w:hAnsi="Arial" w:cs="Arial"/>
          <w:sz w:val="24"/>
          <w:szCs w:val="24"/>
        </w:rPr>
        <w:t xml:space="preserve">by two or more AC </w:t>
      </w:r>
      <w:r>
        <w:rPr>
          <w:rFonts w:ascii="Arial" w:hAnsi="Arial" w:cs="Arial"/>
          <w:i/>
          <w:iCs/>
          <w:sz w:val="24"/>
          <w:szCs w:val="24"/>
        </w:rPr>
        <w:t xml:space="preserve">offshore transmission circuits </w:t>
      </w:r>
      <w:r>
        <w:rPr>
          <w:rFonts w:ascii="Arial" w:hAnsi="Arial" w:cs="Arial"/>
          <w:sz w:val="24"/>
          <w:szCs w:val="24"/>
        </w:rPr>
        <w:t xml:space="preserve">routed to different onshore substations or to separate </w:t>
      </w:r>
      <w:r>
        <w:rPr>
          <w:rFonts w:ascii="Arial" w:hAnsi="Arial" w:cs="Arial"/>
          <w:i/>
          <w:iCs/>
          <w:sz w:val="24"/>
          <w:szCs w:val="24"/>
        </w:rPr>
        <w:t xml:space="preserve">busbar </w:t>
      </w:r>
      <w:r>
        <w:rPr>
          <w:rFonts w:ascii="Arial" w:hAnsi="Arial" w:cs="Arial"/>
          <w:sz w:val="24"/>
          <w:szCs w:val="24"/>
        </w:rPr>
        <w:t xml:space="preserve">sections at the same onshore substation, those AC </w:t>
      </w:r>
      <w:r>
        <w:rPr>
          <w:rFonts w:ascii="Arial" w:hAnsi="Arial" w:cs="Arial"/>
          <w:i/>
          <w:iCs/>
          <w:sz w:val="24"/>
          <w:szCs w:val="24"/>
        </w:rPr>
        <w:t xml:space="preserve">offshore transmission circuits </w:t>
      </w:r>
      <w:r>
        <w:rPr>
          <w:rFonts w:ascii="Arial" w:hAnsi="Arial" w:cs="Arial"/>
          <w:sz w:val="24"/>
          <w:szCs w:val="24"/>
        </w:rPr>
        <w:t xml:space="preserve">would parallel the </w:t>
      </w:r>
      <w:r>
        <w:rPr>
          <w:rFonts w:ascii="Arial" w:hAnsi="Arial" w:cs="Arial"/>
          <w:i/>
          <w:iCs/>
          <w:sz w:val="24"/>
          <w:szCs w:val="24"/>
        </w:rPr>
        <w:t xml:space="preserve">MITS. </w:t>
      </w:r>
      <w:r>
        <w:rPr>
          <w:rFonts w:ascii="Arial" w:hAnsi="Arial" w:cs="Arial"/>
          <w:sz w:val="24"/>
          <w:szCs w:val="24"/>
        </w:rPr>
        <w:t xml:space="preserve">In such cases the onshore criteria would also apply to the relevant sections of the </w:t>
      </w:r>
      <w:r>
        <w:rPr>
          <w:rFonts w:ascii="Arial" w:hAnsi="Arial" w:cs="Arial"/>
          <w:i/>
          <w:iCs/>
          <w:sz w:val="24"/>
          <w:szCs w:val="24"/>
        </w:rPr>
        <w:t>offshore transmission system</w:t>
      </w:r>
      <w:r>
        <w:rPr>
          <w:rFonts w:ascii="Arial" w:hAnsi="Arial" w:cs="Arial"/>
          <w:sz w:val="24"/>
          <w:szCs w:val="24"/>
        </w:rPr>
        <w:t>;</w:t>
      </w:r>
    </w:p>
    <w:p w14:paraId="1C0ECE67" w14:textId="1CEDB69D" w:rsidR="009C1403" w:rsidDel="001F627F" w:rsidRDefault="00C6386D">
      <w:pPr>
        <w:kinsoku w:val="0"/>
        <w:overflowPunct w:val="0"/>
        <w:autoSpaceDE/>
        <w:autoSpaceDN/>
        <w:adjustRightInd/>
        <w:spacing w:before="471" w:line="277" w:lineRule="exact"/>
        <w:ind w:left="1701" w:hanging="992"/>
        <w:jc w:val="both"/>
        <w:textAlignment w:val="baseline"/>
        <w:rPr>
          <w:del w:id="1037" w:author="Tammy Meek (NESO)" w:date="2025-01-24T11:49:00Z" w16du:dateUtc="2025-01-24T11:49:00Z"/>
          <w:rFonts w:ascii="Arial" w:hAnsi="Arial" w:cs="Arial"/>
          <w:sz w:val="24"/>
          <w:szCs w:val="24"/>
        </w:rPr>
        <w:pPrChange w:id="1038" w:author="Tammy Meek (NESO)" w:date="2025-01-24T11:50:00Z" w16du:dateUtc="2025-01-24T11:50:00Z">
          <w:pPr>
            <w:kinsoku w:val="0"/>
            <w:overflowPunct w:val="0"/>
            <w:autoSpaceDE/>
            <w:autoSpaceDN/>
            <w:adjustRightInd/>
            <w:spacing w:before="471" w:line="277" w:lineRule="exact"/>
            <w:ind w:left="720"/>
            <w:jc w:val="both"/>
            <w:textAlignment w:val="baseline"/>
          </w:pPr>
        </w:pPrChange>
      </w:pPr>
      <w:r>
        <w:rPr>
          <w:rFonts w:ascii="Arial" w:hAnsi="Arial" w:cs="Arial"/>
          <w:sz w:val="24"/>
          <w:szCs w:val="24"/>
        </w:rPr>
        <w:t>1.23.2</w:t>
      </w:r>
      <w:del w:id="1039" w:author="Tammy Meek (NESO)" w:date="2025-01-24T11:50:00Z" w16du:dateUtc="2025-01-24T11:50:00Z">
        <w:r w:rsidDel="00F64E26">
          <w:rPr>
            <w:rFonts w:ascii="Arial" w:hAnsi="Arial" w:cs="Arial"/>
            <w:sz w:val="24"/>
            <w:szCs w:val="24"/>
          </w:rPr>
          <w:delText xml:space="preserve"> </w:delText>
        </w:r>
      </w:del>
      <w:ins w:id="1040" w:author="Tammy Meek (NESO)" w:date="2025-01-24T11:50:00Z" w16du:dateUtc="2025-01-24T11:50:00Z">
        <w:r w:rsidR="00F64E26">
          <w:rPr>
            <w:rFonts w:ascii="Arial" w:hAnsi="Arial" w:cs="Arial"/>
            <w:sz w:val="24"/>
            <w:szCs w:val="24"/>
          </w:rPr>
          <w:tab/>
        </w:r>
      </w:ins>
      <w:r>
        <w:rPr>
          <w:rFonts w:ascii="Arial" w:hAnsi="Arial" w:cs="Arial"/>
          <w:sz w:val="24"/>
          <w:szCs w:val="24"/>
        </w:rPr>
        <w:t>where sites are composite and have a mixture of demand connections</w:t>
      </w:r>
      <w:ins w:id="1041" w:author="Tammy Meek (NESO)" w:date="2025-01-24T11:49:00Z" w16du:dateUtc="2025-01-24T11:49:00Z">
        <w:r w:rsidR="001F627F">
          <w:rPr>
            <w:rFonts w:ascii="Arial" w:hAnsi="Arial" w:cs="Arial"/>
            <w:sz w:val="24"/>
            <w:szCs w:val="24"/>
          </w:rPr>
          <w:t xml:space="preserve"> </w:t>
        </w:r>
      </w:ins>
    </w:p>
    <w:p w14:paraId="7F11149D" w14:textId="172FA45E" w:rsidR="009C1403" w:rsidRDefault="00482AAA">
      <w:pPr>
        <w:kinsoku w:val="0"/>
        <w:overflowPunct w:val="0"/>
        <w:autoSpaceDE/>
        <w:autoSpaceDN/>
        <w:adjustRightInd/>
        <w:spacing w:before="471" w:line="277" w:lineRule="exact"/>
        <w:ind w:left="1701" w:hanging="992"/>
        <w:jc w:val="both"/>
        <w:textAlignment w:val="baseline"/>
        <w:rPr>
          <w:rFonts w:ascii="Arial" w:hAnsi="Arial" w:cs="Arial"/>
          <w:spacing w:val="-2"/>
          <w:sz w:val="24"/>
          <w:szCs w:val="24"/>
        </w:rPr>
        <w:pPrChange w:id="1042" w:author="Tammy Meek (NESO)" w:date="2025-01-24T11:50:00Z" w16du:dateUtc="2025-01-24T11:50:00Z">
          <w:pPr>
            <w:tabs>
              <w:tab w:val="right" w:pos="9000"/>
            </w:tabs>
            <w:kinsoku w:val="0"/>
            <w:overflowPunct w:val="0"/>
            <w:autoSpaceDE/>
            <w:autoSpaceDN/>
            <w:adjustRightInd/>
            <w:spacing w:line="276" w:lineRule="exact"/>
            <w:ind w:left="1368"/>
            <w:jc w:val="both"/>
            <w:textAlignment w:val="baseline"/>
          </w:pPr>
        </w:pPrChange>
      </w:pPr>
      <w:r>
        <w:rPr>
          <w:rFonts w:ascii="Arial" w:hAnsi="Arial" w:cs="Arial"/>
          <w:spacing w:val="-2"/>
          <w:sz w:val="24"/>
          <w:szCs w:val="24"/>
        </w:rPr>
        <w:t>a</w:t>
      </w:r>
      <w:r w:rsidR="00C6386D">
        <w:rPr>
          <w:rFonts w:ascii="Arial" w:hAnsi="Arial" w:cs="Arial"/>
          <w:spacing w:val="-2"/>
          <w:sz w:val="24"/>
          <w:szCs w:val="24"/>
        </w:rPr>
        <w:t>nd</w:t>
      </w:r>
      <w:r>
        <w:rPr>
          <w:rFonts w:ascii="Arial" w:hAnsi="Arial" w:cs="Arial"/>
          <w:spacing w:val="-2"/>
          <w:sz w:val="24"/>
          <w:szCs w:val="24"/>
        </w:rPr>
        <w:t xml:space="preserve"> </w:t>
      </w:r>
      <w:r w:rsidR="00C6386D">
        <w:rPr>
          <w:rFonts w:ascii="Arial" w:hAnsi="Arial" w:cs="Arial"/>
          <w:spacing w:val="-2"/>
          <w:sz w:val="24"/>
          <w:szCs w:val="24"/>
        </w:rPr>
        <w:t>generation connections, the security afforded to the block of</w:t>
      </w:r>
      <w:ins w:id="1043" w:author="Tammy Meek (NESO)" w:date="2025-01-24T11:49:00Z" w16du:dateUtc="2025-01-24T11:49:00Z">
        <w:r w:rsidR="001F627F">
          <w:rPr>
            <w:rFonts w:ascii="Arial" w:hAnsi="Arial" w:cs="Arial"/>
            <w:spacing w:val="-2"/>
            <w:sz w:val="24"/>
            <w:szCs w:val="24"/>
          </w:rPr>
          <w:t xml:space="preserve"> </w:t>
        </w:r>
      </w:ins>
      <w:del w:id="1044" w:author="Tammy Meek (NESO)" w:date="2025-01-24T11:49:00Z" w16du:dateUtc="2025-01-24T11:49:00Z">
        <w:r w:rsidR="00C6386D" w:rsidDel="001F627F">
          <w:rPr>
            <w:rFonts w:ascii="Arial" w:hAnsi="Arial" w:cs="Arial"/>
            <w:spacing w:val="-2"/>
            <w:sz w:val="24"/>
            <w:szCs w:val="24"/>
          </w:rPr>
          <w:br/>
        </w:r>
      </w:del>
      <w:r w:rsidR="00C6386D">
        <w:rPr>
          <w:rFonts w:ascii="Arial" w:hAnsi="Arial" w:cs="Arial"/>
          <w:spacing w:val="-2"/>
          <w:sz w:val="24"/>
          <w:szCs w:val="24"/>
        </w:rPr>
        <w:t xml:space="preserve">demand customers shall be not less than that provided for a standard demand connection of an identical size. The applicable security standard should therefore be the more secure of the corresponding criteria of Section 2 or Section 3. Specifically excluded from this category is a generation site with on-site station demand. Such sites shall be treated as a generation site connected to the </w:t>
      </w:r>
      <w:r w:rsidR="00C6386D">
        <w:rPr>
          <w:rFonts w:ascii="Arial" w:hAnsi="Arial" w:cs="Arial"/>
          <w:i/>
          <w:iCs/>
          <w:spacing w:val="-2"/>
          <w:sz w:val="24"/>
          <w:szCs w:val="24"/>
        </w:rPr>
        <w:t xml:space="preserve">onshore transmission system </w:t>
      </w:r>
      <w:r w:rsidR="00C6386D">
        <w:rPr>
          <w:rFonts w:ascii="Arial" w:hAnsi="Arial" w:cs="Arial"/>
          <w:spacing w:val="-2"/>
          <w:sz w:val="24"/>
          <w:szCs w:val="24"/>
        </w:rPr>
        <w:t>with appropriate security levels.</w:t>
      </w:r>
    </w:p>
    <w:p w14:paraId="43B4CEAC" w14:textId="77777777" w:rsidR="009C1403" w:rsidRDefault="009C1403">
      <w:pPr>
        <w:widowControl/>
        <w:rPr>
          <w:ins w:id="1045" w:author="Tammy Meek (ESO)" w:date="2024-05-01T12:41:00Z"/>
          <w:sz w:val="24"/>
          <w:szCs w:val="24"/>
        </w:rPr>
      </w:pPr>
    </w:p>
    <w:p w14:paraId="29C1C541" w14:textId="77777777" w:rsidR="005C1E23" w:rsidRDefault="005C1E23">
      <w:pPr>
        <w:widowControl/>
        <w:rPr>
          <w:ins w:id="1046" w:author="Tammy Meek (ESO)" w:date="2024-05-01T12:41:00Z"/>
          <w:sz w:val="24"/>
          <w:szCs w:val="24"/>
        </w:rPr>
      </w:pPr>
    </w:p>
    <w:p w14:paraId="33EA27CB" w14:textId="4064B58A" w:rsidR="005C1E23" w:rsidRPr="0069708D" w:rsidRDefault="005C1E23">
      <w:pPr>
        <w:pStyle w:val="paragraph"/>
        <w:spacing w:before="0" w:beforeAutospacing="0" w:after="0" w:afterAutospacing="0"/>
        <w:ind w:left="851" w:hanging="851"/>
        <w:jc w:val="both"/>
        <w:textAlignment w:val="baseline"/>
        <w:rPr>
          <w:ins w:id="1047" w:author="Tammy Meek (ESO)" w:date="2024-05-01T12:41:00Z"/>
          <w:rFonts w:ascii="Arial" w:hAnsi="Arial" w:cs="Arial"/>
          <w:rPrChange w:id="1048" w:author="Tammy Meek (ESO)" w:date="2024-05-01T13:27:00Z">
            <w:rPr>
              <w:ins w:id="1049" w:author="Tammy Meek (ESO)" w:date="2024-05-01T12:41:00Z"/>
              <w:rFonts w:ascii="Segoe UI" w:hAnsi="Segoe UI" w:cs="Segoe UI"/>
              <w:sz w:val="18"/>
              <w:szCs w:val="18"/>
            </w:rPr>
          </w:rPrChange>
        </w:rPr>
        <w:pPrChange w:id="1050" w:author="Tammy Meek (NESO)" w:date="2025-01-24T11:52:00Z" w16du:dateUtc="2025-01-24T11:52:00Z">
          <w:pPr>
            <w:pStyle w:val="paragraph"/>
            <w:spacing w:before="0" w:beforeAutospacing="0" w:after="0" w:afterAutospacing="0"/>
            <w:textAlignment w:val="baseline"/>
          </w:pPr>
        </w:pPrChange>
      </w:pPr>
      <w:ins w:id="1051" w:author="Tammy Meek (ESO)" w:date="2024-05-01T12:41:00Z">
        <w:r w:rsidRPr="41EFB731">
          <w:rPr>
            <w:rFonts w:ascii="Arial" w:hAnsi="Arial" w:cs="Arial"/>
            <w:rPrChange w:id="1052" w:author="Tammy Meek (ESO)" w:date="2024-05-01T13:27:00Z">
              <w:rPr/>
            </w:rPrChange>
          </w:rPr>
          <w:t>1.24</w:t>
        </w:r>
        <w:r>
          <w:tab/>
        </w:r>
        <w:r w:rsidRPr="00594973">
          <w:rPr>
            <w:rStyle w:val="normaltextrun"/>
            <w:rFonts w:ascii="Arial" w:hAnsi="Arial" w:cs="Arial"/>
            <w:rPrChange w:id="1053" w:author="Tammy Meek (ESO)" w:date="2024-05-01T13:27:00Z">
              <w:rPr>
                <w:rStyle w:val="normaltextrun"/>
                <w:rFonts w:ascii="WordVisi_MSFontService" w:hAnsi="WordVisi_MSFontService" w:cs="Segoe UI"/>
                <w:b/>
                <w:bCs/>
                <w:sz w:val="22"/>
                <w:szCs w:val="22"/>
                <w:u w:val="single"/>
              </w:rPr>
            </w:rPrChange>
          </w:rPr>
          <w:t xml:space="preserve">Directions related to </w:t>
        </w:r>
        <w:r w:rsidR="006D4C63" w:rsidRPr="00594973">
          <w:rPr>
            <w:rStyle w:val="normaltextrun"/>
            <w:rFonts w:ascii="Arial" w:hAnsi="Arial" w:cs="Arial"/>
            <w:rPrChange w:id="1054" w:author="Tammy Meek (NESO)" w:date="2025-01-28T13:38:00Z" w16du:dateUtc="2025-01-28T13:38:00Z">
              <w:rPr>
                <w:rStyle w:val="normaltextrun"/>
                <w:rFonts w:ascii="Arial" w:hAnsi="Arial" w:cs="Arial"/>
                <w:b/>
                <w:bCs/>
                <w:sz w:val="21"/>
                <w:szCs w:val="21"/>
                <w:u w:val="single"/>
              </w:rPr>
            </w:rPrChange>
          </w:rPr>
          <w:t>National Security</w:t>
        </w:r>
        <w:r w:rsidR="006D4C63" w:rsidRPr="41EFB731">
          <w:rPr>
            <w:rStyle w:val="eop"/>
            <w:rFonts w:ascii="Arial" w:hAnsi="Arial" w:cs="Arial"/>
            <w:rPrChange w:id="1055" w:author="Lizzie Timmins (NESO)" w:date="2025-01-28T13:38:00Z" w16du:dateUtc="2025-01-28T13:38:00Z">
              <w:rPr>
                <w:rStyle w:val="eop"/>
                <w:rFonts w:ascii="Arial" w:hAnsi="Arial" w:cs="Arial"/>
                <w:sz w:val="21"/>
                <w:szCs w:val="21"/>
              </w:rPr>
            </w:rPrChange>
          </w:rPr>
          <w:t> </w:t>
        </w:r>
      </w:ins>
    </w:p>
    <w:p w14:paraId="39055A8F" w14:textId="77777777" w:rsidR="005C1E23" w:rsidRPr="0069708D" w:rsidRDefault="005C1E23">
      <w:pPr>
        <w:pStyle w:val="paragraph"/>
        <w:spacing w:before="0" w:beforeAutospacing="0" w:after="0" w:afterAutospacing="0"/>
        <w:ind w:left="1418" w:hanging="1418"/>
        <w:jc w:val="both"/>
        <w:textAlignment w:val="baseline"/>
        <w:rPr>
          <w:ins w:id="1056" w:author="Tammy Meek (ESO)" w:date="2024-05-01T12:41:00Z"/>
          <w:rFonts w:ascii="Arial" w:hAnsi="Arial" w:cs="Arial"/>
          <w:rPrChange w:id="1057" w:author="Tammy Meek (ESO)" w:date="2024-05-01T13:27:00Z">
            <w:rPr>
              <w:ins w:id="1058" w:author="Tammy Meek (ESO)" w:date="2024-05-01T12:41:00Z"/>
              <w:rFonts w:ascii="Segoe UI" w:hAnsi="Segoe UI" w:cs="Segoe UI"/>
              <w:sz w:val="18"/>
              <w:szCs w:val="18"/>
            </w:rPr>
          </w:rPrChange>
        </w:rPr>
        <w:pPrChange w:id="1059" w:author="Tammy Meek (ESO)" w:date="2024-05-01T13:27:00Z">
          <w:pPr>
            <w:pStyle w:val="paragraph"/>
            <w:spacing w:before="0" w:beforeAutospacing="0" w:after="0" w:afterAutospacing="0"/>
            <w:textAlignment w:val="baseline"/>
          </w:pPr>
        </w:pPrChange>
      </w:pPr>
      <w:ins w:id="1060" w:author="Tammy Meek (ESO)" w:date="2024-05-01T12:41:00Z">
        <w:r w:rsidRPr="41EFB731">
          <w:rPr>
            <w:rStyle w:val="eop"/>
            <w:rFonts w:ascii="Arial" w:hAnsi="Arial" w:cs="Arial"/>
            <w:rPrChange w:id="1061" w:author="Tammy Meek (ESO)" w:date="2024-05-01T13:27:00Z">
              <w:rPr>
                <w:rStyle w:val="eop"/>
                <w:rFonts w:ascii="Aptos" w:hAnsi="Aptos" w:cs="Segoe UI"/>
                <w:sz w:val="22"/>
                <w:szCs w:val="22"/>
              </w:rPr>
            </w:rPrChange>
          </w:rPr>
          <w:t> </w:t>
        </w:r>
      </w:ins>
    </w:p>
    <w:p w14:paraId="1D6FE230" w14:textId="4F95D8E3" w:rsidR="005C1E23" w:rsidRPr="0069708D" w:rsidRDefault="006D4C63">
      <w:pPr>
        <w:pStyle w:val="paragraph"/>
        <w:ind w:left="1701" w:hanging="850"/>
        <w:jc w:val="both"/>
        <w:textAlignment w:val="baseline"/>
        <w:rPr>
          <w:ins w:id="1062" w:author="Tammy Meek (ESO)" w:date="2024-05-01T12:41:00Z"/>
          <w:rFonts w:ascii="Arial" w:hAnsi="Arial" w:cs="Arial"/>
          <w:rPrChange w:id="1063" w:author="Tammy Meek (ESO)" w:date="2024-05-01T13:27:00Z">
            <w:rPr>
              <w:ins w:id="1064" w:author="Tammy Meek (ESO)" w:date="2024-05-01T12:41:00Z"/>
              <w:rFonts w:ascii="Segoe UI" w:hAnsi="Segoe UI" w:cs="Segoe UI"/>
              <w:sz w:val="18"/>
              <w:szCs w:val="18"/>
            </w:rPr>
          </w:rPrChange>
        </w:rPr>
        <w:pPrChange w:id="1065" w:author="Tammy Meek (NESO)" w:date="2025-01-24T12:07:00Z" w16du:dateUtc="2025-01-24T12:07:00Z">
          <w:pPr>
            <w:pStyle w:val="paragraph"/>
            <w:spacing w:before="0" w:beforeAutospacing="0" w:after="0" w:afterAutospacing="0"/>
            <w:ind w:left="720" w:hanging="720"/>
            <w:textAlignment w:val="baseline"/>
          </w:pPr>
        </w:pPrChange>
      </w:pPr>
      <w:ins w:id="1066" w:author="Tammy Meek (ESO)" w:date="2024-05-01T13:28:00Z">
        <w:r w:rsidRPr="41EFB731">
          <w:rPr>
            <w:rStyle w:val="normaltextrun"/>
            <w:rFonts w:ascii="Arial" w:hAnsi="Arial" w:cs="Arial"/>
            <w:rPrChange w:id="1067" w:author="Lizzie Timmins (NESO)" w:date="2025-01-28T13:38:00Z" w16du:dateUtc="2025-01-28T13:38:00Z">
              <w:rPr>
                <w:rStyle w:val="normaltextrun"/>
                <w:rFonts w:ascii="Arial" w:hAnsi="Arial" w:cs="Arial"/>
                <w:sz w:val="21"/>
                <w:szCs w:val="21"/>
              </w:rPr>
            </w:rPrChange>
          </w:rPr>
          <w:t>1.24</w:t>
        </w:r>
      </w:ins>
      <w:ins w:id="1068" w:author="Tammy Meek (ESO)" w:date="2024-05-01T12:41:00Z">
        <w:r w:rsidR="005C1E23" w:rsidRPr="41EFB731">
          <w:rPr>
            <w:rStyle w:val="normaltextrun"/>
            <w:rFonts w:ascii="Arial" w:hAnsi="Arial" w:cs="Arial"/>
            <w:rPrChange w:id="1069" w:author="Tammy Meek (ESO)" w:date="2024-05-01T13:27:00Z">
              <w:rPr>
                <w:rStyle w:val="normaltextrun"/>
                <w:rFonts w:ascii="WordVisi_MSFontService" w:hAnsi="WordVisi_MSFontService" w:cs="Segoe UI"/>
                <w:sz w:val="22"/>
                <w:szCs w:val="22"/>
              </w:rPr>
            </w:rPrChange>
          </w:rPr>
          <w:t>.1</w:t>
        </w:r>
        <w:r w:rsidR="005C1E23" w:rsidRPr="41EFB731">
          <w:rPr>
            <w:rStyle w:val="tabchar"/>
            <w:rFonts w:ascii="Arial" w:hAnsi="Arial" w:cs="Arial"/>
            <w:rPrChange w:id="1070" w:author="Tammy Meek (ESO)" w:date="2024-05-01T13:27:00Z">
              <w:rPr>
                <w:rStyle w:val="tabchar"/>
                <w:rFonts w:ascii="WordVisi_MSFontService" w:hAnsi="WordVisi_MSFontService" w:cs="Calibri"/>
                <w:sz w:val="22"/>
                <w:szCs w:val="22"/>
              </w:rPr>
            </w:rPrChange>
          </w:rPr>
          <w:t> </w:t>
        </w:r>
      </w:ins>
      <w:ins w:id="1071" w:author="Tammy Meek (ESO)" w:date="2024-05-01T13:27:00Z">
        <w:r>
          <w:tab/>
        </w:r>
      </w:ins>
      <w:ins w:id="1072" w:author="Tammy Meek (ESO)" w:date="2024-05-01T12:41:00Z">
        <w:r w:rsidR="005C1E23" w:rsidRPr="41EFB731">
          <w:rPr>
            <w:rStyle w:val="normaltextrun"/>
            <w:rFonts w:ascii="Arial" w:hAnsi="Arial" w:cs="Arial"/>
            <w:rPrChange w:id="1073" w:author="Tammy Meek (ESO)" w:date="2024-05-01T13:27:00Z">
              <w:rPr>
                <w:rStyle w:val="normaltextrun"/>
                <w:rFonts w:ascii="WordVisi_MSFontService" w:hAnsi="WordVisi_MSFontService" w:cs="Segoe UI"/>
                <w:sz w:val="22"/>
                <w:szCs w:val="22"/>
              </w:rPr>
            </w:rPrChange>
          </w:rPr>
          <w:t xml:space="preserve">The </w:t>
        </w:r>
        <w:r w:rsidR="005C1E23" w:rsidRPr="41EFB731">
          <w:rPr>
            <w:rStyle w:val="normaltextrun"/>
            <w:rFonts w:ascii="Arial" w:hAnsi="Arial" w:cs="Arial"/>
            <w:rPrChange w:id="1074" w:author="Tammy Meek (ESO)" w:date="2024-05-01T13:27:00Z">
              <w:rPr>
                <w:rStyle w:val="normaltextrun"/>
                <w:rFonts w:ascii="WordVisi_MSFontService" w:hAnsi="WordVisi_MSFontService" w:cs="Segoe UI"/>
                <w:b/>
                <w:bCs/>
                <w:sz w:val="22"/>
                <w:szCs w:val="22"/>
              </w:rPr>
            </w:rPrChange>
          </w:rPr>
          <w:t>Secretary of State</w:t>
        </w:r>
        <w:r w:rsidR="005C1E23" w:rsidRPr="41EFB731">
          <w:rPr>
            <w:rStyle w:val="normaltextrun"/>
            <w:rFonts w:ascii="Arial" w:hAnsi="Arial" w:cs="Arial"/>
            <w:rPrChange w:id="1075" w:author="Tammy Meek (ESO)" w:date="2024-05-01T13:27:00Z">
              <w:rPr>
                <w:rStyle w:val="normaltextrun"/>
                <w:rFonts w:ascii="WordVisi_MSFontService" w:hAnsi="WordVisi_MSFontService" w:cs="Segoe UI"/>
                <w:sz w:val="22"/>
                <w:szCs w:val="22"/>
              </w:rPr>
            </w:rPrChange>
          </w:rPr>
          <w:t xml:space="preserve"> may issue a direction to </w:t>
        </w:r>
      </w:ins>
      <w:ins w:id="1076" w:author="Tammy Meek (ESO)" w:date="2024-05-01T13:48:00Z">
        <w:r w:rsidR="004B346F" w:rsidRPr="41EFB731">
          <w:rPr>
            <w:rStyle w:val="normaltextrun"/>
            <w:rFonts w:ascii="Arial" w:hAnsi="Arial" w:cs="Arial"/>
            <w:rPrChange w:id="1077" w:author="Lizzie Timmins (NESO)" w:date="2025-01-28T13:38:00Z" w16du:dateUtc="2025-01-28T13:38:00Z">
              <w:rPr>
                <w:rStyle w:val="normaltextrun"/>
                <w:rFonts w:ascii="Arial" w:hAnsi="Arial" w:cs="Arial"/>
                <w:sz w:val="21"/>
                <w:szCs w:val="21"/>
              </w:rPr>
            </w:rPrChange>
          </w:rPr>
          <w:t xml:space="preserve">the </w:t>
        </w:r>
      </w:ins>
      <w:del w:id="1078" w:author="Tammy Meek (NESO)" w:date="2025-01-24T11:51:00Z">
        <w:r w:rsidR="00362AAE" w:rsidRPr="41EFB731" w:rsidDel="00C14108">
          <w:rPr>
            <w:rStyle w:val="normaltextrun"/>
            <w:rFonts w:ascii="Arial" w:hAnsi="Arial" w:cs="Arial"/>
            <w:i/>
            <w:rPrChange w:id="1079" w:author="Lizzie Timmins (NESO)" w:date="2025-01-28T13:38:00Z" w16du:dateUtc="2025-01-28T13:38:00Z">
              <w:rPr>
                <w:rStyle w:val="normaltextrun"/>
                <w:rFonts w:ascii="Arial" w:hAnsi="Arial" w:cs="Arial"/>
                <w:i/>
                <w:iCs/>
                <w:sz w:val="21"/>
                <w:szCs w:val="21"/>
              </w:rPr>
            </w:rPrChange>
          </w:rPr>
          <w:delText>ISOP</w:delText>
        </w:r>
      </w:del>
      <w:ins w:id="1080" w:author="Tammy Meek (NESO)" w:date="2025-01-24T11:51:00Z" w16du:dateUtc="2025-01-24T11:51:00Z">
        <w:r w:rsidR="00C14108" w:rsidRPr="41EFB731">
          <w:rPr>
            <w:rStyle w:val="normaltextrun"/>
            <w:rFonts w:ascii="Arial" w:hAnsi="Arial" w:cs="Arial"/>
            <w:i/>
            <w:rPrChange w:id="1081" w:author="Lizzie Timmins (NESO)" w:date="2025-01-28T13:38:00Z" w16du:dateUtc="2025-01-28T13:38:00Z">
              <w:rPr>
                <w:rStyle w:val="normaltextrun"/>
                <w:rFonts w:ascii="Arial" w:hAnsi="Arial" w:cs="Arial"/>
                <w:i/>
                <w:iCs/>
                <w:sz w:val="21"/>
                <w:szCs w:val="21"/>
              </w:rPr>
            </w:rPrChange>
          </w:rPr>
          <w:t>ISOP</w:t>
        </w:r>
      </w:ins>
      <w:ins w:id="1082" w:author="Tammy Meek (ESO)" w:date="2024-05-01T12:41:00Z">
        <w:r w:rsidR="005C1E23" w:rsidRPr="41EFB731">
          <w:rPr>
            <w:rStyle w:val="normaltextrun"/>
            <w:rFonts w:ascii="Arial" w:hAnsi="Arial" w:cs="Arial"/>
            <w:rPrChange w:id="1083" w:author="Tammy Meek (ESO)" w:date="2024-05-01T13:27:00Z">
              <w:rPr>
                <w:rStyle w:val="normaltextrun"/>
                <w:rFonts w:ascii="WordVisi_MSFontService" w:hAnsi="WordVisi_MSFontService" w:cs="Segoe UI"/>
                <w:sz w:val="22"/>
                <w:szCs w:val="22"/>
              </w:rPr>
            </w:rPrChange>
          </w:rPr>
          <w:t xml:space="preserve"> as referred to in condition B4 of </w:t>
        </w:r>
      </w:ins>
      <w:ins w:id="1084" w:author="Tammy Meek (ESO)" w:date="2024-05-01T13:48:00Z">
        <w:r w:rsidR="004B346F" w:rsidRPr="41EFB731">
          <w:rPr>
            <w:rStyle w:val="normaltextrun"/>
            <w:rFonts w:ascii="Arial" w:hAnsi="Arial" w:cs="Arial"/>
            <w:rPrChange w:id="1085" w:author="Lizzie Timmins (NESO)" w:date="2025-01-28T13:38:00Z" w16du:dateUtc="2025-01-28T13:38:00Z">
              <w:rPr>
                <w:rStyle w:val="normaltextrun"/>
                <w:rFonts w:ascii="Arial" w:hAnsi="Arial" w:cs="Arial"/>
                <w:sz w:val="21"/>
                <w:szCs w:val="21"/>
              </w:rPr>
            </w:rPrChange>
          </w:rPr>
          <w:t xml:space="preserve">the </w:t>
        </w:r>
      </w:ins>
      <w:del w:id="1086" w:author="Tammy Meek (NESO)" w:date="2024-11-05T15:15:00Z">
        <w:r w:rsidR="00362AAE" w:rsidRPr="41EFB731" w:rsidDel="002A2C02">
          <w:rPr>
            <w:rStyle w:val="normaltextrun"/>
            <w:rFonts w:ascii="Arial" w:hAnsi="Arial" w:cs="Arial"/>
            <w:i/>
            <w:rPrChange w:id="1087" w:author="Lizzie Timmins (NESO)" w:date="2025-01-28T13:38:00Z" w16du:dateUtc="2025-01-28T13:38:00Z">
              <w:rPr>
                <w:rStyle w:val="normaltextrun"/>
                <w:rFonts w:ascii="Arial" w:hAnsi="Arial" w:cs="Arial"/>
                <w:i/>
                <w:iCs/>
                <w:sz w:val="21"/>
                <w:szCs w:val="21"/>
              </w:rPr>
            </w:rPrChange>
          </w:rPr>
          <w:delText>ISOP</w:delText>
        </w:r>
        <w:r w:rsidR="005C1E23" w:rsidRPr="41EFB731" w:rsidDel="002A2C02">
          <w:rPr>
            <w:rStyle w:val="normaltextrun"/>
            <w:rFonts w:ascii="Arial" w:hAnsi="Arial" w:cs="Arial" w:hint="eastAsia"/>
            <w:rPrChange w:id="1088" w:author="Tammy Meek (ESO)" w:date="2024-05-01T13:27:00Z">
              <w:rPr>
                <w:rStyle w:val="normaltextrun"/>
                <w:rFonts w:ascii="WordVisi_MSFontService" w:hAnsi="WordVisi_MSFontService" w:cs="Segoe UI" w:hint="eastAsia"/>
                <w:b/>
                <w:bCs/>
                <w:sz w:val="22"/>
                <w:szCs w:val="22"/>
              </w:rPr>
            </w:rPrChange>
          </w:rPr>
          <w:delText>’</w:delText>
        </w:r>
        <w:r w:rsidR="005C1E23" w:rsidRPr="41EFB731" w:rsidDel="002A2C02">
          <w:rPr>
            <w:rStyle w:val="normaltextrun"/>
            <w:rFonts w:ascii="Arial" w:hAnsi="Arial" w:cs="Arial"/>
            <w:rPrChange w:id="1089" w:author="Tammy Meek (ESO)" w:date="2024-05-01T13:27:00Z">
              <w:rPr>
                <w:rStyle w:val="normaltextrun"/>
                <w:rFonts w:ascii="WordVisi_MSFontService" w:hAnsi="WordVisi_MSFontService" w:cs="Segoe UI"/>
                <w:b/>
                <w:bCs/>
                <w:sz w:val="22"/>
                <w:szCs w:val="22"/>
              </w:rPr>
            </w:rPrChange>
          </w:rPr>
          <w:delText>s</w:delText>
        </w:r>
      </w:del>
      <w:del w:id="1090" w:author="Tammy Meek (NESO)" w:date="2024-11-05T15:16:00Z">
        <w:r w:rsidR="005C1E23" w:rsidRPr="41EFB731" w:rsidDel="002A2C02">
          <w:rPr>
            <w:rStyle w:val="normaltextrun"/>
            <w:rFonts w:ascii="Arial" w:hAnsi="Arial" w:cs="Arial"/>
            <w:rPrChange w:id="1091" w:author="Tammy Meek (ESO)" w:date="2024-05-01T13:27:00Z">
              <w:rPr>
                <w:rStyle w:val="normaltextrun"/>
                <w:rFonts w:ascii="WordVisi_MSFontService" w:hAnsi="WordVisi_MSFontService" w:cs="Segoe UI"/>
                <w:b/>
                <w:bCs/>
                <w:sz w:val="22"/>
                <w:szCs w:val="22"/>
              </w:rPr>
            </w:rPrChange>
          </w:rPr>
          <w:delText xml:space="preserve"> </w:delText>
        </w:r>
      </w:del>
      <w:ins w:id="1092" w:author="Tammy Meek (ESO)" w:date="2024-05-02T10:32:00Z">
        <w:r w:rsidR="00362AAE" w:rsidRPr="41EFB731">
          <w:rPr>
            <w:rStyle w:val="normaltextrun"/>
            <w:rFonts w:ascii="Arial" w:hAnsi="Arial" w:cs="Arial"/>
            <w:i/>
            <w:rPrChange w:id="1093" w:author="Lizzie Timmins (NESO)" w:date="2025-01-28T13:38:00Z" w16du:dateUtc="2025-01-28T13:38:00Z">
              <w:rPr>
                <w:rStyle w:val="normaltextrun"/>
                <w:rFonts w:ascii="Arial" w:hAnsi="Arial" w:cs="Arial"/>
                <w:i/>
                <w:iCs/>
                <w:sz w:val="21"/>
                <w:szCs w:val="21"/>
              </w:rPr>
            </w:rPrChange>
          </w:rPr>
          <w:t>ESO Licence</w:t>
        </w:r>
      </w:ins>
      <w:ins w:id="1094" w:author="Tammy Meek (ESO)" w:date="2024-05-01T12:41:00Z">
        <w:r w:rsidR="005C1E23" w:rsidRPr="41EFB731">
          <w:rPr>
            <w:rStyle w:val="normaltextrun"/>
            <w:rFonts w:ascii="Arial" w:hAnsi="Arial" w:cs="Arial"/>
            <w:rPrChange w:id="1095" w:author="Tammy Meek (ESO)" w:date="2024-05-01T13:27:00Z">
              <w:rPr>
                <w:rStyle w:val="normaltextrun"/>
                <w:rFonts w:ascii="WordVisi_MSFontService" w:hAnsi="WordVisi_MSFontService" w:cs="Segoe UI"/>
                <w:sz w:val="22"/>
                <w:szCs w:val="22"/>
              </w:rPr>
            </w:rPrChange>
          </w:rPr>
          <w:t xml:space="preserve"> </w:t>
        </w:r>
      </w:ins>
      <w:del w:id="1096" w:author="Tammy Meek (NESO)" w:date="2024-11-05T15:16:00Z">
        <w:r w:rsidR="005C1E23" w:rsidRPr="41EFB731" w:rsidDel="007D7B25">
          <w:rPr>
            <w:rStyle w:val="normaltextrun"/>
            <w:rFonts w:ascii="Arial" w:hAnsi="Arial" w:cs="Arial"/>
            <w:rPrChange w:id="1097" w:author="Tammy Meek (ESO)" w:date="2024-05-01T13:27:00Z">
              <w:rPr>
                <w:rStyle w:val="normaltextrun"/>
                <w:rFonts w:ascii="WordVisi_MSFontService" w:hAnsi="WordVisi_MSFontService" w:cs="Segoe UI"/>
                <w:sz w:val="22"/>
                <w:szCs w:val="22"/>
              </w:rPr>
            </w:rPrChange>
          </w:rPr>
          <w:delText xml:space="preserve">(and in condition B4 of </w:delText>
        </w:r>
        <w:r w:rsidR="004B346F" w:rsidRPr="41EFB731" w:rsidDel="007D7B25">
          <w:rPr>
            <w:rStyle w:val="normaltextrun"/>
            <w:rFonts w:ascii="Arial" w:hAnsi="Arial" w:cs="Arial"/>
            <w:rPrChange w:id="1098" w:author="Lizzie Timmins (NESO)" w:date="2025-01-28T13:38:00Z" w16du:dateUtc="2025-01-28T13:38:00Z">
              <w:rPr>
                <w:rStyle w:val="normaltextrun"/>
                <w:rFonts w:ascii="Arial" w:hAnsi="Arial" w:cs="Arial"/>
                <w:sz w:val="21"/>
                <w:szCs w:val="21"/>
              </w:rPr>
            </w:rPrChange>
          </w:rPr>
          <w:delText xml:space="preserve">the </w:delText>
        </w:r>
        <w:r w:rsidR="00362AAE" w:rsidRPr="41EFB731" w:rsidDel="007D7B25">
          <w:rPr>
            <w:rStyle w:val="normaltextrun"/>
            <w:rFonts w:ascii="Arial" w:hAnsi="Arial" w:cs="Arial"/>
            <w:i/>
            <w:rPrChange w:id="1099" w:author="Lizzie Timmins (NESO)" w:date="2025-01-28T13:38:00Z" w16du:dateUtc="2025-01-28T13:38:00Z">
              <w:rPr>
                <w:rStyle w:val="normaltextrun"/>
                <w:rFonts w:ascii="Arial" w:hAnsi="Arial" w:cs="Arial"/>
                <w:i/>
                <w:iCs/>
                <w:sz w:val="21"/>
                <w:szCs w:val="21"/>
              </w:rPr>
            </w:rPrChange>
          </w:rPr>
          <w:delText>ISOP</w:delText>
        </w:r>
        <w:r w:rsidR="005C1E23" w:rsidRPr="41EFB731" w:rsidDel="007D7B25">
          <w:rPr>
            <w:rStyle w:val="normaltextrun"/>
            <w:rFonts w:ascii="Arial" w:hAnsi="Arial" w:cs="Arial" w:hint="eastAsia"/>
            <w:rPrChange w:id="1100" w:author="Tammy Meek (ESO)" w:date="2024-05-01T13:27:00Z">
              <w:rPr>
                <w:rStyle w:val="normaltextrun"/>
                <w:rFonts w:ascii="WordVisi_MSFontService" w:hAnsi="WordVisi_MSFontService" w:cs="Segoe UI" w:hint="eastAsia"/>
                <w:b/>
                <w:bCs/>
                <w:sz w:val="22"/>
                <w:szCs w:val="22"/>
              </w:rPr>
            </w:rPrChange>
          </w:rPr>
          <w:delText>’</w:delText>
        </w:r>
        <w:r w:rsidR="005C1E23" w:rsidRPr="41EFB731" w:rsidDel="007D7B25">
          <w:rPr>
            <w:rStyle w:val="normaltextrun"/>
            <w:rFonts w:ascii="Arial" w:hAnsi="Arial" w:cs="Arial"/>
            <w:rPrChange w:id="1101" w:author="Tammy Meek (ESO)" w:date="2024-05-01T13:27:00Z">
              <w:rPr>
                <w:rStyle w:val="normaltextrun"/>
                <w:rFonts w:ascii="WordVisi_MSFontService" w:hAnsi="WordVisi_MSFontService" w:cs="Segoe UI"/>
                <w:b/>
                <w:bCs/>
                <w:sz w:val="22"/>
                <w:szCs w:val="22"/>
              </w:rPr>
            </w:rPrChange>
          </w:rPr>
          <w:delText xml:space="preserve">s </w:delText>
        </w:r>
        <w:r w:rsidR="007622B6" w:rsidRPr="41EFB731" w:rsidDel="007D7B25">
          <w:rPr>
            <w:rStyle w:val="normaltextrun"/>
            <w:rFonts w:ascii="Arial" w:hAnsi="Arial" w:cs="Arial"/>
            <w:i/>
            <w:rPrChange w:id="1102" w:author="Lizzie Timmins (NESO)" w:date="2025-01-28T13:38:00Z" w16du:dateUtc="2025-01-28T13:38:00Z">
              <w:rPr>
                <w:rStyle w:val="normaltextrun"/>
                <w:rFonts w:ascii="Arial" w:hAnsi="Arial" w:cs="Arial"/>
                <w:i/>
                <w:iCs/>
                <w:sz w:val="21"/>
                <w:szCs w:val="21"/>
              </w:rPr>
            </w:rPrChange>
          </w:rPr>
          <w:delText>GSP Licence</w:delText>
        </w:r>
        <w:r w:rsidR="005C1E23" w:rsidRPr="41EFB731" w:rsidDel="007D7B25">
          <w:rPr>
            <w:rStyle w:val="normaltextrun"/>
            <w:rFonts w:ascii="Arial" w:hAnsi="Arial" w:cs="Arial"/>
            <w:rPrChange w:id="1103" w:author="Tammy Meek (ESO)" w:date="2024-05-01T13:27:00Z">
              <w:rPr>
                <w:rStyle w:val="normaltextrun"/>
                <w:rFonts w:ascii="WordVisi_MSFontService" w:hAnsi="WordVisi_MSFontService" w:cs="Segoe UI"/>
                <w:b/>
                <w:bCs/>
                <w:sz w:val="22"/>
                <w:szCs w:val="22"/>
              </w:rPr>
            </w:rPrChange>
          </w:rPr>
          <w:delText>)</w:delText>
        </w:r>
      </w:del>
      <w:ins w:id="1104" w:author="Tammy Meek (ESO)" w:date="2024-05-01T12:41:00Z">
        <w:r w:rsidR="005C1E23" w:rsidRPr="41EFB731">
          <w:rPr>
            <w:rStyle w:val="normaltextrun"/>
            <w:rFonts w:ascii="Arial" w:hAnsi="Arial" w:cs="Arial"/>
            <w:rPrChange w:id="1105" w:author="Tammy Meek (ESO)" w:date="2024-05-01T13:27:00Z">
              <w:rPr>
                <w:rStyle w:val="normaltextrun"/>
                <w:rFonts w:ascii="WordVisi_MSFontService" w:hAnsi="WordVisi_MSFontService" w:cs="Segoe UI"/>
                <w:sz w:val="22"/>
                <w:szCs w:val="22"/>
              </w:rPr>
            </w:rPrChange>
          </w:rPr>
          <w:t xml:space="preserve"> where in the opinion of the </w:t>
        </w:r>
        <w:r w:rsidR="005C1E23" w:rsidRPr="41EFB731">
          <w:rPr>
            <w:rStyle w:val="normaltextrun"/>
            <w:rFonts w:ascii="Arial" w:hAnsi="Arial" w:cs="Arial"/>
            <w:rPrChange w:id="1106" w:author="Tammy Meek (ESO)" w:date="2024-05-01T13:27:00Z">
              <w:rPr>
                <w:rStyle w:val="normaltextrun"/>
                <w:rFonts w:ascii="WordVisi_MSFontService" w:hAnsi="WordVisi_MSFontService" w:cs="Segoe UI"/>
                <w:b/>
                <w:bCs/>
                <w:sz w:val="22"/>
                <w:szCs w:val="22"/>
              </w:rPr>
            </w:rPrChange>
          </w:rPr>
          <w:t>Secretary of State</w:t>
        </w:r>
        <w:r w:rsidR="005C1E23" w:rsidRPr="41EFB731">
          <w:rPr>
            <w:rStyle w:val="normaltextrun"/>
            <w:rFonts w:ascii="Arial" w:hAnsi="Arial" w:cs="Arial"/>
            <w:rPrChange w:id="1107" w:author="Tammy Meek (ESO)" w:date="2024-05-01T13:27:00Z">
              <w:rPr>
                <w:rStyle w:val="normaltextrun"/>
                <w:rFonts w:ascii="WordVisi_MSFontService" w:hAnsi="WordVisi_MSFontService" w:cs="Segoe UI"/>
                <w:sz w:val="22"/>
                <w:szCs w:val="22"/>
              </w:rPr>
            </w:rPrChange>
          </w:rPr>
          <w:t xml:space="preserve"> there is a risk relating to national security that may detrimentally impact the resilience, safety or security of the energy system, or the continuity of essential services</w:t>
        </w:r>
      </w:ins>
      <w:ins w:id="1108" w:author="Tammy Meek (NESO)" w:date="2024-11-05T15:17:00Z">
        <w:r w:rsidR="00381008" w:rsidRPr="41EFB731">
          <w:rPr>
            <w:rStyle w:val="normaltextrun"/>
            <w:rFonts w:ascii="Arial" w:hAnsi="Arial" w:cs="Arial"/>
            <w:rPrChange w:id="1109" w:author="Lizzie Timmins (NESO)" w:date="2025-01-28T13:38:00Z" w16du:dateUtc="2025-01-28T13:38:00Z">
              <w:rPr>
                <w:rStyle w:val="normaltextrun"/>
                <w:rFonts w:ascii="Arial" w:hAnsi="Arial" w:cs="Arial"/>
                <w:sz w:val="21"/>
                <w:szCs w:val="21"/>
              </w:rPr>
            </w:rPrChange>
          </w:rPr>
          <w:t xml:space="preserve">, and it is in the interest of national security that a direction should be issued to the </w:t>
        </w:r>
      </w:ins>
      <w:ins w:id="1110" w:author="Tammy Meek (NESO)" w:date="2025-01-24T11:51:00Z" w16du:dateUtc="2025-01-24T11:51:00Z">
        <w:r w:rsidR="00C14108" w:rsidRPr="41EFB731">
          <w:rPr>
            <w:rStyle w:val="normaltextrun"/>
            <w:rFonts w:ascii="Arial" w:hAnsi="Arial" w:cs="Arial"/>
            <w:i/>
            <w:rPrChange w:id="1111" w:author="Lizzie Timmins (NESO)" w:date="2025-01-28T13:38:00Z" w16du:dateUtc="2025-01-28T13:38:00Z">
              <w:rPr>
                <w:rStyle w:val="normaltextrun"/>
                <w:rFonts w:ascii="Arial" w:hAnsi="Arial" w:cs="Arial"/>
                <w:i/>
                <w:iCs/>
                <w:sz w:val="21"/>
                <w:szCs w:val="21"/>
              </w:rPr>
            </w:rPrChange>
          </w:rPr>
          <w:t>ISOP</w:t>
        </w:r>
      </w:ins>
      <w:ins w:id="1112" w:author="Tammy Meek (ESO)" w:date="2024-05-01T12:41:00Z">
        <w:r w:rsidR="005C1E23" w:rsidRPr="41EFB731">
          <w:rPr>
            <w:rStyle w:val="normaltextrun"/>
            <w:rFonts w:ascii="Arial" w:hAnsi="Arial" w:cs="Arial"/>
            <w:rPrChange w:id="1113" w:author="Tammy Meek (ESO)" w:date="2024-05-01T13:27:00Z">
              <w:rPr>
                <w:rStyle w:val="normaltextrun"/>
                <w:rFonts w:ascii="WordVisi_MSFontService" w:hAnsi="WordVisi_MSFontService" w:cs="Segoe UI"/>
                <w:sz w:val="22"/>
                <w:szCs w:val="22"/>
              </w:rPr>
            </w:rPrChange>
          </w:rPr>
          <w:t>.</w:t>
        </w:r>
        <w:r w:rsidR="005C1E23" w:rsidRPr="41EFB731">
          <w:rPr>
            <w:rStyle w:val="eop"/>
            <w:rFonts w:ascii="Arial" w:hAnsi="Arial" w:cs="Arial"/>
            <w:rPrChange w:id="1114" w:author="Tammy Meek (ESO)" w:date="2024-05-01T13:27:00Z">
              <w:rPr>
                <w:rStyle w:val="eop"/>
                <w:rFonts w:ascii="Aptos" w:hAnsi="Aptos" w:cs="Segoe UI"/>
                <w:sz w:val="22"/>
                <w:szCs w:val="22"/>
              </w:rPr>
            </w:rPrChange>
          </w:rPr>
          <w:t> </w:t>
        </w:r>
      </w:ins>
    </w:p>
    <w:p w14:paraId="684514CA" w14:textId="77777777" w:rsidR="005C1E23" w:rsidRPr="0069708D" w:rsidRDefault="005C1E23">
      <w:pPr>
        <w:pStyle w:val="paragraph"/>
        <w:spacing w:before="0" w:beforeAutospacing="0" w:after="0" w:afterAutospacing="0"/>
        <w:ind w:left="1701" w:hanging="850"/>
        <w:jc w:val="both"/>
        <w:textAlignment w:val="baseline"/>
        <w:rPr>
          <w:ins w:id="1115" w:author="Tammy Meek (ESO)" w:date="2024-05-01T12:41:00Z"/>
          <w:rFonts w:ascii="Arial" w:hAnsi="Arial" w:cs="Arial"/>
          <w:rPrChange w:id="1116" w:author="Tammy Meek (ESO)" w:date="2024-05-01T13:27:00Z">
            <w:rPr>
              <w:ins w:id="1117" w:author="Tammy Meek (ESO)" w:date="2024-05-01T12:41:00Z"/>
              <w:rFonts w:ascii="Segoe UI" w:hAnsi="Segoe UI" w:cs="Segoe UI"/>
              <w:sz w:val="18"/>
              <w:szCs w:val="18"/>
            </w:rPr>
          </w:rPrChange>
        </w:rPr>
        <w:pPrChange w:id="1118" w:author="Tammy Meek (NESO)" w:date="2025-01-24T12:07:00Z" w16du:dateUtc="2025-01-24T12:07:00Z">
          <w:pPr>
            <w:pStyle w:val="paragraph"/>
            <w:spacing w:before="0" w:beforeAutospacing="0" w:after="0" w:afterAutospacing="0"/>
            <w:ind w:left="720" w:hanging="720"/>
            <w:textAlignment w:val="baseline"/>
          </w:pPr>
        </w:pPrChange>
      </w:pPr>
      <w:ins w:id="1119" w:author="Tammy Meek (ESO)" w:date="2024-05-01T12:41:00Z">
        <w:r w:rsidRPr="41EFB731">
          <w:rPr>
            <w:rStyle w:val="eop"/>
            <w:rFonts w:ascii="Arial" w:hAnsi="Arial" w:cs="Arial"/>
            <w:rPrChange w:id="1120" w:author="Tammy Meek (ESO)" w:date="2024-05-01T13:27:00Z">
              <w:rPr>
                <w:rStyle w:val="eop"/>
                <w:rFonts w:ascii="Aptos" w:hAnsi="Aptos" w:cs="Segoe UI"/>
                <w:sz w:val="22"/>
                <w:szCs w:val="22"/>
              </w:rPr>
            </w:rPrChange>
          </w:rPr>
          <w:t> </w:t>
        </w:r>
      </w:ins>
    </w:p>
    <w:p w14:paraId="3D3B82EB" w14:textId="52007E8F" w:rsidR="005C1E23" w:rsidRPr="0069708D" w:rsidRDefault="006D4C63">
      <w:pPr>
        <w:pStyle w:val="paragraph"/>
        <w:ind w:left="1701" w:hanging="850"/>
        <w:jc w:val="both"/>
        <w:textAlignment w:val="baseline"/>
        <w:rPr>
          <w:ins w:id="1121" w:author="Tammy Meek (ESO)" w:date="2024-05-01T12:41:00Z"/>
          <w:rFonts w:ascii="Arial" w:hAnsi="Arial" w:cs="Arial"/>
          <w:rPrChange w:id="1122" w:author="Tammy Meek (ESO)" w:date="2024-05-01T13:27:00Z">
            <w:rPr>
              <w:ins w:id="1123" w:author="Tammy Meek (ESO)" w:date="2024-05-01T12:41:00Z"/>
              <w:rFonts w:ascii="Segoe UI" w:hAnsi="Segoe UI" w:cs="Segoe UI"/>
              <w:sz w:val="18"/>
              <w:szCs w:val="18"/>
            </w:rPr>
          </w:rPrChange>
        </w:rPr>
        <w:pPrChange w:id="1124" w:author="Tammy Meek (NESO)" w:date="2025-01-24T12:07:00Z" w16du:dateUtc="2025-01-24T12:07:00Z">
          <w:pPr>
            <w:pStyle w:val="paragraph"/>
            <w:spacing w:before="0" w:beforeAutospacing="0" w:after="0" w:afterAutospacing="0"/>
            <w:ind w:left="720" w:hanging="720"/>
            <w:textAlignment w:val="baseline"/>
          </w:pPr>
        </w:pPrChange>
      </w:pPr>
      <w:ins w:id="1125" w:author="Tammy Meek (ESO)" w:date="2024-05-01T13:28:00Z">
        <w:r w:rsidRPr="41EFB731">
          <w:rPr>
            <w:rStyle w:val="normaltextrun"/>
            <w:rFonts w:ascii="Arial" w:hAnsi="Arial" w:cs="Arial"/>
            <w:rPrChange w:id="1126" w:author="Lizzie Timmins (NESO)" w:date="2025-01-28T13:38:00Z" w16du:dateUtc="2025-01-28T13:38:00Z">
              <w:rPr>
                <w:rStyle w:val="normaltextrun"/>
                <w:rFonts w:ascii="Arial" w:hAnsi="Arial" w:cs="Arial"/>
                <w:sz w:val="21"/>
                <w:szCs w:val="21"/>
              </w:rPr>
            </w:rPrChange>
          </w:rPr>
          <w:t>1.24</w:t>
        </w:r>
      </w:ins>
      <w:ins w:id="1127" w:author="Tammy Meek (ESO)" w:date="2024-05-01T12:41:00Z">
        <w:r w:rsidR="005C1E23" w:rsidRPr="41EFB731">
          <w:rPr>
            <w:rStyle w:val="normaltextrun"/>
            <w:rFonts w:ascii="Arial" w:hAnsi="Arial" w:cs="Arial"/>
            <w:rPrChange w:id="1128" w:author="Tammy Meek (ESO)" w:date="2024-05-01T13:27:00Z">
              <w:rPr>
                <w:rStyle w:val="normaltextrun"/>
                <w:rFonts w:ascii="WordVisi_MSFontService" w:hAnsi="WordVisi_MSFontService" w:cs="Segoe UI"/>
                <w:sz w:val="22"/>
                <w:szCs w:val="22"/>
              </w:rPr>
            </w:rPrChange>
          </w:rPr>
          <w:t>.2</w:t>
        </w:r>
        <w:r w:rsidR="005C1E23" w:rsidRPr="41EFB731">
          <w:rPr>
            <w:rStyle w:val="tabchar"/>
            <w:rFonts w:ascii="Arial" w:hAnsi="Arial" w:cs="Arial"/>
            <w:rPrChange w:id="1129" w:author="Tammy Meek (ESO)" w:date="2024-05-01T13:27:00Z">
              <w:rPr>
                <w:rStyle w:val="tabchar"/>
                <w:rFonts w:ascii="WordVisi_MSFontService" w:hAnsi="WordVisi_MSFontService" w:cs="Calibri"/>
                <w:sz w:val="22"/>
                <w:szCs w:val="22"/>
              </w:rPr>
            </w:rPrChange>
          </w:rPr>
          <w:t> </w:t>
        </w:r>
      </w:ins>
      <w:ins w:id="1130" w:author="Tammy Meek (ESO)" w:date="2024-05-01T13:28:00Z">
        <w:r>
          <w:tab/>
        </w:r>
      </w:ins>
      <w:ins w:id="1131" w:author="Tammy Meek (NESO)" w:date="2024-11-05T15:32:00Z">
        <w:r w:rsidR="0067456B" w:rsidRPr="41EFB731">
          <w:rPr>
            <w:rStyle w:val="normaltextrun"/>
            <w:rFonts w:ascii="Arial" w:hAnsi="Arial" w:cs="Arial"/>
            <w:rPrChange w:id="1132" w:author="Lizzie Timmins (NESO)" w:date="2025-01-28T13:38:00Z" w16du:dateUtc="2025-01-28T13:38:00Z">
              <w:rPr>
                <w:rStyle w:val="normaltextrun"/>
                <w:rFonts w:ascii="Arial" w:hAnsi="Arial" w:cs="Arial"/>
                <w:sz w:val="21"/>
                <w:szCs w:val="21"/>
              </w:rPr>
            </w:rPrChange>
          </w:rPr>
          <w:t xml:space="preserve">The </w:t>
        </w:r>
      </w:ins>
      <w:ins w:id="1133" w:author="Tammy Meek (NESO)" w:date="2025-01-24T11:51:00Z" w16du:dateUtc="2025-01-24T11:51:00Z">
        <w:r w:rsidR="00C14108" w:rsidRPr="41EFB731">
          <w:rPr>
            <w:rStyle w:val="normaltextrun"/>
            <w:rFonts w:ascii="Arial" w:hAnsi="Arial" w:cs="Arial"/>
            <w:i/>
            <w:rPrChange w:id="1134" w:author="Lizzie Timmins (NESO)" w:date="2025-01-28T13:38:00Z" w16du:dateUtc="2025-01-28T13:38:00Z">
              <w:rPr>
                <w:rStyle w:val="normaltextrun"/>
                <w:rFonts w:ascii="Arial" w:hAnsi="Arial" w:cs="Arial"/>
                <w:i/>
                <w:iCs/>
                <w:sz w:val="21"/>
                <w:szCs w:val="21"/>
              </w:rPr>
            </w:rPrChange>
          </w:rPr>
          <w:t>ISOP</w:t>
        </w:r>
      </w:ins>
      <w:ins w:id="1135" w:author="Tammy Meek (NESO)" w:date="2024-11-05T15:32:00Z">
        <w:r w:rsidR="0067456B" w:rsidRPr="41EFB731">
          <w:rPr>
            <w:rStyle w:val="normaltextrun"/>
            <w:rFonts w:ascii="Arial" w:hAnsi="Arial" w:cs="Arial"/>
            <w:rPrChange w:id="1136" w:author="Lizzie Timmins (NESO)" w:date="2025-01-28T13:38:00Z" w16du:dateUtc="2025-01-28T13:38:00Z">
              <w:rPr>
                <w:rStyle w:val="normaltextrun"/>
                <w:rFonts w:ascii="Arial" w:hAnsi="Arial" w:cs="Arial"/>
                <w:sz w:val="21"/>
                <w:szCs w:val="21"/>
              </w:rPr>
            </w:rPrChange>
          </w:rPr>
          <w:t xml:space="preserve"> must comply with any such direction that has been issued by the</w:t>
        </w:r>
        <w:r w:rsidR="00087395" w:rsidRPr="41EFB731">
          <w:rPr>
            <w:rStyle w:val="normaltextrun"/>
            <w:rFonts w:ascii="Arial" w:hAnsi="Arial" w:cs="Arial"/>
            <w:rPrChange w:id="1137" w:author="Lizzie Timmins (NESO)" w:date="2025-01-28T13:38:00Z" w16du:dateUtc="2025-01-28T13:38:00Z">
              <w:rPr>
                <w:rStyle w:val="normaltextrun"/>
                <w:rFonts w:ascii="Arial" w:hAnsi="Arial" w:cs="Arial"/>
                <w:sz w:val="21"/>
                <w:szCs w:val="21"/>
              </w:rPr>
            </w:rPrChange>
          </w:rPr>
          <w:t xml:space="preserve"> </w:t>
        </w:r>
        <w:r w:rsidR="0067456B" w:rsidRPr="41EFB731">
          <w:rPr>
            <w:rStyle w:val="normaltextrun"/>
            <w:rFonts w:ascii="Arial" w:hAnsi="Arial" w:cs="Arial"/>
            <w:rPrChange w:id="1138" w:author="Lizzie Timmins (NESO)" w:date="2025-01-28T13:38:00Z" w16du:dateUtc="2025-01-28T13:38:00Z">
              <w:rPr>
                <w:rStyle w:val="normaltextrun"/>
                <w:rFonts w:ascii="Arial" w:hAnsi="Arial" w:cs="Arial"/>
                <w:sz w:val="21"/>
                <w:szCs w:val="21"/>
              </w:rPr>
            </w:rPrChange>
          </w:rPr>
          <w:t xml:space="preserve">Secretary of State. </w:t>
        </w:r>
      </w:ins>
      <w:ins w:id="1139" w:author="Tammy Meek (NESO)" w:date="2025-01-24T12:00:00Z" w16du:dateUtc="2025-01-24T12:00:00Z">
        <w:del w:id="1140" w:author="Stuart McLarnon (NESO)" w:date="2025-01-29T15:51:00Z" w16du:dateUtc="2025-01-29T15:51:00Z">
          <w:r w:rsidR="000D741D" w:rsidRPr="41EFB731">
            <w:rPr>
              <w:rStyle w:val="normaltextrun"/>
              <w:rFonts w:ascii="Arial" w:hAnsi="Arial" w:cs="Arial"/>
              <w:i/>
              <w:rPrChange w:id="1141" w:author="Lizzie Timmins (NESO)" w:date="2025-01-28T13:38:00Z" w16du:dateUtc="2025-01-28T13:38:00Z">
                <w:rPr>
                  <w:rStyle w:val="normaltextrun"/>
                  <w:rFonts w:ascii="Arial" w:hAnsi="Arial" w:cs="Arial"/>
                  <w:i/>
                  <w:iCs/>
                  <w:sz w:val="21"/>
                  <w:szCs w:val="21"/>
                </w:rPr>
              </w:rPrChange>
            </w:rPr>
            <w:delText xml:space="preserve">Transmission </w:delText>
          </w:r>
          <w:r w:rsidR="000D741D" w:rsidRPr="41EFB731" w:rsidDel="00E652B9">
            <w:rPr>
              <w:rStyle w:val="normaltextrun"/>
              <w:rFonts w:ascii="Arial" w:hAnsi="Arial" w:cs="Arial"/>
              <w:i/>
              <w:rPrChange w:id="1142" w:author="Lizzie Timmins (NESO)" w:date="2025-01-28T13:38:00Z" w16du:dateUtc="2025-01-28T13:38:00Z">
                <w:rPr>
                  <w:rStyle w:val="normaltextrun"/>
                  <w:rFonts w:ascii="Arial" w:hAnsi="Arial" w:cs="Arial"/>
                  <w:i/>
                  <w:iCs/>
                  <w:sz w:val="21"/>
                  <w:szCs w:val="21"/>
                </w:rPr>
              </w:rPrChange>
            </w:rPr>
            <w:delText>Licensee</w:delText>
          </w:r>
        </w:del>
      </w:ins>
      <w:ins w:id="1143" w:author="Stuart McLarnon (NESO)" w:date="2025-01-29T15:51:00Z" w16du:dateUtc="2025-01-29T15:51:00Z">
        <w:r w:rsidR="00E652B9" w:rsidRPr="00E652B9">
          <w:rPr>
            <w:rStyle w:val="normaltextrun"/>
            <w:rFonts w:ascii="Arial" w:hAnsi="Arial" w:cs="Arial"/>
            <w:i/>
            <w:iCs/>
          </w:rPr>
          <w:t>Licensee</w:t>
        </w:r>
      </w:ins>
      <w:ins w:id="1144" w:author="Tammy Meek (NESO)" w:date="2024-11-05T15:32:00Z">
        <w:r w:rsidR="0067456B" w:rsidRPr="41EFB731">
          <w:rPr>
            <w:rStyle w:val="normaltextrun"/>
            <w:rFonts w:ascii="Arial" w:hAnsi="Arial" w:cs="Arial"/>
            <w:rPrChange w:id="1145" w:author="Lizzie Timmins (NESO)" w:date="2025-01-28T13:38:00Z" w16du:dateUtc="2025-01-28T13:38:00Z">
              <w:rPr>
                <w:rStyle w:val="normaltextrun"/>
                <w:rFonts w:ascii="Arial" w:hAnsi="Arial" w:cs="Arial"/>
                <w:sz w:val="21"/>
                <w:szCs w:val="21"/>
              </w:rPr>
            </w:rPrChange>
          </w:rPr>
          <w:t xml:space="preserve">s should note that the </w:t>
        </w:r>
      </w:ins>
      <w:ins w:id="1146" w:author="Tammy Meek (NESO)" w:date="2025-01-24T11:51:00Z" w16du:dateUtc="2025-01-24T11:51:00Z">
        <w:r w:rsidR="00C14108" w:rsidRPr="41EFB731">
          <w:rPr>
            <w:rStyle w:val="normaltextrun"/>
            <w:rFonts w:ascii="Arial" w:hAnsi="Arial" w:cs="Arial"/>
            <w:i/>
            <w:rPrChange w:id="1147" w:author="Lizzie Timmins (NESO)" w:date="2025-01-28T13:38:00Z" w16du:dateUtc="2025-01-28T13:38:00Z">
              <w:rPr>
                <w:rStyle w:val="normaltextrun"/>
                <w:rFonts w:ascii="Arial" w:hAnsi="Arial" w:cs="Arial"/>
                <w:i/>
                <w:iCs/>
                <w:sz w:val="21"/>
                <w:szCs w:val="21"/>
              </w:rPr>
            </w:rPrChange>
          </w:rPr>
          <w:t>ISOP</w:t>
        </w:r>
      </w:ins>
      <w:ins w:id="1148" w:author="Tammy Meek (NESO)" w:date="2024-11-05T15:32:00Z">
        <w:r w:rsidR="0067456B" w:rsidRPr="41EFB731">
          <w:rPr>
            <w:rStyle w:val="normaltextrun"/>
            <w:rFonts w:ascii="Arial" w:hAnsi="Arial" w:cs="Arial"/>
            <w:rPrChange w:id="1149" w:author="Lizzie Timmins (NESO)" w:date="2025-01-28T13:38:00Z" w16du:dateUtc="2025-01-28T13:38:00Z">
              <w:rPr>
                <w:rStyle w:val="normaltextrun"/>
                <w:rFonts w:ascii="Arial" w:hAnsi="Arial" w:cs="Arial"/>
                <w:sz w:val="21"/>
                <w:szCs w:val="21"/>
              </w:rPr>
            </w:rPrChange>
          </w:rPr>
          <w:t xml:space="preserve"> is not required to comply with any other obligation in the </w:t>
        </w:r>
        <w:r w:rsidR="0067456B" w:rsidRPr="41EFB731">
          <w:rPr>
            <w:rStyle w:val="normaltextrun"/>
            <w:rFonts w:ascii="Arial" w:hAnsi="Arial" w:cs="Arial"/>
            <w:i/>
            <w:rPrChange w:id="1150" w:author="Tammy Meek (NESO)" w:date="2025-01-28T10:44:00Z" w16du:dateUtc="2025-01-28T10:44:00Z">
              <w:rPr>
                <w:rStyle w:val="normaltextrun"/>
                <w:rFonts w:ascii="Arial" w:hAnsi="Arial" w:cs="Arial"/>
                <w:sz w:val="21"/>
                <w:szCs w:val="21"/>
              </w:rPr>
            </w:rPrChange>
          </w:rPr>
          <w:t>ESO Licence</w:t>
        </w:r>
        <w:r w:rsidR="0067456B" w:rsidRPr="41EFB731">
          <w:rPr>
            <w:rStyle w:val="normaltextrun"/>
            <w:rFonts w:ascii="Arial" w:hAnsi="Arial" w:cs="Arial"/>
            <w:rPrChange w:id="1151" w:author="Lizzie Timmins (NESO)" w:date="2025-01-28T13:38:00Z" w16du:dateUtc="2025-01-28T13:38:00Z">
              <w:rPr>
                <w:rStyle w:val="normaltextrun"/>
                <w:rFonts w:ascii="Arial" w:hAnsi="Arial" w:cs="Arial"/>
                <w:sz w:val="21"/>
                <w:szCs w:val="21"/>
              </w:rPr>
            </w:rPrChange>
          </w:rPr>
          <w:t xml:space="preserve"> where and to the extent that compliance with that obligation would be inconsistent with the requirement to comply with such a direction, for the period set out in the direction. This includes the requirement set out in condition E3 of the </w:t>
        </w:r>
        <w:r w:rsidR="0067456B" w:rsidRPr="00F71576">
          <w:rPr>
            <w:rStyle w:val="normaltextrun"/>
            <w:rFonts w:ascii="Arial" w:hAnsi="Arial" w:cs="Arial"/>
            <w:i/>
            <w:iCs/>
            <w:rPrChange w:id="1152" w:author="Lizzie Timmins (NESO)" w:date="2025-01-29T11:58:00Z" w16du:dateUtc="2025-01-29T11:58:00Z">
              <w:rPr>
                <w:rStyle w:val="normaltextrun"/>
                <w:rFonts w:ascii="Arial" w:hAnsi="Arial" w:cs="Arial"/>
                <w:sz w:val="21"/>
                <w:szCs w:val="21"/>
              </w:rPr>
            </w:rPrChange>
          </w:rPr>
          <w:t>ESO Licence</w:t>
        </w:r>
        <w:r w:rsidR="0067456B" w:rsidRPr="41EFB731">
          <w:rPr>
            <w:rStyle w:val="normaltextrun"/>
            <w:rFonts w:ascii="Arial" w:hAnsi="Arial" w:cs="Arial"/>
            <w:rPrChange w:id="1153" w:author="Lizzie Timmins (NESO)" w:date="2025-01-28T13:38:00Z" w16du:dateUtc="2025-01-28T13:38:00Z">
              <w:rPr>
                <w:rStyle w:val="normaltextrun"/>
                <w:rFonts w:ascii="Arial" w:hAnsi="Arial" w:cs="Arial"/>
                <w:sz w:val="21"/>
                <w:szCs w:val="21"/>
              </w:rPr>
            </w:rPrChange>
          </w:rPr>
          <w:t xml:space="preserve"> to comply with this Standard</w:t>
        </w:r>
      </w:ins>
      <w:ins w:id="1154" w:author="Tammy Meek (NESO)" w:date="2024-11-05T15:33:00Z">
        <w:r w:rsidR="00087395" w:rsidRPr="41EFB731">
          <w:rPr>
            <w:rStyle w:val="normaltextrun"/>
            <w:rFonts w:ascii="Arial" w:hAnsi="Arial" w:cs="Arial"/>
            <w:rPrChange w:id="1155" w:author="Lizzie Timmins (NESO)" w:date="2025-01-28T13:38:00Z" w16du:dateUtc="2025-01-28T13:38:00Z">
              <w:rPr>
                <w:rStyle w:val="normaltextrun"/>
                <w:rFonts w:ascii="Arial" w:hAnsi="Arial" w:cs="Arial"/>
                <w:sz w:val="21"/>
                <w:szCs w:val="21"/>
              </w:rPr>
            </w:rPrChange>
          </w:rPr>
          <w:t>.</w:t>
        </w:r>
      </w:ins>
      <w:del w:id="1156" w:author="Tammy Meek (NESO)" w:date="2024-11-05T15:33:00Z">
        <w:r w:rsidR="005C1E23" w:rsidRPr="41EFB731" w:rsidDel="00080552">
          <w:rPr>
            <w:rStyle w:val="normaltextrun"/>
            <w:rFonts w:ascii="Arial" w:hAnsi="Arial" w:cs="Arial"/>
            <w:rPrChange w:id="1157" w:author="Tammy Meek (ESO)" w:date="2024-05-01T13:27:00Z">
              <w:rPr>
                <w:rStyle w:val="normaltextrun"/>
                <w:rFonts w:ascii="WordVisi_MSFontService" w:hAnsi="WordVisi_MSFontService" w:cs="Segoe UI"/>
                <w:sz w:val="22"/>
                <w:szCs w:val="22"/>
              </w:rPr>
            </w:rPrChange>
          </w:rPr>
          <w:delText>.</w:delText>
        </w:r>
      </w:del>
      <w:ins w:id="1158" w:author="Tammy Meek (ESO)" w:date="2024-05-01T12:41:00Z">
        <w:r w:rsidR="005C1E23" w:rsidRPr="41EFB731">
          <w:rPr>
            <w:rStyle w:val="normaltextrun"/>
            <w:rFonts w:ascii="Arial" w:hAnsi="Arial" w:cs="Arial" w:hint="eastAsia"/>
            <w:rPrChange w:id="1159" w:author="Tammy Meek (ESO)" w:date="2024-05-01T13:27:00Z">
              <w:rPr>
                <w:rStyle w:val="normaltextrun"/>
                <w:rFonts w:ascii="WordVisi_MSFontService" w:hAnsi="WordVisi_MSFontService" w:cs="Segoe UI" w:hint="eastAsia"/>
                <w:sz w:val="22"/>
                <w:szCs w:val="22"/>
              </w:rPr>
            </w:rPrChange>
          </w:rPr>
          <w:t>   </w:t>
        </w:r>
        <w:r w:rsidR="005C1E23" w:rsidRPr="41EFB731">
          <w:rPr>
            <w:rStyle w:val="eop"/>
            <w:rFonts w:ascii="Arial" w:hAnsi="Arial" w:cs="Arial"/>
            <w:rPrChange w:id="1160" w:author="Tammy Meek (ESO)" w:date="2024-05-01T13:27:00Z">
              <w:rPr>
                <w:rStyle w:val="eop"/>
                <w:rFonts w:ascii="Aptos" w:hAnsi="Aptos" w:cs="Segoe UI"/>
                <w:sz w:val="22"/>
                <w:szCs w:val="22"/>
              </w:rPr>
            </w:rPrChange>
          </w:rPr>
          <w:t> </w:t>
        </w:r>
      </w:ins>
    </w:p>
    <w:p w14:paraId="2F1A3CAD" w14:textId="77777777" w:rsidR="005C1E23" w:rsidRPr="0069708D" w:rsidRDefault="005C1E23">
      <w:pPr>
        <w:pStyle w:val="paragraph"/>
        <w:spacing w:before="0" w:beforeAutospacing="0" w:after="0" w:afterAutospacing="0"/>
        <w:ind w:left="1418" w:hanging="850"/>
        <w:jc w:val="both"/>
        <w:textAlignment w:val="baseline"/>
        <w:rPr>
          <w:ins w:id="1161" w:author="Tammy Meek (ESO)" w:date="2024-05-01T12:41:00Z"/>
          <w:rFonts w:ascii="Arial" w:hAnsi="Arial" w:cs="Arial"/>
          <w:rPrChange w:id="1162" w:author="Tammy Meek (ESO)" w:date="2024-05-01T13:27:00Z">
            <w:rPr>
              <w:ins w:id="1163" w:author="Tammy Meek (ESO)" w:date="2024-05-01T12:41:00Z"/>
              <w:rFonts w:ascii="Segoe UI" w:hAnsi="Segoe UI" w:cs="Segoe UI"/>
              <w:sz w:val="18"/>
              <w:szCs w:val="18"/>
            </w:rPr>
          </w:rPrChange>
        </w:rPr>
        <w:pPrChange w:id="1164" w:author="Tammy Meek (NESO)" w:date="2025-01-24T12:07:00Z" w16du:dateUtc="2025-01-24T12:07:00Z">
          <w:pPr>
            <w:pStyle w:val="paragraph"/>
            <w:spacing w:before="0" w:beforeAutospacing="0" w:after="0" w:afterAutospacing="0"/>
            <w:ind w:left="720" w:hanging="720"/>
            <w:textAlignment w:val="baseline"/>
          </w:pPr>
        </w:pPrChange>
      </w:pPr>
      <w:ins w:id="1165" w:author="Tammy Meek (ESO)" w:date="2024-05-01T12:41:00Z">
        <w:r w:rsidRPr="41EFB731">
          <w:rPr>
            <w:rStyle w:val="eop"/>
            <w:rFonts w:ascii="Arial" w:hAnsi="Arial" w:cs="Arial"/>
            <w:rPrChange w:id="1166" w:author="Tammy Meek (ESO)" w:date="2024-05-01T13:27:00Z">
              <w:rPr>
                <w:rStyle w:val="eop"/>
                <w:rFonts w:ascii="Aptos" w:hAnsi="Aptos" w:cs="Segoe UI"/>
                <w:sz w:val="22"/>
                <w:szCs w:val="22"/>
              </w:rPr>
            </w:rPrChange>
          </w:rPr>
          <w:t> </w:t>
        </w:r>
      </w:ins>
    </w:p>
    <w:p w14:paraId="1C968161" w14:textId="4ED6C207" w:rsidR="005C1E23" w:rsidRPr="0069708D" w:rsidRDefault="006D4C63">
      <w:pPr>
        <w:pStyle w:val="paragraph"/>
        <w:ind w:left="1701" w:hanging="850"/>
        <w:jc w:val="both"/>
        <w:textAlignment w:val="baseline"/>
        <w:rPr>
          <w:ins w:id="1167" w:author="Tammy Meek (ESO)" w:date="2024-05-01T12:41:00Z"/>
          <w:rFonts w:ascii="Arial" w:hAnsi="Arial" w:cs="Arial"/>
          <w:rPrChange w:id="1168" w:author="Tammy Meek (ESO)" w:date="2024-05-01T13:27:00Z">
            <w:rPr>
              <w:ins w:id="1169" w:author="Tammy Meek (ESO)" w:date="2024-05-01T12:41:00Z"/>
              <w:rFonts w:ascii="Segoe UI" w:hAnsi="Segoe UI" w:cs="Segoe UI"/>
              <w:sz w:val="18"/>
              <w:szCs w:val="18"/>
            </w:rPr>
          </w:rPrChange>
        </w:rPr>
        <w:pPrChange w:id="1170" w:author="Tammy Meek (NESO)" w:date="2025-01-24T12:07:00Z" w16du:dateUtc="2025-01-24T12:07:00Z">
          <w:pPr>
            <w:pStyle w:val="paragraph"/>
            <w:spacing w:before="0" w:beforeAutospacing="0" w:after="0" w:afterAutospacing="0"/>
            <w:ind w:left="720" w:hanging="720"/>
            <w:textAlignment w:val="baseline"/>
          </w:pPr>
        </w:pPrChange>
      </w:pPr>
      <w:ins w:id="1171" w:author="Tammy Meek (ESO)" w:date="2024-05-01T13:28:00Z">
        <w:r w:rsidRPr="41EFB731">
          <w:rPr>
            <w:rStyle w:val="normaltextrun"/>
            <w:rFonts w:ascii="Arial" w:hAnsi="Arial" w:cs="Arial"/>
            <w:rPrChange w:id="1172" w:author="Lizzie Timmins (NESO)" w:date="2025-01-28T13:38:00Z" w16du:dateUtc="2025-01-28T13:38:00Z">
              <w:rPr>
                <w:rStyle w:val="normaltextrun"/>
                <w:rFonts w:ascii="Arial" w:hAnsi="Arial" w:cs="Arial"/>
                <w:sz w:val="21"/>
                <w:szCs w:val="21"/>
              </w:rPr>
            </w:rPrChange>
          </w:rPr>
          <w:t>1.24</w:t>
        </w:r>
      </w:ins>
      <w:ins w:id="1173" w:author="Tammy Meek (ESO)" w:date="2024-05-01T12:41:00Z">
        <w:r w:rsidR="005C1E23" w:rsidRPr="41EFB731">
          <w:rPr>
            <w:rStyle w:val="normaltextrun"/>
            <w:rFonts w:ascii="Arial" w:hAnsi="Arial" w:cs="Arial"/>
            <w:color w:val="000000" w:themeColor="text1"/>
            <w:rPrChange w:id="1174" w:author="Tammy Meek (ESO)" w:date="2024-05-01T13:27:00Z">
              <w:rPr>
                <w:rStyle w:val="normaltextrun"/>
                <w:rFonts w:ascii="WordVisi_MSFontService" w:hAnsi="WordVisi_MSFontService" w:cs="Segoe UI"/>
                <w:color w:val="000000"/>
                <w:sz w:val="22"/>
                <w:szCs w:val="22"/>
              </w:rPr>
            </w:rPrChange>
          </w:rPr>
          <w:t>.3</w:t>
        </w:r>
        <w:r w:rsidR="005C1E23" w:rsidRPr="41EFB731">
          <w:rPr>
            <w:rStyle w:val="tabchar"/>
            <w:rFonts w:ascii="Arial" w:hAnsi="Arial" w:cs="Arial"/>
            <w:color w:val="000000" w:themeColor="text1"/>
            <w:rPrChange w:id="1175" w:author="Tammy Meek (ESO)" w:date="2024-05-01T13:27:00Z">
              <w:rPr>
                <w:rStyle w:val="tabchar"/>
                <w:rFonts w:ascii="WordVisi_MSFontService" w:hAnsi="WordVisi_MSFontService" w:cs="Calibri"/>
                <w:color w:val="000000"/>
                <w:sz w:val="22"/>
                <w:szCs w:val="22"/>
              </w:rPr>
            </w:rPrChange>
          </w:rPr>
          <w:t> </w:t>
        </w:r>
      </w:ins>
      <w:ins w:id="1176" w:author="Tammy Meek (ESO)" w:date="2024-05-01T13:28:00Z">
        <w:r>
          <w:tab/>
        </w:r>
      </w:ins>
      <w:ins w:id="1177" w:author="Tammy Meek (NESO)" w:date="2024-11-05T15:33:00Z">
        <w:r w:rsidR="00080552" w:rsidRPr="41EFB731">
          <w:rPr>
            <w:rStyle w:val="normaltextrun"/>
            <w:rFonts w:ascii="Arial" w:hAnsi="Arial" w:cs="Arial"/>
            <w:color w:val="000000" w:themeColor="text1"/>
            <w:rPrChange w:id="1178" w:author="Lizzie Timmins (NESO)" w:date="2025-01-28T13:38:00Z" w16du:dateUtc="2025-01-28T13:38:00Z">
              <w:rPr>
                <w:rStyle w:val="normaltextrun"/>
                <w:rFonts w:ascii="Arial" w:hAnsi="Arial" w:cs="Arial"/>
                <w:color w:val="000000"/>
                <w:sz w:val="21"/>
                <w:szCs w:val="21"/>
              </w:rPr>
            </w:rPrChange>
          </w:rPr>
          <w:t xml:space="preserve">The </w:t>
        </w:r>
      </w:ins>
      <w:ins w:id="1179" w:author="Tammy Meek (NESO)" w:date="2025-01-24T11:51:00Z" w16du:dateUtc="2025-01-24T11:51:00Z">
        <w:r w:rsidR="00C14108" w:rsidRPr="41EFB731">
          <w:rPr>
            <w:rStyle w:val="normaltextrun"/>
            <w:rFonts w:ascii="Arial" w:hAnsi="Arial" w:cs="Arial"/>
            <w:i/>
            <w:color w:val="000000" w:themeColor="text1"/>
            <w:rPrChange w:id="1180" w:author="Lizzie Timmins (NESO)" w:date="2025-01-28T13:38:00Z" w16du:dateUtc="2025-01-28T13:38:00Z">
              <w:rPr>
                <w:rStyle w:val="normaltextrun"/>
                <w:rFonts w:ascii="Arial" w:hAnsi="Arial" w:cs="Arial"/>
                <w:i/>
                <w:iCs/>
                <w:color w:val="000000"/>
                <w:sz w:val="21"/>
                <w:szCs w:val="21"/>
              </w:rPr>
            </w:rPrChange>
          </w:rPr>
          <w:t>ISOP</w:t>
        </w:r>
      </w:ins>
      <w:ins w:id="1181" w:author="Tammy Meek (NESO)" w:date="2024-11-05T15:33:00Z">
        <w:r w:rsidR="00080552" w:rsidRPr="41EFB731">
          <w:rPr>
            <w:rStyle w:val="normaltextrun"/>
            <w:rFonts w:ascii="Arial" w:hAnsi="Arial" w:cs="Arial"/>
            <w:color w:val="000000" w:themeColor="text1"/>
            <w:rPrChange w:id="1182" w:author="Lizzie Timmins (NESO)" w:date="2025-01-28T13:38:00Z" w16du:dateUtc="2025-01-28T13:38:00Z">
              <w:rPr>
                <w:rStyle w:val="normaltextrun"/>
                <w:rFonts w:ascii="Arial" w:hAnsi="Arial" w:cs="Arial"/>
                <w:color w:val="000000"/>
                <w:sz w:val="21"/>
                <w:szCs w:val="21"/>
              </w:rPr>
            </w:rPrChange>
          </w:rPr>
          <w:t xml:space="preserve"> is required under condition B4 of its </w:t>
        </w:r>
        <w:r w:rsidR="00080552" w:rsidRPr="00F644FD">
          <w:rPr>
            <w:rStyle w:val="normaltextrun"/>
            <w:rFonts w:ascii="Arial" w:hAnsi="Arial" w:cs="Arial"/>
            <w:i/>
            <w:iCs/>
            <w:color w:val="000000" w:themeColor="text1"/>
            <w:rPrChange w:id="1183" w:author="Lizzie Timmins (NESO)" w:date="2025-01-29T11:59:00Z" w16du:dateUtc="2025-01-29T11:59:00Z">
              <w:rPr>
                <w:rStyle w:val="normaltextrun"/>
                <w:rFonts w:ascii="Arial" w:hAnsi="Arial" w:cs="Arial"/>
                <w:color w:val="000000"/>
                <w:sz w:val="21"/>
                <w:szCs w:val="21"/>
              </w:rPr>
            </w:rPrChange>
          </w:rPr>
          <w:t>ESO Licence</w:t>
        </w:r>
        <w:r w:rsidR="00080552" w:rsidRPr="41EFB731">
          <w:rPr>
            <w:rStyle w:val="normaltextrun"/>
            <w:rFonts w:ascii="Arial" w:hAnsi="Arial" w:cs="Arial"/>
            <w:color w:val="000000" w:themeColor="text1"/>
            <w:rPrChange w:id="1184" w:author="Lizzie Timmins (NESO)" w:date="2025-01-28T13:38:00Z" w16du:dateUtc="2025-01-28T13:38:00Z">
              <w:rPr>
                <w:rStyle w:val="normaltextrun"/>
                <w:rFonts w:ascii="Arial" w:hAnsi="Arial" w:cs="Arial"/>
                <w:color w:val="000000"/>
                <w:sz w:val="21"/>
                <w:szCs w:val="21"/>
              </w:rPr>
            </w:rPrChange>
          </w:rPr>
          <w:t xml:space="preserve"> to inform the Secretary of State of any conflict with the obligations as identified in 1.24.2 as soon as reasonably practicable after the conflict is identified. The </w:t>
        </w:r>
      </w:ins>
      <w:ins w:id="1185" w:author="Tammy Meek (NESO)" w:date="2025-01-24T11:51:00Z" w16du:dateUtc="2025-01-24T11:51:00Z">
        <w:r w:rsidR="00C14108" w:rsidRPr="41EFB731">
          <w:rPr>
            <w:rStyle w:val="normaltextrun"/>
            <w:rFonts w:ascii="Arial" w:hAnsi="Arial" w:cs="Arial"/>
            <w:i/>
            <w:color w:val="000000" w:themeColor="text1"/>
            <w:rPrChange w:id="1186" w:author="Lizzie Timmins (NESO)" w:date="2025-01-28T13:38:00Z" w16du:dateUtc="2025-01-28T13:38:00Z">
              <w:rPr>
                <w:rStyle w:val="normaltextrun"/>
                <w:rFonts w:ascii="Arial" w:hAnsi="Arial" w:cs="Arial"/>
                <w:i/>
                <w:iCs/>
                <w:color w:val="000000"/>
                <w:sz w:val="21"/>
                <w:szCs w:val="21"/>
              </w:rPr>
            </w:rPrChange>
          </w:rPr>
          <w:t>ISOP</w:t>
        </w:r>
      </w:ins>
      <w:ins w:id="1187" w:author="Tammy Meek (NESO)" w:date="2024-11-05T15:33:00Z">
        <w:r w:rsidR="00080552" w:rsidRPr="41EFB731">
          <w:rPr>
            <w:rStyle w:val="normaltextrun"/>
            <w:rFonts w:ascii="Arial" w:hAnsi="Arial" w:cs="Arial"/>
            <w:color w:val="000000" w:themeColor="text1"/>
            <w:rPrChange w:id="1188" w:author="Lizzie Timmins (NESO)" w:date="2025-01-28T13:38:00Z" w16du:dateUtc="2025-01-28T13:38:00Z">
              <w:rPr>
                <w:rStyle w:val="normaltextrun"/>
                <w:rFonts w:ascii="Arial" w:hAnsi="Arial" w:cs="Arial"/>
                <w:color w:val="000000"/>
                <w:sz w:val="21"/>
                <w:szCs w:val="21"/>
              </w:rPr>
            </w:rPrChange>
          </w:rPr>
          <w:t xml:space="preserve"> will include in such a notice, details of any identified impact or non-compliance that will be caused or will be likely to be caused to </w:t>
        </w:r>
      </w:ins>
      <w:ins w:id="1189" w:author="Tammy Meek (NESO)" w:date="2025-01-24T12:00:00Z" w16du:dateUtc="2025-01-24T12:00:00Z">
        <w:del w:id="1190" w:author="Stuart McLarnon (NESO)" w:date="2025-01-29T15:51:00Z" w16du:dateUtc="2025-01-29T15:51:00Z">
          <w:r w:rsidR="000D741D" w:rsidRPr="41EFB731">
            <w:rPr>
              <w:rStyle w:val="normaltextrun"/>
              <w:rFonts w:ascii="Arial" w:hAnsi="Arial" w:cs="Arial"/>
              <w:i/>
              <w:color w:val="000000" w:themeColor="text1"/>
              <w:rPrChange w:id="1191" w:author="Lizzie Timmins (NESO)" w:date="2025-01-28T13:38:00Z" w16du:dateUtc="2025-01-28T13:38:00Z">
                <w:rPr>
                  <w:rStyle w:val="normaltextrun"/>
                  <w:rFonts w:ascii="Arial" w:hAnsi="Arial" w:cs="Arial"/>
                  <w:i/>
                  <w:iCs/>
                  <w:color w:val="000000"/>
                  <w:sz w:val="21"/>
                  <w:szCs w:val="21"/>
                </w:rPr>
              </w:rPrChange>
            </w:rPr>
            <w:delText xml:space="preserve">Transmission </w:delText>
          </w:r>
          <w:r w:rsidR="000D741D" w:rsidRPr="41EFB731" w:rsidDel="00E652B9">
            <w:rPr>
              <w:rStyle w:val="normaltextrun"/>
              <w:rFonts w:ascii="Arial" w:hAnsi="Arial" w:cs="Arial"/>
              <w:i/>
              <w:color w:val="000000" w:themeColor="text1"/>
              <w:rPrChange w:id="1192" w:author="Lizzie Timmins (NESO)" w:date="2025-01-28T13:38:00Z" w16du:dateUtc="2025-01-28T13:38:00Z">
                <w:rPr>
                  <w:rStyle w:val="normaltextrun"/>
                  <w:rFonts w:ascii="Arial" w:hAnsi="Arial" w:cs="Arial"/>
                  <w:i/>
                  <w:iCs/>
                  <w:color w:val="000000"/>
                  <w:sz w:val="21"/>
                  <w:szCs w:val="21"/>
                </w:rPr>
              </w:rPrChange>
            </w:rPr>
            <w:delText>Licensee</w:delText>
          </w:r>
        </w:del>
      </w:ins>
      <w:ins w:id="1193" w:author="Stuart McLarnon (NESO)" w:date="2025-01-29T15:51:00Z" w16du:dateUtc="2025-01-29T15:51:00Z">
        <w:r w:rsidR="00E652B9" w:rsidRPr="00E652B9">
          <w:rPr>
            <w:rStyle w:val="normaltextrun"/>
            <w:rFonts w:ascii="Arial" w:hAnsi="Arial" w:cs="Arial"/>
            <w:i/>
            <w:iCs/>
            <w:color w:val="000000" w:themeColor="text1"/>
          </w:rPr>
          <w:t>Licensee</w:t>
        </w:r>
      </w:ins>
      <w:ins w:id="1194" w:author="Tammy Meek (NESO)" w:date="2024-11-05T15:33:00Z">
        <w:r w:rsidR="00080552" w:rsidRPr="41EFB731">
          <w:rPr>
            <w:rStyle w:val="normaltextrun"/>
            <w:rFonts w:ascii="Arial" w:hAnsi="Arial" w:cs="Arial"/>
            <w:color w:val="000000" w:themeColor="text1"/>
            <w:rPrChange w:id="1195" w:author="Lizzie Timmins (NESO)" w:date="2025-01-28T13:38:00Z" w16du:dateUtc="2025-01-28T13:38:00Z">
              <w:rPr>
                <w:rStyle w:val="normaltextrun"/>
                <w:rFonts w:ascii="Arial" w:hAnsi="Arial" w:cs="Arial"/>
                <w:color w:val="000000"/>
                <w:sz w:val="21"/>
                <w:szCs w:val="21"/>
              </w:rPr>
            </w:rPrChange>
          </w:rPr>
          <w:t xml:space="preserve">s, and in such a case will also seek clarification of whether this can be shared with the affected </w:t>
        </w:r>
      </w:ins>
      <w:ins w:id="1196" w:author="Tammy Meek (NESO)" w:date="2025-01-24T12:00:00Z" w16du:dateUtc="2025-01-24T12:00:00Z">
        <w:del w:id="1197" w:author="Stuart McLarnon (NESO)" w:date="2025-01-29T15:51:00Z" w16du:dateUtc="2025-01-29T15:51:00Z">
          <w:r w:rsidR="000D741D" w:rsidRPr="41EFB731">
            <w:rPr>
              <w:rStyle w:val="normaltextrun"/>
              <w:rFonts w:ascii="Arial" w:hAnsi="Arial" w:cs="Arial"/>
              <w:i/>
              <w:color w:val="000000" w:themeColor="text1"/>
              <w:rPrChange w:id="1198" w:author="Lizzie Timmins (NESO)" w:date="2025-01-28T13:38:00Z" w16du:dateUtc="2025-01-28T13:38:00Z">
                <w:rPr>
                  <w:rStyle w:val="normaltextrun"/>
                  <w:rFonts w:ascii="Arial" w:hAnsi="Arial" w:cs="Arial"/>
                  <w:i/>
                  <w:iCs/>
                  <w:color w:val="000000"/>
                  <w:sz w:val="21"/>
                  <w:szCs w:val="21"/>
                </w:rPr>
              </w:rPrChange>
            </w:rPr>
            <w:delText>Transmission Licensee</w:delText>
          </w:r>
        </w:del>
      </w:ins>
      <w:ins w:id="1199" w:author="Stuart McLarnon (NESO)" w:date="2025-01-29T15:51:00Z" w16du:dateUtc="2025-01-29T15:51:00Z">
        <w:r w:rsidR="00E652B9" w:rsidRPr="00E652B9">
          <w:rPr>
            <w:rStyle w:val="normaltextrun"/>
            <w:rFonts w:ascii="Arial" w:hAnsi="Arial" w:cs="Arial"/>
            <w:i/>
            <w:iCs/>
            <w:color w:val="000000" w:themeColor="text1"/>
          </w:rPr>
          <w:t>Licensee</w:t>
        </w:r>
      </w:ins>
      <w:ins w:id="1200" w:author="Tammy Meek (ESO)" w:date="2024-05-01T12:41:00Z">
        <w:r w:rsidR="005C1E23" w:rsidRPr="41EFB731">
          <w:rPr>
            <w:rStyle w:val="normaltextrun"/>
            <w:rFonts w:ascii="Arial" w:hAnsi="Arial" w:cs="Arial"/>
            <w:color w:val="000000" w:themeColor="text1"/>
            <w:rPrChange w:id="1201" w:author="Tammy Meek (ESO)" w:date="2024-05-01T13:27:00Z">
              <w:rPr>
                <w:rStyle w:val="normaltextrun"/>
                <w:rFonts w:ascii="WordVisi_MSFontService" w:hAnsi="WordVisi_MSFontService" w:cs="Segoe UI"/>
                <w:color w:val="000000"/>
                <w:sz w:val="22"/>
                <w:szCs w:val="22"/>
              </w:rPr>
            </w:rPrChange>
          </w:rPr>
          <w:t>.</w:t>
        </w:r>
        <w:r w:rsidR="005C1E23" w:rsidRPr="41EFB731">
          <w:rPr>
            <w:rStyle w:val="normaltextrun"/>
            <w:rFonts w:ascii="Arial" w:hAnsi="Arial" w:cs="Arial" w:hint="eastAsia"/>
            <w:color w:val="000000" w:themeColor="text1"/>
            <w:rPrChange w:id="1202" w:author="Tammy Meek (ESO)" w:date="2024-05-01T13:27:00Z">
              <w:rPr>
                <w:rStyle w:val="normaltextrun"/>
                <w:rFonts w:ascii="WordVisi_MSFontService" w:hAnsi="WordVisi_MSFontService" w:cs="Segoe UI" w:hint="eastAsia"/>
                <w:color w:val="000000"/>
                <w:sz w:val="22"/>
                <w:szCs w:val="22"/>
              </w:rPr>
            </w:rPrChange>
          </w:rPr>
          <w:t> </w:t>
        </w:r>
        <w:r w:rsidR="005C1E23" w:rsidRPr="41EFB731">
          <w:rPr>
            <w:rStyle w:val="eop"/>
            <w:rFonts w:ascii="Arial" w:hAnsi="Arial" w:cs="Arial"/>
            <w:color w:val="000000" w:themeColor="text1"/>
            <w:rPrChange w:id="1203" w:author="Tammy Meek (ESO)" w:date="2024-05-01T13:27:00Z">
              <w:rPr>
                <w:rStyle w:val="eop"/>
                <w:rFonts w:ascii="Aptos" w:hAnsi="Aptos" w:cs="Segoe UI"/>
                <w:color w:val="000000"/>
                <w:sz w:val="22"/>
                <w:szCs w:val="22"/>
              </w:rPr>
            </w:rPrChange>
          </w:rPr>
          <w:t> </w:t>
        </w:r>
      </w:ins>
    </w:p>
    <w:p w14:paraId="54EE397C" w14:textId="77777777" w:rsidR="005C1E23" w:rsidRPr="00D40F66" w:rsidRDefault="005C1E23">
      <w:pPr>
        <w:pStyle w:val="paragraph"/>
        <w:spacing w:before="0" w:beforeAutospacing="0" w:after="0" w:afterAutospacing="0"/>
        <w:ind w:left="1701" w:right="-30" w:hanging="850"/>
        <w:jc w:val="both"/>
        <w:textAlignment w:val="baseline"/>
        <w:rPr>
          <w:ins w:id="1204" w:author="Tammy Meek (ESO)" w:date="2024-05-01T12:41:00Z"/>
          <w:rFonts w:ascii="Arial" w:hAnsi="Arial" w:cs="Arial"/>
          <w:rPrChange w:id="1205" w:author="Tammy Meek (NESO)" w:date="2024-11-05T15:34:00Z">
            <w:rPr>
              <w:ins w:id="1206" w:author="Tammy Meek (ESO)" w:date="2024-05-01T12:41:00Z"/>
              <w:rFonts w:ascii="Segoe UI" w:hAnsi="Segoe UI" w:cs="Segoe UI"/>
              <w:sz w:val="18"/>
              <w:szCs w:val="18"/>
            </w:rPr>
          </w:rPrChange>
        </w:rPr>
        <w:pPrChange w:id="1207" w:author="Tammy Meek (NESO)" w:date="2025-01-24T11:52:00Z" w16du:dateUtc="2025-01-24T11:52:00Z">
          <w:pPr>
            <w:pStyle w:val="paragraph"/>
            <w:spacing w:before="0" w:beforeAutospacing="0" w:after="0" w:afterAutospacing="0"/>
            <w:ind w:left="720" w:right="-30" w:hanging="720"/>
            <w:textAlignment w:val="baseline"/>
          </w:pPr>
        </w:pPrChange>
      </w:pPr>
      <w:ins w:id="1208" w:author="Tammy Meek (ESO)" w:date="2024-05-01T12:41:00Z">
        <w:r w:rsidRPr="41EFB731">
          <w:rPr>
            <w:rStyle w:val="normaltextrun"/>
            <w:rFonts w:ascii="Arial" w:hAnsi="Arial" w:cs="Arial" w:hint="eastAsia"/>
            <w:color w:val="000000" w:themeColor="text1"/>
            <w:rPrChange w:id="1209" w:author="Tammy Meek (ESO)" w:date="2024-05-01T13:27:00Z">
              <w:rPr>
                <w:rStyle w:val="normaltextrun"/>
                <w:rFonts w:ascii="WordVisi_MSFontService" w:hAnsi="WordVisi_MSFontService" w:cs="Segoe UI" w:hint="eastAsia"/>
                <w:color w:val="000000"/>
                <w:sz w:val="22"/>
                <w:szCs w:val="22"/>
              </w:rPr>
            </w:rPrChange>
          </w:rPr>
          <w:t> </w:t>
        </w:r>
        <w:r w:rsidRPr="41EFB731">
          <w:rPr>
            <w:rStyle w:val="eop"/>
            <w:rFonts w:ascii="Arial" w:hAnsi="Arial" w:cs="Arial"/>
            <w:color w:val="000000" w:themeColor="text1"/>
            <w:rPrChange w:id="1210" w:author="Tammy Meek (ESO)" w:date="2024-05-01T13:27:00Z">
              <w:rPr>
                <w:rStyle w:val="eop"/>
                <w:rFonts w:ascii="Aptos" w:hAnsi="Aptos" w:cs="Segoe UI"/>
                <w:color w:val="000000"/>
                <w:sz w:val="22"/>
                <w:szCs w:val="22"/>
              </w:rPr>
            </w:rPrChange>
          </w:rPr>
          <w:t> </w:t>
        </w:r>
      </w:ins>
    </w:p>
    <w:p w14:paraId="52201C51" w14:textId="0BCA7D53" w:rsidR="005C1E23" w:rsidRPr="001E0AE7" w:rsidRDefault="006D4C63">
      <w:pPr>
        <w:pStyle w:val="paragraph"/>
        <w:spacing w:before="0" w:beforeAutospacing="0" w:after="0" w:afterAutospacing="0"/>
        <w:ind w:left="1701" w:right="-30" w:hanging="850"/>
        <w:jc w:val="both"/>
        <w:textAlignment w:val="baseline"/>
        <w:rPr>
          <w:ins w:id="1211" w:author="Tammy Meek (ESO)" w:date="2024-05-01T12:41:00Z"/>
          <w:rFonts w:ascii="Arial" w:hAnsi="Arial" w:cs="Arial"/>
          <w:rPrChange w:id="1212" w:author="Tammy Meek (NESO)" w:date="2024-11-05T15:39:00Z">
            <w:rPr>
              <w:ins w:id="1213" w:author="Tammy Meek (ESO)" w:date="2024-05-01T12:41:00Z"/>
              <w:rFonts w:ascii="Segoe UI" w:hAnsi="Segoe UI" w:cs="Segoe UI"/>
              <w:sz w:val="18"/>
              <w:szCs w:val="18"/>
            </w:rPr>
          </w:rPrChange>
        </w:rPr>
        <w:pPrChange w:id="1214" w:author="Tammy Meek (NESO)" w:date="2025-01-24T11:52:00Z" w16du:dateUtc="2025-01-24T11:52:00Z">
          <w:pPr>
            <w:pStyle w:val="paragraph"/>
            <w:spacing w:before="0" w:beforeAutospacing="0" w:after="0" w:afterAutospacing="0"/>
            <w:ind w:left="720" w:right="-30" w:hanging="720"/>
            <w:textAlignment w:val="baseline"/>
          </w:pPr>
        </w:pPrChange>
      </w:pPr>
      <w:ins w:id="1215" w:author="Tammy Meek (ESO)" w:date="2024-05-01T13:28:00Z">
        <w:r w:rsidRPr="41EFB731">
          <w:rPr>
            <w:rStyle w:val="normaltextrun"/>
            <w:rFonts w:ascii="Arial" w:hAnsi="Arial" w:cs="Arial"/>
            <w:rPrChange w:id="1216" w:author="Lizzie Timmins (NESO)" w:date="2025-01-28T13:38:00Z" w16du:dateUtc="2025-01-28T13:38:00Z">
              <w:rPr>
                <w:rStyle w:val="normaltextrun"/>
                <w:rFonts w:ascii="Arial" w:hAnsi="Arial" w:cs="Arial"/>
                <w:sz w:val="21"/>
                <w:szCs w:val="21"/>
              </w:rPr>
            </w:rPrChange>
          </w:rPr>
          <w:t>1.24</w:t>
        </w:r>
      </w:ins>
      <w:ins w:id="1217" w:author="Tammy Meek (ESO)" w:date="2024-05-01T12:41:00Z">
        <w:r w:rsidR="005C1E23" w:rsidRPr="41EFB731">
          <w:rPr>
            <w:rStyle w:val="normaltextrun"/>
            <w:rFonts w:ascii="Arial" w:hAnsi="Arial" w:cs="Arial"/>
            <w:color w:val="000000" w:themeColor="text1"/>
            <w:rPrChange w:id="1218" w:author="Tammy Meek (NESO)" w:date="2024-11-05T15:34:00Z">
              <w:rPr>
                <w:rStyle w:val="normaltextrun"/>
                <w:rFonts w:ascii="WordVisi_MSFontService" w:hAnsi="WordVisi_MSFontService" w:cs="Segoe UI"/>
                <w:color w:val="000000"/>
                <w:sz w:val="22"/>
                <w:szCs w:val="22"/>
              </w:rPr>
            </w:rPrChange>
          </w:rPr>
          <w:t xml:space="preserve">.4 </w:t>
        </w:r>
        <w:r w:rsidR="005C1E23" w:rsidRPr="41EFB731">
          <w:rPr>
            <w:rStyle w:val="tabchar"/>
            <w:rFonts w:ascii="Arial" w:hAnsi="Arial" w:cs="Arial"/>
            <w:color w:val="000000" w:themeColor="text1"/>
            <w:rPrChange w:id="1219" w:author="Tammy Meek (NESO)" w:date="2024-11-05T15:34:00Z">
              <w:rPr>
                <w:rStyle w:val="tabchar"/>
                <w:rFonts w:ascii="WordVisi_MSFontService" w:hAnsi="WordVisi_MSFontService" w:cs="Calibri"/>
                <w:color w:val="000000"/>
                <w:sz w:val="22"/>
                <w:szCs w:val="22"/>
              </w:rPr>
            </w:rPrChange>
          </w:rPr>
          <w:t> </w:t>
        </w:r>
      </w:ins>
      <w:del w:id="1220" w:author="Tammy Meek (NESO)" w:date="2025-01-24T12:07:00Z">
        <w:r w:rsidDel="00167161">
          <w:tab/>
        </w:r>
      </w:del>
      <w:ins w:id="1221" w:author="Tammy Meek (NESO)" w:date="2024-11-05T15:34:00Z">
        <w:r w:rsidR="00D40F66" w:rsidRPr="41EFB731">
          <w:rPr>
            <w:rFonts w:ascii="Arial" w:hAnsi="Arial" w:cs="Arial"/>
            <w:rPrChange w:id="1222" w:author="Tammy Meek (NESO)" w:date="2024-11-05T15:39:00Z">
              <w:rPr/>
            </w:rPrChange>
          </w:rPr>
          <w:t>Where reasonably practicable and subject to the agreement of the Secretary of State to share any such specific details,</w:t>
        </w:r>
      </w:ins>
      <w:ins w:id="1223" w:author="Claire Newton (NESO)" w:date="2025-01-28T20:37:00Z" w16du:dateUtc="2025-01-28T20:37:00Z">
        <w:r w:rsidR="002C79AD">
          <w:rPr>
            <w:rFonts w:ascii="Arial" w:hAnsi="Arial" w:cs="Arial"/>
          </w:rPr>
          <w:t xml:space="preserve"> the</w:t>
        </w:r>
      </w:ins>
      <w:ins w:id="1224" w:author="Tammy Meek (NESO)" w:date="2024-11-05T15:34:00Z">
        <w:r w:rsidR="00D40F66" w:rsidRPr="41EFB731">
          <w:rPr>
            <w:rFonts w:ascii="Arial" w:hAnsi="Arial" w:cs="Arial"/>
            <w:rPrChange w:id="1225" w:author="Tammy Meek (NESO)" w:date="2024-11-05T15:39:00Z">
              <w:rPr/>
            </w:rPrChange>
          </w:rPr>
          <w:t xml:space="preserve"> </w:t>
        </w:r>
      </w:ins>
      <w:del w:id="1226" w:author="Stuart McLarnon (NESO)" w:date="2025-01-24T15:13:00Z">
        <w:r w:rsidR="00D40F66" w:rsidRPr="41EFB731">
          <w:rPr>
            <w:rFonts w:ascii="Arial" w:hAnsi="Arial" w:cs="Arial"/>
            <w:rPrChange w:id="1227" w:author="Tammy Meek (NESO)" w:date="2024-11-05T15:39:00Z">
              <w:rPr/>
            </w:rPrChange>
          </w:rPr>
          <w:delText>The Company</w:delText>
        </w:r>
      </w:del>
      <w:ins w:id="1228" w:author="Stuart McLarnon (NESO)" w:date="2025-01-24T15:13:00Z" w16du:dateUtc="2025-01-24T15:13:00Z">
        <w:r w:rsidR="00633825" w:rsidRPr="41EFB731">
          <w:rPr>
            <w:rFonts w:ascii="Arial" w:hAnsi="Arial" w:cs="Arial"/>
            <w:i/>
            <w:rPrChange w:id="1229" w:author="Stuart McLarnon (NESO)" w:date="2025-01-24T15:13:00Z" w16du:dateUtc="2025-01-24T15:13:00Z">
              <w:rPr>
                <w:rFonts w:ascii="Arial" w:hAnsi="Arial" w:cs="Arial"/>
                <w:sz w:val="21"/>
                <w:szCs w:val="21"/>
              </w:rPr>
            </w:rPrChange>
          </w:rPr>
          <w:t>ISOP</w:t>
        </w:r>
      </w:ins>
      <w:ins w:id="1230" w:author="Tammy Meek (NESO)" w:date="2024-11-05T15:34:00Z">
        <w:r w:rsidR="00D40F66" w:rsidRPr="41EFB731">
          <w:rPr>
            <w:rFonts w:ascii="Arial" w:hAnsi="Arial" w:cs="Arial"/>
            <w:rPrChange w:id="1231" w:author="Tammy Meek (NESO)" w:date="2024-11-05T15:39:00Z">
              <w:rPr/>
            </w:rPrChange>
          </w:rPr>
          <w:t xml:space="preserve"> will inform affected </w:t>
        </w:r>
      </w:ins>
      <w:ins w:id="1232" w:author="Tammy Meek (NESO)" w:date="2025-01-24T12:00:00Z" w16du:dateUtc="2025-01-24T12:00:00Z">
        <w:del w:id="1233" w:author="Stuart McLarnon (NESO)" w:date="2025-01-29T15:51:00Z" w16du:dateUtc="2025-01-29T15:51:00Z">
          <w:r w:rsidR="000D741D" w:rsidRPr="41EFB731">
            <w:rPr>
              <w:rFonts w:ascii="Arial" w:hAnsi="Arial" w:cs="Arial"/>
              <w:i/>
              <w:rPrChange w:id="1234" w:author="Lizzie Timmins (NESO)" w:date="2025-01-28T13:38:00Z" w16du:dateUtc="2025-01-28T13:38:00Z">
                <w:rPr>
                  <w:rFonts w:ascii="Arial" w:hAnsi="Arial" w:cs="Arial"/>
                  <w:i/>
                  <w:iCs/>
                  <w:sz w:val="21"/>
                  <w:szCs w:val="21"/>
                </w:rPr>
              </w:rPrChange>
            </w:rPr>
            <w:delText xml:space="preserve">Transmission </w:delText>
          </w:r>
          <w:r w:rsidR="000D741D" w:rsidRPr="41EFB731" w:rsidDel="00E652B9">
            <w:rPr>
              <w:rFonts w:ascii="Arial" w:hAnsi="Arial" w:cs="Arial"/>
              <w:i/>
              <w:rPrChange w:id="1235" w:author="Lizzie Timmins (NESO)" w:date="2025-01-28T13:38:00Z" w16du:dateUtc="2025-01-28T13:38:00Z">
                <w:rPr>
                  <w:rFonts w:ascii="Arial" w:hAnsi="Arial" w:cs="Arial"/>
                  <w:i/>
                  <w:iCs/>
                  <w:sz w:val="21"/>
                  <w:szCs w:val="21"/>
                </w:rPr>
              </w:rPrChange>
            </w:rPr>
            <w:delText>Licensee</w:delText>
          </w:r>
        </w:del>
      </w:ins>
      <w:ins w:id="1236" w:author="Stuart McLarnon (NESO)" w:date="2025-01-29T15:51:00Z" w16du:dateUtc="2025-01-29T15:51:00Z">
        <w:r w:rsidR="00E652B9" w:rsidRPr="00E652B9">
          <w:rPr>
            <w:rFonts w:ascii="Arial" w:hAnsi="Arial" w:cs="Arial"/>
            <w:i/>
            <w:iCs/>
          </w:rPr>
          <w:t>Licensee</w:t>
        </w:r>
      </w:ins>
      <w:ins w:id="1237" w:author="Tammy Meek (NESO)" w:date="2024-11-05T15:34:00Z">
        <w:r w:rsidR="00D40F66" w:rsidRPr="41EFB731">
          <w:rPr>
            <w:rFonts w:ascii="Arial" w:hAnsi="Arial" w:cs="Arial"/>
            <w:rPrChange w:id="1238" w:author="Tammy Meek (NESO)" w:date="2024-11-05T15:39:00Z">
              <w:rPr/>
            </w:rPrChange>
          </w:rPr>
          <w:t xml:space="preserve">s as identified in 1.24.3 of what actions the </w:t>
        </w:r>
      </w:ins>
      <w:ins w:id="1239" w:author="Tammy Meek (NESO)" w:date="2025-01-24T11:51:00Z" w16du:dateUtc="2025-01-24T11:51:00Z">
        <w:r w:rsidR="00C14108" w:rsidRPr="41EFB731">
          <w:rPr>
            <w:rFonts w:ascii="Arial" w:hAnsi="Arial" w:cs="Arial"/>
            <w:i/>
            <w:rPrChange w:id="1240" w:author="Lizzie Timmins (NESO)" w:date="2025-01-28T13:38:00Z" w16du:dateUtc="2025-01-28T13:38:00Z">
              <w:rPr>
                <w:rFonts w:ascii="Arial" w:hAnsi="Arial" w:cs="Arial"/>
                <w:i/>
                <w:iCs/>
                <w:sz w:val="21"/>
                <w:szCs w:val="21"/>
              </w:rPr>
            </w:rPrChange>
          </w:rPr>
          <w:t>ISOP</w:t>
        </w:r>
      </w:ins>
      <w:ins w:id="1241" w:author="Tammy Meek (NESO)" w:date="2024-11-05T15:34:00Z">
        <w:r w:rsidR="00D40F66" w:rsidRPr="41EFB731">
          <w:rPr>
            <w:rFonts w:ascii="Arial" w:hAnsi="Arial" w:cs="Arial"/>
            <w:rPrChange w:id="1242" w:author="Tammy Meek (NESO)" w:date="2024-11-05T15:39:00Z">
              <w:rPr/>
            </w:rPrChange>
          </w:rPr>
          <w:t xml:space="preserve"> will or has taken, or not taken, to comply with a direction or amended direction (including when such a direction is revoked) and what identified impact or non-compliance this will or is likely to cause to the </w:t>
        </w:r>
      </w:ins>
      <w:ins w:id="1243" w:author="Tammy Meek (NESO)" w:date="2025-01-24T12:00:00Z" w16du:dateUtc="2025-01-24T12:00:00Z">
        <w:del w:id="1244" w:author="Stuart McLarnon (NESO)" w:date="2025-01-29T15:51:00Z" w16du:dateUtc="2025-01-29T15:51:00Z">
          <w:r w:rsidR="000D741D" w:rsidRPr="41EFB731">
            <w:rPr>
              <w:rFonts w:ascii="Arial" w:hAnsi="Arial" w:cs="Arial"/>
              <w:i/>
              <w:rPrChange w:id="1245" w:author="Lizzie Timmins (NESO)" w:date="2025-01-28T13:38:00Z" w16du:dateUtc="2025-01-28T13:38:00Z">
                <w:rPr>
                  <w:rFonts w:ascii="Arial" w:hAnsi="Arial" w:cs="Arial"/>
                  <w:i/>
                  <w:iCs/>
                  <w:sz w:val="21"/>
                  <w:szCs w:val="21"/>
                </w:rPr>
              </w:rPrChange>
            </w:rPr>
            <w:delText>Transmission Licensee</w:delText>
          </w:r>
        </w:del>
      </w:ins>
      <w:ins w:id="1246" w:author="Stuart McLarnon (NESO)" w:date="2025-01-29T15:51:00Z" w16du:dateUtc="2025-01-29T15:51:00Z">
        <w:r w:rsidR="00E652B9" w:rsidRPr="00E652B9">
          <w:rPr>
            <w:rFonts w:ascii="Arial" w:hAnsi="Arial" w:cs="Arial"/>
            <w:i/>
            <w:iCs/>
          </w:rPr>
          <w:t>Licensee</w:t>
        </w:r>
      </w:ins>
      <w:ins w:id="1247" w:author="Tammy Meek (ESO)" w:date="2024-05-01T12:41:00Z">
        <w:r w:rsidR="005C1E23" w:rsidRPr="41EFB731">
          <w:rPr>
            <w:rStyle w:val="normaltextrun"/>
            <w:rFonts w:ascii="Arial" w:hAnsi="Arial" w:cs="Arial"/>
            <w:color w:val="000000" w:themeColor="text1"/>
            <w:rPrChange w:id="1248" w:author="Tammy Meek (NESO)" w:date="2024-11-05T15:39:00Z">
              <w:rPr>
                <w:rStyle w:val="normaltextrun"/>
                <w:rFonts w:ascii="WordVisi_MSFontService" w:hAnsi="WordVisi_MSFontService" w:cs="Segoe UI"/>
                <w:color w:val="000000"/>
                <w:sz w:val="22"/>
                <w:szCs w:val="22"/>
              </w:rPr>
            </w:rPrChange>
          </w:rPr>
          <w:t>.</w:t>
        </w:r>
        <w:r w:rsidR="005C1E23" w:rsidRPr="41EFB731">
          <w:rPr>
            <w:rStyle w:val="normaltextrun"/>
            <w:rFonts w:ascii="Arial" w:hAnsi="Arial" w:cs="Arial" w:hint="eastAsia"/>
            <w:color w:val="000000" w:themeColor="text1"/>
            <w:rPrChange w:id="1249" w:author="Tammy Meek (NESO)" w:date="2024-11-05T15:39:00Z">
              <w:rPr>
                <w:rStyle w:val="normaltextrun"/>
                <w:rFonts w:ascii="WordVisi_MSFontService" w:hAnsi="WordVisi_MSFontService" w:cs="Segoe UI" w:hint="eastAsia"/>
                <w:color w:val="000000"/>
                <w:sz w:val="22"/>
                <w:szCs w:val="22"/>
              </w:rPr>
            </w:rPrChange>
          </w:rPr>
          <w:t>  </w:t>
        </w:r>
        <w:r w:rsidR="005C1E23" w:rsidRPr="41EFB731">
          <w:rPr>
            <w:rStyle w:val="eop"/>
            <w:rFonts w:ascii="Arial" w:hAnsi="Arial" w:cs="Arial"/>
            <w:color w:val="000000" w:themeColor="text1"/>
            <w:rPrChange w:id="1250" w:author="Tammy Meek (NESO)" w:date="2024-11-05T15:39:00Z">
              <w:rPr>
                <w:rStyle w:val="eop"/>
                <w:rFonts w:ascii="Aptos" w:hAnsi="Aptos" w:cs="Segoe UI"/>
                <w:color w:val="000000"/>
                <w:sz w:val="22"/>
                <w:szCs w:val="22"/>
              </w:rPr>
            </w:rPrChange>
          </w:rPr>
          <w:t> </w:t>
        </w:r>
      </w:ins>
    </w:p>
    <w:p w14:paraId="34EB3A33" w14:textId="77777777" w:rsidR="005C1E23" w:rsidRPr="001E0AE7" w:rsidRDefault="005C1E23">
      <w:pPr>
        <w:pStyle w:val="paragraph"/>
        <w:spacing w:before="0" w:beforeAutospacing="0" w:after="0" w:afterAutospacing="0"/>
        <w:ind w:left="1701" w:hanging="850"/>
        <w:jc w:val="both"/>
        <w:textAlignment w:val="baseline"/>
        <w:rPr>
          <w:ins w:id="1251" w:author="Tammy Meek (ESO)" w:date="2024-05-01T12:41:00Z"/>
          <w:rFonts w:ascii="Arial" w:hAnsi="Arial" w:cs="Arial"/>
          <w:rPrChange w:id="1252" w:author="Tammy Meek (NESO)" w:date="2024-11-05T15:39:00Z">
            <w:rPr>
              <w:ins w:id="1253" w:author="Tammy Meek (ESO)" w:date="2024-05-01T12:41:00Z"/>
              <w:rFonts w:ascii="Segoe UI" w:hAnsi="Segoe UI" w:cs="Segoe UI"/>
              <w:sz w:val="18"/>
              <w:szCs w:val="18"/>
            </w:rPr>
          </w:rPrChange>
        </w:rPr>
        <w:pPrChange w:id="1254" w:author="Tammy Meek (NESO)" w:date="2025-01-24T11:52:00Z" w16du:dateUtc="2025-01-24T11:52:00Z">
          <w:pPr>
            <w:pStyle w:val="paragraph"/>
            <w:spacing w:before="0" w:beforeAutospacing="0" w:after="0" w:afterAutospacing="0"/>
            <w:ind w:left="720" w:hanging="720"/>
            <w:textAlignment w:val="baseline"/>
          </w:pPr>
        </w:pPrChange>
      </w:pPr>
      <w:ins w:id="1255" w:author="Tammy Meek (ESO)" w:date="2024-05-01T12:41:00Z">
        <w:r w:rsidRPr="41EFB731">
          <w:rPr>
            <w:rStyle w:val="normaltextrun"/>
            <w:rFonts w:ascii="Arial" w:hAnsi="Arial" w:cs="Arial" w:hint="eastAsia"/>
            <w:rPrChange w:id="1256" w:author="Tammy Meek (NESO)" w:date="2024-11-05T15:39:00Z">
              <w:rPr>
                <w:rStyle w:val="normaltextrun"/>
                <w:rFonts w:ascii="WordVisi_MSFontService" w:hAnsi="WordVisi_MSFontService" w:cs="Segoe UI" w:hint="eastAsia"/>
                <w:sz w:val="22"/>
                <w:szCs w:val="22"/>
              </w:rPr>
            </w:rPrChange>
          </w:rPr>
          <w:t> </w:t>
        </w:r>
        <w:r w:rsidRPr="41EFB731">
          <w:rPr>
            <w:rStyle w:val="eop"/>
            <w:rFonts w:ascii="Arial" w:hAnsi="Arial" w:cs="Arial"/>
            <w:rPrChange w:id="1257" w:author="Tammy Meek (NESO)" w:date="2024-11-05T15:39:00Z">
              <w:rPr>
                <w:rStyle w:val="eop"/>
                <w:rFonts w:ascii="Aptos" w:hAnsi="Aptos" w:cs="Segoe UI"/>
                <w:sz w:val="22"/>
                <w:szCs w:val="22"/>
              </w:rPr>
            </w:rPrChange>
          </w:rPr>
          <w:t> </w:t>
        </w:r>
      </w:ins>
    </w:p>
    <w:p w14:paraId="3F248A26" w14:textId="726BC161" w:rsidR="005C1E23" w:rsidRPr="00680DF9" w:rsidRDefault="006D4C63">
      <w:pPr>
        <w:pStyle w:val="paragraph"/>
        <w:spacing w:before="0" w:beforeAutospacing="0" w:after="0" w:afterAutospacing="0"/>
        <w:ind w:left="1701" w:hanging="850"/>
        <w:jc w:val="both"/>
        <w:textAlignment w:val="baseline"/>
        <w:rPr>
          <w:ins w:id="1258" w:author="Tammy Meek (ESO)" w:date="2024-05-01T12:41:00Z"/>
          <w:rFonts w:ascii="Arial" w:hAnsi="Arial" w:cs="Arial"/>
          <w:rPrChange w:id="1259" w:author="Tammy Meek (NESO)" w:date="2024-11-05T15:50:00Z">
            <w:rPr>
              <w:ins w:id="1260" w:author="Tammy Meek (ESO)" w:date="2024-05-01T12:41:00Z"/>
              <w:rFonts w:ascii="Segoe UI" w:hAnsi="Segoe UI" w:cs="Segoe UI"/>
              <w:sz w:val="18"/>
              <w:szCs w:val="18"/>
            </w:rPr>
          </w:rPrChange>
        </w:rPr>
        <w:pPrChange w:id="1261" w:author="Tammy Meek (NESO)" w:date="2025-01-24T11:52:00Z" w16du:dateUtc="2025-01-24T11:52:00Z">
          <w:pPr>
            <w:pStyle w:val="paragraph"/>
            <w:spacing w:before="0" w:beforeAutospacing="0" w:after="0" w:afterAutospacing="0"/>
            <w:ind w:left="720" w:hanging="720"/>
            <w:textAlignment w:val="baseline"/>
          </w:pPr>
        </w:pPrChange>
      </w:pPr>
      <w:ins w:id="1262" w:author="Tammy Meek (ESO)" w:date="2024-05-01T13:28:00Z">
        <w:r w:rsidRPr="41EFB731">
          <w:rPr>
            <w:rStyle w:val="normaltextrun"/>
            <w:rFonts w:ascii="Arial" w:hAnsi="Arial" w:cs="Arial"/>
            <w:rPrChange w:id="1263" w:author="Lizzie Timmins (NESO)" w:date="2025-01-28T13:38:00Z" w16du:dateUtc="2025-01-28T13:38:00Z">
              <w:rPr>
                <w:rStyle w:val="normaltextrun"/>
                <w:rFonts w:ascii="Arial" w:hAnsi="Arial" w:cs="Arial"/>
                <w:sz w:val="21"/>
                <w:szCs w:val="21"/>
              </w:rPr>
            </w:rPrChange>
          </w:rPr>
          <w:t>1.24</w:t>
        </w:r>
      </w:ins>
      <w:ins w:id="1264" w:author="Tammy Meek (ESO)" w:date="2024-05-01T12:41:00Z">
        <w:r w:rsidR="005C1E23" w:rsidRPr="41EFB731">
          <w:rPr>
            <w:rStyle w:val="normaltextrun"/>
            <w:rFonts w:ascii="Arial" w:hAnsi="Arial" w:cs="Arial"/>
            <w:rPrChange w:id="1265" w:author="Tammy Meek (NESO)" w:date="2024-11-05T15:39:00Z">
              <w:rPr>
                <w:rStyle w:val="normaltextrun"/>
                <w:rFonts w:ascii="WordVisi_MSFontService" w:hAnsi="WordVisi_MSFontService" w:cs="Segoe UI"/>
                <w:sz w:val="22"/>
                <w:szCs w:val="22"/>
              </w:rPr>
            </w:rPrChange>
          </w:rPr>
          <w:t>.5</w:t>
        </w:r>
        <w:r w:rsidR="005C1E23" w:rsidRPr="41EFB731">
          <w:rPr>
            <w:rStyle w:val="tabchar"/>
            <w:rFonts w:ascii="Arial" w:hAnsi="Arial" w:cs="Arial"/>
            <w:rPrChange w:id="1266" w:author="Tammy Meek (NESO)" w:date="2024-11-05T15:39:00Z">
              <w:rPr>
                <w:rStyle w:val="tabchar"/>
                <w:rFonts w:ascii="WordVisi_MSFontService" w:hAnsi="WordVisi_MSFontService" w:cs="Calibri"/>
                <w:sz w:val="22"/>
                <w:szCs w:val="22"/>
              </w:rPr>
            </w:rPrChange>
          </w:rPr>
          <w:t> </w:t>
        </w:r>
      </w:ins>
      <w:ins w:id="1267" w:author="Tammy Meek (ESO)" w:date="2024-05-01T13:28:00Z">
        <w:r>
          <w:tab/>
        </w:r>
      </w:ins>
      <w:ins w:id="1268" w:author="Tammy Meek (NESO)" w:date="2024-11-05T15:35:00Z">
        <w:r w:rsidR="00995438" w:rsidRPr="41EFB731">
          <w:rPr>
            <w:rFonts w:ascii="Arial" w:hAnsi="Arial" w:cs="Arial"/>
            <w:rPrChange w:id="1269" w:author="Tammy Meek (NESO)" w:date="2024-11-05T15:39:00Z">
              <w:rPr/>
            </w:rPrChange>
          </w:rPr>
          <w:t xml:space="preserve">The </w:t>
        </w:r>
      </w:ins>
      <w:ins w:id="1270" w:author="Tammy Meek (NESO)" w:date="2025-01-24T11:51:00Z" w16du:dateUtc="2025-01-24T11:51:00Z">
        <w:r w:rsidR="00C14108" w:rsidRPr="41EFB731">
          <w:rPr>
            <w:rFonts w:ascii="Arial" w:hAnsi="Arial" w:cs="Arial"/>
            <w:i/>
            <w:rPrChange w:id="1271" w:author="Lizzie Timmins (NESO)" w:date="2025-01-28T13:38:00Z" w16du:dateUtc="2025-01-28T13:38:00Z">
              <w:rPr>
                <w:rFonts w:ascii="Arial" w:hAnsi="Arial" w:cs="Arial"/>
                <w:i/>
                <w:iCs/>
                <w:sz w:val="21"/>
                <w:szCs w:val="21"/>
              </w:rPr>
            </w:rPrChange>
          </w:rPr>
          <w:t>ISOP</w:t>
        </w:r>
      </w:ins>
      <w:ins w:id="1272" w:author="Tammy Meek (NESO)" w:date="2024-11-05T15:35:00Z">
        <w:r w:rsidR="00995438" w:rsidRPr="41EFB731">
          <w:rPr>
            <w:rFonts w:ascii="Arial" w:hAnsi="Arial" w:cs="Arial"/>
            <w:rPrChange w:id="1273" w:author="Tammy Meek (NESO)" w:date="2024-11-05T15:39:00Z">
              <w:rPr/>
            </w:rPrChange>
          </w:rPr>
          <w:t xml:space="preserve">'s obligations under this Standard shall be suspended without liability where and to the extent that compliance with any such obligation would be </w:t>
        </w:r>
        <w:r w:rsidR="00995438" w:rsidRPr="41EFB731">
          <w:rPr>
            <w:rFonts w:ascii="Arial" w:hAnsi="Arial" w:cs="Arial"/>
            <w:rPrChange w:id="1274" w:author="Tammy Meek (NESO)" w:date="2024-11-05T15:50:00Z">
              <w:rPr/>
            </w:rPrChange>
          </w:rPr>
          <w:t xml:space="preserve">inconsistent with the requirement upon the </w:t>
        </w:r>
      </w:ins>
      <w:ins w:id="1275" w:author="Tammy Meek (NESO)" w:date="2025-01-24T11:51:00Z" w16du:dateUtc="2025-01-24T11:51:00Z">
        <w:r w:rsidR="00C14108" w:rsidRPr="41EFB731">
          <w:rPr>
            <w:rFonts w:ascii="Arial" w:hAnsi="Arial" w:cs="Arial"/>
            <w:i/>
            <w:rPrChange w:id="1276" w:author="Lizzie Timmins (NESO)" w:date="2025-01-28T13:38:00Z" w16du:dateUtc="2025-01-28T13:38:00Z">
              <w:rPr>
                <w:rFonts w:ascii="Arial" w:hAnsi="Arial" w:cs="Arial"/>
                <w:i/>
                <w:iCs/>
                <w:sz w:val="21"/>
                <w:szCs w:val="21"/>
              </w:rPr>
            </w:rPrChange>
          </w:rPr>
          <w:t>ISOP</w:t>
        </w:r>
      </w:ins>
      <w:ins w:id="1277" w:author="Tammy Meek (NESO)" w:date="2024-11-05T15:35:00Z">
        <w:r w:rsidR="00995438" w:rsidRPr="41EFB731">
          <w:rPr>
            <w:rFonts w:ascii="Arial" w:hAnsi="Arial" w:cs="Arial"/>
            <w:rPrChange w:id="1278" w:author="Tammy Meek (NESO)" w:date="2024-11-05T15:50:00Z">
              <w:rPr/>
            </w:rPrChange>
          </w:rPr>
          <w:t xml:space="preserve"> to comply with a direction.</w:t>
        </w:r>
      </w:ins>
      <w:del w:id="1279" w:author="Tammy Meek (NESO)" w:date="2024-11-05T15:35:00Z">
        <w:r w:rsidR="005C1E23" w:rsidRPr="41EFB731" w:rsidDel="00995438">
          <w:rPr>
            <w:rStyle w:val="normaltextrun"/>
            <w:rFonts w:ascii="Arial" w:hAnsi="Arial" w:cs="Arial"/>
            <w:rPrChange w:id="1280" w:author="Tammy Meek (NESO)" w:date="2024-11-05T15:50:00Z">
              <w:rPr>
                <w:rStyle w:val="normaltextrun"/>
                <w:rFonts w:ascii="WordVisi_MSFontService" w:hAnsi="WordVisi_MSFontService" w:cs="Segoe UI"/>
                <w:sz w:val="22"/>
                <w:szCs w:val="22"/>
              </w:rPr>
            </w:rPrChange>
          </w:rPr>
          <w:delText>.</w:delText>
        </w:r>
      </w:del>
      <w:ins w:id="1281" w:author="Tammy Meek (ESO)" w:date="2024-05-01T12:41:00Z">
        <w:r w:rsidR="005C1E23" w:rsidRPr="41EFB731">
          <w:rPr>
            <w:rStyle w:val="eop"/>
            <w:rFonts w:ascii="Arial" w:hAnsi="Arial" w:cs="Arial"/>
            <w:rPrChange w:id="1282" w:author="Tammy Meek (NESO)" w:date="2024-11-05T15:50:00Z">
              <w:rPr>
                <w:rStyle w:val="eop"/>
                <w:rFonts w:ascii="Aptos" w:hAnsi="Aptos" w:cs="Segoe UI"/>
                <w:sz w:val="22"/>
                <w:szCs w:val="22"/>
              </w:rPr>
            </w:rPrChange>
          </w:rPr>
          <w:t> </w:t>
        </w:r>
      </w:ins>
    </w:p>
    <w:p w14:paraId="77D4A28D" w14:textId="77777777" w:rsidR="005C1E23" w:rsidRPr="00680DF9" w:rsidRDefault="005C1E23">
      <w:pPr>
        <w:pStyle w:val="paragraph"/>
        <w:spacing w:before="0" w:beforeAutospacing="0" w:after="0" w:afterAutospacing="0"/>
        <w:ind w:left="1701" w:hanging="850"/>
        <w:jc w:val="both"/>
        <w:textAlignment w:val="baseline"/>
        <w:rPr>
          <w:ins w:id="1283" w:author="Tammy Meek (ESO)" w:date="2024-05-01T12:41:00Z"/>
          <w:rFonts w:ascii="Arial" w:hAnsi="Arial" w:cs="Arial"/>
          <w:rPrChange w:id="1284" w:author="Tammy Meek (NESO)" w:date="2024-11-05T15:50:00Z">
            <w:rPr>
              <w:ins w:id="1285" w:author="Tammy Meek (ESO)" w:date="2024-05-01T12:41:00Z"/>
              <w:rFonts w:ascii="Segoe UI" w:hAnsi="Segoe UI" w:cs="Segoe UI"/>
              <w:sz w:val="18"/>
              <w:szCs w:val="18"/>
            </w:rPr>
          </w:rPrChange>
        </w:rPr>
        <w:pPrChange w:id="1286" w:author="Tammy Meek (NESO)" w:date="2025-01-24T11:52:00Z" w16du:dateUtc="2025-01-24T11:52:00Z">
          <w:pPr>
            <w:pStyle w:val="paragraph"/>
            <w:spacing w:before="0" w:beforeAutospacing="0" w:after="0" w:afterAutospacing="0"/>
            <w:ind w:left="720" w:hanging="720"/>
            <w:textAlignment w:val="baseline"/>
          </w:pPr>
        </w:pPrChange>
      </w:pPr>
      <w:ins w:id="1287" w:author="Tammy Meek (ESO)" w:date="2024-05-01T12:41:00Z">
        <w:r w:rsidRPr="41EFB731">
          <w:rPr>
            <w:rStyle w:val="eop"/>
            <w:rFonts w:ascii="Arial" w:hAnsi="Arial" w:cs="Arial"/>
            <w:rPrChange w:id="1288" w:author="Tammy Meek (NESO)" w:date="2024-11-05T15:50:00Z">
              <w:rPr>
                <w:rStyle w:val="eop"/>
                <w:rFonts w:ascii="Aptos" w:hAnsi="Aptos" w:cs="Segoe UI"/>
                <w:sz w:val="22"/>
                <w:szCs w:val="22"/>
              </w:rPr>
            </w:rPrChange>
          </w:rPr>
          <w:t> </w:t>
        </w:r>
      </w:ins>
    </w:p>
    <w:p w14:paraId="336CF7C1" w14:textId="46189F74" w:rsidR="005C1E23" w:rsidRPr="00680DF9" w:rsidRDefault="006D4C63">
      <w:pPr>
        <w:pStyle w:val="paragraph"/>
        <w:spacing w:before="0" w:beforeAutospacing="0" w:after="0" w:afterAutospacing="0"/>
        <w:ind w:left="1701" w:hanging="850"/>
        <w:jc w:val="both"/>
        <w:textAlignment w:val="baseline"/>
        <w:rPr>
          <w:ins w:id="1289" w:author="Tammy Meek (ESO)" w:date="2024-05-01T12:41:00Z"/>
          <w:rFonts w:ascii="Arial" w:hAnsi="Arial" w:cs="Arial"/>
          <w:rPrChange w:id="1290" w:author="Tammy Meek (NESO)" w:date="2024-11-05T15:50:00Z">
            <w:rPr>
              <w:ins w:id="1291" w:author="Tammy Meek (ESO)" w:date="2024-05-01T12:41:00Z"/>
              <w:rFonts w:ascii="Segoe UI" w:hAnsi="Segoe UI" w:cs="Segoe UI"/>
              <w:sz w:val="18"/>
              <w:szCs w:val="18"/>
            </w:rPr>
          </w:rPrChange>
        </w:rPr>
        <w:pPrChange w:id="1292" w:author="Tammy Meek (NESO)" w:date="2025-01-24T11:52:00Z" w16du:dateUtc="2025-01-24T11:52:00Z">
          <w:pPr>
            <w:pStyle w:val="paragraph"/>
            <w:spacing w:before="0" w:beforeAutospacing="0" w:after="0" w:afterAutospacing="0"/>
            <w:ind w:left="720" w:hanging="720"/>
            <w:textAlignment w:val="baseline"/>
          </w:pPr>
        </w:pPrChange>
      </w:pPr>
      <w:ins w:id="1293" w:author="Tammy Meek (ESO)" w:date="2024-05-01T13:28:00Z">
        <w:r w:rsidRPr="41EFB731">
          <w:rPr>
            <w:rStyle w:val="normaltextrun"/>
            <w:rFonts w:ascii="Arial" w:hAnsi="Arial" w:cs="Arial"/>
            <w:rPrChange w:id="1294" w:author="Lizzie Timmins (NESO)" w:date="2025-01-28T13:38:00Z" w16du:dateUtc="2025-01-28T13:38:00Z">
              <w:rPr>
                <w:rStyle w:val="normaltextrun"/>
                <w:rFonts w:ascii="Arial" w:hAnsi="Arial" w:cs="Arial"/>
                <w:sz w:val="21"/>
                <w:szCs w:val="21"/>
              </w:rPr>
            </w:rPrChange>
          </w:rPr>
          <w:t>1.24</w:t>
        </w:r>
      </w:ins>
      <w:ins w:id="1295" w:author="Tammy Meek (ESO)" w:date="2024-05-01T12:41:00Z">
        <w:r w:rsidR="005C1E23" w:rsidRPr="41EFB731">
          <w:rPr>
            <w:rStyle w:val="normaltextrun"/>
            <w:rFonts w:ascii="Arial" w:hAnsi="Arial" w:cs="Arial"/>
            <w:rPrChange w:id="1296" w:author="Tammy Meek (NESO)" w:date="2024-11-05T15:50:00Z">
              <w:rPr>
                <w:rStyle w:val="normaltextrun"/>
                <w:rFonts w:ascii="WordVisi_MSFontService" w:hAnsi="WordVisi_MSFontService" w:cs="Segoe UI"/>
                <w:sz w:val="22"/>
                <w:szCs w:val="22"/>
              </w:rPr>
            </w:rPrChange>
          </w:rPr>
          <w:t>.6</w:t>
        </w:r>
        <w:r w:rsidR="005C1E23" w:rsidRPr="41EFB731">
          <w:rPr>
            <w:rStyle w:val="tabchar"/>
            <w:rFonts w:ascii="Arial" w:hAnsi="Arial" w:cs="Arial"/>
            <w:rPrChange w:id="1297" w:author="Tammy Meek (NESO)" w:date="2024-11-05T15:50:00Z">
              <w:rPr>
                <w:rStyle w:val="tabchar"/>
                <w:rFonts w:ascii="WordVisi_MSFontService" w:hAnsi="WordVisi_MSFontService" w:cs="Calibri"/>
                <w:sz w:val="22"/>
                <w:szCs w:val="22"/>
              </w:rPr>
            </w:rPrChange>
          </w:rPr>
          <w:t> </w:t>
        </w:r>
      </w:ins>
      <w:ins w:id="1298" w:author="Tammy Meek (ESO)" w:date="2024-05-01T13:28:00Z">
        <w:r>
          <w:tab/>
        </w:r>
      </w:ins>
      <w:ins w:id="1299" w:author="Tammy Meek (NESO)" w:date="2024-11-05T15:37:00Z">
        <w:r w:rsidR="00EA02B8" w:rsidRPr="41EFB731">
          <w:rPr>
            <w:rFonts w:ascii="Arial" w:hAnsi="Arial" w:cs="Arial"/>
            <w:rPrChange w:id="1300" w:author="Tammy Meek (NESO)" w:date="2024-11-05T15:50:00Z">
              <w:rPr/>
            </w:rPrChange>
          </w:rPr>
          <w:t xml:space="preserve">A </w:t>
        </w:r>
      </w:ins>
      <w:ins w:id="1301" w:author="Tammy Meek (NESO)" w:date="2025-01-24T12:00:00Z" w16du:dateUtc="2025-01-24T12:00:00Z">
        <w:del w:id="1302" w:author="Stuart McLarnon (NESO)" w:date="2025-01-29T15:51:00Z" w16du:dateUtc="2025-01-29T15:51:00Z">
          <w:r w:rsidR="000D741D" w:rsidRPr="41EFB731">
            <w:rPr>
              <w:rFonts w:ascii="Arial" w:hAnsi="Arial" w:cs="Arial"/>
              <w:i/>
              <w:rPrChange w:id="1303" w:author="Lizzie Timmins (NESO)" w:date="2025-01-28T13:38:00Z" w16du:dateUtc="2025-01-28T13:38:00Z">
                <w:rPr>
                  <w:rFonts w:ascii="Arial" w:hAnsi="Arial" w:cs="Arial"/>
                  <w:i/>
                  <w:iCs/>
                  <w:sz w:val="21"/>
                  <w:szCs w:val="21"/>
                </w:rPr>
              </w:rPrChange>
            </w:rPr>
            <w:delText xml:space="preserve">Transmission </w:delText>
          </w:r>
          <w:r w:rsidR="000D741D" w:rsidRPr="41EFB731" w:rsidDel="00E652B9">
            <w:rPr>
              <w:rFonts w:ascii="Arial" w:hAnsi="Arial" w:cs="Arial"/>
              <w:i/>
              <w:rPrChange w:id="1304" w:author="Lizzie Timmins (NESO)" w:date="2025-01-28T13:38:00Z" w16du:dateUtc="2025-01-28T13:38:00Z">
                <w:rPr>
                  <w:rFonts w:ascii="Arial" w:hAnsi="Arial" w:cs="Arial"/>
                  <w:i/>
                  <w:iCs/>
                  <w:sz w:val="21"/>
                  <w:szCs w:val="21"/>
                </w:rPr>
              </w:rPrChange>
            </w:rPr>
            <w:delText>Licensee</w:delText>
          </w:r>
        </w:del>
      </w:ins>
      <w:ins w:id="1305" w:author="Stuart McLarnon (NESO)" w:date="2025-01-29T15:51:00Z" w16du:dateUtc="2025-01-29T15:51:00Z">
        <w:r w:rsidR="00E652B9" w:rsidRPr="00E652B9">
          <w:rPr>
            <w:rFonts w:ascii="Arial" w:hAnsi="Arial" w:cs="Arial"/>
            <w:i/>
            <w:iCs/>
          </w:rPr>
          <w:t>Licensee</w:t>
        </w:r>
      </w:ins>
      <w:ins w:id="1306" w:author="Tammy Meek (NESO)" w:date="2024-11-05T15:37:00Z">
        <w:r w:rsidR="00EA02B8" w:rsidRPr="41EFB731">
          <w:rPr>
            <w:rFonts w:ascii="Arial" w:hAnsi="Arial" w:cs="Arial"/>
            <w:rPrChange w:id="1307" w:author="Tammy Meek (NESO)" w:date="2024-11-05T15:50:00Z">
              <w:rPr/>
            </w:rPrChange>
          </w:rPr>
          <w:t xml:space="preserve">'s obligations under this Standard shall be suspended without liability where and to the extent that the </w:t>
        </w:r>
      </w:ins>
      <w:ins w:id="1308" w:author="Tammy Meek (NESO)" w:date="2025-01-24T12:00:00Z" w16du:dateUtc="2025-01-24T12:00:00Z">
        <w:del w:id="1309" w:author="Stuart McLarnon (NESO)" w:date="2025-01-29T15:51:00Z" w16du:dateUtc="2025-01-29T15:51:00Z">
          <w:r w:rsidR="000D741D" w:rsidRPr="41EFB731">
            <w:rPr>
              <w:rFonts w:ascii="Arial" w:hAnsi="Arial" w:cs="Arial"/>
              <w:i/>
              <w:rPrChange w:id="1310" w:author="Lizzie Timmins (NESO)" w:date="2025-01-28T13:38:00Z" w16du:dateUtc="2025-01-28T13:38:00Z">
                <w:rPr>
                  <w:rFonts w:ascii="Arial" w:hAnsi="Arial" w:cs="Arial"/>
                  <w:i/>
                  <w:iCs/>
                  <w:sz w:val="21"/>
                  <w:szCs w:val="21"/>
                </w:rPr>
              </w:rPrChange>
            </w:rPr>
            <w:delText>Transmission Licensee</w:delText>
          </w:r>
        </w:del>
      </w:ins>
      <w:ins w:id="1311" w:author="Stuart McLarnon (NESO)" w:date="2025-01-29T15:51:00Z" w16du:dateUtc="2025-01-29T15:51:00Z">
        <w:r w:rsidR="00E652B9" w:rsidRPr="00E652B9">
          <w:rPr>
            <w:rFonts w:ascii="Arial" w:hAnsi="Arial" w:cs="Arial"/>
            <w:i/>
            <w:iCs/>
          </w:rPr>
          <w:t>Licensee</w:t>
        </w:r>
      </w:ins>
      <w:ins w:id="1312" w:author="Tammy Meek (NESO)" w:date="2024-11-05T15:37:00Z">
        <w:r w:rsidR="00EA02B8" w:rsidRPr="41EFB731">
          <w:rPr>
            <w:rFonts w:ascii="Arial" w:hAnsi="Arial" w:cs="Arial"/>
            <w:rPrChange w:id="1313" w:author="Tammy Meek (NESO)" w:date="2024-11-05T15:50:00Z">
              <w:rPr/>
            </w:rPrChange>
          </w:rPr>
          <w:t xml:space="preserve"> is unable to comply with any such obligation as a result of any action taken, or not taken, by the </w:t>
        </w:r>
      </w:ins>
      <w:ins w:id="1314" w:author="Tammy Meek (NESO)" w:date="2025-01-24T11:51:00Z" w16du:dateUtc="2025-01-24T11:51:00Z">
        <w:r w:rsidR="00C14108" w:rsidRPr="41EFB731">
          <w:rPr>
            <w:rFonts w:ascii="Arial" w:hAnsi="Arial" w:cs="Arial"/>
            <w:i/>
            <w:rPrChange w:id="1315" w:author="Lizzie Timmins (NESO)" w:date="2025-01-28T13:38:00Z" w16du:dateUtc="2025-01-28T13:38:00Z">
              <w:rPr>
                <w:rFonts w:ascii="Arial" w:hAnsi="Arial" w:cs="Arial"/>
                <w:i/>
                <w:iCs/>
                <w:sz w:val="21"/>
                <w:szCs w:val="21"/>
              </w:rPr>
            </w:rPrChange>
          </w:rPr>
          <w:t>ISOP</w:t>
        </w:r>
      </w:ins>
      <w:ins w:id="1316" w:author="Tammy Meek (NESO)" w:date="2024-11-05T15:37:00Z">
        <w:r w:rsidR="00EA02B8" w:rsidRPr="41EFB731">
          <w:rPr>
            <w:rFonts w:ascii="Arial" w:hAnsi="Arial" w:cs="Arial"/>
            <w:rPrChange w:id="1317" w:author="Tammy Meek (NESO)" w:date="2024-11-05T15:50:00Z">
              <w:rPr/>
            </w:rPrChange>
          </w:rPr>
          <w:t xml:space="preserve"> to comply with a direction</w:t>
        </w:r>
      </w:ins>
      <w:ins w:id="1318" w:author="Tammy Meek (ESO)" w:date="2024-05-01T12:41:00Z">
        <w:r w:rsidR="005C1E23" w:rsidRPr="41EFB731">
          <w:rPr>
            <w:rStyle w:val="normaltextrun"/>
            <w:rFonts w:ascii="Arial" w:hAnsi="Arial" w:cs="Arial"/>
            <w:rPrChange w:id="1319" w:author="Tammy Meek (NESO)" w:date="2024-11-05T15:50:00Z">
              <w:rPr>
                <w:rStyle w:val="normaltextrun"/>
                <w:rFonts w:ascii="WordVisi_MSFontService" w:hAnsi="WordVisi_MSFontService" w:cs="Segoe UI"/>
                <w:sz w:val="22"/>
                <w:szCs w:val="22"/>
              </w:rPr>
            </w:rPrChange>
          </w:rPr>
          <w:t>.</w:t>
        </w:r>
        <w:r w:rsidR="005C1E23" w:rsidRPr="41EFB731">
          <w:rPr>
            <w:rStyle w:val="eop"/>
            <w:rFonts w:ascii="Arial" w:hAnsi="Arial" w:cs="Arial"/>
            <w:rPrChange w:id="1320" w:author="Tammy Meek (NESO)" w:date="2024-11-05T15:50:00Z">
              <w:rPr>
                <w:rStyle w:val="eop"/>
                <w:rFonts w:ascii="Aptos" w:hAnsi="Aptos" w:cs="Segoe UI"/>
                <w:sz w:val="22"/>
                <w:szCs w:val="22"/>
              </w:rPr>
            </w:rPrChange>
          </w:rPr>
          <w:t> </w:t>
        </w:r>
      </w:ins>
    </w:p>
    <w:p w14:paraId="76697CC1" w14:textId="77777777" w:rsidR="005C1E23" w:rsidRPr="00680DF9" w:rsidRDefault="005C1E23">
      <w:pPr>
        <w:pStyle w:val="paragraph"/>
        <w:spacing w:before="0" w:beforeAutospacing="0" w:after="0" w:afterAutospacing="0"/>
        <w:ind w:left="1701" w:hanging="850"/>
        <w:jc w:val="both"/>
        <w:textAlignment w:val="baseline"/>
        <w:rPr>
          <w:ins w:id="1321" w:author="Tammy Meek (ESO)" w:date="2024-05-01T12:41:00Z"/>
          <w:rFonts w:ascii="Arial" w:hAnsi="Arial" w:cs="Arial"/>
          <w:rPrChange w:id="1322" w:author="Tammy Meek (NESO)" w:date="2024-11-05T15:50:00Z">
            <w:rPr>
              <w:ins w:id="1323" w:author="Tammy Meek (ESO)" w:date="2024-05-01T12:41:00Z"/>
              <w:rFonts w:ascii="Segoe UI" w:hAnsi="Segoe UI" w:cs="Segoe UI"/>
              <w:sz w:val="18"/>
              <w:szCs w:val="18"/>
            </w:rPr>
          </w:rPrChange>
        </w:rPr>
        <w:pPrChange w:id="1324" w:author="Tammy Meek (NESO)" w:date="2025-01-24T11:52:00Z" w16du:dateUtc="2025-01-24T11:52:00Z">
          <w:pPr>
            <w:pStyle w:val="paragraph"/>
            <w:spacing w:before="0" w:beforeAutospacing="0" w:after="0" w:afterAutospacing="0"/>
            <w:ind w:left="720" w:hanging="720"/>
            <w:textAlignment w:val="baseline"/>
          </w:pPr>
        </w:pPrChange>
      </w:pPr>
      <w:ins w:id="1325" w:author="Tammy Meek (ESO)" w:date="2024-05-01T12:41:00Z">
        <w:r w:rsidRPr="41EFB731">
          <w:rPr>
            <w:rStyle w:val="eop"/>
            <w:rFonts w:ascii="Arial" w:hAnsi="Arial" w:cs="Arial"/>
            <w:rPrChange w:id="1326" w:author="Tammy Meek (NESO)" w:date="2024-11-05T15:50:00Z">
              <w:rPr>
                <w:rStyle w:val="eop"/>
                <w:rFonts w:ascii="Aptos" w:hAnsi="Aptos" w:cs="Segoe UI"/>
                <w:sz w:val="22"/>
                <w:szCs w:val="22"/>
              </w:rPr>
            </w:rPrChange>
          </w:rPr>
          <w:t> </w:t>
        </w:r>
      </w:ins>
    </w:p>
    <w:p w14:paraId="47E3E98E" w14:textId="42C3928A" w:rsidR="005C1E23" w:rsidRPr="00680DF9" w:rsidRDefault="006D4C63">
      <w:pPr>
        <w:pStyle w:val="paragraph"/>
        <w:spacing w:before="0" w:beforeAutospacing="0" w:after="0" w:afterAutospacing="0"/>
        <w:ind w:left="1701" w:hanging="850"/>
        <w:jc w:val="both"/>
        <w:textAlignment w:val="baseline"/>
        <w:rPr>
          <w:ins w:id="1327" w:author="Tammy Meek (NESO)" w:date="2024-11-05T15:38:00Z"/>
          <w:rStyle w:val="normaltextrun"/>
          <w:rFonts w:ascii="Arial" w:hAnsi="Arial" w:cs="Arial"/>
          <w:rPrChange w:id="1328" w:author="Lizzie Timmins (NESO)" w:date="2025-01-28T13:38:00Z" w16du:dateUtc="2025-01-28T13:38:00Z">
            <w:rPr>
              <w:ins w:id="1329" w:author="Tammy Meek (NESO)" w:date="2024-11-05T15:38:00Z"/>
              <w:rStyle w:val="normaltextrun"/>
              <w:rFonts w:ascii="Arial" w:hAnsi="Arial" w:cs="Arial"/>
              <w:sz w:val="21"/>
              <w:szCs w:val="21"/>
            </w:rPr>
          </w:rPrChange>
        </w:rPr>
        <w:pPrChange w:id="1330" w:author="Tammy Meek (NESO)" w:date="2025-01-24T11:52:00Z" w16du:dateUtc="2025-01-24T11:52:00Z">
          <w:pPr>
            <w:pStyle w:val="paragraph"/>
            <w:spacing w:before="0" w:beforeAutospacing="0" w:after="0" w:afterAutospacing="0"/>
            <w:ind w:left="1418" w:hanging="1418"/>
            <w:jc w:val="both"/>
            <w:textAlignment w:val="baseline"/>
          </w:pPr>
        </w:pPrChange>
      </w:pPr>
      <w:ins w:id="1331" w:author="Tammy Meek (ESO)" w:date="2024-05-01T13:28:00Z">
        <w:r w:rsidRPr="41EFB731">
          <w:rPr>
            <w:rStyle w:val="normaltextrun"/>
            <w:rFonts w:ascii="Arial" w:hAnsi="Arial" w:cs="Arial"/>
            <w:rPrChange w:id="1332" w:author="Lizzie Timmins (NESO)" w:date="2025-01-28T13:38:00Z" w16du:dateUtc="2025-01-28T13:38:00Z">
              <w:rPr>
                <w:rStyle w:val="normaltextrun"/>
                <w:rFonts w:ascii="Arial" w:hAnsi="Arial" w:cs="Arial"/>
                <w:sz w:val="21"/>
                <w:szCs w:val="21"/>
              </w:rPr>
            </w:rPrChange>
          </w:rPr>
          <w:t>1.24</w:t>
        </w:r>
      </w:ins>
      <w:ins w:id="1333" w:author="Tammy Meek (ESO)" w:date="2024-05-01T12:41:00Z">
        <w:r w:rsidR="005C1E23" w:rsidRPr="41EFB731">
          <w:rPr>
            <w:rStyle w:val="normaltextrun"/>
            <w:rFonts w:ascii="Arial" w:hAnsi="Arial" w:cs="Arial"/>
            <w:rPrChange w:id="1334" w:author="Tammy Meek (NESO)" w:date="2024-11-05T15:50:00Z">
              <w:rPr>
                <w:rStyle w:val="normaltextrun"/>
                <w:rFonts w:ascii="WordVisi_MSFontService" w:hAnsi="WordVisi_MSFontService" w:cs="Segoe UI"/>
                <w:sz w:val="22"/>
                <w:szCs w:val="22"/>
              </w:rPr>
            </w:rPrChange>
          </w:rPr>
          <w:t>.7</w:t>
        </w:r>
        <w:r w:rsidR="005C1E23" w:rsidRPr="41EFB731">
          <w:rPr>
            <w:rStyle w:val="tabchar"/>
            <w:rFonts w:ascii="Arial" w:hAnsi="Arial" w:cs="Arial"/>
            <w:rPrChange w:id="1335" w:author="Tammy Meek (NESO)" w:date="2024-11-05T15:50:00Z">
              <w:rPr>
                <w:rStyle w:val="tabchar"/>
                <w:rFonts w:ascii="WordVisi_MSFontService" w:hAnsi="WordVisi_MSFontService" w:cs="Calibri"/>
                <w:sz w:val="22"/>
                <w:szCs w:val="22"/>
              </w:rPr>
            </w:rPrChange>
          </w:rPr>
          <w:t> </w:t>
        </w:r>
      </w:ins>
      <w:ins w:id="1336" w:author="Tammy Meek (ESO)" w:date="2024-05-01T13:45:00Z">
        <w:r w:rsidR="00F96A3B">
          <w:tab/>
        </w:r>
      </w:ins>
      <w:ins w:id="1337" w:author="Tammy Meek (NESO)" w:date="2024-11-05T15:38:00Z">
        <w:r w:rsidR="005C0C2B" w:rsidRPr="41EFB731">
          <w:rPr>
            <w:rStyle w:val="tabchar"/>
            <w:rFonts w:ascii="Arial" w:hAnsi="Arial" w:cs="Arial"/>
            <w:rPrChange w:id="1338" w:author="Lizzie Timmins (NESO)" w:date="2025-01-28T13:38:00Z" w16du:dateUtc="2025-01-28T13:38:00Z">
              <w:rPr>
                <w:rStyle w:val="tabchar"/>
                <w:rFonts w:ascii="Arial" w:hAnsi="Arial" w:cs="Arial"/>
                <w:sz w:val="21"/>
                <w:szCs w:val="21"/>
              </w:rPr>
            </w:rPrChange>
          </w:rPr>
          <w:t>T</w:t>
        </w:r>
        <w:r w:rsidR="005C0C2B" w:rsidRPr="41EFB731">
          <w:rPr>
            <w:rFonts w:ascii="Arial" w:hAnsi="Arial" w:cs="Arial"/>
            <w:rPrChange w:id="1339" w:author="Tammy Meek (NESO)" w:date="2024-11-05T15:50:00Z">
              <w:rPr/>
            </w:rPrChange>
          </w:rPr>
          <w:t xml:space="preserve">he Secretary of State may at any time amend or revoke any direction issued to the </w:t>
        </w:r>
      </w:ins>
      <w:ins w:id="1340" w:author="Tammy Meek (NESO)" w:date="2025-01-24T11:51:00Z" w16du:dateUtc="2025-01-24T11:51:00Z">
        <w:r w:rsidR="00C14108" w:rsidRPr="41EFB731">
          <w:rPr>
            <w:rFonts w:ascii="Arial" w:hAnsi="Arial" w:cs="Arial"/>
            <w:i/>
            <w:rPrChange w:id="1341" w:author="Lizzie Timmins (NESO)" w:date="2025-01-28T13:38:00Z" w16du:dateUtc="2025-01-28T13:38:00Z">
              <w:rPr>
                <w:rFonts w:ascii="Arial" w:hAnsi="Arial" w:cs="Arial"/>
                <w:i/>
                <w:iCs/>
                <w:sz w:val="21"/>
                <w:szCs w:val="21"/>
              </w:rPr>
            </w:rPrChange>
          </w:rPr>
          <w:t>ISOP</w:t>
        </w:r>
      </w:ins>
      <w:ins w:id="1342" w:author="Tammy Meek (NESO)" w:date="2024-11-05T15:38:00Z">
        <w:r w:rsidR="005C0C2B" w:rsidRPr="41EFB731">
          <w:rPr>
            <w:rFonts w:ascii="Arial" w:hAnsi="Arial" w:cs="Arial"/>
            <w:rPrChange w:id="1343" w:author="Tammy Meek (NESO)" w:date="2024-11-05T15:50:00Z">
              <w:rPr/>
            </w:rPrChange>
          </w:rPr>
          <w:t xml:space="preserve"> as referred to in condition B4 of the </w:t>
        </w:r>
        <w:r w:rsidR="005C0C2B" w:rsidRPr="00601F13">
          <w:rPr>
            <w:rFonts w:ascii="Arial" w:hAnsi="Arial" w:cs="Arial"/>
            <w:i/>
            <w:iCs/>
            <w:rPrChange w:id="1344" w:author="Lizzie Timmins (NESO)" w:date="2025-01-29T12:01:00Z" w16du:dateUtc="2025-01-29T12:01:00Z">
              <w:rPr/>
            </w:rPrChange>
          </w:rPr>
          <w:t>ESO Licence</w:t>
        </w:r>
      </w:ins>
      <w:ins w:id="1345" w:author="Tammy Meek (ESO)" w:date="2024-05-01T12:41:00Z">
        <w:r w:rsidR="005C1E23" w:rsidRPr="41EFB731">
          <w:rPr>
            <w:rStyle w:val="normaltextrun"/>
            <w:rFonts w:ascii="Arial" w:hAnsi="Arial" w:cs="Arial"/>
            <w:rPrChange w:id="1346" w:author="Tammy Meek (NESO)" w:date="2024-11-05T15:50:00Z">
              <w:rPr>
                <w:rStyle w:val="normaltextrun"/>
                <w:rFonts w:ascii="WordVisi_MSFontService" w:hAnsi="WordVisi_MSFontService" w:cs="Segoe UI"/>
                <w:sz w:val="22"/>
                <w:szCs w:val="22"/>
              </w:rPr>
            </w:rPrChange>
          </w:rPr>
          <w:t>)</w:t>
        </w:r>
      </w:ins>
      <w:ins w:id="1347" w:author="Tammy Meek (NESO)" w:date="2024-11-05T15:39:00Z">
        <w:r w:rsidR="00D6622E" w:rsidRPr="41EFB731">
          <w:rPr>
            <w:rStyle w:val="normaltextrun"/>
            <w:rFonts w:ascii="Arial" w:hAnsi="Arial" w:cs="Arial"/>
            <w:rPrChange w:id="1348" w:author="Lizzie Timmins (NESO)" w:date="2025-01-28T13:38:00Z" w16du:dateUtc="2025-01-28T13:38:00Z">
              <w:rPr>
                <w:rStyle w:val="normaltextrun"/>
                <w:rFonts w:ascii="Arial" w:hAnsi="Arial" w:cs="Arial"/>
                <w:sz w:val="21"/>
                <w:szCs w:val="21"/>
              </w:rPr>
            </w:rPrChange>
          </w:rPr>
          <w:t>.</w:t>
        </w:r>
      </w:ins>
    </w:p>
    <w:p w14:paraId="275F0A78" w14:textId="77777777" w:rsidR="001E0AE7" w:rsidRPr="00680DF9" w:rsidRDefault="001E0AE7">
      <w:pPr>
        <w:pStyle w:val="paragraph"/>
        <w:spacing w:before="0" w:beforeAutospacing="0" w:after="0" w:afterAutospacing="0"/>
        <w:ind w:left="1701" w:hanging="850"/>
        <w:jc w:val="both"/>
        <w:textAlignment w:val="baseline"/>
        <w:rPr>
          <w:ins w:id="1349" w:author="Tammy Meek (NESO)" w:date="2024-11-05T15:38:00Z"/>
          <w:rStyle w:val="normaltextrun"/>
          <w:rFonts w:ascii="Arial" w:hAnsi="Arial" w:cs="Arial"/>
          <w:rPrChange w:id="1350" w:author="Lizzie Timmins (NESO)" w:date="2025-01-28T13:38:00Z" w16du:dateUtc="2025-01-28T13:38:00Z">
            <w:rPr>
              <w:ins w:id="1351" w:author="Tammy Meek (NESO)" w:date="2024-11-05T15:38:00Z"/>
              <w:rStyle w:val="normaltextrun"/>
              <w:rFonts w:ascii="Arial" w:hAnsi="Arial" w:cs="Arial"/>
              <w:sz w:val="21"/>
              <w:szCs w:val="21"/>
            </w:rPr>
          </w:rPrChange>
        </w:rPr>
        <w:pPrChange w:id="1352" w:author="Tammy Meek (NESO)" w:date="2025-01-24T11:52:00Z" w16du:dateUtc="2025-01-24T11:52:00Z">
          <w:pPr>
            <w:pStyle w:val="paragraph"/>
            <w:spacing w:before="0" w:beforeAutospacing="0" w:after="0" w:afterAutospacing="0"/>
            <w:ind w:left="1418" w:hanging="1418"/>
            <w:jc w:val="both"/>
            <w:textAlignment w:val="baseline"/>
          </w:pPr>
        </w:pPrChange>
      </w:pPr>
    </w:p>
    <w:p w14:paraId="6D572D4A" w14:textId="7D17F077" w:rsidR="005C0C2B" w:rsidRPr="00680DF9" w:rsidRDefault="005C0C2B">
      <w:pPr>
        <w:pStyle w:val="paragraph"/>
        <w:spacing w:before="0" w:beforeAutospacing="0" w:after="0" w:afterAutospacing="0"/>
        <w:ind w:left="1701" w:hanging="850"/>
        <w:jc w:val="both"/>
        <w:textAlignment w:val="baseline"/>
        <w:rPr>
          <w:ins w:id="1353" w:author="Tammy Meek (ESO)" w:date="2024-05-01T12:41:00Z"/>
          <w:del w:id="1354" w:author="Stuart McLarnon (NESO)" w:date="2025-01-28T10:24:00Z" w16du:dateUtc="2025-01-28T10:24:00Z"/>
          <w:rFonts w:ascii="Arial" w:hAnsi="Arial" w:cs="Arial"/>
          <w:rPrChange w:id="1355" w:author="Tammy Meek (NESO)" w:date="2024-11-05T15:50:00Z">
            <w:rPr>
              <w:ins w:id="1356" w:author="Tammy Meek (ESO)" w:date="2024-05-01T12:41:00Z"/>
              <w:del w:id="1357" w:author="Stuart McLarnon (NESO)" w:date="2025-01-28T10:24:00Z" w16du:dateUtc="2025-01-28T10:24:00Z"/>
              <w:rFonts w:ascii="Segoe UI" w:hAnsi="Segoe UI" w:cs="Segoe UI"/>
              <w:sz w:val="18"/>
              <w:szCs w:val="18"/>
            </w:rPr>
          </w:rPrChange>
        </w:rPr>
        <w:pPrChange w:id="1358" w:author="Tammy Meek (NESO)" w:date="2025-01-24T11:52:00Z" w16du:dateUtc="2025-01-24T11:52:00Z">
          <w:pPr>
            <w:pStyle w:val="paragraph"/>
            <w:spacing w:before="0" w:beforeAutospacing="0" w:after="0" w:afterAutospacing="0"/>
            <w:ind w:left="720" w:hanging="720"/>
            <w:textAlignment w:val="baseline"/>
          </w:pPr>
        </w:pPrChange>
      </w:pPr>
      <w:del w:id="1359" w:author="Stuart McLarnon (NESO)" w:date="2025-01-28T10:24:00Z">
        <w:r w:rsidRPr="41EFB731">
          <w:rPr>
            <w:rStyle w:val="normaltextrun"/>
            <w:rFonts w:ascii="Arial" w:hAnsi="Arial" w:cs="Arial"/>
            <w:rPrChange w:id="1360" w:author="Lizzie Timmins (NESO)" w:date="2025-01-28T13:38:00Z" w16du:dateUtc="2025-01-28T13:38:00Z">
              <w:rPr>
                <w:rStyle w:val="normaltextrun"/>
                <w:rFonts w:ascii="Arial" w:hAnsi="Arial" w:cs="Arial"/>
                <w:sz w:val="21"/>
                <w:szCs w:val="21"/>
              </w:rPr>
            </w:rPrChange>
          </w:rPr>
          <w:delText>1.24.8</w:delText>
        </w:r>
        <w:r>
          <w:tab/>
        </w:r>
        <w:r w:rsidR="001E0AE7" w:rsidRPr="41EFB731">
          <w:rPr>
            <w:rFonts w:ascii="Arial" w:hAnsi="Arial" w:cs="Arial"/>
            <w:rPrChange w:id="1361" w:author="Tammy Meek (NESO)" w:date="2024-11-05T15:50:00Z">
              <w:rPr/>
            </w:rPrChange>
          </w:rPr>
          <w:delText xml:space="preserve">For the purposes of this paragraph 1.24: “User” means a </w:delText>
        </w:r>
        <w:r w:rsidR="000D741D" w:rsidRPr="41EFB731">
          <w:rPr>
            <w:rFonts w:ascii="Arial" w:hAnsi="Arial" w:cs="Arial"/>
            <w:i/>
            <w:rPrChange w:id="1362" w:author="Lizzie Timmins (NESO)" w:date="2025-01-28T13:38:00Z" w16du:dateUtc="2025-01-28T13:38:00Z">
              <w:rPr>
                <w:rFonts w:ascii="Arial" w:hAnsi="Arial" w:cs="Arial"/>
                <w:i/>
                <w:iCs/>
                <w:sz w:val="21"/>
                <w:szCs w:val="21"/>
              </w:rPr>
            </w:rPrChange>
          </w:rPr>
          <w:delText>Transmission Licensee</w:delText>
        </w:r>
        <w:r w:rsidR="001E0AE7" w:rsidRPr="41EFB731">
          <w:rPr>
            <w:rFonts w:ascii="Arial" w:hAnsi="Arial" w:cs="Arial"/>
            <w:rPrChange w:id="1363" w:author="Tammy Meek (NESO)" w:date="2024-11-05T15:50:00Z">
              <w:rPr/>
            </w:rPrChange>
          </w:rPr>
          <w:delText xml:space="preserve"> other than the </w:delText>
        </w:r>
        <w:r w:rsidR="00C14108" w:rsidRPr="41EFB731">
          <w:rPr>
            <w:rFonts w:ascii="Arial" w:hAnsi="Arial" w:cs="Arial"/>
            <w:i/>
            <w:rPrChange w:id="1364" w:author="Lizzie Timmins (NESO)" w:date="2025-01-28T13:38:00Z" w16du:dateUtc="2025-01-28T13:38:00Z">
              <w:rPr>
                <w:rFonts w:ascii="Arial" w:hAnsi="Arial" w:cs="Arial"/>
                <w:i/>
                <w:iCs/>
                <w:sz w:val="21"/>
                <w:szCs w:val="21"/>
              </w:rPr>
            </w:rPrChange>
          </w:rPr>
          <w:delText>ISOP</w:delText>
        </w:r>
        <w:r w:rsidR="00D6622E" w:rsidRPr="41EFB731">
          <w:rPr>
            <w:rFonts w:ascii="Arial" w:hAnsi="Arial" w:cs="Arial"/>
            <w:rPrChange w:id="1365" w:author="Lizzie Timmins (NESO)" w:date="2025-01-28T13:38:00Z" w16du:dateUtc="2025-01-28T13:38:00Z">
              <w:rPr>
                <w:rFonts w:ascii="Arial" w:hAnsi="Arial" w:cs="Arial"/>
                <w:sz w:val="21"/>
                <w:szCs w:val="21"/>
              </w:rPr>
            </w:rPrChange>
          </w:rPr>
          <w:delText>.</w:delText>
        </w:r>
      </w:del>
    </w:p>
    <w:p w14:paraId="60C5B376" w14:textId="77777777" w:rsidR="005C1E23" w:rsidRPr="00680DF9" w:rsidRDefault="005C1E23">
      <w:pPr>
        <w:widowControl/>
        <w:ind w:left="851" w:hanging="851"/>
        <w:rPr>
          <w:ins w:id="1366" w:author="Tammy Meek (ESO)" w:date="2024-05-01T13:42:00Z"/>
          <w:rFonts w:ascii="Arial" w:hAnsi="Arial" w:cs="Arial"/>
          <w:sz w:val="24"/>
          <w:szCs w:val="24"/>
          <w:rPrChange w:id="1367" w:author="Tammy Meek (NESO)" w:date="2024-11-05T15:50:00Z">
            <w:rPr>
              <w:ins w:id="1368" w:author="Tammy Meek (ESO)" w:date="2024-05-01T13:42:00Z"/>
              <w:sz w:val="24"/>
              <w:szCs w:val="24"/>
            </w:rPr>
          </w:rPrChange>
        </w:rPr>
        <w:pPrChange w:id="1369" w:author="Tammy Meek (NESO)" w:date="2025-01-24T11:52:00Z" w16du:dateUtc="2025-01-24T11:52:00Z">
          <w:pPr>
            <w:widowControl/>
          </w:pPr>
        </w:pPrChange>
      </w:pPr>
    </w:p>
    <w:p w14:paraId="273F9F98" w14:textId="47FBA147" w:rsidR="00791FB4" w:rsidRPr="00594973" w:rsidRDefault="004B346F">
      <w:pPr>
        <w:pStyle w:val="paragraph"/>
        <w:spacing w:before="0" w:beforeAutospacing="0" w:after="0" w:afterAutospacing="0"/>
        <w:ind w:left="851" w:hanging="851"/>
        <w:jc w:val="both"/>
        <w:textAlignment w:val="baseline"/>
        <w:rPr>
          <w:ins w:id="1370" w:author="Tammy Meek (ESO)" w:date="2024-05-01T13:43:00Z"/>
          <w:rStyle w:val="eop"/>
          <w:rFonts w:ascii="Arial" w:hAnsi="Arial" w:cs="Arial"/>
          <w:rPrChange w:id="1371" w:author="Tammy Meek (NESO)" w:date="2024-11-05T15:50:00Z">
            <w:rPr>
              <w:ins w:id="1372" w:author="Tammy Meek (ESO)" w:date="2024-05-01T13:43:00Z"/>
              <w:rStyle w:val="eop"/>
              <w:rFonts w:ascii="Aptos" w:eastAsiaTheme="minorEastAsia" w:hAnsi="Aptos" w:cs="Segoe UI"/>
              <w:sz w:val="22"/>
              <w:szCs w:val="22"/>
              <w:lang w:val="en-US"/>
            </w:rPr>
          </w:rPrChange>
        </w:rPr>
        <w:pPrChange w:id="1373" w:author="Tammy Meek (NESO)" w:date="2025-01-24T11:52:00Z" w16du:dateUtc="2025-01-24T11:52:00Z">
          <w:pPr>
            <w:pStyle w:val="paragraph"/>
            <w:spacing w:before="0" w:beforeAutospacing="0" w:after="0" w:afterAutospacing="0"/>
            <w:textAlignment w:val="baseline"/>
          </w:pPr>
        </w:pPrChange>
      </w:pPr>
      <w:ins w:id="1374" w:author="Tammy Meek (ESO)" w:date="2024-05-01T13:45:00Z">
        <w:r w:rsidRPr="41EFB731">
          <w:rPr>
            <w:rStyle w:val="normaltextrun"/>
            <w:rFonts w:ascii="Arial" w:hAnsi="Arial" w:cs="Arial"/>
            <w:rPrChange w:id="1375" w:author="Lizzie Timmins (NESO)" w:date="2025-01-28T12:09:00Z" w16du:dateUtc="2025-01-28T12:09:00Z">
              <w:rPr>
                <w:rStyle w:val="normaltextrun"/>
                <w:rFonts w:ascii="Arial" w:hAnsi="Arial" w:cs="Arial"/>
                <w:sz w:val="21"/>
                <w:szCs w:val="21"/>
              </w:rPr>
            </w:rPrChange>
          </w:rPr>
          <w:t>1.25</w:t>
        </w:r>
      </w:ins>
      <w:ins w:id="1376" w:author="Tammy Meek (ESO)" w:date="2024-05-01T13:43:00Z">
        <w:r w:rsidR="00791FB4">
          <w:tab/>
        </w:r>
      </w:ins>
      <w:del w:id="1377" w:author="Tammy Meek (NESO)" w:date="2025-01-24T11:52:00Z">
        <w:r w:rsidR="00791FB4" w:rsidRPr="00594973" w:rsidDel="009420FD">
          <w:rPr>
            <w:bCs/>
          </w:rPr>
          <w:tab/>
        </w:r>
      </w:del>
      <w:ins w:id="1378" w:author="Tammy Meek (ESO)" w:date="2024-05-01T13:43:00Z">
        <w:r w:rsidR="007B208A" w:rsidRPr="007B208A">
          <w:rPr>
            <w:rStyle w:val="normaltextrun"/>
            <w:rFonts w:ascii="Arial" w:hAnsi="Arial" w:cs="Arial"/>
            <w:bCs/>
          </w:rPr>
          <w:t xml:space="preserve">Advisory </w:t>
        </w:r>
        <w:del w:id="1379" w:author="Tammy Meek (NESO)" w:date="2025-01-28T12:11:00Z" w16du:dateUtc="2025-01-28T12:11:00Z">
          <w:r w:rsidR="007B208A" w:rsidRPr="007B208A" w:rsidDel="007B208A">
            <w:rPr>
              <w:rStyle w:val="normaltextrun"/>
              <w:rFonts w:ascii="Arial" w:hAnsi="Arial" w:cs="Arial"/>
              <w:bCs/>
            </w:rPr>
            <w:delText>A</w:delText>
          </w:r>
        </w:del>
      </w:ins>
      <w:ins w:id="1380" w:author="Tammy Meek (NESO)" w:date="2025-01-28T12:11:00Z" w16du:dateUtc="2025-01-28T12:11:00Z">
        <w:r w:rsidR="007B208A">
          <w:rPr>
            <w:rStyle w:val="normaltextrun"/>
            <w:rFonts w:ascii="Arial" w:hAnsi="Arial" w:cs="Arial"/>
            <w:bCs/>
          </w:rPr>
          <w:t>a</w:t>
        </w:r>
      </w:ins>
      <w:ins w:id="1381" w:author="Tammy Meek (ESO)" w:date="2024-05-01T13:43:00Z">
        <w:r w:rsidR="007B208A" w:rsidRPr="007B208A">
          <w:rPr>
            <w:rStyle w:val="normaltextrun"/>
            <w:rFonts w:ascii="Arial" w:hAnsi="Arial" w:cs="Arial"/>
            <w:bCs/>
          </w:rPr>
          <w:t>nd Information Requests</w:t>
        </w:r>
        <w:r w:rsidR="007B208A" w:rsidRPr="007B208A">
          <w:rPr>
            <w:rStyle w:val="eop"/>
            <w:rFonts w:ascii="Arial" w:hAnsi="Arial" w:cs="Arial"/>
            <w:bCs/>
          </w:rPr>
          <w:t> </w:t>
        </w:r>
      </w:ins>
    </w:p>
    <w:p w14:paraId="2FAAE088" w14:textId="77777777" w:rsidR="00791FB4" w:rsidRPr="00680DF9" w:rsidRDefault="00791FB4">
      <w:pPr>
        <w:pStyle w:val="paragraph"/>
        <w:spacing w:before="0" w:beforeAutospacing="0" w:after="0" w:afterAutospacing="0"/>
        <w:jc w:val="both"/>
        <w:textAlignment w:val="baseline"/>
        <w:rPr>
          <w:ins w:id="1382" w:author="Tammy Meek (ESO)" w:date="2024-05-01T13:43:00Z"/>
          <w:rFonts w:ascii="Arial" w:hAnsi="Arial" w:cs="Arial"/>
          <w:rPrChange w:id="1383" w:author="Tammy Meek (NESO)" w:date="2024-11-05T15:50:00Z">
            <w:rPr>
              <w:ins w:id="1384" w:author="Tammy Meek (ESO)" w:date="2024-05-01T13:43:00Z"/>
              <w:rFonts w:ascii="Segoe UI" w:hAnsi="Segoe UI" w:cs="Segoe UI"/>
              <w:sz w:val="18"/>
              <w:szCs w:val="18"/>
            </w:rPr>
          </w:rPrChange>
        </w:rPr>
        <w:pPrChange w:id="1385" w:author="Tammy Meek (ESO)" w:date="2024-05-01T13:45:00Z">
          <w:pPr>
            <w:pStyle w:val="paragraph"/>
            <w:spacing w:before="0" w:beforeAutospacing="0" w:after="0" w:afterAutospacing="0"/>
            <w:textAlignment w:val="baseline"/>
          </w:pPr>
        </w:pPrChange>
      </w:pPr>
    </w:p>
    <w:p w14:paraId="4EDA63E8" w14:textId="7151789A" w:rsidR="00791FB4" w:rsidRPr="00680DF9" w:rsidRDefault="004B346F">
      <w:pPr>
        <w:pStyle w:val="paragraph"/>
        <w:spacing w:before="0" w:beforeAutospacing="0" w:after="0" w:afterAutospacing="0"/>
        <w:ind w:left="1701" w:hanging="850"/>
        <w:jc w:val="both"/>
        <w:textAlignment w:val="baseline"/>
        <w:rPr>
          <w:ins w:id="1386" w:author="Tammy Meek (ESO)" w:date="2024-05-01T13:43:00Z"/>
          <w:rStyle w:val="eop"/>
          <w:rFonts w:ascii="Arial" w:hAnsi="Arial" w:cs="Arial"/>
          <w:rPrChange w:id="1387" w:author="Tammy Meek (NESO)" w:date="2024-11-05T15:50:00Z">
            <w:rPr>
              <w:ins w:id="1388" w:author="Tammy Meek (ESO)" w:date="2024-05-01T13:43:00Z"/>
              <w:rStyle w:val="eop"/>
              <w:rFonts w:ascii="Aptos" w:hAnsi="Aptos" w:cs="Segoe UI"/>
              <w:sz w:val="22"/>
              <w:szCs w:val="22"/>
            </w:rPr>
          </w:rPrChange>
        </w:rPr>
        <w:pPrChange w:id="1389" w:author="Tammy Meek (NESO)" w:date="2025-01-24T11:53:00Z" w16du:dateUtc="2025-01-24T11:53:00Z">
          <w:pPr>
            <w:pStyle w:val="paragraph"/>
            <w:spacing w:before="0" w:beforeAutospacing="0" w:after="0" w:afterAutospacing="0"/>
            <w:ind w:left="1440" w:hanging="1440"/>
            <w:textAlignment w:val="baseline"/>
          </w:pPr>
        </w:pPrChange>
      </w:pPr>
      <w:ins w:id="1390" w:author="Tammy Meek (ESO)" w:date="2024-05-01T13:47:00Z">
        <w:r w:rsidRPr="41EFB731">
          <w:rPr>
            <w:rStyle w:val="normaltextrun"/>
            <w:rFonts w:ascii="Arial" w:hAnsi="Arial" w:cs="Arial"/>
            <w:rPrChange w:id="1391" w:author="Lizzie Timmins (NESO)" w:date="2025-01-28T13:38:00Z" w16du:dateUtc="2025-01-28T13:38:00Z">
              <w:rPr>
                <w:rStyle w:val="normaltextrun"/>
                <w:rFonts w:ascii="Arial" w:hAnsi="Arial" w:cs="Arial"/>
                <w:sz w:val="21"/>
                <w:szCs w:val="21"/>
              </w:rPr>
            </w:rPrChange>
          </w:rPr>
          <w:t>1.25</w:t>
        </w:r>
      </w:ins>
      <w:ins w:id="1392" w:author="Tammy Meek (ESO)" w:date="2024-05-01T13:43:00Z">
        <w:r w:rsidR="00791FB4" w:rsidRPr="41EFB731">
          <w:rPr>
            <w:rStyle w:val="normaltextrun"/>
            <w:rFonts w:ascii="Arial" w:hAnsi="Arial" w:cs="Arial"/>
            <w:rPrChange w:id="1393" w:author="Tammy Meek (NESO)" w:date="2024-11-05T15:50:00Z">
              <w:rPr>
                <w:rStyle w:val="normaltextrun"/>
                <w:rFonts w:ascii="Aptos" w:hAnsi="Aptos" w:cs="Segoe UI"/>
                <w:sz w:val="22"/>
                <w:szCs w:val="22"/>
              </w:rPr>
            </w:rPrChange>
          </w:rPr>
          <w:t>.1</w:t>
        </w:r>
        <w:r w:rsidR="00791FB4">
          <w:tab/>
        </w:r>
      </w:ins>
      <w:ins w:id="1394" w:author="Tammy Meek (ESO)" w:date="2024-05-01T13:58:00Z">
        <w:r w:rsidR="00227075" w:rsidRPr="41EFB731">
          <w:rPr>
            <w:rStyle w:val="tabchar"/>
            <w:rFonts w:ascii="Arial" w:hAnsi="Arial" w:cs="Arial"/>
            <w:rPrChange w:id="1395" w:author="Lizzie Timmins (NESO)" w:date="2025-01-28T13:38:00Z" w16du:dateUtc="2025-01-28T13:38:00Z">
              <w:rPr>
                <w:rStyle w:val="tabchar"/>
                <w:rFonts w:ascii="Arial" w:hAnsi="Arial" w:cs="Arial"/>
                <w:sz w:val="21"/>
                <w:szCs w:val="21"/>
              </w:rPr>
            </w:rPrChange>
          </w:rPr>
          <w:t>T</w:t>
        </w:r>
      </w:ins>
      <w:ins w:id="1396" w:author="Tammy Meek (ESO)" w:date="2024-05-01T13:50:00Z">
        <w:r w:rsidRPr="41EFB731">
          <w:rPr>
            <w:rStyle w:val="normaltextrun"/>
            <w:rFonts w:ascii="Arial" w:hAnsi="Arial" w:cs="Arial"/>
            <w:rPrChange w:id="1397" w:author="Tammy Meek (NESO)" w:date="2024-11-05T15:50:00Z">
              <w:rPr>
                <w:rStyle w:val="normaltextrun"/>
                <w:rFonts w:ascii="Arial" w:hAnsi="Arial" w:cs="Arial"/>
                <w:b/>
                <w:bCs/>
                <w:sz w:val="21"/>
                <w:szCs w:val="21"/>
              </w:rPr>
            </w:rPrChange>
          </w:rPr>
          <w:t xml:space="preserve">he </w:t>
        </w:r>
      </w:ins>
      <w:del w:id="1398" w:author="Tammy Meek (NESO)" w:date="2025-01-24T11:51:00Z">
        <w:r w:rsidR="00362AAE" w:rsidRPr="41EFB731" w:rsidDel="00C14108">
          <w:rPr>
            <w:rStyle w:val="normaltextrun"/>
            <w:rFonts w:ascii="Arial" w:hAnsi="Arial" w:cs="Arial"/>
            <w:i/>
            <w:rPrChange w:id="1399" w:author="Lizzie Timmins (NESO)" w:date="2025-01-28T13:38:00Z" w16du:dateUtc="2025-01-28T13:38:00Z">
              <w:rPr>
                <w:rStyle w:val="normaltextrun"/>
                <w:rFonts w:ascii="Arial" w:hAnsi="Arial" w:cs="Arial"/>
                <w:i/>
                <w:iCs/>
                <w:sz w:val="21"/>
                <w:szCs w:val="21"/>
              </w:rPr>
            </w:rPrChange>
          </w:rPr>
          <w:delText>ISOP</w:delText>
        </w:r>
      </w:del>
      <w:ins w:id="1400" w:author="Tammy Meek (NESO)" w:date="2025-01-24T11:51:00Z" w16du:dateUtc="2025-01-24T11:51:00Z">
        <w:r w:rsidR="00C14108" w:rsidRPr="41EFB731">
          <w:rPr>
            <w:rStyle w:val="normaltextrun"/>
            <w:rFonts w:ascii="Arial" w:hAnsi="Arial" w:cs="Arial"/>
            <w:i/>
            <w:rPrChange w:id="1401" w:author="Lizzie Timmins (NESO)" w:date="2025-01-28T13:38:00Z" w16du:dateUtc="2025-01-28T13:38:00Z">
              <w:rPr>
                <w:rStyle w:val="normaltextrun"/>
                <w:rFonts w:ascii="Arial" w:hAnsi="Arial" w:cs="Arial"/>
                <w:i/>
                <w:iCs/>
                <w:sz w:val="21"/>
                <w:szCs w:val="21"/>
              </w:rPr>
            </w:rPrChange>
          </w:rPr>
          <w:t>ISOP</w:t>
        </w:r>
      </w:ins>
      <w:ins w:id="1402" w:author="Tammy Meek (ESO)" w:date="2024-05-01T13:43:00Z">
        <w:r w:rsidR="00791FB4" w:rsidRPr="41EFB731">
          <w:rPr>
            <w:rStyle w:val="normaltextrun"/>
            <w:rFonts w:ascii="Arial" w:hAnsi="Arial" w:cs="Arial"/>
            <w:rPrChange w:id="1403" w:author="Tammy Meek (NESO)" w:date="2024-11-05T15:50:00Z">
              <w:rPr>
                <w:rStyle w:val="normaltextrun"/>
                <w:rFonts w:ascii="Aptos" w:hAnsi="Aptos" w:cs="Segoe UI"/>
                <w:b/>
                <w:bCs/>
                <w:sz w:val="22"/>
                <w:szCs w:val="22"/>
              </w:rPr>
            </w:rPrChange>
          </w:rPr>
          <w:t xml:space="preserve"> </w:t>
        </w:r>
        <w:r w:rsidR="00791FB4" w:rsidRPr="41EFB731">
          <w:rPr>
            <w:rStyle w:val="normaltextrun"/>
            <w:rFonts w:ascii="Arial" w:hAnsi="Arial" w:cs="Arial"/>
            <w:rPrChange w:id="1404" w:author="Tammy Meek (NESO)" w:date="2024-11-05T15:50:00Z">
              <w:rPr>
                <w:rStyle w:val="normaltextrun"/>
                <w:rFonts w:ascii="Aptos" w:hAnsi="Aptos" w:cs="Segoe UI"/>
                <w:sz w:val="22"/>
                <w:szCs w:val="22"/>
              </w:rPr>
            </w:rPrChange>
          </w:rPr>
          <w:t xml:space="preserve">is required to provide advice, analysis or information to the </w:t>
        </w:r>
        <w:r w:rsidR="00791FB4" w:rsidRPr="41EFB731">
          <w:rPr>
            <w:rStyle w:val="normaltextrun"/>
            <w:rFonts w:ascii="Arial" w:hAnsi="Arial" w:cs="Arial"/>
            <w:i/>
            <w:rPrChange w:id="1405" w:author="Tammy Meek (NESO)" w:date="2025-01-27T10:34:00Z" w16du:dateUtc="2025-01-27T10:34:00Z">
              <w:rPr>
                <w:rStyle w:val="normaltextrun"/>
                <w:rFonts w:ascii="Aptos" w:hAnsi="Aptos" w:cs="Segoe UI"/>
                <w:b/>
                <w:bCs/>
                <w:sz w:val="22"/>
                <w:szCs w:val="22"/>
              </w:rPr>
            </w:rPrChange>
          </w:rPr>
          <w:t>Authority</w:t>
        </w:r>
        <w:r w:rsidR="00791FB4" w:rsidRPr="41EFB731">
          <w:rPr>
            <w:rStyle w:val="normaltextrun"/>
            <w:rFonts w:ascii="Arial" w:hAnsi="Arial" w:cs="Arial"/>
            <w:rPrChange w:id="1406" w:author="Tammy Meek (NESO)" w:date="2024-11-05T15:50:00Z">
              <w:rPr>
                <w:rStyle w:val="normaltextrun"/>
                <w:rFonts w:ascii="Aptos" w:hAnsi="Aptos" w:cs="Segoe UI"/>
                <w:sz w:val="22"/>
                <w:szCs w:val="22"/>
              </w:rPr>
            </w:rPrChange>
          </w:rPr>
          <w:t xml:space="preserve"> or to a </w:t>
        </w:r>
        <w:r w:rsidR="00791FB4" w:rsidRPr="41EFB731">
          <w:rPr>
            <w:rStyle w:val="normaltextrun"/>
            <w:rFonts w:ascii="Arial" w:hAnsi="Arial" w:cs="Arial"/>
            <w:i/>
            <w:rPrChange w:id="1407" w:author="Tammy Meek (NESO)" w:date="2025-01-27T10:34:00Z" w16du:dateUtc="2025-01-27T10:34:00Z">
              <w:rPr>
                <w:rStyle w:val="normaltextrun"/>
                <w:rFonts w:ascii="Aptos" w:hAnsi="Aptos" w:cs="Segoe UI"/>
                <w:b/>
                <w:bCs/>
                <w:sz w:val="22"/>
                <w:szCs w:val="22"/>
              </w:rPr>
            </w:rPrChange>
          </w:rPr>
          <w:t>Minister of the Crown</w:t>
        </w:r>
        <w:r w:rsidR="00791FB4" w:rsidRPr="41EFB731">
          <w:rPr>
            <w:rStyle w:val="normaltextrun"/>
            <w:rFonts w:ascii="Arial" w:hAnsi="Arial" w:cs="Arial"/>
            <w:rPrChange w:id="1408" w:author="Tammy Meek (NESO)" w:date="2024-11-05T15:50:00Z">
              <w:rPr>
                <w:rStyle w:val="normaltextrun"/>
                <w:rFonts w:ascii="Aptos" w:hAnsi="Aptos" w:cs="Segoe UI"/>
                <w:sz w:val="22"/>
                <w:szCs w:val="22"/>
              </w:rPr>
            </w:rPrChange>
          </w:rPr>
          <w:t xml:space="preserve"> when requested in accordance with section 171 of the </w:t>
        </w:r>
        <w:r w:rsidR="00791FB4" w:rsidRPr="41EFB731">
          <w:rPr>
            <w:rStyle w:val="normaltextrun"/>
            <w:rFonts w:ascii="Arial" w:hAnsi="Arial" w:cs="Arial"/>
            <w:rPrChange w:id="1409" w:author="Tammy Meek (NESO)" w:date="2024-11-05T15:50:00Z">
              <w:rPr>
                <w:rStyle w:val="normaltextrun"/>
                <w:rFonts w:ascii="Aptos" w:hAnsi="Aptos" w:cs="Segoe UI"/>
                <w:b/>
                <w:bCs/>
                <w:sz w:val="22"/>
                <w:szCs w:val="22"/>
              </w:rPr>
            </w:rPrChange>
          </w:rPr>
          <w:t xml:space="preserve">Energy Act 2023 </w:t>
        </w:r>
        <w:r w:rsidR="00791FB4" w:rsidRPr="41EFB731">
          <w:rPr>
            <w:rStyle w:val="normaltextrun"/>
            <w:rFonts w:ascii="Arial" w:hAnsi="Arial" w:cs="Arial"/>
            <w:rPrChange w:id="1410" w:author="Tammy Meek (NESO)" w:date="2024-11-05T15:50:00Z">
              <w:rPr>
                <w:rStyle w:val="normaltextrun"/>
                <w:rFonts w:ascii="Aptos" w:hAnsi="Aptos" w:cs="Segoe UI"/>
                <w:sz w:val="22"/>
                <w:szCs w:val="22"/>
              </w:rPr>
            </w:rPrChange>
          </w:rPr>
          <w:t xml:space="preserve">and condition D1 of the </w:t>
        </w:r>
      </w:ins>
      <w:ins w:id="1411" w:author="Tammy Meek (ESO)" w:date="2024-05-02T10:32:00Z">
        <w:r w:rsidR="00362AAE" w:rsidRPr="41EFB731">
          <w:rPr>
            <w:rStyle w:val="normaltextrun"/>
            <w:rFonts w:ascii="Arial" w:hAnsi="Arial" w:cs="Arial"/>
            <w:i/>
            <w:rPrChange w:id="1412" w:author="Lizzie Timmins (NESO)" w:date="2025-01-28T13:38:00Z" w16du:dateUtc="2025-01-28T13:38:00Z">
              <w:rPr>
                <w:rStyle w:val="normaltextrun"/>
                <w:rFonts w:ascii="Arial" w:hAnsi="Arial" w:cs="Arial"/>
                <w:i/>
                <w:iCs/>
                <w:sz w:val="21"/>
                <w:szCs w:val="21"/>
              </w:rPr>
            </w:rPrChange>
          </w:rPr>
          <w:t xml:space="preserve">ESO </w:t>
        </w:r>
      </w:ins>
      <w:del w:id="1413" w:author="Tammy Meek (NESO)" w:date="2024-11-05T15:46:00Z">
        <w:r w:rsidR="00362AAE" w:rsidRPr="41EFB731" w:rsidDel="001A4B14">
          <w:rPr>
            <w:rStyle w:val="normaltextrun"/>
            <w:rFonts w:ascii="Arial" w:hAnsi="Arial" w:cs="Arial"/>
            <w:i/>
            <w:rPrChange w:id="1414" w:author="Lizzie Timmins (NESO)" w:date="2025-01-28T13:38:00Z" w16du:dateUtc="2025-01-28T13:38:00Z">
              <w:rPr>
                <w:rStyle w:val="normaltextrun"/>
                <w:rFonts w:ascii="Arial" w:hAnsi="Arial" w:cs="Arial"/>
                <w:i/>
                <w:iCs/>
                <w:sz w:val="21"/>
                <w:szCs w:val="21"/>
              </w:rPr>
            </w:rPrChange>
          </w:rPr>
          <w:delText>L</w:delText>
        </w:r>
      </w:del>
      <w:ins w:id="1415" w:author="Tammy Meek (NESO)" w:date="2024-11-05T15:46:00Z">
        <w:r w:rsidR="001A4B14" w:rsidRPr="41EFB731">
          <w:rPr>
            <w:rStyle w:val="normaltextrun"/>
            <w:rFonts w:ascii="Arial" w:hAnsi="Arial" w:cs="Arial"/>
            <w:i/>
            <w:rPrChange w:id="1416" w:author="Lizzie Timmins (NESO)" w:date="2025-01-28T13:38:00Z" w16du:dateUtc="2025-01-28T13:38:00Z">
              <w:rPr>
                <w:rStyle w:val="normaltextrun"/>
                <w:rFonts w:ascii="Arial" w:hAnsi="Arial" w:cs="Arial"/>
                <w:i/>
                <w:iCs/>
                <w:sz w:val="21"/>
                <w:szCs w:val="21"/>
              </w:rPr>
            </w:rPrChange>
          </w:rPr>
          <w:t>l</w:t>
        </w:r>
      </w:ins>
      <w:ins w:id="1417" w:author="Tammy Meek (ESO)" w:date="2024-05-02T10:32:00Z">
        <w:r w:rsidR="00362AAE" w:rsidRPr="41EFB731">
          <w:rPr>
            <w:rStyle w:val="normaltextrun"/>
            <w:rFonts w:ascii="Arial" w:hAnsi="Arial" w:cs="Arial"/>
            <w:i/>
            <w:rPrChange w:id="1418" w:author="Lizzie Timmins (NESO)" w:date="2025-01-28T13:38:00Z" w16du:dateUtc="2025-01-28T13:38:00Z">
              <w:rPr>
                <w:rStyle w:val="normaltextrun"/>
                <w:rFonts w:ascii="Arial" w:hAnsi="Arial" w:cs="Arial"/>
                <w:i/>
                <w:iCs/>
                <w:sz w:val="21"/>
                <w:szCs w:val="21"/>
              </w:rPr>
            </w:rPrChange>
          </w:rPr>
          <w:t>icence</w:t>
        </w:r>
      </w:ins>
      <w:ins w:id="1419" w:author="Tammy Meek (ESO)" w:date="2024-05-01T13:43:00Z">
        <w:r w:rsidR="00791FB4" w:rsidRPr="41EFB731">
          <w:rPr>
            <w:rStyle w:val="normaltextrun"/>
            <w:rFonts w:ascii="Arial" w:hAnsi="Arial" w:cs="Arial"/>
            <w:rPrChange w:id="1420" w:author="Tammy Meek (NESO)" w:date="2024-11-05T15:50:00Z">
              <w:rPr>
                <w:rStyle w:val="normaltextrun"/>
                <w:rFonts w:ascii="Aptos" w:hAnsi="Aptos" w:cs="Segoe UI"/>
                <w:sz w:val="22"/>
                <w:szCs w:val="22"/>
              </w:rPr>
            </w:rPrChange>
          </w:rPr>
          <w:t xml:space="preserve"> and</w:t>
        </w:r>
        <w:r w:rsidR="00791FB4" w:rsidRPr="41EFB731">
          <w:rPr>
            <w:rStyle w:val="normaltextrun"/>
            <w:rFonts w:ascii="Arial" w:hAnsi="Arial" w:cs="Arial"/>
            <w:rPrChange w:id="1421" w:author="Tammy Meek (NESO)" w:date="2024-11-05T15:50:00Z">
              <w:rPr>
                <w:rStyle w:val="normaltextrun"/>
                <w:rFonts w:ascii="Aptos" w:hAnsi="Aptos" w:cs="Segoe UI"/>
                <w:b/>
                <w:bCs/>
                <w:sz w:val="22"/>
                <w:szCs w:val="22"/>
              </w:rPr>
            </w:rPrChange>
          </w:rPr>
          <w:t xml:space="preserve"> </w:t>
        </w:r>
      </w:ins>
      <w:ins w:id="1422" w:author="Tammy Meek (ESO)" w:date="2024-05-02T10:38:00Z">
        <w:r w:rsidR="007622B6" w:rsidRPr="41EFB731">
          <w:rPr>
            <w:rStyle w:val="normaltextrun"/>
            <w:rFonts w:ascii="Arial" w:hAnsi="Arial" w:cs="Arial"/>
            <w:i/>
            <w:rPrChange w:id="1423" w:author="Lizzie Timmins (NESO)" w:date="2025-01-28T13:38:00Z" w16du:dateUtc="2025-01-28T13:38:00Z">
              <w:rPr>
                <w:rStyle w:val="normaltextrun"/>
                <w:rFonts w:ascii="Arial" w:hAnsi="Arial" w:cs="Arial"/>
                <w:i/>
                <w:iCs/>
                <w:sz w:val="21"/>
                <w:szCs w:val="21"/>
              </w:rPr>
            </w:rPrChange>
          </w:rPr>
          <w:t xml:space="preserve">GSP </w:t>
        </w:r>
      </w:ins>
      <w:del w:id="1424" w:author="Tammy Meek (NESO)" w:date="2024-11-05T15:46:00Z">
        <w:r w:rsidR="007622B6" w:rsidRPr="41EFB731" w:rsidDel="001A4B14">
          <w:rPr>
            <w:rStyle w:val="normaltextrun"/>
            <w:rFonts w:ascii="Arial" w:hAnsi="Arial" w:cs="Arial"/>
            <w:i/>
            <w:rPrChange w:id="1425" w:author="Lizzie Timmins (NESO)" w:date="2025-01-28T13:38:00Z" w16du:dateUtc="2025-01-28T13:38:00Z">
              <w:rPr>
                <w:rStyle w:val="normaltextrun"/>
                <w:rFonts w:ascii="Arial" w:hAnsi="Arial" w:cs="Arial"/>
                <w:i/>
                <w:iCs/>
                <w:sz w:val="21"/>
                <w:szCs w:val="21"/>
              </w:rPr>
            </w:rPrChange>
          </w:rPr>
          <w:delText>L</w:delText>
        </w:r>
      </w:del>
      <w:ins w:id="1426" w:author="Tammy Meek (NESO)" w:date="2024-11-05T15:46:00Z">
        <w:r w:rsidR="001A4B14" w:rsidRPr="41EFB731">
          <w:rPr>
            <w:rStyle w:val="normaltextrun"/>
            <w:rFonts w:ascii="Arial" w:hAnsi="Arial" w:cs="Arial"/>
            <w:i/>
            <w:rPrChange w:id="1427" w:author="Lizzie Timmins (NESO)" w:date="2025-01-28T13:38:00Z" w16du:dateUtc="2025-01-28T13:38:00Z">
              <w:rPr>
                <w:rStyle w:val="normaltextrun"/>
                <w:rFonts w:ascii="Arial" w:hAnsi="Arial" w:cs="Arial"/>
                <w:i/>
                <w:iCs/>
                <w:sz w:val="21"/>
                <w:szCs w:val="21"/>
              </w:rPr>
            </w:rPrChange>
          </w:rPr>
          <w:t>l</w:t>
        </w:r>
      </w:ins>
      <w:ins w:id="1428" w:author="Tammy Meek (ESO)" w:date="2024-05-02T10:38:00Z">
        <w:r w:rsidR="007622B6" w:rsidRPr="41EFB731">
          <w:rPr>
            <w:rStyle w:val="normaltextrun"/>
            <w:rFonts w:ascii="Arial" w:hAnsi="Arial" w:cs="Arial"/>
            <w:i/>
            <w:rPrChange w:id="1429" w:author="Lizzie Timmins (NESO)" w:date="2025-01-28T13:38:00Z" w16du:dateUtc="2025-01-28T13:38:00Z">
              <w:rPr>
                <w:rStyle w:val="normaltextrun"/>
                <w:rFonts w:ascii="Arial" w:hAnsi="Arial" w:cs="Arial"/>
                <w:i/>
                <w:iCs/>
                <w:sz w:val="21"/>
                <w:szCs w:val="21"/>
              </w:rPr>
            </w:rPrChange>
          </w:rPr>
          <w:t>icence</w:t>
        </w:r>
      </w:ins>
      <w:ins w:id="1430" w:author="Tammy Meek (ESO)" w:date="2024-05-01T13:43:00Z">
        <w:r w:rsidR="00791FB4" w:rsidRPr="41EFB731">
          <w:rPr>
            <w:rStyle w:val="normaltextrun"/>
            <w:rFonts w:ascii="Arial" w:hAnsi="Arial" w:cs="Arial"/>
            <w:rPrChange w:id="1431"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432" w:author="Tammy Meek (NESO)" w:date="2024-11-05T15:50:00Z">
              <w:rPr>
                <w:rStyle w:val="eop"/>
                <w:rFonts w:ascii="Aptos" w:hAnsi="Aptos" w:cs="Segoe UI"/>
                <w:sz w:val="22"/>
                <w:szCs w:val="22"/>
              </w:rPr>
            </w:rPrChange>
          </w:rPr>
          <w:t> </w:t>
        </w:r>
      </w:ins>
    </w:p>
    <w:p w14:paraId="39D55C61" w14:textId="77777777" w:rsidR="00791FB4" w:rsidRPr="00680DF9" w:rsidRDefault="00791FB4">
      <w:pPr>
        <w:pStyle w:val="paragraph"/>
        <w:spacing w:before="0" w:beforeAutospacing="0" w:after="0" w:afterAutospacing="0"/>
        <w:ind w:left="1701" w:hanging="850"/>
        <w:jc w:val="both"/>
        <w:textAlignment w:val="baseline"/>
        <w:rPr>
          <w:ins w:id="1433" w:author="Tammy Meek (ESO)" w:date="2024-05-01T13:43:00Z"/>
          <w:rFonts w:ascii="Arial" w:hAnsi="Arial" w:cs="Arial"/>
          <w:rPrChange w:id="1434" w:author="Tammy Meek (NESO)" w:date="2024-11-05T15:50:00Z">
            <w:rPr>
              <w:ins w:id="1435" w:author="Tammy Meek (ESO)" w:date="2024-05-01T13:43:00Z"/>
              <w:rFonts w:ascii="Segoe UI" w:hAnsi="Segoe UI" w:cs="Segoe UI"/>
              <w:sz w:val="18"/>
              <w:szCs w:val="18"/>
            </w:rPr>
          </w:rPrChange>
        </w:rPr>
        <w:pPrChange w:id="1436" w:author="Tammy Meek (NESO)" w:date="2025-01-24T11:53:00Z" w16du:dateUtc="2025-01-24T11:53:00Z">
          <w:pPr>
            <w:pStyle w:val="paragraph"/>
            <w:spacing w:before="0" w:beforeAutospacing="0" w:after="0" w:afterAutospacing="0"/>
            <w:ind w:left="1440" w:hanging="1440"/>
            <w:textAlignment w:val="baseline"/>
          </w:pPr>
        </w:pPrChange>
      </w:pPr>
    </w:p>
    <w:p w14:paraId="5D29AF7E" w14:textId="7FD60E50" w:rsidR="00E434F8" w:rsidRDefault="004B346F">
      <w:pPr>
        <w:pStyle w:val="paragraph"/>
        <w:spacing w:before="0" w:beforeAutospacing="0" w:after="0" w:afterAutospacing="0"/>
        <w:ind w:left="1701" w:hanging="850"/>
        <w:jc w:val="both"/>
        <w:textAlignment w:val="baseline"/>
        <w:rPr>
          <w:ins w:id="1437" w:author="Tammy Meek (NESO)" w:date="2024-11-07T09:26:00Z"/>
          <w:rFonts w:ascii="Arial" w:hAnsi="Arial" w:cs="Arial"/>
          <w:rPrChange w:id="1438" w:author="Lizzie Timmins (NESO)" w:date="2025-01-28T13:38:00Z" w16du:dateUtc="2025-01-28T13:38:00Z">
            <w:rPr>
              <w:ins w:id="1439" w:author="Tammy Meek (NESO)" w:date="2024-11-07T09:26:00Z"/>
              <w:rFonts w:ascii="Arial" w:hAnsi="Arial" w:cs="Arial"/>
              <w:sz w:val="21"/>
              <w:szCs w:val="21"/>
            </w:rPr>
          </w:rPrChange>
        </w:rPr>
        <w:pPrChange w:id="1440" w:author="Tammy Meek (NESO)" w:date="2025-01-24T11:53:00Z" w16du:dateUtc="2025-01-24T11:53:00Z">
          <w:pPr>
            <w:pStyle w:val="paragraph"/>
            <w:spacing w:before="0" w:beforeAutospacing="0" w:after="0" w:afterAutospacing="0"/>
            <w:ind w:left="1440" w:hanging="1440"/>
            <w:jc w:val="both"/>
            <w:textAlignment w:val="baseline"/>
          </w:pPr>
        </w:pPrChange>
      </w:pPr>
      <w:ins w:id="1441" w:author="Tammy Meek (ESO)" w:date="2024-05-01T13:47:00Z">
        <w:r w:rsidRPr="41EFB731">
          <w:rPr>
            <w:rStyle w:val="normaltextrun"/>
            <w:rFonts w:ascii="Arial" w:hAnsi="Arial" w:cs="Arial"/>
            <w:rPrChange w:id="1442" w:author="Lizzie Timmins (NESO)" w:date="2025-01-28T13:38:00Z" w16du:dateUtc="2025-01-28T13:38:00Z">
              <w:rPr>
                <w:rStyle w:val="normaltextrun"/>
                <w:rFonts w:ascii="Arial" w:hAnsi="Arial" w:cs="Arial"/>
                <w:sz w:val="21"/>
                <w:szCs w:val="21"/>
              </w:rPr>
            </w:rPrChange>
          </w:rPr>
          <w:t>1.25</w:t>
        </w:r>
      </w:ins>
      <w:ins w:id="1443" w:author="Tammy Meek (ESO)" w:date="2024-05-01T13:43:00Z">
        <w:r w:rsidR="00791FB4" w:rsidRPr="41EFB731">
          <w:rPr>
            <w:rStyle w:val="normaltextrun"/>
            <w:rFonts w:ascii="Arial" w:hAnsi="Arial" w:cs="Arial"/>
            <w:rPrChange w:id="1444" w:author="Tammy Meek (NESO)" w:date="2024-11-05T15:50:00Z">
              <w:rPr>
                <w:rStyle w:val="normaltextrun"/>
                <w:rFonts w:ascii="Aptos" w:hAnsi="Aptos" w:cs="Segoe UI"/>
                <w:sz w:val="22"/>
                <w:szCs w:val="22"/>
              </w:rPr>
            </w:rPrChange>
          </w:rPr>
          <w:t>.2</w:t>
        </w:r>
        <w:r w:rsidR="00791FB4">
          <w:tab/>
        </w:r>
      </w:ins>
      <w:ins w:id="1445" w:author="Tammy Meek (NESO)" w:date="2024-11-05T15:45:00Z">
        <w:r w:rsidR="008632C6" w:rsidRPr="41EFB731">
          <w:rPr>
            <w:rFonts w:ascii="Arial" w:hAnsi="Arial" w:cs="Arial"/>
            <w:rPrChange w:id="1446" w:author="Tammy Meek (NESO)" w:date="2024-11-05T15:50:00Z">
              <w:rPr/>
            </w:rPrChange>
          </w:rPr>
          <w:t xml:space="preserve">The </w:t>
        </w:r>
      </w:ins>
      <w:ins w:id="1447" w:author="Tammy Meek (NESO)" w:date="2025-01-24T11:51:00Z" w16du:dateUtc="2025-01-24T11:51:00Z">
        <w:r w:rsidR="00C14108" w:rsidRPr="41EFB731">
          <w:rPr>
            <w:rFonts w:ascii="Arial" w:hAnsi="Arial" w:cs="Arial"/>
            <w:i/>
            <w:rPrChange w:id="1448" w:author="Lizzie Timmins (NESO)" w:date="2025-01-28T13:38:00Z" w16du:dateUtc="2025-01-28T13:38:00Z">
              <w:rPr>
                <w:rFonts w:ascii="Arial" w:hAnsi="Arial" w:cs="Arial"/>
                <w:i/>
                <w:iCs/>
                <w:sz w:val="21"/>
                <w:szCs w:val="21"/>
              </w:rPr>
            </w:rPrChange>
          </w:rPr>
          <w:t>ISOP</w:t>
        </w:r>
      </w:ins>
      <w:ins w:id="1449" w:author="Tammy Meek (NESO)" w:date="2024-11-05T15:45:00Z">
        <w:r w:rsidR="008632C6" w:rsidRPr="41EFB731">
          <w:rPr>
            <w:rFonts w:ascii="Arial" w:hAnsi="Arial" w:cs="Arial"/>
            <w:rPrChange w:id="1450" w:author="Tammy Meek (NESO)" w:date="2024-11-05T15:50:00Z">
              <w:rPr/>
            </w:rPrChange>
          </w:rPr>
          <w:t xml:space="preserve"> may by notice request from Users such information as it reasonably requires in connection with the exercise of any of its functions, in accordance with section 172 of the Energy Act 2023. It will do so by the issue of an </w:t>
        </w:r>
      </w:ins>
      <w:ins w:id="1451" w:author="Lizzie Timmins (NESO)" w:date="2025-01-29T12:10:00Z" w16du:dateUtc="2025-01-29T12:10:00Z">
        <w:r w:rsidR="00A00448" w:rsidRPr="00A00448">
          <w:rPr>
            <w:rFonts w:ascii="Arial" w:hAnsi="Arial" w:cs="Arial"/>
            <w:i/>
            <w:iCs/>
            <w:rPrChange w:id="1452" w:author="Lizzie Timmins (NESO)" w:date="2025-01-29T12:10:00Z" w16du:dateUtc="2025-01-29T12:10:00Z">
              <w:rPr>
                <w:rFonts w:ascii="Arial" w:hAnsi="Arial" w:cs="Arial"/>
              </w:rPr>
            </w:rPrChange>
          </w:rPr>
          <w:t>I</w:t>
        </w:r>
      </w:ins>
      <w:ins w:id="1453" w:author="Tammy Meek (NESO)" w:date="2024-11-05T15:45:00Z">
        <w:del w:id="1454" w:author="Lizzie Timmins (NESO)" w:date="2025-01-29T12:10:00Z" w16du:dateUtc="2025-01-29T12:10:00Z">
          <w:r w:rsidR="008632C6" w:rsidRPr="00A00448" w:rsidDel="00A00448">
            <w:rPr>
              <w:rFonts w:ascii="Arial" w:hAnsi="Arial" w:cs="Arial"/>
              <w:i/>
              <w:iCs/>
              <w:rPrChange w:id="1455" w:author="Lizzie Timmins (NESO)" w:date="2025-01-29T12:10:00Z" w16du:dateUtc="2025-01-29T12:10:00Z">
                <w:rPr/>
              </w:rPrChange>
            </w:rPr>
            <w:delText>i</w:delText>
          </w:r>
        </w:del>
        <w:r w:rsidR="008632C6" w:rsidRPr="00A00448">
          <w:rPr>
            <w:rFonts w:ascii="Arial" w:hAnsi="Arial" w:cs="Arial"/>
            <w:i/>
            <w:iCs/>
            <w:rPrChange w:id="1456" w:author="Lizzie Timmins (NESO)" w:date="2025-01-29T12:10:00Z" w16du:dateUtc="2025-01-29T12:10:00Z">
              <w:rPr/>
            </w:rPrChange>
          </w:rPr>
          <w:t xml:space="preserve">nformation </w:t>
        </w:r>
        <w:del w:id="1457" w:author="Lizzie Timmins (NESO)" w:date="2025-01-29T12:10:00Z" w16du:dateUtc="2025-01-29T12:10:00Z">
          <w:r w:rsidR="008632C6" w:rsidRPr="00A00448" w:rsidDel="00A00448">
            <w:rPr>
              <w:rFonts w:ascii="Arial" w:hAnsi="Arial" w:cs="Arial"/>
              <w:i/>
              <w:iCs/>
              <w:rPrChange w:id="1458" w:author="Lizzie Timmins (NESO)" w:date="2025-01-29T12:10:00Z" w16du:dateUtc="2025-01-29T12:10:00Z">
                <w:rPr/>
              </w:rPrChange>
            </w:rPr>
            <w:delText>r</w:delText>
          </w:r>
        </w:del>
      </w:ins>
      <w:ins w:id="1459" w:author="Lizzie Timmins (NESO)" w:date="2025-01-29T12:10:00Z" w16du:dateUtc="2025-01-29T12:10:00Z">
        <w:r w:rsidR="00A00448" w:rsidRPr="00A00448">
          <w:rPr>
            <w:rFonts w:ascii="Arial" w:hAnsi="Arial" w:cs="Arial"/>
            <w:i/>
            <w:iCs/>
            <w:rPrChange w:id="1460" w:author="Lizzie Timmins (NESO)" w:date="2025-01-29T12:10:00Z" w16du:dateUtc="2025-01-29T12:10:00Z">
              <w:rPr>
                <w:rFonts w:ascii="Arial" w:hAnsi="Arial" w:cs="Arial"/>
              </w:rPr>
            </w:rPrChange>
          </w:rPr>
          <w:t>R</w:t>
        </w:r>
      </w:ins>
      <w:ins w:id="1461" w:author="Tammy Meek (NESO)" w:date="2024-11-05T15:45:00Z">
        <w:r w:rsidR="008632C6" w:rsidRPr="00A00448">
          <w:rPr>
            <w:rFonts w:ascii="Arial" w:hAnsi="Arial" w:cs="Arial"/>
            <w:i/>
            <w:iCs/>
            <w:rPrChange w:id="1462" w:author="Lizzie Timmins (NESO)" w:date="2025-01-29T12:10:00Z" w16du:dateUtc="2025-01-29T12:10:00Z">
              <w:rPr/>
            </w:rPrChange>
          </w:rPr>
          <w:t xml:space="preserve">equest </w:t>
        </w:r>
      </w:ins>
      <w:ins w:id="1463" w:author="Lizzie Timmins (NESO)" w:date="2025-01-29T12:10:00Z" w16du:dateUtc="2025-01-29T12:10:00Z">
        <w:r w:rsidR="00A00448" w:rsidRPr="00A00448">
          <w:rPr>
            <w:rFonts w:ascii="Arial" w:hAnsi="Arial" w:cs="Arial"/>
            <w:i/>
            <w:iCs/>
            <w:rPrChange w:id="1464" w:author="Lizzie Timmins (NESO)" w:date="2025-01-29T12:10:00Z" w16du:dateUtc="2025-01-29T12:10:00Z">
              <w:rPr>
                <w:rFonts w:ascii="Arial" w:hAnsi="Arial" w:cs="Arial"/>
              </w:rPr>
            </w:rPrChange>
          </w:rPr>
          <w:t>N</w:t>
        </w:r>
      </w:ins>
      <w:ins w:id="1465" w:author="Tammy Meek (NESO)" w:date="2024-11-05T15:45:00Z">
        <w:del w:id="1466" w:author="Lizzie Timmins (NESO)" w:date="2025-01-29T12:10:00Z" w16du:dateUtc="2025-01-29T12:10:00Z">
          <w:r w:rsidR="008632C6" w:rsidRPr="00A00448" w:rsidDel="00A00448">
            <w:rPr>
              <w:rFonts w:ascii="Arial" w:hAnsi="Arial" w:cs="Arial"/>
              <w:i/>
              <w:iCs/>
              <w:rPrChange w:id="1467" w:author="Lizzie Timmins (NESO)" w:date="2025-01-29T12:10:00Z" w16du:dateUtc="2025-01-29T12:10:00Z">
                <w:rPr/>
              </w:rPrChange>
            </w:rPr>
            <w:delText>n</w:delText>
          </w:r>
        </w:del>
        <w:r w:rsidR="008632C6" w:rsidRPr="00A00448">
          <w:rPr>
            <w:rFonts w:ascii="Arial" w:hAnsi="Arial" w:cs="Arial"/>
            <w:i/>
            <w:iCs/>
            <w:rPrChange w:id="1468" w:author="Lizzie Timmins (NESO)" w:date="2025-01-29T12:10:00Z" w16du:dateUtc="2025-01-29T12:10:00Z">
              <w:rPr/>
            </w:rPrChange>
          </w:rPr>
          <w:t>otice</w:t>
        </w:r>
        <w:r w:rsidR="008632C6" w:rsidRPr="41EFB731">
          <w:rPr>
            <w:rFonts w:ascii="Arial" w:hAnsi="Arial" w:cs="Arial"/>
            <w:rPrChange w:id="1469" w:author="Tammy Meek (NESO)" w:date="2024-11-05T15:50:00Z">
              <w:rPr/>
            </w:rPrChange>
          </w:rPr>
          <w:t>. The purposes of this may include to assist in the fulfilment of a request for advice, analysis or information as set out in 1.25.1.</w:t>
        </w:r>
      </w:ins>
    </w:p>
    <w:p w14:paraId="68C21448" w14:textId="3F7B30FF" w:rsidR="00E434F8" w:rsidRPr="00680DF9" w:rsidDel="00E434F8" w:rsidRDefault="00E434F8">
      <w:pPr>
        <w:pStyle w:val="paragraph"/>
        <w:spacing w:before="0" w:beforeAutospacing="0" w:after="0" w:afterAutospacing="0"/>
        <w:ind w:left="1701" w:hanging="850"/>
        <w:jc w:val="both"/>
        <w:textAlignment w:val="baseline"/>
        <w:rPr>
          <w:ins w:id="1470" w:author="Tammy Meek (ESO)" w:date="2024-05-01T13:43:00Z"/>
          <w:del w:id="1471" w:author="Tammy Meek (NESO)" w:date="2024-11-07T09:27:00Z"/>
          <w:rStyle w:val="normaltextrun"/>
          <w:rFonts w:ascii="Arial" w:hAnsi="Arial" w:cs="Arial"/>
          <w:rPrChange w:id="1472" w:author="Tammy Meek (NESO)" w:date="2024-11-05T15:50:00Z">
            <w:rPr>
              <w:ins w:id="1473" w:author="Tammy Meek (ESO)" w:date="2024-05-01T13:43:00Z"/>
              <w:del w:id="1474" w:author="Tammy Meek (NESO)" w:date="2024-11-07T09:27:00Z"/>
              <w:rStyle w:val="normaltextrun"/>
              <w:rFonts w:ascii="Aptos" w:hAnsi="Aptos" w:cs="Segoe UI"/>
              <w:sz w:val="22"/>
              <w:szCs w:val="22"/>
            </w:rPr>
          </w:rPrChange>
        </w:rPr>
        <w:pPrChange w:id="1475" w:author="Tammy Meek (NESO)" w:date="2025-01-24T11:53:00Z" w16du:dateUtc="2025-01-24T11:53:00Z">
          <w:pPr>
            <w:pStyle w:val="paragraph"/>
            <w:spacing w:before="0" w:beforeAutospacing="0" w:after="0" w:afterAutospacing="0"/>
            <w:ind w:left="1440" w:hanging="1440"/>
            <w:textAlignment w:val="baseline"/>
          </w:pPr>
        </w:pPrChange>
      </w:pPr>
    </w:p>
    <w:p w14:paraId="2B37A562" w14:textId="655B5B26" w:rsidR="00791FB4" w:rsidRPr="00680DF9" w:rsidRDefault="00791FB4">
      <w:pPr>
        <w:pStyle w:val="paragraph"/>
        <w:spacing w:before="0" w:beforeAutospacing="0" w:after="0" w:afterAutospacing="0"/>
        <w:ind w:left="1701" w:hanging="850"/>
        <w:jc w:val="both"/>
        <w:textAlignment w:val="baseline"/>
        <w:rPr>
          <w:ins w:id="1476" w:author="Tammy Meek (ESO)" w:date="2024-05-01T13:43:00Z"/>
          <w:rFonts w:ascii="Arial" w:hAnsi="Arial" w:cs="Arial"/>
          <w:rPrChange w:id="1477" w:author="Tammy Meek (NESO)" w:date="2024-11-05T15:50:00Z">
            <w:rPr>
              <w:ins w:id="1478" w:author="Tammy Meek (ESO)" w:date="2024-05-01T13:43:00Z"/>
              <w:rFonts w:ascii="Segoe UI" w:hAnsi="Segoe UI" w:cs="Segoe UI"/>
              <w:sz w:val="18"/>
              <w:szCs w:val="18"/>
            </w:rPr>
          </w:rPrChange>
        </w:rPr>
        <w:pPrChange w:id="1479" w:author="Tammy Meek (NESO)" w:date="2025-01-24T11:53:00Z" w16du:dateUtc="2025-01-24T11:53:00Z">
          <w:pPr>
            <w:pStyle w:val="paragraph"/>
            <w:spacing w:before="0" w:beforeAutospacing="0" w:after="0" w:afterAutospacing="0"/>
            <w:ind w:left="1440" w:hanging="1440"/>
            <w:textAlignment w:val="baseline"/>
          </w:pPr>
        </w:pPrChange>
      </w:pPr>
      <w:ins w:id="1480" w:author="Tammy Meek (ESO)" w:date="2024-05-01T13:43:00Z">
        <w:r w:rsidRPr="41EFB731">
          <w:rPr>
            <w:rStyle w:val="eop"/>
            <w:rFonts w:ascii="Arial" w:hAnsi="Arial" w:cs="Arial"/>
            <w:rPrChange w:id="1481" w:author="Tammy Meek (NESO)" w:date="2024-11-05T15:50:00Z">
              <w:rPr>
                <w:rStyle w:val="eop"/>
                <w:rFonts w:ascii="Aptos" w:hAnsi="Aptos" w:cs="Segoe UI"/>
                <w:sz w:val="22"/>
                <w:szCs w:val="22"/>
              </w:rPr>
            </w:rPrChange>
          </w:rPr>
          <w:t> </w:t>
        </w:r>
      </w:ins>
    </w:p>
    <w:p w14:paraId="10D05BE0" w14:textId="3B2CF2DB" w:rsidR="00791FB4" w:rsidRPr="00680DF9" w:rsidRDefault="004B346F">
      <w:pPr>
        <w:pStyle w:val="paragraph"/>
        <w:spacing w:before="0" w:beforeAutospacing="0" w:after="0" w:afterAutospacing="0"/>
        <w:ind w:left="1701" w:hanging="850"/>
        <w:jc w:val="both"/>
        <w:textAlignment w:val="baseline"/>
        <w:rPr>
          <w:ins w:id="1482" w:author="Tammy Meek (ESO)" w:date="2024-05-01T13:43:00Z"/>
          <w:rStyle w:val="eop"/>
          <w:rFonts w:ascii="Arial" w:hAnsi="Arial" w:cs="Arial"/>
          <w:rPrChange w:id="1483" w:author="Tammy Meek (NESO)" w:date="2024-11-05T15:50:00Z">
            <w:rPr>
              <w:ins w:id="1484" w:author="Tammy Meek (ESO)" w:date="2024-05-01T13:43:00Z"/>
              <w:rStyle w:val="eop"/>
              <w:rFonts w:ascii="Aptos" w:hAnsi="Aptos" w:cs="Segoe UI"/>
              <w:sz w:val="22"/>
              <w:szCs w:val="22"/>
            </w:rPr>
          </w:rPrChange>
        </w:rPr>
        <w:pPrChange w:id="1485" w:author="Tammy Meek (NESO)" w:date="2025-01-24T11:53:00Z" w16du:dateUtc="2025-01-24T11:53:00Z">
          <w:pPr>
            <w:pStyle w:val="paragraph"/>
            <w:spacing w:before="0" w:beforeAutospacing="0" w:after="0" w:afterAutospacing="0"/>
            <w:ind w:left="1440" w:hanging="1440"/>
            <w:textAlignment w:val="baseline"/>
          </w:pPr>
        </w:pPrChange>
      </w:pPr>
      <w:ins w:id="1486" w:author="Tammy Meek (ESO)" w:date="2024-05-01T13:47:00Z">
        <w:r w:rsidRPr="41EFB731">
          <w:rPr>
            <w:rStyle w:val="normaltextrun"/>
            <w:rFonts w:ascii="Arial" w:hAnsi="Arial" w:cs="Arial"/>
            <w:rPrChange w:id="1487" w:author="Lizzie Timmins (NESO)" w:date="2025-01-28T13:38:00Z" w16du:dateUtc="2025-01-28T13:38:00Z">
              <w:rPr>
                <w:rStyle w:val="normaltextrun"/>
                <w:rFonts w:ascii="Arial" w:hAnsi="Arial" w:cs="Arial"/>
                <w:sz w:val="21"/>
                <w:szCs w:val="21"/>
              </w:rPr>
            </w:rPrChange>
          </w:rPr>
          <w:t>1.25</w:t>
        </w:r>
      </w:ins>
      <w:ins w:id="1488" w:author="Tammy Meek (ESO)" w:date="2024-05-01T13:43:00Z">
        <w:r w:rsidR="00791FB4" w:rsidRPr="41EFB731">
          <w:rPr>
            <w:rStyle w:val="normaltextrun"/>
            <w:rFonts w:ascii="Arial" w:hAnsi="Arial" w:cs="Arial"/>
            <w:rPrChange w:id="1489" w:author="Tammy Meek (NESO)" w:date="2024-11-05T15:50:00Z">
              <w:rPr>
                <w:rStyle w:val="normaltextrun"/>
                <w:rFonts w:ascii="Aptos" w:hAnsi="Aptos" w:cs="Segoe UI"/>
                <w:sz w:val="22"/>
                <w:szCs w:val="22"/>
              </w:rPr>
            </w:rPrChange>
          </w:rPr>
          <w:t>.3</w:t>
        </w:r>
        <w:r w:rsidR="00791FB4">
          <w:tab/>
        </w:r>
      </w:ins>
      <w:ins w:id="1490" w:author="Tammy Meek (NESO)" w:date="2024-11-05T15:45:00Z">
        <w:r w:rsidR="008632C6" w:rsidRPr="41EFB731">
          <w:rPr>
            <w:rFonts w:ascii="Arial" w:hAnsi="Arial" w:cs="Arial"/>
            <w:rPrChange w:id="1491" w:author="Tammy Meek (NESO)" w:date="2024-11-05T15:50:00Z">
              <w:rPr/>
            </w:rPrChange>
          </w:rPr>
          <w:t xml:space="preserve">The </w:t>
        </w:r>
      </w:ins>
      <w:ins w:id="1492" w:author="Tammy Meek (NESO)" w:date="2025-01-24T11:51:00Z" w16du:dateUtc="2025-01-24T11:51:00Z">
        <w:r w:rsidR="00C14108" w:rsidRPr="41EFB731">
          <w:rPr>
            <w:rFonts w:ascii="Arial" w:hAnsi="Arial" w:cs="Arial"/>
            <w:i/>
            <w:rPrChange w:id="1493" w:author="Lizzie Timmins (NESO)" w:date="2025-01-28T13:38:00Z" w16du:dateUtc="2025-01-28T13:38:00Z">
              <w:rPr>
                <w:rFonts w:ascii="Arial" w:hAnsi="Arial" w:cs="Arial"/>
                <w:i/>
                <w:iCs/>
                <w:sz w:val="21"/>
                <w:szCs w:val="21"/>
              </w:rPr>
            </w:rPrChange>
          </w:rPr>
          <w:t>ISOP</w:t>
        </w:r>
      </w:ins>
      <w:ins w:id="1494" w:author="Tammy Meek (NESO)" w:date="2024-11-05T15:45:00Z">
        <w:r w:rsidR="008632C6" w:rsidRPr="41EFB731">
          <w:rPr>
            <w:rFonts w:ascii="Arial" w:hAnsi="Arial" w:cs="Arial"/>
            <w:rPrChange w:id="1495" w:author="Tammy Meek (NESO)" w:date="2024-11-05T15:50:00Z">
              <w:rPr/>
            </w:rPrChange>
          </w:rPr>
          <w:t xml:space="preserve"> is required by condition D2 of the </w:t>
        </w:r>
        <w:r w:rsidR="008632C6" w:rsidRPr="41EFB731">
          <w:rPr>
            <w:rFonts w:ascii="Arial" w:hAnsi="Arial" w:cs="Arial"/>
            <w:i/>
            <w:rPrChange w:id="1496" w:author="Tammy Meek (NESO)" w:date="2024-11-07T09:28:00Z">
              <w:rPr/>
            </w:rPrChange>
          </w:rPr>
          <w:t>ESO licence</w:t>
        </w:r>
        <w:r w:rsidR="008632C6" w:rsidRPr="41EFB731">
          <w:rPr>
            <w:rFonts w:ascii="Arial" w:hAnsi="Arial" w:cs="Arial"/>
            <w:rPrChange w:id="1497" w:author="Tammy Meek (NESO)" w:date="2024-11-05T15:50:00Z">
              <w:rPr/>
            </w:rPrChange>
          </w:rPr>
          <w:t xml:space="preserve"> and </w:t>
        </w:r>
        <w:r w:rsidR="008632C6" w:rsidRPr="41EFB731">
          <w:rPr>
            <w:rFonts w:ascii="Arial" w:hAnsi="Arial" w:cs="Arial"/>
            <w:i/>
            <w:rPrChange w:id="1498" w:author="Tammy Meek (NESO)" w:date="2024-11-07T09:28:00Z">
              <w:rPr/>
            </w:rPrChange>
          </w:rPr>
          <w:t>GSP licence</w:t>
        </w:r>
        <w:r w:rsidR="008632C6" w:rsidRPr="41EFB731">
          <w:rPr>
            <w:rFonts w:ascii="Arial" w:hAnsi="Arial" w:cs="Arial"/>
            <w:rPrChange w:id="1499" w:author="Tammy Meek (NESO)" w:date="2024-11-05T15:50:00Z">
              <w:rPr/>
            </w:rPrChange>
          </w:rPr>
          <w:t xml:space="preserve"> to prepare, submit for approval by the </w:t>
        </w:r>
        <w:r w:rsidR="008632C6" w:rsidRPr="41EFB731">
          <w:rPr>
            <w:rFonts w:ascii="Arial" w:hAnsi="Arial" w:cs="Arial"/>
            <w:i/>
            <w:rPrChange w:id="1500" w:author="Tammy Meek (NESO)" w:date="2024-11-05T15:50:00Z">
              <w:rPr/>
            </w:rPrChange>
          </w:rPr>
          <w:t>Authority</w:t>
        </w:r>
        <w:r w:rsidR="008632C6" w:rsidRPr="41EFB731">
          <w:rPr>
            <w:rFonts w:ascii="Arial" w:hAnsi="Arial" w:cs="Arial"/>
            <w:rPrChange w:id="1501" w:author="Tammy Meek (NESO)" w:date="2024-11-05T15:50:00Z">
              <w:rPr/>
            </w:rPrChange>
          </w:rPr>
          <w:t xml:space="preserve"> and publish on its website once approved an </w:t>
        </w:r>
      </w:ins>
      <w:ins w:id="1502" w:author="Lizzie Timmins (NESO)" w:date="2025-01-29T12:09:00Z" w16du:dateUtc="2025-01-29T12:09:00Z">
        <w:r w:rsidR="00876A54" w:rsidRPr="00876A54">
          <w:rPr>
            <w:rFonts w:ascii="Arial" w:hAnsi="Arial" w:cs="Arial"/>
            <w:i/>
            <w:rPrChange w:id="1503" w:author="Lizzie Timmins (NESO)" w:date="2025-01-29T12:09:00Z" w16du:dateUtc="2025-01-29T12:09:00Z">
              <w:rPr>
                <w:rFonts w:ascii="Arial" w:hAnsi="Arial" w:cs="Arial"/>
                <w:iCs/>
              </w:rPr>
            </w:rPrChange>
          </w:rPr>
          <w:t>I</w:t>
        </w:r>
      </w:ins>
      <w:ins w:id="1504" w:author="Tammy Meek (NESO)" w:date="2024-11-05T15:45:00Z">
        <w:del w:id="1505" w:author="Lizzie Timmins (NESO)" w:date="2025-01-29T12:09:00Z" w16du:dateUtc="2025-01-29T12:09:00Z">
          <w:r w:rsidR="008632C6" w:rsidRPr="00876A54" w:rsidDel="00876A54">
            <w:rPr>
              <w:rFonts w:ascii="Arial" w:hAnsi="Arial" w:cs="Arial"/>
              <w:i/>
              <w:rPrChange w:id="1506" w:author="Lizzie Timmins (NESO)" w:date="2025-01-29T12:09:00Z" w16du:dateUtc="2025-01-29T12:09:00Z">
                <w:rPr/>
              </w:rPrChange>
            </w:rPr>
            <w:delText>i</w:delText>
          </w:r>
        </w:del>
        <w:r w:rsidR="008632C6" w:rsidRPr="00876A54">
          <w:rPr>
            <w:rFonts w:ascii="Arial" w:hAnsi="Arial" w:cs="Arial"/>
            <w:i/>
            <w:rPrChange w:id="1507" w:author="Lizzie Timmins (NESO)" w:date="2025-01-29T12:09:00Z" w16du:dateUtc="2025-01-29T12:09:00Z">
              <w:rPr/>
            </w:rPrChange>
          </w:rPr>
          <w:t xml:space="preserve">nformation </w:t>
        </w:r>
      </w:ins>
      <w:ins w:id="1508" w:author="Lizzie Timmins (NESO)" w:date="2025-01-29T12:09:00Z" w16du:dateUtc="2025-01-29T12:09:00Z">
        <w:r w:rsidR="00876A54" w:rsidRPr="00876A54">
          <w:rPr>
            <w:rFonts w:ascii="Arial" w:hAnsi="Arial" w:cs="Arial"/>
            <w:i/>
            <w:rPrChange w:id="1509" w:author="Lizzie Timmins (NESO)" w:date="2025-01-29T12:09:00Z" w16du:dateUtc="2025-01-29T12:09:00Z">
              <w:rPr>
                <w:rFonts w:ascii="Arial" w:hAnsi="Arial" w:cs="Arial"/>
                <w:iCs/>
              </w:rPr>
            </w:rPrChange>
          </w:rPr>
          <w:t>R</w:t>
        </w:r>
      </w:ins>
      <w:ins w:id="1510" w:author="Tammy Meek (NESO)" w:date="2024-11-05T15:45:00Z">
        <w:del w:id="1511" w:author="Lizzie Timmins (NESO)" w:date="2025-01-29T12:09:00Z" w16du:dateUtc="2025-01-29T12:09:00Z">
          <w:r w:rsidR="008632C6" w:rsidRPr="00876A54" w:rsidDel="00876A54">
            <w:rPr>
              <w:rFonts w:ascii="Arial" w:hAnsi="Arial" w:cs="Arial"/>
              <w:i/>
              <w:rPrChange w:id="1512" w:author="Lizzie Timmins (NESO)" w:date="2025-01-29T12:09:00Z" w16du:dateUtc="2025-01-29T12:09:00Z">
                <w:rPr/>
              </w:rPrChange>
            </w:rPr>
            <w:delText>r</w:delText>
          </w:r>
        </w:del>
        <w:r w:rsidR="008632C6" w:rsidRPr="00876A54">
          <w:rPr>
            <w:rFonts w:ascii="Arial" w:hAnsi="Arial" w:cs="Arial"/>
            <w:i/>
            <w:rPrChange w:id="1513" w:author="Lizzie Timmins (NESO)" w:date="2025-01-29T12:09:00Z" w16du:dateUtc="2025-01-29T12:09:00Z">
              <w:rPr/>
            </w:rPrChange>
          </w:rPr>
          <w:t xml:space="preserve">equest </w:t>
        </w:r>
      </w:ins>
      <w:ins w:id="1514" w:author="Lizzie Timmins (NESO)" w:date="2025-01-29T12:09:00Z" w16du:dateUtc="2025-01-29T12:09:00Z">
        <w:r w:rsidR="00876A54" w:rsidRPr="00876A54">
          <w:rPr>
            <w:rFonts w:ascii="Arial" w:hAnsi="Arial" w:cs="Arial"/>
            <w:i/>
            <w:rPrChange w:id="1515" w:author="Lizzie Timmins (NESO)" w:date="2025-01-29T12:09:00Z" w16du:dateUtc="2025-01-29T12:09:00Z">
              <w:rPr>
                <w:rFonts w:ascii="Arial" w:hAnsi="Arial" w:cs="Arial"/>
                <w:iCs/>
              </w:rPr>
            </w:rPrChange>
          </w:rPr>
          <w:t>S</w:t>
        </w:r>
      </w:ins>
      <w:ins w:id="1516" w:author="Tammy Meek (NESO)" w:date="2024-11-05T15:45:00Z">
        <w:del w:id="1517" w:author="Lizzie Timmins (NESO)" w:date="2025-01-29T12:09:00Z" w16du:dateUtc="2025-01-29T12:09:00Z">
          <w:r w:rsidR="008632C6" w:rsidRPr="00876A54" w:rsidDel="00876A54">
            <w:rPr>
              <w:rFonts w:ascii="Arial" w:hAnsi="Arial" w:cs="Arial"/>
              <w:i/>
              <w:rPrChange w:id="1518" w:author="Lizzie Timmins (NESO)" w:date="2025-01-29T12:09:00Z" w16du:dateUtc="2025-01-29T12:09:00Z">
                <w:rPr/>
              </w:rPrChange>
            </w:rPr>
            <w:delText>s</w:delText>
          </w:r>
        </w:del>
        <w:r w:rsidR="008632C6" w:rsidRPr="00876A54">
          <w:rPr>
            <w:rFonts w:ascii="Arial" w:hAnsi="Arial" w:cs="Arial"/>
            <w:i/>
            <w:rPrChange w:id="1519" w:author="Lizzie Timmins (NESO)" w:date="2025-01-29T12:09:00Z" w16du:dateUtc="2025-01-29T12:09:00Z">
              <w:rPr/>
            </w:rPrChange>
          </w:rPr>
          <w:t>tatement</w:t>
        </w:r>
        <w:r w:rsidR="008632C6" w:rsidRPr="41EFB731">
          <w:rPr>
            <w:rFonts w:ascii="Arial" w:hAnsi="Arial" w:cs="Arial"/>
            <w:rPrChange w:id="1520" w:author="Tammy Meek (NESO)" w:date="2024-11-05T15:50:00Z">
              <w:rPr/>
            </w:rPrChange>
          </w:rPr>
          <w:t xml:space="preserve"> that sets out further detail on the process the </w:t>
        </w:r>
      </w:ins>
      <w:ins w:id="1521" w:author="Tammy Meek (NESO)" w:date="2025-01-24T11:51:00Z" w16du:dateUtc="2025-01-24T11:51:00Z">
        <w:r w:rsidR="00C14108" w:rsidRPr="41EFB731">
          <w:rPr>
            <w:rFonts w:ascii="Arial" w:hAnsi="Arial" w:cs="Arial"/>
            <w:i/>
            <w:rPrChange w:id="1522" w:author="Lizzie Timmins (NESO)" w:date="2025-01-28T13:38:00Z" w16du:dateUtc="2025-01-28T13:38:00Z">
              <w:rPr>
                <w:rFonts w:ascii="Arial" w:hAnsi="Arial" w:cs="Arial"/>
                <w:i/>
                <w:iCs/>
                <w:sz w:val="21"/>
                <w:szCs w:val="21"/>
              </w:rPr>
            </w:rPrChange>
          </w:rPr>
          <w:t>ISOP</w:t>
        </w:r>
      </w:ins>
      <w:ins w:id="1523" w:author="Tammy Meek (NESO)" w:date="2024-11-05T15:45:00Z">
        <w:r w:rsidR="008632C6" w:rsidRPr="41EFB731">
          <w:rPr>
            <w:rFonts w:ascii="Arial" w:hAnsi="Arial" w:cs="Arial"/>
            <w:rPrChange w:id="1524" w:author="Tammy Meek (NESO)" w:date="2024-11-05T15:50:00Z">
              <w:rPr/>
            </w:rPrChange>
          </w:rPr>
          <w:t xml:space="preserve"> expects to follow when requesting information from other parties</w:t>
        </w:r>
      </w:ins>
      <w:ins w:id="1525" w:author="Tammy Meek (ESO)" w:date="2024-05-01T13:43:00Z">
        <w:r w:rsidR="00791FB4" w:rsidRPr="41EFB731">
          <w:rPr>
            <w:rStyle w:val="normaltextrun"/>
            <w:rFonts w:ascii="Arial" w:hAnsi="Arial" w:cs="Arial"/>
            <w:rPrChange w:id="1526"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527" w:author="Tammy Meek (NESO)" w:date="2024-11-05T15:50:00Z">
              <w:rPr>
                <w:rStyle w:val="eop"/>
                <w:rFonts w:ascii="Aptos" w:hAnsi="Aptos" w:cs="Segoe UI"/>
                <w:sz w:val="22"/>
                <w:szCs w:val="22"/>
              </w:rPr>
            </w:rPrChange>
          </w:rPr>
          <w:t> </w:t>
        </w:r>
      </w:ins>
    </w:p>
    <w:p w14:paraId="147B86ED" w14:textId="77777777" w:rsidR="00791FB4" w:rsidRPr="00680DF9" w:rsidRDefault="00791FB4">
      <w:pPr>
        <w:pStyle w:val="paragraph"/>
        <w:spacing w:before="0" w:beforeAutospacing="0" w:after="0" w:afterAutospacing="0"/>
        <w:ind w:left="1701" w:hanging="850"/>
        <w:jc w:val="both"/>
        <w:textAlignment w:val="baseline"/>
        <w:rPr>
          <w:ins w:id="1528" w:author="Tammy Meek (ESO)" w:date="2024-05-01T13:43:00Z"/>
          <w:rFonts w:ascii="Arial" w:hAnsi="Arial" w:cs="Arial"/>
          <w:rPrChange w:id="1529" w:author="Tammy Meek (NESO)" w:date="2024-11-05T15:50:00Z">
            <w:rPr>
              <w:ins w:id="1530" w:author="Tammy Meek (ESO)" w:date="2024-05-01T13:43:00Z"/>
              <w:rFonts w:ascii="Segoe UI" w:hAnsi="Segoe UI" w:cs="Segoe UI"/>
              <w:sz w:val="18"/>
              <w:szCs w:val="18"/>
            </w:rPr>
          </w:rPrChange>
        </w:rPr>
        <w:pPrChange w:id="1531" w:author="Tammy Meek (NESO)" w:date="2025-01-24T11:53:00Z" w16du:dateUtc="2025-01-24T11:53:00Z">
          <w:pPr>
            <w:pStyle w:val="paragraph"/>
            <w:spacing w:before="0" w:beforeAutospacing="0" w:after="0" w:afterAutospacing="0"/>
            <w:ind w:left="1440" w:hanging="1440"/>
            <w:textAlignment w:val="baseline"/>
          </w:pPr>
        </w:pPrChange>
      </w:pPr>
    </w:p>
    <w:p w14:paraId="2461477D" w14:textId="3CCDFA0B" w:rsidR="00791FB4" w:rsidRPr="00680DF9" w:rsidRDefault="0080597F" w:rsidP="00A00448">
      <w:pPr>
        <w:pStyle w:val="paragraph"/>
        <w:spacing w:before="0" w:beforeAutospacing="0" w:after="0" w:afterAutospacing="0"/>
        <w:ind w:left="1440"/>
        <w:textAlignment w:val="baseline"/>
        <w:rPr>
          <w:ins w:id="1532" w:author="Tammy Meek (ESO)" w:date="2024-05-01T13:43:00Z"/>
          <w:rStyle w:val="eop"/>
          <w:rFonts w:ascii="Arial" w:hAnsi="Arial" w:cs="Arial"/>
          <w:rPrChange w:id="1533" w:author="Tammy Meek (NESO)" w:date="2024-11-05T15:50:00Z">
            <w:rPr>
              <w:ins w:id="1534" w:author="Tammy Meek (ESO)" w:date="2024-05-01T13:43:00Z"/>
              <w:rStyle w:val="eop"/>
              <w:rFonts w:ascii="Aptos" w:hAnsi="Aptos" w:cs="Segoe UI"/>
              <w:sz w:val="22"/>
              <w:szCs w:val="22"/>
            </w:rPr>
          </w:rPrChange>
        </w:rPr>
      </w:pPr>
      <w:ins w:id="1535" w:author="Tammy Meek (NESO)" w:date="2025-01-24T11:53:00Z" w16du:dateUtc="2025-01-24T11:53:00Z">
        <w:r>
          <w:rPr>
            <w:rStyle w:val="normaltextrun"/>
            <w:rFonts w:ascii="Arial" w:hAnsi="Arial" w:cs="Arial"/>
            <w:sz w:val="21"/>
            <w:szCs w:val="21"/>
          </w:rPr>
          <w:tab/>
        </w:r>
      </w:ins>
      <w:ins w:id="1536" w:author="Tammy Meek (ESO)" w:date="2024-05-01T13:43:00Z">
        <w:r w:rsidR="00791FB4" w:rsidRPr="41EFB731">
          <w:rPr>
            <w:rStyle w:val="normaltextrun"/>
            <w:rFonts w:ascii="Arial" w:hAnsi="Arial" w:cs="Arial"/>
            <w:rPrChange w:id="1537" w:author="Tammy Meek (NESO)" w:date="2024-11-05T15:50:00Z">
              <w:rPr>
                <w:rStyle w:val="normaltextrun"/>
                <w:rFonts w:ascii="Aptos" w:hAnsi="Aptos" w:cs="Segoe UI"/>
                <w:sz w:val="22"/>
                <w:szCs w:val="22"/>
              </w:rPr>
            </w:rPrChange>
          </w:rPr>
          <w:t>The</w:t>
        </w:r>
        <w:r w:rsidR="00791FB4" w:rsidRPr="0081728E">
          <w:rPr>
            <w:rStyle w:val="normaltextrun"/>
            <w:rFonts w:ascii="Arial" w:hAnsi="Arial" w:cs="Arial"/>
            <w:i/>
            <w:iCs/>
            <w:rPrChange w:id="1538" w:author="Tammy Meek (NESO)" w:date="2025-01-29T12:26:00Z" w16du:dateUtc="2025-01-29T12:26:00Z">
              <w:rPr>
                <w:rStyle w:val="normaltextrun"/>
                <w:rFonts w:ascii="Aptos" w:hAnsi="Aptos" w:cs="Segoe UI"/>
                <w:sz w:val="22"/>
                <w:szCs w:val="22"/>
              </w:rPr>
            </w:rPrChange>
          </w:rPr>
          <w:t xml:space="preserve"> </w:t>
        </w:r>
      </w:ins>
      <w:del w:id="1539" w:author="Lizzie Timmins (NESO)" w:date="2025-01-29T12:17:00Z" w16du:dateUtc="2025-01-29T12:17:00Z">
        <w:r w:rsidR="00791FB4" w:rsidRPr="0081728E" w:rsidDel="008B4B8E">
          <w:rPr>
            <w:rStyle w:val="normaltextrun"/>
            <w:rFonts w:ascii="Aptos" w:hAnsi="Aptos" w:cs="Segoe UI"/>
            <w:i/>
            <w:iCs/>
            <w:sz w:val="22"/>
            <w:szCs w:val="22"/>
            <w:rPrChange w:id="1540" w:author="Tammy Meek (NESO)" w:date="2025-01-29T12:26:00Z" w16du:dateUtc="2025-01-29T12:26:00Z">
              <w:rPr>
                <w:rStyle w:val="normaltextrun"/>
                <w:rFonts w:ascii="Aptos" w:hAnsi="Aptos" w:cs="Segoe UI"/>
                <w:b/>
                <w:sz w:val="22"/>
                <w:szCs w:val="22"/>
              </w:rPr>
            </w:rPrChange>
          </w:rPr>
          <w:delText>I</w:delText>
        </w:r>
      </w:del>
      <w:ins w:id="1541" w:author="Lizzie Timmins (NESO)" w:date="2025-01-29T12:17:00Z" w16du:dateUtc="2025-01-29T12:17:00Z">
        <w:r w:rsidR="00834BF7" w:rsidRPr="0081728E">
          <w:rPr>
            <w:rStyle w:val="normaltextrun"/>
            <w:rFonts w:ascii="Aptos" w:hAnsi="Aptos" w:cs="Segoe UI"/>
            <w:i/>
            <w:iCs/>
            <w:sz w:val="22"/>
            <w:szCs w:val="22"/>
            <w:rPrChange w:id="1542" w:author="Tammy Meek (NESO)" w:date="2025-01-29T12:26:00Z" w16du:dateUtc="2025-01-29T12:26:00Z">
              <w:rPr>
                <w:rStyle w:val="normaltextrun"/>
                <w:rFonts w:ascii="Aptos" w:hAnsi="Aptos" w:cs="Segoe UI"/>
                <w:b/>
                <w:bCs/>
                <w:sz w:val="22"/>
                <w:szCs w:val="22"/>
              </w:rPr>
            </w:rPrChange>
          </w:rPr>
          <w:t>I</w:t>
        </w:r>
      </w:ins>
      <w:ins w:id="1543" w:author="Tammy Meek (ESO)" w:date="2024-05-01T13:43:00Z">
        <w:r w:rsidR="00791FB4" w:rsidRPr="0081728E">
          <w:rPr>
            <w:rStyle w:val="normaltextrun"/>
            <w:rFonts w:ascii="Arial" w:hAnsi="Arial" w:cs="Arial"/>
            <w:i/>
            <w:iCs/>
            <w:rPrChange w:id="1544" w:author="Tammy Meek (NESO)" w:date="2025-01-29T12:26:00Z" w16du:dateUtc="2025-01-29T12:26:00Z">
              <w:rPr>
                <w:rStyle w:val="normaltextrun"/>
                <w:rFonts w:ascii="Aptos" w:hAnsi="Aptos" w:cs="Segoe UI"/>
                <w:b/>
                <w:bCs/>
                <w:sz w:val="22"/>
                <w:szCs w:val="22"/>
              </w:rPr>
            </w:rPrChange>
          </w:rPr>
          <w:t xml:space="preserve">nformation </w:t>
        </w:r>
      </w:ins>
      <w:del w:id="1545" w:author="Lizzie Timmins (NESO)" w:date="2025-01-29T12:11:00Z" w16du:dateUtc="2025-01-29T12:11:00Z">
        <w:r w:rsidR="00791FB4" w:rsidRPr="0081728E" w:rsidDel="008B4B8E">
          <w:rPr>
            <w:rStyle w:val="normaltextrun"/>
            <w:rFonts w:ascii="Arial" w:hAnsi="Arial" w:cs="Arial"/>
            <w:i/>
            <w:iCs/>
            <w:rPrChange w:id="1546" w:author="Tammy Meek (NESO)" w:date="2025-01-29T12:26:00Z" w16du:dateUtc="2025-01-29T12:26:00Z">
              <w:rPr>
                <w:rStyle w:val="normaltextrun"/>
                <w:rFonts w:ascii="Aptos" w:hAnsi="Aptos" w:cs="Segoe UI"/>
                <w:b/>
                <w:bCs/>
                <w:sz w:val="22"/>
                <w:szCs w:val="22"/>
              </w:rPr>
            </w:rPrChange>
          </w:rPr>
          <w:delText>R</w:delText>
        </w:r>
      </w:del>
      <w:ins w:id="1547" w:author="Tammy Meek (NESO)" w:date="2024-11-07T09:29:00Z">
        <w:r w:rsidR="008B4B8E" w:rsidRPr="0081728E">
          <w:rPr>
            <w:rStyle w:val="normaltextrun"/>
            <w:rFonts w:ascii="Arial" w:hAnsi="Arial" w:cs="Arial"/>
            <w:i/>
            <w:iCs/>
            <w:rPrChange w:id="1548" w:author="Tammy Meek (NESO)" w:date="2025-01-29T12:26:00Z" w16du:dateUtc="2025-01-29T12:26:00Z">
              <w:rPr>
                <w:rStyle w:val="normaltextrun"/>
                <w:rFonts w:ascii="Arial" w:hAnsi="Arial" w:cs="Arial"/>
                <w:sz w:val="21"/>
                <w:szCs w:val="21"/>
              </w:rPr>
            </w:rPrChange>
          </w:rPr>
          <w:t>r</w:t>
        </w:r>
      </w:ins>
      <w:ins w:id="1549" w:author="Tammy Meek (ESO)" w:date="2024-05-01T13:43:00Z">
        <w:r w:rsidR="00791FB4" w:rsidRPr="0081728E">
          <w:rPr>
            <w:rStyle w:val="normaltextrun"/>
            <w:rFonts w:ascii="Arial" w:hAnsi="Arial" w:cs="Arial"/>
            <w:i/>
            <w:iCs/>
            <w:rPrChange w:id="1550" w:author="Tammy Meek (NESO)" w:date="2025-01-29T12:26:00Z" w16du:dateUtc="2025-01-29T12:26:00Z">
              <w:rPr>
                <w:rStyle w:val="normaltextrun"/>
                <w:rFonts w:ascii="Aptos" w:hAnsi="Aptos" w:cs="Segoe UI"/>
                <w:b/>
                <w:bCs/>
                <w:sz w:val="22"/>
                <w:szCs w:val="22"/>
              </w:rPr>
            </w:rPrChange>
          </w:rPr>
          <w:t xml:space="preserve">equest </w:t>
        </w:r>
      </w:ins>
      <w:del w:id="1551" w:author="Tammy Meek (NESO)" w:date="2024-11-07T09:29:00Z">
        <w:r w:rsidR="00791FB4" w:rsidRPr="0081728E" w:rsidDel="008B4B8E">
          <w:rPr>
            <w:rStyle w:val="normaltextrun"/>
            <w:rFonts w:ascii="Arial" w:hAnsi="Arial" w:cs="Arial"/>
            <w:i/>
            <w:iCs/>
            <w:rPrChange w:id="1552" w:author="Tammy Meek (NESO)" w:date="2025-01-29T12:26:00Z" w16du:dateUtc="2025-01-29T12:26:00Z">
              <w:rPr>
                <w:rStyle w:val="normaltextrun"/>
                <w:rFonts w:ascii="Aptos" w:hAnsi="Aptos" w:cs="Segoe UI"/>
                <w:b/>
                <w:bCs/>
                <w:sz w:val="22"/>
                <w:szCs w:val="22"/>
              </w:rPr>
            </w:rPrChange>
          </w:rPr>
          <w:delText>S</w:delText>
        </w:r>
      </w:del>
      <w:ins w:id="1553" w:author="Tammy Meek (NESO)" w:date="2024-11-07T09:29:00Z">
        <w:r w:rsidR="008B4B8E" w:rsidRPr="0081728E">
          <w:rPr>
            <w:rStyle w:val="normaltextrun"/>
            <w:rFonts w:ascii="Arial" w:hAnsi="Arial" w:cs="Arial"/>
            <w:i/>
            <w:iCs/>
            <w:rPrChange w:id="1554" w:author="Tammy Meek (NESO)" w:date="2025-01-29T12:26:00Z" w16du:dateUtc="2025-01-29T12:26:00Z">
              <w:rPr>
                <w:rStyle w:val="normaltextrun"/>
                <w:rFonts w:ascii="Arial" w:hAnsi="Arial" w:cs="Arial"/>
                <w:sz w:val="21"/>
                <w:szCs w:val="21"/>
              </w:rPr>
            </w:rPrChange>
          </w:rPr>
          <w:t>s</w:t>
        </w:r>
      </w:ins>
      <w:ins w:id="1555" w:author="Tammy Meek (ESO)" w:date="2024-05-01T13:43:00Z">
        <w:r w:rsidR="00791FB4" w:rsidRPr="0081728E">
          <w:rPr>
            <w:rStyle w:val="normaltextrun"/>
            <w:rFonts w:ascii="Arial" w:hAnsi="Arial" w:cs="Arial"/>
            <w:i/>
            <w:iCs/>
            <w:rPrChange w:id="1556" w:author="Tammy Meek (NESO)" w:date="2025-01-29T12:26:00Z" w16du:dateUtc="2025-01-29T12:26:00Z">
              <w:rPr>
                <w:rStyle w:val="normaltextrun"/>
                <w:rFonts w:ascii="Aptos" w:hAnsi="Aptos" w:cs="Segoe UI"/>
                <w:b/>
                <w:bCs/>
                <w:sz w:val="22"/>
                <w:szCs w:val="22"/>
              </w:rPr>
            </w:rPrChange>
          </w:rPr>
          <w:t>tatement</w:t>
        </w:r>
        <w:r w:rsidR="00791FB4" w:rsidRPr="0081728E">
          <w:rPr>
            <w:rStyle w:val="normaltextrun"/>
            <w:rFonts w:ascii="Arial" w:hAnsi="Arial" w:cs="Arial"/>
            <w:i/>
            <w:iCs/>
            <w:rPrChange w:id="1557" w:author="Tammy Meek (NESO)" w:date="2025-01-29T12:26:00Z" w16du:dateUtc="2025-01-29T12:26:00Z">
              <w:rPr>
                <w:rStyle w:val="normaltextrun"/>
                <w:rFonts w:ascii="Aptos" w:hAnsi="Aptos" w:cs="Segoe UI"/>
                <w:sz w:val="22"/>
                <w:szCs w:val="22"/>
              </w:rPr>
            </w:rPrChange>
          </w:rPr>
          <w:t xml:space="preserve"> </w:t>
        </w:r>
        <w:r w:rsidR="00791FB4" w:rsidRPr="41EFB731">
          <w:rPr>
            <w:rStyle w:val="normaltextrun"/>
            <w:rFonts w:ascii="Arial" w:hAnsi="Arial" w:cs="Arial"/>
            <w:rPrChange w:id="1558" w:author="Tammy Meek (NESO)" w:date="2024-11-05T15:50:00Z">
              <w:rPr>
                <w:rStyle w:val="normaltextrun"/>
                <w:rFonts w:ascii="Aptos" w:hAnsi="Aptos" w:cs="Segoe UI"/>
                <w:sz w:val="22"/>
                <w:szCs w:val="22"/>
              </w:rPr>
            </w:rPrChange>
          </w:rPr>
          <w:t xml:space="preserve">must include, but need not be limited to, the following matters as set out in condition D2(5) of the </w:t>
        </w:r>
      </w:ins>
      <w:ins w:id="1559" w:author="Tammy Meek (ESO)" w:date="2024-05-02T10:32:00Z">
        <w:r w:rsidR="00362AAE" w:rsidRPr="41EFB731">
          <w:rPr>
            <w:rStyle w:val="normaltextrun"/>
            <w:rFonts w:ascii="Arial" w:hAnsi="Arial" w:cs="Arial"/>
            <w:i/>
            <w:rPrChange w:id="1560" w:author="Lizzie Timmins (NESO)" w:date="2025-01-28T13:38:00Z" w16du:dateUtc="2025-01-28T13:38:00Z">
              <w:rPr>
                <w:rStyle w:val="normaltextrun"/>
                <w:rFonts w:ascii="Arial" w:hAnsi="Arial" w:cs="Arial"/>
                <w:i/>
                <w:iCs/>
                <w:sz w:val="21"/>
                <w:szCs w:val="21"/>
              </w:rPr>
            </w:rPrChange>
          </w:rPr>
          <w:t xml:space="preserve">ESO </w:t>
        </w:r>
      </w:ins>
      <w:del w:id="1561" w:author="Tammy Meek (NESO)" w:date="2024-11-05T15:46:00Z">
        <w:r w:rsidR="00362AAE" w:rsidRPr="41EFB731" w:rsidDel="001A4B14">
          <w:rPr>
            <w:rStyle w:val="normaltextrun"/>
            <w:rFonts w:ascii="Arial" w:hAnsi="Arial" w:cs="Arial"/>
            <w:i/>
            <w:rPrChange w:id="1562" w:author="Lizzie Timmins (NESO)" w:date="2025-01-28T13:38:00Z" w16du:dateUtc="2025-01-28T13:38:00Z">
              <w:rPr>
                <w:rStyle w:val="normaltextrun"/>
                <w:rFonts w:ascii="Arial" w:hAnsi="Arial" w:cs="Arial"/>
                <w:i/>
                <w:iCs/>
                <w:sz w:val="21"/>
                <w:szCs w:val="21"/>
              </w:rPr>
            </w:rPrChange>
          </w:rPr>
          <w:delText>L</w:delText>
        </w:r>
      </w:del>
      <w:ins w:id="1563" w:author="Tammy Meek (NESO)" w:date="2025-01-27T10:34:00Z" w16du:dateUtc="2025-01-27T10:34:00Z">
        <w:r w:rsidR="00027267" w:rsidRPr="41EFB731">
          <w:rPr>
            <w:rStyle w:val="normaltextrun"/>
            <w:rFonts w:ascii="Arial" w:hAnsi="Arial" w:cs="Arial"/>
            <w:i/>
            <w:rPrChange w:id="1564" w:author="Lizzie Timmins (NESO)" w:date="2025-01-28T13:38:00Z" w16du:dateUtc="2025-01-28T13:38:00Z">
              <w:rPr>
                <w:rStyle w:val="normaltextrun"/>
                <w:rFonts w:ascii="Arial" w:hAnsi="Arial" w:cs="Arial"/>
                <w:i/>
                <w:iCs/>
                <w:sz w:val="21"/>
                <w:szCs w:val="21"/>
              </w:rPr>
            </w:rPrChange>
          </w:rPr>
          <w:t>L</w:t>
        </w:r>
      </w:ins>
      <w:ins w:id="1565" w:author="Tammy Meek (ESO)" w:date="2024-05-02T10:32:00Z">
        <w:r w:rsidR="00362AAE" w:rsidRPr="41EFB731">
          <w:rPr>
            <w:rStyle w:val="normaltextrun"/>
            <w:rFonts w:ascii="Arial" w:hAnsi="Arial" w:cs="Arial"/>
            <w:i/>
            <w:rPrChange w:id="1566" w:author="Lizzie Timmins (NESO)" w:date="2025-01-28T13:38:00Z" w16du:dateUtc="2025-01-28T13:38:00Z">
              <w:rPr>
                <w:rStyle w:val="normaltextrun"/>
                <w:rFonts w:ascii="Arial" w:hAnsi="Arial" w:cs="Arial"/>
                <w:i/>
                <w:iCs/>
                <w:sz w:val="21"/>
                <w:szCs w:val="21"/>
              </w:rPr>
            </w:rPrChange>
          </w:rPr>
          <w:t>icence</w:t>
        </w:r>
      </w:ins>
      <w:ins w:id="1567" w:author="Tammy Meek (ESO)" w:date="2024-05-01T13:43:00Z">
        <w:r w:rsidR="00791FB4" w:rsidRPr="41EFB731">
          <w:rPr>
            <w:rStyle w:val="normaltextrun"/>
            <w:rFonts w:ascii="Arial" w:hAnsi="Arial" w:cs="Arial"/>
            <w:rPrChange w:id="1568" w:author="Tammy Meek (NESO)" w:date="2024-11-05T15:50:00Z">
              <w:rPr>
                <w:rStyle w:val="normaltextrun"/>
                <w:rFonts w:ascii="Aptos" w:hAnsi="Aptos" w:cs="Segoe UI"/>
                <w:sz w:val="22"/>
                <w:szCs w:val="22"/>
              </w:rPr>
            </w:rPrChange>
          </w:rPr>
          <w:t xml:space="preserve"> and </w:t>
        </w:r>
      </w:ins>
      <w:ins w:id="1569" w:author="Tammy Meek (ESO)" w:date="2024-05-02T10:38:00Z">
        <w:r w:rsidR="007622B6" w:rsidRPr="41EFB731">
          <w:rPr>
            <w:rStyle w:val="normaltextrun"/>
            <w:rFonts w:ascii="Arial" w:hAnsi="Arial" w:cs="Arial"/>
            <w:i/>
            <w:rPrChange w:id="1570" w:author="Lizzie Timmins (NESO)" w:date="2025-01-28T13:38:00Z" w16du:dateUtc="2025-01-28T13:38:00Z">
              <w:rPr>
                <w:rStyle w:val="normaltextrun"/>
                <w:rFonts w:ascii="Arial" w:hAnsi="Arial" w:cs="Arial"/>
                <w:i/>
                <w:iCs/>
                <w:sz w:val="21"/>
                <w:szCs w:val="21"/>
              </w:rPr>
            </w:rPrChange>
          </w:rPr>
          <w:t xml:space="preserve">GSP </w:t>
        </w:r>
      </w:ins>
      <w:del w:id="1571" w:author="Tammy Meek (NESO)" w:date="2024-11-05T15:46:00Z">
        <w:r w:rsidR="007622B6" w:rsidRPr="41EFB731" w:rsidDel="001A4B14">
          <w:rPr>
            <w:rStyle w:val="normaltextrun"/>
            <w:rFonts w:ascii="Arial" w:hAnsi="Arial" w:cs="Arial"/>
            <w:i/>
            <w:rPrChange w:id="1572" w:author="Lizzie Timmins (NESO)" w:date="2025-01-28T13:38:00Z" w16du:dateUtc="2025-01-28T13:38:00Z">
              <w:rPr>
                <w:rStyle w:val="normaltextrun"/>
                <w:rFonts w:ascii="Arial" w:hAnsi="Arial" w:cs="Arial"/>
                <w:i/>
                <w:iCs/>
                <w:sz w:val="21"/>
                <w:szCs w:val="21"/>
              </w:rPr>
            </w:rPrChange>
          </w:rPr>
          <w:delText>L</w:delText>
        </w:r>
      </w:del>
      <w:ins w:id="1573" w:author="Tammy Meek (NESO)" w:date="2024-11-05T15:46:00Z">
        <w:r w:rsidR="001A4B14" w:rsidRPr="41EFB731">
          <w:rPr>
            <w:rStyle w:val="normaltextrun"/>
            <w:rFonts w:ascii="Arial" w:hAnsi="Arial" w:cs="Arial"/>
            <w:i/>
            <w:rPrChange w:id="1574" w:author="Lizzie Timmins (NESO)" w:date="2025-01-28T13:38:00Z" w16du:dateUtc="2025-01-28T13:38:00Z">
              <w:rPr>
                <w:rStyle w:val="normaltextrun"/>
                <w:rFonts w:ascii="Arial" w:hAnsi="Arial" w:cs="Arial"/>
                <w:i/>
                <w:iCs/>
                <w:sz w:val="21"/>
                <w:szCs w:val="21"/>
              </w:rPr>
            </w:rPrChange>
          </w:rPr>
          <w:t>l</w:t>
        </w:r>
      </w:ins>
      <w:ins w:id="1575" w:author="Tammy Meek (ESO)" w:date="2024-05-02T10:38:00Z">
        <w:r w:rsidR="007622B6" w:rsidRPr="41EFB731">
          <w:rPr>
            <w:rStyle w:val="normaltextrun"/>
            <w:rFonts w:ascii="Arial" w:hAnsi="Arial" w:cs="Arial"/>
            <w:i/>
            <w:rPrChange w:id="1576" w:author="Lizzie Timmins (NESO)" w:date="2025-01-28T13:38:00Z" w16du:dateUtc="2025-01-28T13:38:00Z">
              <w:rPr>
                <w:rStyle w:val="normaltextrun"/>
                <w:rFonts w:ascii="Arial" w:hAnsi="Arial" w:cs="Arial"/>
                <w:i/>
                <w:iCs/>
                <w:sz w:val="21"/>
                <w:szCs w:val="21"/>
              </w:rPr>
            </w:rPrChange>
          </w:rPr>
          <w:t>icence</w:t>
        </w:r>
      </w:ins>
      <w:ins w:id="1577" w:author="Tammy Meek (ESO)" w:date="2024-05-01T13:43:00Z">
        <w:r w:rsidR="00791FB4" w:rsidRPr="41EFB731">
          <w:rPr>
            <w:rStyle w:val="normaltextrun"/>
            <w:rFonts w:ascii="Arial" w:hAnsi="Arial" w:cs="Arial"/>
            <w:rPrChange w:id="1578"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579" w:author="Tammy Meek (NESO)" w:date="2024-11-05T15:50:00Z">
              <w:rPr>
                <w:rStyle w:val="eop"/>
                <w:rFonts w:ascii="Aptos" w:hAnsi="Aptos" w:cs="Segoe UI"/>
                <w:sz w:val="22"/>
                <w:szCs w:val="22"/>
              </w:rPr>
            </w:rPrChange>
          </w:rPr>
          <w:t> </w:t>
        </w:r>
      </w:ins>
    </w:p>
    <w:p w14:paraId="4A01279D" w14:textId="77777777" w:rsidR="006D7E22" w:rsidRPr="00680DF9" w:rsidRDefault="006D7E22">
      <w:pPr>
        <w:pStyle w:val="paragraph"/>
        <w:spacing w:before="0" w:beforeAutospacing="0" w:after="0" w:afterAutospacing="0"/>
        <w:ind w:left="1440"/>
        <w:jc w:val="both"/>
        <w:textAlignment w:val="baseline"/>
        <w:rPr>
          <w:ins w:id="1580" w:author="Tammy Meek (ESO)" w:date="2024-05-01T13:43:00Z"/>
          <w:rFonts w:ascii="Arial" w:hAnsi="Arial" w:cs="Arial"/>
          <w:rPrChange w:id="1581" w:author="Tammy Meek (NESO)" w:date="2024-11-05T15:50:00Z">
            <w:rPr>
              <w:ins w:id="1582" w:author="Tammy Meek (ESO)" w:date="2024-05-01T13:43:00Z"/>
              <w:rFonts w:ascii="Segoe UI" w:hAnsi="Segoe UI" w:cs="Segoe UI"/>
              <w:sz w:val="18"/>
              <w:szCs w:val="18"/>
            </w:rPr>
          </w:rPrChange>
        </w:rPr>
        <w:pPrChange w:id="1583" w:author="Tammy Meek (ESO)" w:date="2024-05-01T13:45:00Z">
          <w:pPr>
            <w:pStyle w:val="paragraph"/>
            <w:spacing w:before="0" w:beforeAutospacing="0" w:after="0" w:afterAutospacing="0"/>
            <w:ind w:left="1440"/>
            <w:textAlignment w:val="baseline"/>
          </w:pPr>
        </w:pPrChange>
      </w:pPr>
    </w:p>
    <w:p w14:paraId="43005935" w14:textId="5B3CFF67" w:rsidR="00791FB4" w:rsidRPr="00680DF9" w:rsidRDefault="00791FB4">
      <w:pPr>
        <w:pStyle w:val="paragraph"/>
        <w:spacing w:before="0" w:beforeAutospacing="0" w:after="0" w:afterAutospacing="0"/>
        <w:ind w:left="2410" w:hanging="709"/>
        <w:jc w:val="both"/>
        <w:textAlignment w:val="baseline"/>
        <w:rPr>
          <w:ins w:id="1584" w:author="Tammy Meek (ESO)" w:date="2024-05-01T13:43:00Z"/>
          <w:rStyle w:val="eop"/>
          <w:rFonts w:ascii="Arial" w:hAnsi="Arial" w:cs="Arial"/>
          <w:rPrChange w:id="1585" w:author="Tammy Meek (NESO)" w:date="2024-11-05T15:50:00Z">
            <w:rPr>
              <w:ins w:id="1586" w:author="Tammy Meek (ESO)" w:date="2024-05-01T13:43:00Z"/>
              <w:rStyle w:val="eop"/>
              <w:rFonts w:ascii="Aptos" w:hAnsi="Aptos" w:cs="Segoe UI"/>
              <w:sz w:val="22"/>
              <w:szCs w:val="22"/>
            </w:rPr>
          </w:rPrChange>
        </w:rPr>
        <w:pPrChange w:id="1587" w:author="Tammy Meek (NESO)" w:date="2025-01-24T11:53:00Z" w16du:dateUtc="2025-01-24T11:53:00Z">
          <w:pPr>
            <w:pStyle w:val="paragraph"/>
            <w:spacing w:before="0" w:beforeAutospacing="0" w:after="0" w:afterAutospacing="0"/>
            <w:ind w:left="1440"/>
            <w:textAlignment w:val="baseline"/>
          </w:pPr>
        </w:pPrChange>
      </w:pPr>
      <w:ins w:id="1588" w:author="Tammy Meek (ESO)" w:date="2024-05-01T13:43:00Z">
        <w:r w:rsidRPr="41EFB731">
          <w:rPr>
            <w:rStyle w:val="normaltextrun"/>
            <w:rFonts w:ascii="Arial" w:hAnsi="Arial" w:cs="Arial"/>
            <w:rPrChange w:id="1589" w:author="Tammy Meek (NESO)" w:date="2024-11-05T15:50:00Z">
              <w:rPr>
                <w:rStyle w:val="normaltextrun"/>
                <w:rFonts w:ascii="Aptos" w:hAnsi="Aptos" w:cs="Segoe UI"/>
                <w:sz w:val="22"/>
                <w:szCs w:val="22"/>
              </w:rPr>
            </w:rPrChange>
          </w:rPr>
          <w:t>(a)</w:t>
        </w:r>
      </w:ins>
      <w:del w:id="1590" w:author="Tammy Meek (NESO)" w:date="2024-11-07T09:30:00Z">
        <w:r w:rsidRPr="41EFB731" w:rsidDel="00E0671E">
          <w:rPr>
            <w:rStyle w:val="normaltextrun"/>
            <w:rFonts w:ascii="Arial" w:hAnsi="Arial" w:cs="Arial"/>
            <w:rPrChange w:id="1591" w:author="Tammy Meek (NESO)" w:date="2024-11-05T15:50:00Z">
              <w:rPr>
                <w:rStyle w:val="normaltextrun"/>
                <w:rFonts w:ascii="Aptos" w:hAnsi="Aptos" w:cs="Segoe UI"/>
                <w:sz w:val="22"/>
                <w:szCs w:val="22"/>
              </w:rPr>
            </w:rPrChange>
          </w:rPr>
          <w:delText xml:space="preserve"> </w:delText>
        </w:r>
      </w:del>
      <w:ins w:id="1592" w:author="Tammy Meek (NESO)" w:date="2024-11-07T09:30:00Z">
        <w:r w:rsidR="00E0671E">
          <w:tab/>
        </w:r>
      </w:ins>
      <w:ins w:id="1593" w:author="Tammy Meek (ESO)" w:date="2024-05-01T13:43:00Z">
        <w:r w:rsidRPr="41EFB731">
          <w:rPr>
            <w:rStyle w:val="normaltextrun"/>
            <w:rFonts w:ascii="Arial" w:hAnsi="Arial" w:cs="Arial"/>
            <w:rPrChange w:id="1594" w:author="Tammy Meek (NESO)" w:date="2024-11-05T15:50:00Z">
              <w:rPr>
                <w:rStyle w:val="normaltextrun"/>
                <w:rFonts w:ascii="Aptos" w:hAnsi="Aptos" w:cs="Segoe UI"/>
                <w:sz w:val="22"/>
                <w:szCs w:val="22"/>
              </w:rPr>
            </w:rPrChange>
          </w:rPr>
          <w:t xml:space="preserve">the process </w:t>
        </w:r>
      </w:ins>
      <w:ins w:id="1595" w:author="Tammy Meek (ESO)" w:date="2024-05-01T13:50:00Z">
        <w:r w:rsidR="004B346F" w:rsidRPr="41EFB731">
          <w:rPr>
            <w:rStyle w:val="normaltextrun"/>
            <w:rFonts w:ascii="Arial" w:hAnsi="Arial" w:cs="Arial"/>
            <w:rPrChange w:id="1596" w:author="Tammy Meek (NESO)" w:date="2024-11-05T15:50:00Z">
              <w:rPr>
                <w:rStyle w:val="normaltextrun"/>
                <w:rFonts w:ascii="Arial" w:hAnsi="Arial" w:cs="Arial"/>
                <w:b/>
                <w:bCs/>
                <w:sz w:val="21"/>
                <w:szCs w:val="21"/>
              </w:rPr>
            </w:rPrChange>
          </w:rPr>
          <w:t xml:space="preserve">the </w:t>
        </w:r>
      </w:ins>
      <w:del w:id="1597" w:author="Tammy Meek (NESO)" w:date="2025-01-24T11:51:00Z">
        <w:r w:rsidR="00362AAE" w:rsidRPr="41EFB731" w:rsidDel="00C14108">
          <w:rPr>
            <w:rStyle w:val="normaltextrun"/>
            <w:rFonts w:ascii="Arial" w:hAnsi="Arial" w:cs="Arial"/>
            <w:i/>
            <w:rPrChange w:id="1598" w:author="Lizzie Timmins (NESO)" w:date="2025-01-28T13:38:00Z" w16du:dateUtc="2025-01-28T13:38:00Z">
              <w:rPr>
                <w:rStyle w:val="normaltextrun"/>
                <w:rFonts w:ascii="Arial" w:hAnsi="Arial" w:cs="Arial"/>
                <w:i/>
                <w:iCs/>
                <w:sz w:val="21"/>
                <w:szCs w:val="21"/>
              </w:rPr>
            </w:rPrChange>
          </w:rPr>
          <w:delText>ISOP</w:delText>
        </w:r>
      </w:del>
      <w:ins w:id="1599" w:author="Tammy Meek (NESO)" w:date="2025-01-24T11:51:00Z" w16du:dateUtc="2025-01-24T11:51:00Z">
        <w:r w:rsidR="00C14108" w:rsidRPr="41EFB731">
          <w:rPr>
            <w:rStyle w:val="normaltextrun"/>
            <w:rFonts w:ascii="Arial" w:hAnsi="Arial" w:cs="Arial"/>
            <w:i/>
            <w:rPrChange w:id="1600" w:author="Lizzie Timmins (NESO)" w:date="2025-01-28T13:38:00Z" w16du:dateUtc="2025-01-28T13:38:00Z">
              <w:rPr>
                <w:rStyle w:val="normaltextrun"/>
                <w:rFonts w:ascii="Arial" w:hAnsi="Arial" w:cs="Arial"/>
                <w:i/>
                <w:iCs/>
                <w:sz w:val="21"/>
                <w:szCs w:val="21"/>
              </w:rPr>
            </w:rPrChange>
          </w:rPr>
          <w:t>ISOP</w:t>
        </w:r>
      </w:ins>
      <w:ins w:id="1601" w:author="Tammy Meek (ESO)" w:date="2024-05-01T13:43:00Z">
        <w:r w:rsidRPr="41EFB731">
          <w:rPr>
            <w:rStyle w:val="normaltextrun"/>
            <w:rFonts w:ascii="Arial" w:hAnsi="Arial" w:cs="Arial"/>
            <w:rPrChange w:id="1602" w:author="Tammy Meek (NESO)" w:date="2024-11-05T15:50:00Z">
              <w:rPr>
                <w:rStyle w:val="normaltextrun"/>
                <w:rFonts w:ascii="Aptos" w:hAnsi="Aptos" w:cs="Segoe UI"/>
                <w:sz w:val="22"/>
                <w:szCs w:val="22"/>
              </w:rPr>
            </w:rPrChange>
          </w:rPr>
          <w:t xml:space="preserve"> expects to follow when issuing </w:t>
        </w:r>
        <w:r w:rsidR="007267E9" w:rsidRPr="41EFB731">
          <w:rPr>
            <w:rStyle w:val="normaltextrun"/>
            <w:rFonts w:ascii="Arial" w:hAnsi="Arial" w:cs="Arial"/>
            <w:rPrChange w:id="1603" w:author="Lizzie Timmins (NESO)" w:date="2025-01-28T13:38:00Z" w16du:dateUtc="2025-01-28T13:38:00Z">
              <w:rPr>
                <w:rStyle w:val="normaltextrun"/>
                <w:rFonts w:ascii="Arial" w:hAnsi="Arial" w:cs="Arial"/>
                <w:sz w:val="21"/>
                <w:szCs w:val="21"/>
              </w:rPr>
            </w:rPrChange>
          </w:rPr>
          <w:t xml:space="preserve">an </w:t>
        </w:r>
        <w:del w:id="1604" w:author="Tammy Meek (NESO)" w:date="2025-01-29T12:22:00Z" w16du:dateUtc="2025-01-29T12:22:00Z">
          <w:r w:rsidR="00A557D7" w:rsidRPr="00A557D7" w:rsidDel="00A557D7">
            <w:rPr>
              <w:rStyle w:val="normaltextrun"/>
              <w:rFonts w:ascii="Arial" w:hAnsi="Arial" w:cs="Arial"/>
            </w:rPr>
            <w:delText>Information Request Notice</w:delText>
          </w:r>
        </w:del>
      </w:ins>
      <w:ins w:id="1605" w:author="Tammy Meek (NESO)" w:date="2025-01-29T12:22:00Z" w16du:dateUtc="2025-01-29T12:22:00Z">
        <w:r w:rsidR="00A557D7" w:rsidRPr="00A557D7">
          <w:rPr>
            <w:rStyle w:val="normaltextrun"/>
            <w:rFonts w:ascii="Arial" w:hAnsi="Arial" w:cs="Arial"/>
            <w:i/>
            <w:iCs/>
          </w:rPr>
          <w:t>Information Request Notice</w:t>
        </w:r>
      </w:ins>
      <w:ins w:id="1606" w:author="Tammy Meek (ESO)" w:date="2024-05-01T13:43:00Z">
        <w:r w:rsidRPr="41EFB731">
          <w:rPr>
            <w:rStyle w:val="normaltextrun"/>
            <w:rFonts w:ascii="Arial" w:hAnsi="Arial" w:cs="Arial"/>
            <w:rPrChange w:id="1607" w:author="Tammy Meek (NESO)" w:date="2024-11-05T15:50:00Z">
              <w:rPr>
                <w:rStyle w:val="normaltextrun"/>
                <w:rFonts w:ascii="Aptos" w:hAnsi="Aptos" w:cs="Segoe UI"/>
                <w:sz w:val="22"/>
                <w:szCs w:val="22"/>
              </w:rPr>
            </w:rPrChange>
          </w:rPr>
          <w:t xml:space="preserve">, including any further detail around the expected engagement between </w:t>
        </w:r>
      </w:ins>
      <w:ins w:id="1608" w:author="Tammy Meek (ESO)" w:date="2024-05-01T13:50:00Z">
        <w:r w:rsidR="004B346F" w:rsidRPr="41EFB731">
          <w:rPr>
            <w:rStyle w:val="normaltextrun"/>
            <w:rFonts w:ascii="Arial" w:hAnsi="Arial" w:cs="Arial"/>
            <w:rPrChange w:id="1609" w:author="Tammy Meek (NESO)" w:date="2024-11-05T15:50:00Z">
              <w:rPr>
                <w:rStyle w:val="normaltextrun"/>
                <w:rFonts w:ascii="Arial" w:hAnsi="Arial" w:cs="Arial"/>
                <w:b/>
                <w:bCs/>
                <w:sz w:val="21"/>
                <w:szCs w:val="21"/>
              </w:rPr>
            </w:rPrChange>
          </w:rPr>
          <w:t xml:space="preserve">the </w:t>
        </w:r>
      </w:ins>
      <w:del w:id="1610" w:author="Tammy Meek (NESO)" w:date="2025-01-24T11:51:00Z">
        <w:r w:rsidR="00362AAE" w:rsidRPr="41EFB731" w:rsidDel="00C14108">
          <w:rPr>
            <w:rStyle w:val="normaltextrun"/>
            <w:rFonts w:ascii="Arial" w:hAnsi="Arial" w:cs="Arial"/>
            <w:i/>
            <w:rPrChange w:id="1611" w:author="Lizzie Timmins (NESO)" w:date="2025-01-28T13:38:00Z" w16du:dateUtc="2025-01-28T13:38:00Z">
              <w:rPr>
                <w:rStyle w:val="normaltextrun"/>
                <w:rFonts w:ascii="Arial" w:hAnsi="Arial" w:cs="Arial"/>
                <w:i/>
                <w:iCs/>
                <w:sz w:val="21"/>
                <w:szCs w:val="21"/>
              </w:rPr>
            </w:rPrChange>
          </w:rPr>
          <w:delText>ISOP</w:delText>
        </w:r>
      </w:del>
      <w:ins w:id="1612" w:author="Tammy Meek (NESO)" w:date="2025-01-24T11:51:00Z" w16du:dateUtc="2025-01-24T11:51:00Z">
        <w:r w:rsidR="00C14108" w:rsidRPr="41EFB731">
          <w:rPr>
            <w:rStyle w:val="normaltextrun"/>
            <w:rFonts w:ascii="Arial" w:hAnsi="Arial" w:cs="Arial"/>
            <w:i/>
            <w:rPrChange w:id="1613" w:author="Lizzie Timmins (NESO)" w:date="2025-01-28T13:38:00Z" w16du:dateUtc="2025-01-28T13:38:00Z">
              <w:rPr>
                <w:rStyle w:val="normaltextrun"/>
                <w:rFonts w:ascii="Arial" w:hAnsi="Arial" w:cs="Arial"/>
                <w:i/>
                <w:iCs/>
                <w:sz w:val="21"/>
                <w:szCs w:val="21"/>
              </w:rPr>
            </w:rPrChange>
          </w:rPr>
          <w:t>ISOP</w:t>
        </w:r>
      </w:ins>
      <w:ins w:id="1614" w:author="Tammy Meek (ESO)" w:date="2024-05-01T13:43:00Z">
        <w:r w:rsidRPr="41EFB731">
          <w:rPr>
            <w:rStyle w:val="normaltextrun"/>
            <w:rFonts w:ascii="Arial" w:hAnsi="Arial" w:cs="Arial"/>
            <w:rPrChange w:id="1615" w:author="Tammy Meek (NESO)" w:date="2024-11-05T15:50:00Z">
              <w:rPr>
                <w:rStyle w:val="normaltextrun"/>
                <w:rFonts w:ascii="Aptos" w:hAnsi="Aptos" w:cs="Segoe UI"/>
                <w:sz w:val="22"/>
                <w:szCs w:val="22"/>
              </w:rPr>
            </w:rPrChange>
          </w:rPr>
          <w:t xml:space="preserve"> and recipient of an </w:t>
        </w:r>
        <w:del w:id="1616" w:author="Tammy Meek (NESO)" w:date="2025-01-29T12:22:00Z" w16du:dateUtc="2025-01-29T12:22:00Z">
          <w:r w:rsidR="00A557D7" w:rsidRPr="00A557D7" w:rsidDel="00A557D7">
            <w:rPr>
              <w:rStyle w:val="normaltextrun"/>
              <w:rFonts w:ascii="Arial" w:hAnsi="Arial" w:cs="Arial"/>
            </w:rPr>
            <w:delText>Information Request Notice</w:delText>
          </w:r>
        </w:del>
      </w:ins>
      <w:ins w:id="1617" w:author="Tammy Meek (NESO)" w:date="2025-01-29T12:22:00Z" w16du:dateUtc="2025-01-29T12:22:00Z">
        <w:r w:rsidR="00A557D7" w:rsidRPr="00A557D7">
          <w:rPr>
            <w:rStyle w:val="normaltextrun"/>
            <w:rFonts w:ascii="Arial" w:hAnsi="Arial" w:cs="Arial"/>
            <w:i/>
            <w:iCs/>
          </w:rPr>
          <w:t>Information Request Notice</w:t>
        </w:r>
      </w:ins>
      <w:ins w:id="1618" w:author="Tammy Meek (ESO)" w:date="2024-05-01T13:43:00Z">
        <w:r w:rsidRPr="41EFB731">
          <w:rPr>
            <w:rStyle w:val="normaltextrun"/>
            <w:rFonts w:ascii="Arial" w:hAnsi="Arial" w:cs="Arial"/>
            <w:rPrChange w:id="1619" w:author="Tammy Meek (NESO)" w:date="2024-11-05T15:50:00Z">
              <w:rPr>
                <w:rStyle w:val="normaltextrun"/>
                <w:rFonts w:ascii="Aptos" w:hAnsi="Aptos" w:cs="Segoe UI"/>
                <w:sz w:val="22"/>
                <w:szCs w:val="22"/>
              </w:rPr>
            </w:rPrChange>
          </w:rPr>
          <w:t>; and</w:t>
        </w:r>
        <w:r w:rsidRPr="41EFB731">
          <w:rPr>
            <w:rStyle w:val="eop"/>
            <w:rFonts w:ascii="Arial" w:hAnsi="Arial" w:cs="Arial"/>
            <w:rPrChange w:id="1620" w:author="Tammy Meek (NESO)" w:date="2024-11-05T15:50:00Z">
              <w:rPr>
                <w:rStyle w:val="eop"/>
                <w:rFonts w:ascii="Aptos" w:hAnsi="Aptos" w:cs="Segoe UI"/>
                <w:sz w:val="22"/>
                <w:szCs w:val="22"/>
              </w:rPr>
            </w:rPrChange>
          </w:rPr>
          <w:t> </w:t>
        </w:r>
      </w:ins>
    </w:p>
    <w:p w14:paraId="44C2BA6F" w14:textId="77777777" w:rsidR="006D7E22" w:rsidRPr="00680DF9" w:rsidRDefault="006D7E22">
      <w:pPr>
        <w:pStyle w:val="paragraph"/>
        <w:spacing w:before="0" w:beforeAutospacing="0" w:after="0" w:afterAutospacing="0"/>
        <w:ind w:left="2410" w:hanging="709"/>
        <w:jc w:val="both"/>
        <w:textAlignment w:val="baseline"/>
        <w:rPr>
          <w:ins w:id="1621" w:author="Tammy Meek (ESO)" w:date="2024-05-01T13:43:00Z"/>
          <w:rFonts w:ascii="Arial" w:hAnsi="Arial" w:cs="Arial"/>
          <w:rPrChange w:id="1622" w:author="Tammy Meek (NESO)" w:date="2024-11-05T15:50:00Z">
            <w:rPr>
              <w:ins w:id="1623" w:author="Tammy Meek (ESO)" w:date="2024-05-01T13:43:00Z"/>
              <w:rFonts w:ascii="Segoe UI" w:hAnsi="Segoe UI" w:cs="Segoe UI"/>
              <w:sz w:val="18"/>
              <w:szCs w:val="18"/>
            </w:rPr>
          </w:rPrChange>
        </w:rPr>
        <w:pPrChange w:id="1624" w:author="Tammy Meek (NESO)" w:date="2025-01-24T11:53:00Z" w16du:dateUtc="2025-01-24T11:53:00Z">
          <w:pPr>
            <w:pStyle w:val="paragraph"/>
            <w:spacing w:before="0" w:beforeAutospacing="0" w:after="0" w:afterAutospacing="0"/>
            <w:ind w:left="1440"/>
            <w:textAlignment w:val="baseline"/>
          </w:pPr>
        </w:pPrChange>
      </w:pPr>
    </w:p>
    <w:p w14:paraId="7F6B1513" w14:textId="192012C2" w:rsidR="00791FB4" w:rsidRPr="00680DF9" w:rsidRDefault="00791FB4">
      <w:pPr>
        <w:pStyle w:val="paragraph"/>
        <w:spacing w:before="0" w:beforeAutospacing="0" w:after="0" w:afterAutospacing="0"/>
        <w:ind w:left="2410" w:hanging="709"/>
        <w:jc w:val="both"/>
        <w:textAlignment w:val="baseline"/>
        <w:rPr>
          <w:ins w:id="1625" w:author="Tammy Meek (ESO)" w:date="2024-05-01T13:43:00Z"/>
          <w:rStyle w:val="eop"/>
          <w:rFonts w:ascii="Arial" w:hAnsi="Arial" w:cs="Arial"/>
          <w:rPrChange w:id="1626" w:author="Tammy Meek (NESO)" w:date="2024-11-05T15:50:00Z">
            <w:rPr>
              <w:ins w:id="1627" w:author="Tammy Meek (ESO)" w:date="2024-05-01T13:43:00Z"/>
              <w:rStyle w:val="eop"/>
              <w:rFonts w:ascii="Aptos" w:hAnsi="Aptos" w:cs="Segoe UI"/>
              <w:sz w:val="22"/>
              <w:szCs w:val="22"/>
            </w:rPr>
          </w:rPrChange>
        </w:rPr>
        <w:pPrChange w:id="1628" w:author="Tammy Meek (NESO)" w:date="2025-01-24T11:53:00Z" w16du:dateUtc="2025-01-24T11:53:00Z">
          <w:pPr>
            <w:pStyle w:val="paragraph"/>
            <w:spacing w:before="0" w:beforeAutospacing="0" w:after="0" w:afterAutospacing="0"/>
            <w:ind w:left="1440"/>
            <w:textAlignment w:val="baseline"/>
          </w:pPr>
        </w:pPrChange>
      </w:pPr>
      <w:ins w:id="1629" w:author="Tammy Meek (ESO)" w:date="2024-05-01T13:43:00Z">
        <w:r w:rsidRPr="41EFB731">
          <w:rPr>
            <w:rStyle w:val="normaltextrun"/>
            <w:rFonts w:ascii="Arial" w:hAnsi="Arial" w:cs="Arial"/>
            <w:rPrChange w:id="1630" w:author="Tammy Meek (NESO)" w:date="2024-11-05T15:50:00Z">
              <w:rPr>
                <w:rStyle w:val="normaltextrun"/>
                <w:rFonts w:ascii="Aptos" w:hAnsi="Aptos" w:cs="Segoe UI"/>
                <w:sz w:val="22"/>
                <w:szCs w:val="22"/>
              </w:rPr>
            </w:rPrChange>
          </w:rPr>
          <w:t>(b)</w:t>
        </w:r>
      </w:ins>
      <w:del w:id="1631" w:author="Tammy Meek (NESO)" w:date="2024-11-07T09:31:00Z">
        <w:r w:rsidRPr="41EFB731" w:rsidDel="00E0671E">
          <w:rPr>
            <w:rStyle w:val="normaltextrun"/>
            <w:rFonts w:ascii="Arial" w:hAnsi="Arial" w:cs="Arial"/>
            <w:rPrChange w:id="1632" w:author="Tammy Meek (NESO)" w:date="2024-11-05T15:50:00Z">
              <w:rPr>
                <w:rStyle w:val="normaltextrun"/>
                <w:rFonts w:ascii="Aptos" w:hAnsi="Aptos" w:cs="Segoe UI"/>
                <w:sz w:val="22"/>
                <w:szCs w:val="22"/>
              </w:rPr>
            </w:rPrChange>
          </w:rPr>
          <w:delText xml:space="preserve"> </w:delText>
        </w:r>
      </w:del>
      <w:ins w:id="1633" w:author="Tammy Meek (NESO)" w:date="2024-11-07T09:31:00Z">
        <w:r w:rsidR="00E0671E">
          <w:tab/>
        </w:r>
      </w:ins>
      <w:ins w:id="1634" w:author="Tammy Meek (ESO)" w:date="2024-05-01T13:43:00Z">
        <w:r w:rsidRPr="41EFB731">
          <w:rPr>
            <w:rStyle w:val="normaltextrun"/>
            <w:rFonts w:ascii="Arial" w:hAnsi="Arial" w:cs="Arial"/>
            <w:rPrChange w:id="1635" w:author="Tammy Meek (NESO)" w:date="2024-11-05T15:50:00Z">
              <w:rPr>
                <w:rStyle w:val="normaltextrun"/>
                <w:rFonts w:ascii="Aptos" w:hAnsi="Aptos" w:cs="Segoe UI"/>
                <w:sz w:val="22"/>
                <w:szCs w:val="22"/>
              </w:rPr>
            </w:rPrChange>
          </w:rPr>
          <w:t xml:space="preserve">the details to be included in an </w:t>
        </w:r>
        <w:del w:id="1636" w:author="Tammy Meek (NESO)" w:date="2025-01-29T12:22:00Z" w16du:dateUtc="2025-01-29T12:22:00Z">
          <w:r w:rsidR="00A557D7" w:rsidRPr="00A557D7" w:rsidDel="00A557D7">
            <w:rPr>
              <w:rStyle w:val="normaltextrun"/>
              <w:rFonts w:ascii="Arial" w:hAnsi="Arial" w:cs="Arial"/>
            </w:rPr>
            <w:delText>Information Request Notice</w:delText>
          </w:r>
        </w:del>
      </w:ins>
      <w:ins w:id="1637" w:author="Tammy Meek (NESO)" w:date="2025-01-29T12:22:00Z" w16du:dateUtc="2025-01-29T12:22:00Z">
        <w:r w:rsidR="00A557D7" w:rsidRPr="00A557D7">
          <w:rPr>
            <w:rStyle w:val="normaltextrun"/>
            <w:rFonts w:ascii="Arial" w:hAnsi="Arial" w:cs="Arial"/>
            <w:i/>
            <w:iCs/>
          </w:rPr>
          <w:t>Information Request Notice</w:t>
        </w:r>
      </w:ins>
      <w:ins w:id="1638" w:author="Tammy Meek (ESO)" w:date="2024-05-01T13:43:00Z">
        <w:r w:rsidR="00A557D7" w:rsidRPr="00A557D7">
          <w:rPr>
            <w:rStyle w:val="normaltextrun"/>
            <w:rFonts w:ascii="Arial" w:hAnsi="Arial" w:cs="Arial"/>
          </w:rPr>
          <w:t xml:space="preserve"> </w:t>
        </w:r>
        <w:r w:rsidRPr="41EFB731">
          <w:rPr>
            <w:rStyle w:val="normaltextrun"/>
            <w:rFonts w:ascii="Arial" w:hAnsi="Arial" w:cs="Arial"/>
            <w:rPrChange w:id="1639" w:author="Tammy Meek (NESO)" w:date="2024-11-05T15:50:00Z">
              <w:rPr>
                <w:rStyle w:val="normaltextrun"/>
                <w:rFonts w:ascii="Aptos" w:hAnsi="Aptos" w:cs="Segoe UI"/>
                <w:sz w:val="22"/>
                <w:szCs w:val="22"/>
              </w:rPr>
            </w:rPrChange>
          </w:rPr>
          <w:t xml:space="preserve">issued by </w:t>
        </w:r>
      </w:ins>
      <w:ins w:id="1640" w:author="Tammy Meek (ESO)" w:date="2024-05-01T13:50:00Z">
        <w:r w:rsidR="004B346F" w:rsidRPr="41EFB731">
          <w:rPr>
            <w:rStyle w:val="normaltextrun"/>
            <w:rFonts w:ascii="Arial" w:hAnsi="Arial" w:cs="Arial"/>
            <w:rPrChange w:id="1641" w:author="Tammy Meek (NESO)" w:date="2024-11-05T15:50:00Z">
              <w:rPr>
                <w:rStyle w:val="normaltextrun"/>
                <w:rFonts w:ascii="Arial" w:hAnsi="Arial" w:cs="Arial"/>
                <w:b/>
                <w:bCs/>
                <w:sz w:val="21"/>
                <w:szCs w:val="21"/>
              </w:rPr>
            </w:rPrChange>
          </w:rPr>
          <w:t xml:space="preserve">the </w:t>
        </w:r>
      </w:ins>
      <w:del w:id="1642" w:author="Tammy Meek (NESO)" w:date="2025-01-24T11:51:00Z">
        <w:r w:rsidR="00362AAE" w:rsidRPr="41EFB731" w:rsidDel="00C14108">
          <w:rPr>
            <w:rStyle w:val="normaltextrun"/>
            <w:rFonts w:ascii="Arial" w:hAnsi="Arial" w:cs="Arial"/>
            <w:i/>
            <w:rPrChange w:id="1643" w:author="Lizzie Timmins (NESO)" w:date="2025-01-28T13:38:00Z" w16du:dateUtc="2025-01-28T13:38:00Z">
              <w:rPr>
                <w:rStyle w:val="normaltextrun"/>
                <w:rFonts w:ascii="Arial" w:hAnsi="Arial" w:cs="Arial"/>
                <w:i/>
                <w:iCs/>
                <w:sz w:val="21"/>
                <w:szCs w:val="21"/>
              </w:rPr>
            </w:rPrChange>
          </w:rPr>
          <w:delText>ISOP</w:delText>
        </w:r>
      </w:del>
      <w:ins w:id="1644" w:author="Tammy Meek (NESO)" w:date="2025-01-24T11:51:00Z" w16du:dateUtc="2025-01-24T11:51:00Z">
        <w:r w:rsidR="00C14108" w:rsidRPr="41EFB731">
          <w:rPr>
            <w:rStyle w:val="normaltextrun"/>
            <w:rFonts w:ascii="Arial" w:hAnsi="Arial" w:cs="Arial"/>
            <w:i/>
            <w:rPrChange w:id="1645" w:author="Lizzie Timmins (NESO)" w:date="2025-01-28T13:38:00Z" w16du:dateUtc="2025-01-28T13:38:00Z">
              <w:rPr>
                <w:rStyle w:val="normaltextrun"/>
                <w:rFonts w:ascii="Arial" w:hAnsi="Arial" w:cs="Arial"/>
                <w:i/>
                <w:iCs/>
                <w:sz w:val="21"/>
                <w:szCs w:val="21"/>
              </w:rPr>
            </w:rPrChange>
          </w:rPr>
          <w:t>ISOP</w:t>
        </w:r>
      </w:ins>
      <w:ins w:id="1646" w:author="Tammy Meek (ESO)" w:date="2024-05-01T13:43:00Z">
        <w:r w:rsidRPr="41EFB731">
          <w:rPr>
            <w:rStyle w:val="normaltextrun"/>
            <w:rFonts w:ascii="Arial" w:hAnsi="Arial" w:cs="Arial"/>
            <w:rPrChange w:id="1647" w:author="Tammy Meek (NESO)" w:date="2024-11-05T15:50:00Z">
              <w:rPr>
                <w:rStyle w:val="normaltextrun"/>
                <w:rFonts w:ascii="Aptos" w:hAnsi="Aptos" w:cs="Segoe UI"/>
                <w:sz w:val="22"/>
                <w:szCs w:val="22"/>
              </w:rPr>
            </w:rPrChange>
          </w:rPr>
          <w:t>.</w:t>
        </w:r>
        <w:r w:rsidRPr="41EFB731">
          <w:rPr>
            <w:rStyle w:val="eop"/>
            <w:rFonts w:ascii="Arial" w:hAnsi="Arial" w:cs="Arial"/>
            <w:rPrChange w:id="1648" w:author="Tammy Meek (NESO)" w:date="2024-11-05T15:50:00Z">
              <w:rPr>
                <w:rStyle w:val="eop"/>
                <w:rFonts w:ascii="Aptos" w:hAnsi="Aptos" w:cs="Segoe UI"/>
                <w:sz w:val="22"/>
                <w:szCs w:val="22"/>
              </w:rPr>
            </w:rPrChange>
          </w:rPr>
          <w:t> </w:t>
        </w:r>
      </w:ins>
    </w:p>
    <w:p w14:paraId="1265A954" w14:textId="77777777" w:rsidR="006D7E22" w:rsidRPr="00680DF9" w:rsidRDefault="006D7E22">
      <w:pPr>
        <w:pStyle w:val="paragraph"/>
        <w:spacing w:before="0" w:beforeAutospacing="0" w:after="0" w:afterAutospacing="0"/>
        <w:ind w:left="1440"/>
        <w:jc w:val="both"/>
        <w:textAlignment w:val="baseline"/>
        <w:rPr>
          <w:ins w:id="1649" w:author="Tammy Meek (ESO)" w:date="2024-05-01T13:43:00Z"/>
          <w:rFonts w:ascii="Arial" w:hAnsi="Arial" w:cs="Arial"/>
          <w:rPrChange w:id="1650" w:author="Tammy Meek (NESO)" w:date="2024-11-05T15:50:00Z">
            <w:rPr>
              <w:ins w:id="1651" w:author="Tammy Meek (ESO)" w:date="2024-05-01T13:43:00Z"/>
              <w:rFonts w:ascii="Segoe UI" w:hAnsi="Segoe UI" w:cs="Segoe UI"/>
              <w:sz w:val="18"/>
              <w:szCs w:val="18"/>
            </w:rPr>
          </w:rPrChange>
        </w:rPr>
        <w:pPrChange w:id="1652" w:author="Tammy Meek (ESO)" w:date="2024-05-01T13:45:00Z">
          <w:pPr>
            <w:pStyle w:val="paragraph"/>
            <w:spacing w:before="0" w:beforeAutospacing="0" w:after="0" w:afterAutospacing="0"/>
            <w:ind w:left="1440"/>
            <w:textAlignment w:val="baseline"/>
          </w:pPr>
        </w:pPrChange>
      </w:pPr>
    </w:p>
    <w:p w14:paraId="4A147D67" w14:textId="2141E6BB" w:rsidR="00791FB4" w:rsidRPr="00680DF9" w:rsidRDefault="004B346F">
      <w:pPr>
        <w:pStyle w:val="paragraph"/>
        <w:spacing w:before="0" w:beforeAutospacing="0" w:after="0" w:afterAutospacing="0"/>
        <w:ind w:left="1701" w:hanging="708"/>
        <w:jc w:val="both"/>
        <w:textAlignment w:val="baseline"/>
        <w:rPr>
          <w:ins w:id="1653" w:author="Tammy Meek (ESO)" w:date="2024-05-01T13:43:00Z"/>
          <w:rStyle w:val="eop"/>
          <w:rFonts w:ascii="Arial" w:hAnsi="Arial" w:cs="Arial"/>
          <w:rPrChange w:id="1654" w:author="Tammy Meek (NESO)" w:date="2024-11-05T15:50:00Z">
            <w:rPr>
              <w:ins w:id="1655" w:author="Tammy Meek (ESO)" w:date="2024-05-01T13:43:00Z"/>
              <w:rStyle w:val="eop"/>
              <w:rFonts w:ascii="Aptos" w:hAnsi="Aptos" w:cs="Segoe UI"/>
              <w:sz w:val="22"/>
              <w:szCs w:val="22"/>
            </w:rPr>
          </w:rPrChange>
        </w:rPr>
        <w:pPrChange w:id="1656" w:author="Tammy Meek (NESO)" w:date="2025-01-24T11:54:00Z" w16du:dateUtc="2025-01-24T11:54:00Z">
          <w:pPr>
            <w:pStyle w:val="paragraph"/>
            <w:spacing w:before="0" w:beforeAutospacing="0" w:after="0" w:afterAutospacing="0"/>
            <w:ind w:left="1440" w:hanging="1440"/>
            <w:textAlignment w:val="baseline"/>
          </w:pPr>
        </w:pPrChange>
      </w:pPr>
      <w:ins w:id="1657" w:author="Tammy Meek (ESO)" w:date="2024-05-01T13:47:00Z">
        <w:r w:rsidRPr="41EFB731">
          <w:rPr>
            <w:rStyle w:val="normaltextrun"/>
            <w:rFonts w:ascii="Arial" w:hAnsi="Arial" w:cs="Arial"/>
            <w:rPrChange w:id="1658" w:author="Lizzie Timmins (NESO)" w:date="2025-01-28T13:38:00Z" w16du:dateUtc="2025-01-28T13:38:00Z">
              <w:rPr>
                <w:rStyle w:val="normaltextrun"/>
                <w:rFonts w:ascii="Arial" w:hAnsi="Arial" w:cs="Arial"/>
                <w:sz w:val="21"/>
                <w:szCs w:val="21"/>
              </w:rPr>
            </w:rPrChange>
          </w:rPr>
          <w:t>1.25</w:t>
        </w:r>
      </w:ins>
      <w:ins w:id="1659" w:author="Tammy Meek (ESO)" w:date="2024-05-01T13:43:00Z">
        <w:r w:rsidR="00791FB4" w:rsidRPr="41EFB731">
          <w:rPr>
            <w:rStyle w:val="normaltextrun"/>
            <w:rFonts w:ascii="Arial" w:hAnsi="Arial" w:cs="Arial"/>
            <w:rPrChange w:id="1660" w:author="Tammy Meek (NESO)" w:date="2024-11-05T15:50:00Z">
              <w:rPr>
                <w:rStyle w:val="normaltextrun"/>
                <w:rFonts w:ascii="Aptos" w:hAnsi="Aptos" w:cs="Segoe UI"/>
                <w:sz w:val="22"/>
                <w:szCs w:val="22"/>
              </w:rPr>
            </w:rPrChange>
          </w:rPr>
          <w:t xml:space="preserve">.4 </w:t>
        </w:r>
        <w:r w:rsidR="00791FB4">
          <w:tab/>
        </w:r>
        <w:r w:rsidR="00791FB4" w:rsidRPr="41EFB731">
          <w:rPr>
            <w:rStyle w:val="normaltextrun"/>
            <w:rFonts w:ascii="Arial" w:hAnsi="Arial" w:cs="Arial"/>
            <w:rPrChange w:id="1661" w:author="Tammy Meek (NESO)" w:date="2024-11-05T15:50:00Z">
              <w:rPr>
                <w:rStyle w:val="normaltextrun"/>
                <w:rFonts w:ascii="Aptos" w:hAnsi="Aptos" w:cs="Segoe UI"/>
                <w:sz w:val="22"/>
                <w:szCs w:val="22"/>
              </w:rPr>
            </w:rPrChange>
          </w:rPr>
          <w:t>A</w:t>
        </w:r>
        <w:r w:rsidR="00791FB4" w:rsidRPr="41EFB731">
          <w:rPr>
            <w:rStyle w:val="normaltextrun"/>
            <w:rFonts w:ascii="Arial" w:hAnsi="Arial" w:cs="Arial"/>
            <w:rPrChange w:id="1662" w:author="Tammy Meek (NESO)" w:date="2024-11-05T15:50:00Z">
              <w:rPr>
                <w:rStyle w:val="normaltextrun"/>
                <w:rFonts w:ascii="Arial" w:hAnsi="Arial" w:cs="Arial"/>
                <w:sz w:val="22"/>
                <w:szCs w:val="22"/>
              </w:rPr>
            </w:rPrChange>
          </w:rPr>
          <w:t> </w:t>
        </w:r>
        <w:r w:rsidR="00791FB4" w:rsidRPr="41EFB731">
          <w:rPr>
            <w:rStyle w:val="normaltextrun"/>
            <w:rFonts w:ascii="Arial" w:hAnsi="Arial" w:cs="Arial"/>
            <w:rPrChange w:id="1663" w:author="Tammy Meek (NESO)" w:date="2024-11-05T15:50:00Z">
              <w:rPr>
                <w:rStyle w:val="normaltextrun"/>
                <w:rFonts w:ascii="Aptos" w:hAnsi="Aptos" w:cs="Segoe UI"/>
                <w:b/>
                <w:bCs/>
                <w:sz w:val="22"/>
                <w:szCs w:val="22"/>
              </w:rPr>
            </w:rPrChange>
          </w:rPr>
          <w:t>User</w:t>
        </w:r>
        <w:r w:rsidR="00791FB4" w:rsidRPr="41EFB731">
          <w:rPr>
            <w:rStyle w:val="normaltextrun"/>
            <w:rFonts w:ascii="Arial" w:hAnsi="Arial" w:cs="Arial"/>
            <w:rPrChange w:id="1664" w:author="Tammy Meek (NESO)" w:date="2024-11-05T15:50:00Z">
              <w:rPr>
                <w:rStyle w:val="normaltextrun"/>
                <w:rFonts w:ascii="Aptos" w:hAnsi="Aptos" w:cs="Segoe UI"/>
                <w:sz w:val="22"/>
                <w:szCs w:val="22"/>
              </w:rPr>
            </w:rPrChange>
          </w:rPr>
          <w:t> </w:t>
        </w:r>
        <w:del w:id="1665" w:author="Lizzie Timmins (NESO)" w:date="2025-01-29T12:04:00Z" w16du:dateUtc="2025-01-29T12:04:00Z">
          <w:r w:rsidR="00791FB4" w:rsidRPr="41EFB731" w:rsidDel="003C783D">
            <w:rPr>
              <w:rStyle w:val="normaltextrun"/>
              <w:rFonts w:ascii="Arial" w:hAnsi="Arial" w:cs="Arial"/>
              <w:rPrChange w:id="1666" w:author="Tammy Meek (NESO)" w:date="2024-11-05T15:50:00Z">
                <w:rPr>
                  <w:rStyle w:val="normaltextrun"/>
                  <w:rFonts w:ascii="Aptos" w:hAnsi="Aptos" w:cs="Segoe UI"/>
                  <w:sz w:val="22"/>
                  <w:szCs w:val="22"/>
                </w:rPr>
              </w:rPrChange>
            </w:rPr>
            <w:delText xml:space="preserve"> </w:delText>
          </w:r>
        </w:del>
        <w:r w:rsidR="00791FB4" w:rsidRPr="41EFB731">
          <w:rPr>
            <w:rStyle w:val="normaltextrun"/>
            <w:rFonts w:ascii="Arial" w:hAnsi="Arial" w:cs="Arial"/>
            <w:rPrChange w:id="1667" w:author="Tammy Meek (NESO)" w:date="2024-11-05T15:50:00Z">
              <w:rPr>
                <w:rStyle w:val="normaltextrun"/>
                <w:rFonts w:ascii="Aptos" w:hAnsi="Aptos" w:cs="Segoe UI"/>
                <w:sz w:val="22"/>
                <w:szCs w:val="22"/>
              </w:rPr>
            </w:rPrChange>
          </w:rPr>
          <w:t xml:space="preserve">to whom a request is made under </w:t>
        </w:r>
      </w:ins>
      <w:ins w:id="1668" w:author="Tammy Meek (ESO)" w:date="2024-05-01T13:47:00Z">
        <w:r w:rsidRPr="41EFB731">
          <w:rPr>
            <w:rStyle w:val="normaltextrun"/>
            <w:rFonts w:ascii="Arial" w:hAnsi="Arial" w:cs="Arial"/>
            <w:rPrChange w:id="1669" w:author="Lizzie Timmins (NESO)" w:date="2025-01-28T13:38:00Z" w16du:dateUtc="2025-01-28T13:38:00Z">
              <w:rPr>
                <w:rStyle w:val="normaltextrun"/>
                <w:rFonts w:ascii="Arial" w:hAnsi="Arial" w:cs="Arial"/>
                <w:sz w:val="21"/>
                <w:szCs w:val="21"/>
              </w:rPr>
            </w:rPrChange>
          </w:rPr>
          <w:t>1.25</w:t>
        </w:r>
      </w:ins>
      <w:ins w:id="1670" w:author="Tammy Meek (ESO)" w:date="2024-05-01T13:43:00Z">
        <w:r w:rsidR="00791FB4" w:rsidRPr="41EFB731">
          <w:rPr>
            <w:rStyle w:val="normaltextrun"/>
            <w:rFonts w:ascii="Arial" w:hAnsi="Arial" w:cs="Arial"/>
            <w:rPrChange w:id="1671" w:author="Tammy Meek (NESO)" w:date="2024-11-05T15:50:00Z">
              <w:rPr>
                <w:rStyle w:val="normaltextrun"/>
                <w:rFonts w:ascii="Aptos" w:hAnsi="Aptos" w:cs="Segoe UI"/>
                <w:sz w:val="22"/>
                <w:szCs w:val="22"/>
              </w:rPr>
            </w:rPrChange>
          </w:rPr>
          <w:t>.2 must, so far as reasonably practicable, provide the requested information within such reasonable period, and in</w:t>
        </w:r>
        <w:r w:rsidR="00791FB4" w:rsidRPr="41EFB731">
          <w:rPr>
            <w:rStyle w:val="normaltextrun"/>
            <w:rFonts w:ascii="Arial" w:hAnsi="Arial" w:cs="Arial"/>
            <w:rPrChange w:id="1672" w:author="Tammy Meek (NESO)" w:date="2024-11-05T15:50:00Z">
              <w:rPr>
                <w:rStyle w:val="normaltextrun"/>
                <w:rFonts w:ascii="Arial" w:hAnsi="Arial" w:cs="Arial"/>
                <w:sz w:val="22"/>
                <w:szCs w:val="22"/>
              </w:rPr>
            </w:rPrChange>
          </w:rPr>
          <w:t> </w:t>
        </w:r>
        <w:r w:rsidR="00791FB4" w:rsidRPr="41EFB731">
          <w:rPr>
            <w:rStyle w:val="normaltextrun"/>
            <w:rFonts w:ascii="Arial" w:hAnsi="Arial" w:cs="Arial"/>
            <w:rPrChange w:id="1673" w:author="Tammy Meek (NESO)" w:date="2024-11-05T15:50:00Z">
              <w:rPr>
                <w:rStyle w:val="normaltextrun"/>
                <w:rFonts w:ascii="Aptos" w:hAnsi="Aptos" w:cs="Segoe UI"/>
                <w:sz w:val="22"/>
                <w:szCs w:val="22"/>
              </w:rPr>
            </w:rPrChange>
          </w:rPr>
          <w:t>such reasonable form and manner, as may be specified in the</w:t>
        </w:r>
        <w:r w:rsidR="00791FB4" w:rsidRPr="41EFB731">
          <w:rPr>
            <w:rStyle w:val="normaltextrun"/>
            <w:rFonts w:ascii="Arial" w:hAnsi="Arial" w:cs="Arial"/>
            <w:rPrChange w:id="1674" w:author="Tammy Meek (NESO)" w:date="2024-11-05T15:50:00Z">
              <w:rPr>
                <w:rStyle w:val="normaltextrun"/>
                <w:rFonts w:ascii="Arial" w:hAnsi="Arial" w:cs="Arial"/>
                <w:sz w:val="22"/>
                <w:szCs w:val="22"/>
              </w:rPr>
            </w:rPrChange>
          </w:rPr>
          <w:t> </w:t>
        </w:r>
        <w:del w:id="1675" w:author="Tammy Meek (NESO)" w:date="2025-01-29T12:22:00Z" w16du:dateUtc="2025-01-29T12:22:00Z">
          <w:r w:rsidR="00DD43F3" w:rsidRPr="41EFB731" w:rsidDel="00A557D7">
            <w:rPr>
              <w:rStyle w:val="normaltextrun"/>
              <w:rFonts w:ascii="Arial" w:hAnsi="Arial" w:cs="Arial"/>
              <w:rPrChange w:id="1676" w:author="Lizzie Timmins (NESO)" w:date="2025-01-28T12:08:00Z">
                <w:rPr>
                  <w:rStyle w:val="normaltextrun"/>
                  <w:rFonts w:ascii="Arial" w:hAnsi="Arial" w:cs="Arial"/>
                  <w:sz w:val="21"/>
                  <w:szCs w:val="21"/>
                </w:rPr>
              </w:rPrChange>
            </w:rPr>
            <w:delText>information</w:delText>
          </w:r>
          <w:r w:rsidR="00DD43F3" w:rsidRPr="41EFB731" w:rsidDel="00A557D7">
            <w:rPr>
              <w:rStyle w:val="normaltextrun"/>
              <w:rFonts w:ascii="Arial" w:hAnsi="Arial" w:cs="Arial"/>
              <w:rPrChange w:id="1677" w:author="Lizzie Timmins (NESO)" w:date="2025-01-28T13:38:00Z" w16du:dateUtc="2025-01-28T13:38:00Z">
                <w:rPr>
                  <w:rStyle w:val="normaltextrun"/>
                  <w:rFonts w:ascii="Arial" w:hAnsi="Arial" w:cs="Arial"/>
                  <w:sz w:val="21"/>
                  <w:szCs w:val="21"/>
                </w:rPr>
              </w:rPrChange>
            </w:rPr>
            <w:delText xml:space="preserve"> request no</w:delText>
          </w:r>
          <w:r w:rsidR="00791FB4" w:rsidRPr="41EFB731" w:rsidDel="00A557D7">
            <w:rPr>
              <w:rStyle w:val="normaltextrun"/>
              <w:rFonts w:ascii="Arial" w:hAnsi="Arial" w:cs="Arial"/>
              <w:rPrChange w:id="1678" w:author="Tammy Meek (NESO)" w:date="2024-11-05T15:50:00Z">
                <w:rPr>
                  <w:rStyle w:val="normaltextrun"/>
                  <w:rFonts w:ascii="Aptos" w:hAnsi="Aptos" w:cs="Segoe UI"/>
                  <w:b/>
                  <w:bCs/>
                  <w:sz w:val="22"/>
                  <w:szCs w:val="22"/>
                </w:rPr>
              </w:rPrChange>
            </w:rPr>
            <w:delText>tice</w:delText>
          </w:r>
        </w:del>
      </w:ins>
      <w:ins w:id="1679" w:author="Tammy Meek (NESO)" w:date="2025-01-29T12:22:00Z" w16du:dateUtc="2025-01-29T12:22:00Z">
        <w:r w:rsidR="00A557D7" w:rsidRPr="00A557D7">
          <w:rPr>
            <w:rStyle w:val="normaltextrun"/>
            <w:rFonts w:ascii="Arial" w:hAnsi="Arial" w:cs="Arial"/>
            <w:i/>
            <w:iCs/>
          </w:rPr>
          <w:t>Information Request Notice</w:t>
        </w:r>
      </w:ins>
      <w:ins w:id="1680" w:author="Tammy Meek (ESO)" w:date="2024-05-01T13:43:00Z">
        <w:r w:rsidR="00791FB4" w:rsidRPr="41EFB731">
          <w:rPr>
            <w:rStyle w:val="normaltextrun"/>
            <w:rFonts w:ascii="Arial" w:hAnsi="Arial" w:cs="Arial"/>
            <w:rPrChange w:id="1681" w:author="Tammy Meek (NESO)" w:date="2024-11-05T15:50:00Z">
              <w:rPr>
                <w:rStyle w:val="normaltextrun"/>
                <w:rFonts w:ascii="Aptos" w:hAnsi="Aptos" w:cs="Segoe UI"/>
                <w:sz w:val="22"/>
                <w:szCs w:val="22"/>
              </w:rPr>
            </w:rPrChange>
          </w:rPr>
          <w:t>.</w:t>
        </w:r>
        <w:r w:rsidR="00791FB4" w:rsidRPr="41EFB731">
          <w:rPr>
            <w:rStyle w:val="eop"/>
            <w:rFonts w:ascii="Arial" w:hAnsi="Arial" w:cs="Arial"/>
            <w:rPrChange w:id="1682" w:author="Tammy Meek (NESO)" w:date="2024-11-05T15:50:00Z">
              <w:rPr>
                <w:rStyle w:val="eop"/>
                <w:rFonts w:ascii="Aptos" w:hAnsi="Aptos" w:cs="Segoe UI"/>
                <w:sz w:val="22"/>
                <w:szCs w:val="22"/>
              </w:rPr>
            </w:rPrChange>
          </w:rPr>
          <w:t> </w:t>
        </w:r>
      </w:ins>
    </w:p>
    <w:p w14:paraId="4F4EC8C5" w14:textId="77777777" w:rsidR="006D7E22" w:rsidRPr="00680DF9" w:rsidRDefault="006D7E22">
      <w:pPr>
        <w:pStyle w:val="paragraph"/>
        <w:spacing w:before="0" w:beforeAutospacing="0" w:after="0" w:afterAutospacing="0"/>
        <w:ind w:left="1701" w:hanging="708"/>
        <w:jc w:val="both"/>
        <w:textAlignment w:val="baseline"/>
        <w:rPr>
          <w:ins w:id="1683" w:author="Tammy Meek (ESO)" w:date="2024-05-01T13:43:00Z"/>
          <w:rFonts w:ascii="Arial" w:hAnsi="Arial" w:cs="Arial"/>
          <w:rPrChange w:id="1684" w:author="Tammy Meek (NESO)" w:date="2024-11-05T15:50:00Z">
            <w:rPr>
              <w:ins w:id="1685" w:author="Tammy Meek (ESO)" w:date="2024-05-01T13:43:00Z"/>
              <w:rFonts w:ascii="Segoe UI" w:hAnsi="Segoe UI" w:cs="Segoe UI"/>
              <w:sz w:val="18"/>
              <w:szCs w:val="18"/>
            </w:rPr>
          </w:rPrChange>
        </w:rPr>
        <w:pPrChange w:id="1686" w:author="Tammy Meek (NESO)" w:date="2025-01-24T11:54:00Z" w16du:dateUtc="2025-01-24T11:54:00Z">
          <w:pPr>
            <w:pStyle w:val="paragraph"/>
            <w:spacing w:before="0" w:beforeAutospacing="0" w:after="0" w:afterAutospacing="0"/>
            <w:ind w:left="1440" w:hanging="1440"/>
            <w:textAlignment w:val="baseline"/>
          </w:pPr>
        </w:pPrChange>
      </w:pPr>
    </w:p>
    <w:p w14:paraId="0F1BA9DE" w14:textId="7A67213B" w:rsidR="00791FB4" w:rsidRPr="00680DF9" w:rsidRDefault="004B346F">
      <w:pPr>
        <w:pStyle w:val="paragraph"/>
        <w:spacing w:before="0" w:beforeAutospacing="0" w:after="0" w:afterAutospacing="0"/>
        <w:ind w:left="1701" w:hanging="708"/>
        <w:jc w:val="both"/>
        <w:textAlignment w:val="baseline"/>
        <w:rPr>
          <w:ins w:id="1687" w:author="Tammy Meek (ESO)" w:date="2024-05-01T13:43:00Z"/>
          <w:rStyle w:val="eop"/>
          <w:rFonts w:ascii="Arial" w:hAnsi="Arial" w:cs="Arial"/>
          <w:rPrChange w:id="1688" w:author="Tammy Meek (NESO)" w:date="2024-11-05T15:50:00Z">
            <w:rPr>
              <w:ins w:id="1689" w:author="Tammy Meek (ESO)" w:date="2024-05-01T13:43:00Z"/>
              <w:rStyle w:val="eop"/>
              <w:rFonts w:ascii="Aptos" w:hAnsi="Aptos" w:cs="Segoe UI"/>
              <w:sz w:val="22"/>
              <w:szCs w:val="22"/>
            </w:rPr>
          </w:rPrChange>
        </w:rPr>
        <w:pPrChange w:id="1690" w:author="Tammy Meek (NESO)" w:date="2025-01-24T11:54:00Z" w16du:dateUtc="2025-01-24T11:54:00Z">
          <w:pPr>
            <w:pStyle w:val="paragraph"/>
            <w:spacing w:before="0" w:beforeAutospacing="0" w:after="0" w:afterAutospacing="0"/>
            <w:ind w:left="1440" w:hanging="1440"/>
            <w:textAlignment w:val="baseline"/>
          </w:pPr>
        </w:pPrChange>
      </w:pPr>
      <w:ins w:id="1691" w:author="Tammy Meek (ESO)" w:date="2024-05-01T13:47:00Z">
        <w:r w:rsidRPr="41EFB731">
          <w:rPr>
            <w:rStyle w:val="normaltextrun"/>
            <w:rFonts w:ascii="Arial" w:hAnsi="Arial" w:cs="Arial"/>
            <w:rPrChange w:id="1692" w:author="Lizzie Timmins (NESO)" w:date="2025-01-28T13:38:00Z" w16du:dateUtc="2025-01-28T13:38:00Z">
              <w:rPr>
                <w:rStyle w:val="normaltextrun"/>
                <w:rFonts w:ascii="Arial" w:hAnsi="Arial" w:cs="Arial"/>
                <w:sz w:val="21"/>
                <w:szCs w:val="21"/>
              </w:rPr>
            </w:rPrChange>
          </w:rPr>
          <w:t>1.25</w:t>
        </w:r>
      </w:ins>
      <w:ins w:id="1693" w:author="Tammy Meek (ESO)" w:date="2024-05-01T13:43:00Z">
        <w:r w:rsidR="00791FB4" w:rsidRPr="41EFB731">
          <w:rPr>
            <w:rStyle w:val="normaltextrun"/>
            <w:rFonts w:ascii="Arial" w:hAnsi="Arial" w:cs="Arial"/>
            <w:rPrChange w:id="1694" w:author="Tammy Meek (NESO)" w:date="2024-11-05T15:50:00Z">
              <w:rPr>
                <w:rStyle w:val="normaltextrun"/>
                <w:rFonts w:ascii="Aptos" w:hAnsi="Aptos" w:cs="Segoe UI"/>
                <w:sz w:val="22"/>
                <w:szCs w:val="22"/>
              </w:rPr>
            </w:rPrChange>
          </w:rPr>
          <w:t>.5</w:t>
        </w:r>
        <w:r w:rsidR="00791FB4">
          <w:tab/>
        </w:r>
      </w:ins>
      <w:r w:rsidR="004A5B8D" w:rsidRPr="41EFB731">
        <w:rPr>
          <w:rStyle w:val="normaltextrun"/>
          <w:rFonts w:ascii="Arial" w:hAnsi="Arial" w:cs="Arial"/>
          <w:rPrChange w:id="1695" w:author="Lizzie Timmins (NESO)" w:date="2025-01-28T13:38:00Z" w16du:dateUtc="2025-01-28T13:38:00Z">
            <w:rPr>
              <w:rStyle w:val="normaltextrun"/>
              <w:rFonts w:ascii="Arial" w:hAnsi="Arial" w:cs="Arial"/>
              <w:sz w:val="21"/>
              <w:szCs w:val="21"/>
            </w:rPr>
          </w:rPrChange>
        </w:rPr>
        <w:t>T</w:t>
      </w:r>
      <w:ins w:id="1696" w:author="Tammy Meek (ESO)" w:date="2024-05-01T13:50:00Z">
        <w:r w:rsidRPr="41EFB731">
          <w:rPr>
            <w:rStyle w:val="normaltextrun"/>
            <w:rFonts w:ascii="Arial" w:hAnsi="Arial" w:cs="Arial"/>
            <w:rPrChange w:id="1697" w:author="Tammy Meek (NESO)" w:date="2024-11-05T15:50:00Z">
              <w:rPr>
                <w:rStyle w:val="normaltextrun"/>
                <w:rFonts w:ascii="Arial" w:hAnsi="Arial" w:cs="Arial"/>
                <w:b/>
                <w:bCs/>
                <w:sz w:val="21"/>
                <w:szCs w:val="21"/>
              </w:rPr>
            </w:rPrChange>
          </w:rPr>
          <w:t xml:space="preserve">he </w:t>
        </w:r>
      </w:ins>
      <w:del w:id="1698" w:author="Tammy Meek (NESO)" w:date="2025-01-24T11:51:00Z">
        <w:r w:rsidR="00362AAE" w:rsidRPr="41EFB731" w:rsidDel="00C14108">
          <w:rPr>
            <w:rStyle w:val="normaltextrun"/>
            <w:rFonts w:ascii="Arial" w:hAnsi="Arial" w:cs="Arial"/>
            <w:i/>
            <w:rPrChange w:id="1699" w:author="Lizzie Timmins (NESO)" w:date="2025-01-28T13:38:00Z" w16du:dateUtc="2025-01-28T13:38:00Z">
              <w:rPr>
                <w:rStyle w:val="normaltextrun"/>
                <w:rFonts w:ascii="Arial" w:hAnsi="Arial" w:cs="Arial"/>
                <w:i/>
                <w:iCs/>
                <w:sz w:val="21"/>
                <w:szCs w:val="21"/>
              </w:rPr>
            </w:rPrChange>
          </w:rPr>
          <w:delText>ISOP</w:delText>
        </w:r>
      </w:del>
      <w:ins w:id="1700" w:author="Tammy Meek (NESO)" w:date="2025-01-24T11:51:00Z" w16du:dateUtc="2025-01-24T11:51:00Z">
        <w:r w:rsidR="00C14108" w:rsidRPr="41EFB731">
          <w:rPr>
            <w:rStyle w:val="normaltextrun"/>
            <w:rFonts w:ascii="Arial" w:hAnsi="Arial" w:cs="Arial"/>
            <w:i/>
            <w:rPrChange w:id="1701" w:author="Lizzie Timmins (NESO)" w:date="2025-01-28T13:38:00Z" w16du:dateUtc="2025-01-28T13:38:00Z">
              <w:rPr>
                <w:rStyle w:val="normaltextrun"/>
                <w:rFonts w:ascii="Arial" w:hAnsi="Arial" w:cs="Arial"/>
                <w:i/>
                <w:iCs/>
                <w:sz w:val="21"/>
                <w:szCs w:val="21"/>
              </w:rPr>
            </w:rPrChange>
          </w:rPr>
          <w:t>ISOP</w:t>
        </w:r>
      </w:ins>
      <w:ins w:id="1702" w:author="Tammy Meek (ESO)" w:date="2024-05-01T13:43:00Z">
        <w:r w:rsidR="00791FB4" w:rsidRPr="41EFB731">
          <w:rPr>
            <w:rStyle w:val="normaltextrun"/>
            <w:rFonts w:ascii="Arial" w:hAnsi="Arial" w:cs="Arial"/>
            <w:rPrChange w:id="1703" w:author="Tammy Meek (NESO)" w:date="2024-11-05T15:50:00Z">
              <w:rPr>
                <w:rStyle w:val="normaltextrun"/>
                <w:rFonts w:ascii="Aptos" w:hAnsi="Aptos" w:cs="Segoe UI"/>
                <w:sz w:val="22"/>
                <w:szCs w:val="22"/>
              </w:rPr>
            </w:rPrChange>
          </w:rPr>
          <w:t xml:space="preserve"> must, unless the </w:t>
        </w:r>
        <w:r w:rsidR="00791FB4" w:rsidRPr="41EFB731">
          <w:rPr>
            <w:rStyle w:val="normaltextrun"/>
            <w:rFonts w:ascii="Arial" w:hAnsi="Arial" w:cs="Arial"/>
            <w:i/>
            <w:rPrChange w:id="1704" w:author="Tammy Meek (NESO)" w:date="2024-11-07T09:33:00Z">
              <w:rPr>
                <w:rStyle w:val="normaltextrun"/>
                <w:rFonts w:ascii="Aptos" w:hAnsi="Aptos" w:cs="Segoe UI"/>
                <w:b/>
                <w:bCs/>
                <w:sz w:val="22"/>
                <w:szCs w:val="22"/>
              </w:rPr>
            </w:rPrChange>
          </w:rPr>
          <w:t>Authority</w:t>
        </w:r>
        <w:r w:rsidR="00791FB4" w:rsidRPr="41EFB731">
          <w:rPr>
            <w:rStyle w:val="normaltextrun"/>
            <w:rFonts w:ascii="Arial" w:hAnsi="Arial" w:cs="Arial"/>
            <w:rPrChange w:id="1705" w:author="Tammy Meek (NESO)" w:date="2024-11-05T15:50:00Z">
              <w:rPr>
                <w:rStyle w:val="normaltextrun"/>
                <w:rFonts w:ascii="Aptos" w:hAnsi="Aptos" w:cs="Segoe UI"/>
                <w:sz w:val="22"/>
                <w:szCs w:val="22"/>
              </w:rPr>
            </w:rPrChange>
          </w:rPr>
          <w:t xml:space="preserve"> otherwise consents, maintain for a period of 6 years and provide to the</w:t>
        </w:r>
        <w:r w:rsidR="00791FB4" w:rsidRPr="41EFB731">
          <w:rPr>
            <w:rStyle w:val="normaltextrun"/>
            <w:rFonts w:ascii="Arial" w:hAnsi="Arial" w:cs="Arial"/>
            <w:i/>
            <w:rPrChange w:id="1706" w:author="Tammy Meek (NESO)" w:date="2024-11-07T09:33:00Z">
              <w:rPr>
                <w:rStyle w:val="normaltextrun"/>
                <w:rFonts w:ascii="Aptos" w:hAnsi="Aptos" w:cs="Segoe UI"/>
                <w:sz w:val="22"/>
                <w:szCs w:val="22"/>
              </w:rPr>
            </w:rPrChange>
          </w:rPr>
          <w:t xml:space="preserve"> </w:t>
        </w:r>
        <w:r w:rsidR="00791FB4" w:rsidRPr="41EFB731">
          <w:rPr>
            <w:rStyle w:val="normaltextrun"/>
            <w:rFonts w:ascii="Arial" w:hAnsi="Arial" w:cs="Arial"/>
            <w:i/>
            <w:rPrChange w:id="1707" w:author="Tammy Meek (NESO)" w:date="2024-11-07T09:33:00Z">
              <w:rPr>
                <w:rStyle w:val="normaltextrun"/>
                <w:rFonts w:ascii="Aptos" w:hAnsi="Aptos" w:cs="Segoe UI"/>
                <w:b/>
                <w:bCs/>
                <w:sz w:val="22"/>
                <w:szCs w:val="22"/>
              </w:rPr>
            </w:rPrChange>
          </w:rPr>
          <w:t>Authority</w:t>
        </w:r>
        <w:r w:rsidR="00791FB4" w:rsidRPr="41EFB731">
          <w:rPr>
            <w:rStyle w:val="normaltextrun"/>
            <w:rFonts w:ascii="Arial" w:hAnsi="Arial" w:cs="Arial"/>
            <w:i/>
            <w:rPrChange w:id="1708" w:author="Tammy Meek (NESO)" w:date="2024-11-07T09:33:00Z">
              <w:rPr>
                <w:rStyle w:val="normaltextrun"/>
                <w:rFonts w:ascii="Aptos" w:hAnsi="Aptos" w:cs="Segoe UI"/>
                <w:sz w:val="22"/>
                <w:szCs w:val="22"/>
              </w:rPr>
            </w:rPrChange>
          </w:rPr>
          <w:t xml:space="preserve"> </w:t>
        </w:r>
        <w:r w:rsidR="00791FB4" w:rsidRPr="41EFB731">
          <w:rPr>
            <w:rStyle w:val="normaltextrun"/>
            <w:rFonts w:ascii="Arial" w:hAnsi="Arial" w:cs="Arial"/>
            <w:rPrChange w:id="1709" w:author="Tammy Meek (NESO)" w:date="2024-11-05T15:50:00Z">
              <w:rPr>
                <w:rStyle w:val="normaltextrun"/>
                <w:rFonts w:ascii="Aptos" w:hAnsi="Aptos" w:cs="Segoe UI"/>
                <w:sz w:val="22"/>
                <w:szCs w:val="22"/>
              </w:rPr>
            </w:rPrChange>
          </w:rPr>
          <w:t>where required a record of information requests as detailed in condition D2</w:t>
        </w:r>
      </w:ins>
      <w:ins w:id="1710" w:author="Tammy Meek (NESO)" w:date="2024-11-07T09:33:00Z">
        <w:r w:rsidR="008C68D7" w:rsidRPr="41EFB731">
          <w:rPr>
            <w:rStyle w:val="normaltextrun"/>
            <w:rFonts w:ascii="Arial" w:hAnsi="Arial" w:cs="Arial"/>
            <w:rPrChange w:id="1711" w:author="Lizzie Timmins (NESO)" w:date="2025-01-28T13:38:00Z" w16du:dateUtc="2025-01-28T13:38:00Z">
              <w:rPr>
                <w:rStyle w:val="normaltextrun"/>
                <w:rFonts w:ascii="Arial" w:hAnsi="Arial" w:cs="Arial"/>
                <w:sz w:val="21"/>
                <w:szCs w:val="21"/>
              </w:rPr>
            </w:rPrChange>
          </w:rPr>
          <w:t>.</w:t>
        </w:r>
      </w:ins>
      <w:del w:id="1712" w:author="Tammy Meek (NESO)" w:date="2024-11-07T09:33:00Z">
        <w:r w:rsidR="00791FB4" w:rsidRPr="41EFB731" w:rsidDel="008C68D7">
          <w:rPr>
            <w:rStyle w:val="normaltextrun"/>
            <w:rFonts w:ascii="Arial" w:hAnsi="Arial" w:cs="Arial"/>
            <w:rPrChange w:id="1713" w:author="Tammy Meek (NESO)" w:date="2024-11-05T15:50:00Z">
              <w:rPr>
                <w:rStyle w:val="normaltextrun"/>
                <w:rFonts w:ascii="Aptos" w:hAnsi="Aptos" w:cs="Segoe UI"/>
                <w:sz w:val="22"/>
                <w:szCs w:val="22"/>
              </w:rPr>
            </w:rPrChange>
          </w:rPr>
          <w:delText>(</w:delText>
        </w:r>
      </w:del>
      <w:ins w:id="1714" w:author="Tammy Meek (ESO)" w:date="2024-05-01T13:43:00Z">
        <w:r w:rsidR="00791FB4" w:rsidRPr="41EFB731">
          <w:rPr>
            <w:rStyle w:val="normaltextrun"/>
            <w:rFonts w:ascii="Arial" w:hAnsi="Arial" w:cs="Arial"/>
            <w:rPrChange w:id="1715" w:author="Tammy Meek (NESO)" w:date="2024-11-05T15:50:00Z">
              <w:rPr>
                <w:rStyle w:val="normaltextrun"/>
                <w:rFonts w:ascii="Aptos" w:hAnsi="Aptos" w:cs="Segoe UI"/>
                <w:sz w:val="22"/>
                <w:szCs w:val="22"/>
              </w:rPr>
            </w:rPrChange>
          </w:rPr>
          <w:t>12</w:t>
        </w:r>
      </w:ins>
      <w:del w:id="1716" w:author="Tammy Meek (NESO)" w:date="2024-11-07T09:33:00Z">
        <w:r w:rsidR="00791FB4" w:rsidRPr="41EFB731" w:rsidDel="008C68D7">
          <w:rPr>
            <w:rStyle w:val="normaltextrun"/>
            <w:rFonts w:ascii="Arial" w:hAnsi="Arial" w:cs="Arial"/>
            <w:rPrChange w:id="1717" w:author="Tammy Meek (NESO)" w:date="2024-11-05T15:50:00Z">
              <w:rPr>
                <w:rStyle w:val="normaltextrun"/>
                <w:rFonts w:ascii="Aptos" w:hAnsi="Aptos" w:cs="Segoe UI"/>
                <w:sz w:val="22"/>
                <w:szCs w:val="22"/>
              </w:rPr>
            </w:rPrChange>
          </w:rPr>
          <w:delText>)</w:delText>
        </w:r>
      </w:del>
      <w:ins w:id="1718" w:author="Tammy Meek (ESO)" w:date="2024-05-01T13:43:00Z">
        <w:r w:rsidR="00791FB4" w:rsidRPr="41EFB731">
          <w:rPr>
            <w:rStyle w:val="normaltextrun"/>
            <w:rFonts w:ascii="Arial" w:hAnsi="Arial" w:cs="Arial"/>
            <w:rPrChange w:id="1719" w:author="Tammy Meek (NESO)" w:date="2024-11-05T15:50:00Z">
              <w:rPr>
                <w:rStyle w:val="normaltextrun"/>
                <w:rFonts w:ascii="Aptos" w:hAnsi="Aptos" w:cs="Segoe UI"/>
                <w:sz w:val="22"/>
                <w:szCs w:val="22"/>
              </w:rPr>
            </w:rPrChange>
          </w:rPr>
          <w:t xml:space="preserve"> of the </w:t>
        </w:r>
      </w:ins>
      <w:ins w:id="1720" w:author="Tammy Meek (ESO)" w:date="2024-05-02T10:32:00Z">
        <w:r w:rsidR="00362AAE" w:rsidRPr="41EFB731">
          <w:rPr>
            <w:rStyle w:val="normaltextrun"/>
            <w:rFonts w:ascii="Arial" w:hAnsi="Arial" w:cs="Arial"/>
            <w:i/>
            <w:rPrChange w:id="1721" w:author="Lizzie Timmins (NESO)" w:date="2025-01-28T13:38:00Z" w16du:dateUtc="2025-01-28T13:38:00Z">
              <w:rPr>
                <w:rStyle w:val="normaltextrun"/>
                <w:rFonts w:ascii="Arial" w:hAnsi="Arial" w:cs="Arial"/>
                <w:i/>
                <w:iCs/>
                <w:sz w:val="21"/>
                <w:szCs w:val="21"/>
              </w:rPr>
            </w:rPrChange>
          </w:rPr>
          <w:t xml:space="preserve">ESO </w:t>
        </w:r>
      </w:ins>
      <w:del w:id="1722" w:author="Tammy Meek (NESO)" w:date="2024-11-05T15:48:00Z">
        <w:r w:rsidR="00362AAE" w:rsidRPr="41EFB731" w:rsidDel="00DE4F2D">
          <w:rPr>
            <w:rStyle w:val="normaltextrun"/>
            <w:rFonts w:ascii="Arial" w:hAnsi="Arial" w:cs="Arial"/>
            <w:i/>
            <w:rPrChange w:id="1723" w:author="Lizzie Timmins (NESO)" w:date="2025-01-28T13:38:00Z" w16du:dateUtc="2025-01-28T13:38:00Z">
              <w:rPr>
                <w:rStyle w:val="normaltextrun"/>
                <w:rFonts w:ascii="Arial" w:hAnsi="Arial" w:cs="Arial"/>
                <w:i/>
                <w:iCs/>
                <w:sz w:val="21"/>
                <w:szCs w:val="21"/>
              </w:rPr>
            </w:rPrChange>
          </w:rPr>
          <w:delText>L</w:delText>
        </w:r>
      </w:del>
      <w:ins w:id="1724" w:author="Tammy Meek (NESO)" w:date="2024-11-05T15:48:00Z">
        <w:r w:rsidR="00DE4F2D" w:rsidRPr="41EFB731">
          <w:rPr>
            <w:rStyle w:val="normaltextrun"/>
            <w:rFonts w:ascii="Arial" w:hAnsi="Arial" w:cs="Arial"/>
            <w:i/>
            <w:rPrChange w:id="1725" w:author="Lizzie Timmins (NESO)" w:date="2025-01-28T13:38:00Z" w16du:dateUtc="2025-01-28T13:38:00Z">
              <w:rPr>
                <w:rStyle w:val="normaltextrun"/>
                <w:rFonts w:ascii="Arial" w:hAnsi="Arial" w:cs="Arial"/>
                <w:i/>
                <w:iCs/>
                <w:sz w:val="21"/>
                <w:szCs w:val="21"/>
              </w:rPr>
            </w:rPrChange>
          </w:rPr>
          <w:t>l</w:t>
        </w:r>
      </w:ins>
      <w:ins w:id="1726" w:author="Tammy Meek (ESO)" w:date="2024-05-02T10:32:00Z">
        <w:r w:rsidR="00362AAE" w:rsidRPr="41EFB731">
          <w:rPr>
            <w:rStyle w:val="normaltextrun"/>
            <w:rFonts w:ascii="Arial" w:hAnsi="Arial" w:cs="Arial"/>
            <w:i/>
            <w:rPrChange w:id="1727" w:author="Lizzie Timmins (NESO)" w:date="2025-01-28T13:38:00Z" w16du:dateUtc="2025-01-28T13:38:00Z">
              <w:rPr>
                <w:rStyle w:val="normaltextrun"/>
                <w:rFonts w:ascii="Arial" w:hAnsi="Arial" w:cs="Arial"/>
                <w:i/>
                <w:iCs/>
                <w:sz w:val="21"/>
                <w:szCs w:val="21"/>
              </w:rPr>
            </w:rPrChange>
          </w:rPr>
          <w:t>icence</w:t>
        </w:r>
      </w:ins>
      <w:ins w:id="1728" w:author="Tammy Meek (ESO)" w:date="2024-05-01T13:43:00Z">
        <w:r w:rsidR="00791FB4" w:rsidRPr="41EFB731">
          <w:rPr>
            <w:rStyle w:val="normaltextrun"/>
            <w:rFonts w:ascii="Arial" w:hAnsi="Arial" w:cs="Arial"/>
            <w:rPrChange w:id="1729" w:author="Tammy Meek (NESO)" w:date="2024-11-05T15:50:00Z">
              <w:rPr>
                <w:rStyle w:val="normaltextrun"/>
                <w:rFonts w:ascii="Aptos" w:hAnsi="Aptos" w:cs="Segoe UI"/>
                <w:sz w:val="22"/>
                <w:szCs w:val="22"/>
              </w:rPr>
            </w:rPrChange>
          </w:rPr>
          <w:t xml:space="preserve"> and </w:t>
        </w:r>
      </w:ins>
      <w:ins w:id="1730" w:author="Tammy Meek (ESO)" w:date="2024-05-02T10:38:00Z">
        <w:r w:rsidR="007622B6" w:rsidRPr="41EFB731">
          <w:rPr>
            <w:rStyle w:val="normaltextrun"/>
            <w:rFonts w:ascii="Arial" w:hAnsi="Arial" w:cs="Arial"/>
            <w:i/>
            <w:rPrChange w:id="1731" w:author="Lizzie Timmins (NESO)" w:date="2025-01-28T13:38:00Z" w16du:dateUtc="2025-01-28T13:38:00Z">
              <w:rPr>
                <w:rStyle w:val="normaltextrun"/>
                <w:rFonts w:ascii="Arial" w:hAnsi="Arial" w:cs="Arial"/>
                <w:i/>
                <w:iCs/>
                <w:sz w:val="21"/>
                <w:szCs w:val="21"/>
              </w:rPr>
            </w:rPrChange>
          </w:rPr>
          <w:t xml:space="preserve">GSP </w:t>
        </w:r>
      </w:ins>
      <w:del w:id="1732" w:author="Tammy Meek (NESO)" w:date="2024-11-05T15:48:00Z">
        <w:r w:rsidR="007622B6" w:rsidRPr="41EFB731" w:rsidDel="00DE4F2D">
          <w:rPr>
            <w:rStyle w:val="normaltextrun"/>
            <w:rFonts w:ascii="Arial" w:hAnsi="Arial" w:cs="Arial"/>
            <w:i/>
            <w:rPrChange w:id="1733" w:author="Lizzie Timmins (NESO)" w:date="2025-01-28T13:38:00Z" w16du:dateUtc="2025-01-28T13:38:00Z">
              <w:rPr>
                <w:rStyle w:val="normaltextrun"/>
                <w:rFonts w:ascii="Arial" w:hAnsi="Arial" w:cs="Arial"/>
                <w:i/>
                <w:iCs/>
                <w:sz w:val="21"/>
                <w:szCs w:val="21"/>
              </w:rPr>
            </w:rPrChange>
          </w:rPr>
          <w:delText>L</w:delText>
        </w:r>
      </w:del>
      <w:ins w:id="1734" w:author="Tammy Meek (NESO)" w:date="2024-11-05T15:48:00Z">
        <w:r w:rsidR="00DE4F2D" w:rsidRPr="41EFB731">
          <w:rPr>
            <w:rStyle w:val="normaltextrun"/>
            <w:rFonts w:ascii="Arial" w:hAnsi="Arial" w:cs="Arial"/>
            <w:i/>
            <w:rPrChange w:id="1735" w:author="Lizzie Timmins (NESO)" w:date="2025-01-28T13:38:00Z" w16du:dateUtc="2025-01-28T13:38:00Z">
              <w:rPr>
                <w:rStyle w:val="normaltextrun"/>
                <w:rFonts w:ascii="Arial" w:hAnsi="Arial" w:cs="Arial"/>
                <w:i/>
                <w:iCs/>
                <w:sz w:val="21"/>
                <w:szCs w:val="21"/>
              </w:rPr>
            </w:rPrChange>
          </w:rPr>
          <w:t>l</w:t>
        </w:r>
      </w:ins>
      <w:ins w:id="1736" w:author="Tammy Meek (ESO)" w:date="2024-05-02T10:38:00Z">
        <w:r w:rsidR="007622B6" w:rsidRPr="41EFB731">
          <w:rPr>
            <w:rStyle w:val="normaltextrun"/>
            <w:rFonts w:ascii="Arial" w:hAnsi="Arial" w:cs="Arial"/>
            <w:i/>
            <w:rPrChange w:id="1737" w:author="Lizzie Timmins (NESO)" w:date="2025-01-28T13:38:00Z" w16du:dateUtc="2025-01-28T13:38:00Z">
              <w:rPr>
                <w:rStyle w:val="normaltextrun"/>
                <w:rFonts w:ascii="Arial" w:hAnsi="Arial" w:cs="Arial"/>
                <w:i/>
                <w:iCs/>
                <w:sz w:val="21"/>
                <w:szCs w:val="21"/>
              </w:rPr>
            </w:rPrChange>
          </w:rPr>
          <w:t>icence</w:t>
        </w:r>
      </w:ins>
      <w:ins w:id="1738" w:author="Tammy Meek (ESO)" w:date="2024-05-01T13:43:00Z">
        <w:r w:rsidR="00791FB4" w:rsidRPr="41EFB731">
          <w:rPr>
            <w:rStyle w:val="normaltextrun"/>
            <w:rFonts w:ascii="Arial" w:hAnsi="Arial" w:cs="Arial"/>
            <w:rPrChange w:id="1739" w:author="Tammy Meek (NESO)" w:date="2024-11-05T15:50:00Z">
              <w:rPr>
                <w:rStyle w:val="normaltextrun"/>
                <w:rFonts w:ascii="Aptos" w:hAnsi="Aptos" w:cs="Segoe UI"/>
                <w:b/>
                <w:bCs/>
                <w:sz w:val="22"/>
                <w:szCs w:val="22"/>
              </w:rPr>
            </w:rPrChange>
          </w:rPr>
          <w:t xml:space="preserve"> </w:t>
        </w:r>
        <w:r w:rsidR="00791FB4" w:rsidRPr="41EFB731">
          <w:rPr>
            <w:rStyle w:val="normaltextrun"/>
            <w:rFonts w:ascii="Arial" w:hAnsi="Arial" w:cs="Arial"/>
            <w:rPrChange w:id="1740" w:author="Tammy Meek (NESO)" w:date="2024-11-05T15:50:00Z">
              <w:rPr>
                <w:rStyle w:val="normaltextrun"/>
                <w:rFonts w:ascii="Aptos" w:hAnsi="Aptos" w:cs="Segoe UI"/>
                <w:sz w:val="22"/>
                <w:szCs w:val="22"/>
              </w:rPr>
            </w:rPrChange>
          </w:rPr>
          <w:t>including</w:t>
        </w:r>
        <w:r w:rsidR="00791FB4" w:rsidRPr="41EFB731">
          <w:rPr>
            <w:rStyle w:val="eop"/>
            <w:rFonts w:ascii="Arial" w:hAnsi="Arial" w:cs="Arial"/>
            <w:rPrChange w:id="1741" w:author="Tammy Meek (NESO)" w:date="2024-11-05T15:50:00Z">
              <w:rPr>
                <w:rStyle w:val="eop"/>
                <w:rFonts w:ascii="Aptos" w:hAnsi="Aptos" w:cs="Segoe UI"/>
                <w:sz w:val="22"/>
                <w:szCs w:val="22"/>
              </w:rPr>
            </w:rPrChange>
          </w:rPr>
          <w:t> </w:t>
        </w:r>
      </w:ins>
    </w:p>
    <w:p w14:paraId="3AC761A7" w14:textId="77777777" w:rsidR="006D7E22" w:rsidRPr="00680DF9" w:rsidRDefault="006D7E22">
      <w:pPr>
        <w:pStyle w:val="paragraph"/>
        <w:spacing w:before="0" w:beforeAutospacing="0" w:after="0" w:afterAutospacing="0"/>
        <w:ind w:left="1440" w:hanging="1440"/>
        <w:jc w:val="both"/>
        <w:textAlignment w:val="baseline"/>
        <w:rPr>
          <w:ins w:id="1742" w:author="Tammy Meek (ESO)" w:date="2024-05-01T13:43:00Z"/>
          <w:rFonts w:ascii="Arial" w:hAnsi="Arial" w:cs="Arial"/>
          <w:rPrChange w:id="1743" w:author="Tammy Meek (NESO)" w:date="2024-11-05T15:50:00Z">
            <w:rPr>
              <w:ins w:id="1744" w:author="Tammy Meek (ESO)" w:date="2024-05-01T13:43:00Z"/>
              <w:rFonts w:ascii="Segoe UI" w:hAnsi="Segoe UI" w:cs="Segoe UI"/>
              <w:sz w:val="18"/>
              <w:szCs w:val="18"/>
            </w:rPr>
          </w:rPrChange>
        </w:rPr>
        <w:pPrChange w:id="1745" w:author="Tammy Meek (ESO)" w:date="2024-05-01T13:45:00Z">
          <w:pPr>
            <w:pStyle w:val="paragraph"/>
            <w:spacing w:before="0" w:beforeAutospacing="0" w:after="0" w:afterAutospacing="0"/>
            <w:ind w:left="1440" w:hanging="1440"/>
            <w:textAlignment w:val="baseline"/>
          </w:pPr>
        </w:pPrChange>
      </w:pPr>
    </w:p>
    <w:p w14:paraId="33506E22" w14:textId="1AD681F4" w:rsidR="00791FB4" w:rsidRPr="00680DF9" w:rsidRDefault="00791FB4">
      <w:pPr>
        <w:pStyle w:val="paragraph"/>
        <w:numPr>
          <w:ilvl w:val="0"/>
          <w:numId w:val="64"/>
        </w:numPr>
        <w:spacing w:before="0" w:beforeAutospacing="0" w:after="0" w:afterAutospacing="0"/>
        <w:ind w:left="2127" w:hanging="426"/>
        <w:jc w:val="both"/>
        <w:textAlignment w:val="baseline"/>
        <w:rPr>
          <w:ins w:id="1746" w:author="Tammy Meek (ESO)" w:date="2024-05-01T13:43:00Z"/>
          <w:rStyle w:val="eop"/>
          <w:rFonts w:ascii="Arial" w:hAnsi="Arial" w:cs="Arial"/>
          <w:rPrChange w:id="1747" w:author="Tammy Meek (NESO)" w:date="2024-11-05T15:50:00Z">
            <w:rPr>
              <w:ins w:id="1748" w:author="Tammy Meek (ESO)" w:date="2024-05-01T13:43:00Z"/>
              <w:rStyle w:val="eop"/>
              <w:rFonts w:ascii="Aptos" w:hAnsi="Aptos" w:cs="Segoe UI"/>
              <w:sz w:val="22"/>
              <w:szCs w:val="22"/>
            </w:rPr>
          </w:rPrChange>
        </w:rPr>
        <w:pPrChange w:id="1749" w:author="Tammy Meek (NESO)" w:date="2025-01-24T11:55:00Z" w16du:dateUtc="2025-01-24T11:55:00Z">
          <w:pPr>
            <w:pStyle w:val="paragraph"/>
            <w:spacing w:before="0" w:beforeAutospacing="0" w:after="0" w:afterAutospacing="0"/>
            <w:ind w:left="720" w:firstLine="720"/>
            <w:textAlignment w:val="baseline"/>
          </w:pPr>
        </w:pPrChange>
      </w:pPr>
      <w:ins w:id="1750" w:author="Tammy Meek (ESO)" w:date="2024-05-01T13:43:00Z">
        <w:r w:rsidRPr="41EFB731">
          <w:rPr>
            <w:rStyle w:val="normaltextrun"/>
            <w:rFonts w:ascii="Arial" w:hAnsi="Arial" w:cs="Arial"/>
            <w:rPrChange w:id="1751" w:author="Tammy Meek (NESO)" w:date="2024-11-05T15:50:00Z">
              <w:rPr>
                <w:rStyle w:val="normaltextrun"/>
                <w:rFonts w:ascii="Aptos" w:hAnsi="Aptos" w:cs="Segoe UI"/>
                <w:sz w:val="22"/>
                <w:szCs w:val="22"/>
              </w:rPr>
            </w:rPrChange>
          </w:rPr>
          <w:t xml:space="preserve">a copy of the </w:t>
        </w:r>
        <w:del w:id="1752" w:author="Tammy Meek (NESO)" w:date="2025-01-29T12:22:00Z" w16du:dateUtc="2025-01-29T12:22:00Z">
          <w:r w:rsidR="00DE4F2D" w:rsidRPr="41EFB731" w:rsidDel="00A557D7">
            <w:rPr>
              <w:rStyle w:val="normaltextrun"/>
              <w:rFonts w:ascii="Arial" w:hAnsi="Arial" w:cs="Arial"/>
              <w:rPrChange w:id="1753" w:author="Lizzie Timmins (NESO)" w:date="2025-01-28T13:38:00Z" w16du:dateUtc="2025-01-28T13:38:00Z">
                <w:rPr>
                  <w:rStyle w:val="normaltextrun"/>
                  <w:rFonts w:ascii="Arial" w:hAnsi="Arial" w:cs="Arial"/>
                  <w:sz w:val="21"/>
                  <w:szCs w:val="21"/>
                </w:rPr>
              </w:rPrChange>
            </w:rPr>
            <w:delText>information request notice</w:delText>
          </w:r>
        </w:del>
      </w:ins>
      <w:ins w:id="1754" w:author="Tammy Meek (NESO)" w:date="2025-01-29T12:22:00Z" w16du:dateUtc="2025-01-29T12:22:00Z">
        <w:r w:rsidR="00A557D7" w:rsidRPr="00A557D7">
          <w:rPr>
            <w:rStyle w:val="normaltextrun"/>
            <w:rFonts w:ascii="Arial" w:hAnsi="Arial" w:cs="Arial"/>
            <w:i/>
            <w:iCs/>
          </w:rPr>
          <w:t>Information Request Notice</w:t>
        </w:r>
      </w:ins>
      <w:ins w:id="1755" w:author="Tammy Meek (ESO)" w:date="2024-05-01T13:43:00Z">
        <w:r w:rsidRPr="41EFB731">
          <w:rPr>
            <w:rStyle w:val="normaltextrun"/>
            <w:rFonts w:ascii="Arial" w:hAnsi="Arial" w:cs="Arial"/>
            <w:rPrChange w:id="1756" w:author="Tammy Meek (NESO)" w:date="2024-11-05T15:50:00Z">
              <w:rPr>
                <w:rStyle w:val="normaltextrun"/>
                <w:rFonts w:ascii="Aptos" w:hAnsi="Aptos" w:cs="Segoe UI"/>
                <w:sz w:val="22"/>
                <w:szCs w:val="22"/>
              </w:rPr>
            </w:rPrChange>
          </w:rPr>
          <w:t>;</w:t>
        </w:r>
        <w:r w:rsidRPr="41EFB731">
          <w:rPr>
            <w:rStyle w:val="eop"/>
            <w:rFonts w:ascii="Arial" w:hAnsi="Arial" w:cs="Arial"/>
            <w:rPrChange w:id="1757" w:author="Tammy Meek (NESO)" w:date="2024-11-05T15:50:00Z">
              <w:rPr>
                <w:rStyle w:val="eop"/>
                <w:rFonts w:ascii="Aptos" w:hAnsi="Aptos" w:cs="Segoe UI"/>
                <w:sz w:val="22"/>
                <w:szCs w:val="22"/>
              </w:rPr>
            </w:rPrChange>
          </w:rPr>
          <w:t> </w:t>
        </w:r>
      </w:ins>
    </w:p>
    <w:p w14:paraId="7E94331F" w14:textId="77777777" w:rsidR="006D7E22" w:rsidRPr="00680DF9" w:rsidRDefault="006D7E22">
      <w:pPr>
        <w:pStyle w:val="paragraph"/>
        <w:spacing w:before="0" w:beforeAutospacing="0" w:after="0" w:afterAutospacing="0"/>
        <w:ind w:left="2127" w:hanging="426"/>
        <w:jc w:val="both"/>
        <w:textAlignment w:val="baseline"/>
        <w:rPr>
          <w:ins w:id="1758" w:author="Tammy Meek (ESO)" w:date="2024-05-01T13:43:00Z"/>
          <w:rFonts w:ascii="Arial" w:hAnsi="Arial" w:cs="Arial"/>
          <w:rPrChange w:id="1759" w:author="Tammy Meek (NESO)" w:date="2024-11-05T15:50:00Z">
            <w:rPr>
              <w:ins w:id="1760" w:author="Tammy Meek (ESO)" w:date="2024-05-01T13:43:00Z"/>
              <w:rFonts w:ascii="Segoe UI" w:hAnsi="Segoe UI" w:cs="Segoe UI"/>
              <w:sz w:val="18"/>
              <w:szCs w:val="18"/>
            </w:rPr>
          </w:rPrChange>
        </w:rPr>
        <w:pPrChange w:id="1761" w:author="Tammy Meek (NESO)" w:date="2025-01-24T11:55:00Z" w16du:dateUtc="2025-01-24T11:55:00Z">
          <w:pPr>
            <w:pStyle w:val="paragraph"/>
            <w:spacing w:before="0" w:beforeAutospacing="0" w:after="0" w:afterAutospacing="0"/>
            <w:ind w:left="720" w:firstLine="720"/>
            <w:textAlignment w:val="baseline"/>
          </w:pPr>
        </w:pPrChange>
      </w:pPr>
    </w:p>
    <w:p w14:paraId="2F9DE8F1" w14:textId="5300A1B9" w:rsidR="00791FB4" w:rsidRPr="00680DF9" w:rsidRDefault="00791FB4">
      <w:pPr>
        <w:pStyle w:val="paragraph"/>
        <w:numPr>
          <w:ilvl w:val="0"/>
          <w:numId w:val="64"/>
        </w:numPr>
        <w:spacing w:before="0" w:beforeAutospacing="0" w:after="0" w:afterAutospacing="0"/>
        <w:ind w:left="2127" w:hanging="426"/>
        <w:jc w:val="both"/>
        <w:textAlignment w:val="baseline"/>
        <w:rPr>
          <w:ins w:id="1762" w:author="Tammy Meek (ESO)" w:date="2024-05-01T13:43:00Z"/>
          <w:rStyle w:val="eop"/>
          <w:rFonts w:ascii="Arial" w:hAnsi="Arial" w:cs="Arial"/>
          <w:rPrChange w:id="1763" w:author="Tammy Meek (NESO)" w:date="2024-11-05T15:50:00Z">
            <w:rPr>
              <w:ins w:id="1764" w:author="Tammy Meek (ESO)" w:date="2024-05-01T13:43:00Z"/>
              <w:rStyle w:val="eop"/>
              <w:rFonts w:ascii="Aptos" w:hAnsi="Aptos" w:cs="Segoe UI"/>
              <w:sz w:val="22"/>
              <w:szCs w:val="22"/>
            </w:rPr>
          </w:rPrChange>
        </w:rPr>
        <w:pPrChange w:id="1765" w:author="Tammy Meek (NESO)" w:date="2025-01-24T11:55:00Z" w16du:dateUtc="2025-01-24T11:55:00Z">
          <w:pPr>
            <w:pStyle w:val="paragraph"/>
            <w:spacing w:before="0" w:beforeAutospacing="0" w:after="0" w:afterAutospacing="0"/>
            <w:ind w:left="720" w:firstLine="720"/>
            <w:textAlignment w:val="baseline"/>
          </w:pPr>
        </w:pPrChange>
      </w:pPr>
      <w:ins w:id="1766" w:author="Tammy Meek (ESO)" w:date="2024-05-01T13:43:00Z">
        <w:r w:rsidRPr="41EFB731">
          <w:rPr>
            <w:rStyle w:val="normaltextrun"/>
            <w:rFonts w:ascii="Arial" w:hAnsi="Arial" w:cs="Arial"/>
            <w:rPrChange w:id="1767" w:author="Tammy Meek (NESO)" w:date="2024-11-05T15:50:00Z">
              <w:rPr>
                <w:rStyle w:val="normaltextrun"/>
                <w:rFonts w:ascii="Aptos" w:hAnsi="Aptos" w:cs="Segoe UI"/>
                <w:sz w:val="22"/>
                <w:szCs w:val="22"/>
              </w:rPr>
            </w:rPrChange>
          </w:rPr>
          <w:t>any subsequent variations to the original information requested;</w:t>
        </w:r>
        <w:r w:rsidRPr="41EFB731">
          <w:rPr>
            <w:rStyle w:val="eop"/>
            <w:rFonts w:ascii="Arial" w:hAnsi="Arial" w:cs="Arial"/>
            <w:rPrChange w:id="1768" w:author="Tammy Meek (NESO)" w:date="2024-11-05T15:50:00Z">
              <w:rPr>
                <w:rStyle w:val="eop"/>
                <w:rFonts w:ascii="Aptos" w:hAnsi="Aptos" w:cs="Segoe UI"/>
                <w:sz w:val="22"/>
                <w:szCs w:val="22"/>
              </w:rPr>
            </w:rPrChange>
          </w:rPr>
          <w:t> </w:t>
        </w:r>
      </w:ins>
    </w:p>
    <w:p w14:paraId="3F6CF2E8" w14:textId="77777777" w:rsidR="006D7E22" w:rsidRPr="00680DF9" w:rsidRDefault="006D7E22">
      <w:pPr>
        <w:pStyle w:val="paragraph"/>
        <w:spacing w:before="0" w:beforeAutospacing="0" w:after="0" w:afterAutospacing="0"/>
        <w:ind w:left="2127" w:hanging="426"/>
        <w:jc w:val="both"/>
        <w:textAlignment w:val="baseline"/>
        <w:rPr>
          <w:ins w:id="1769" w:author="Tammy Meek (ESO)" w:date="2024-05-01T13:43:00Z"/>
          <w:rFonts w:ascii="Arial" w:hAnsi="Arial" w:cs="Arial"/>
          <w:rPrChange w:id="1770" w:author="Tammy Meek (NESO)" w:date="2024-11-05T15:50:00Z">
            <w:rPr>
              <w:ins w:id="1771" w:author="Tammy Meek (ESO)" w:date="2024-05-01T13:43:00Z"/>
              <w:rFonts w:ascii="Segoe UI" w:hAnsi="Segoe UI" w:cs="Segoe UI"/>
              <w:sz w:val="18"/>
              <w:szCs w:val="18"/>
            </w:rPr>
          </w:rPrChange>
        </w:rPr>
        <w:pPrChange w:id="1772" w:author="Tammy Meek (NESO)" w:date="2025-01-24T11:55:00Z" w16du:dateUtc="2025-01-24T11:55:00Z">
          <w:pPr>
            <w:pStyle w:val="paragraph"/>
            <w:spacing w:before="0" w:beforeAutospacing="0" w:after="0" w:afterAutospacing="0"/>
            <w:ind w:left="720" w:firstLine="720"/>
            <w:textAlignment w:val="baseline"/>
          </w:pPr>
        </w:pPrChange>
      </w:pPr>
    </w:p>
    <w:p w14:paraId="57FE302E" w14:textId="4CA17FB3" w:rsidR="00791FB4" w:rsidRPr="00680DF9" w:rsidRDefault="00791FB4">
      <w:pPr>
        <w:pStyle w:val="paragraph"/>
        <w:numPr>
          <w:ilvl w:val="0"/>
          <w:numId w:val="64"/>
        </w:numPr>
        <w:spacing w:before="0" w:beforeAutospacing="0" w:after="0" w:afterAutospacing="0"/>
        <w:ind w:left="2127" w:hanging="426"/>
        <w:jc w:val="both"/>
        <w:textAlignment w:val="baseline"/>
        <w:rPr>
          <w:ins w:id="1773" w:author="Tammy Meek (ESO)" w:date="2024-05-01T13:44:00Z"/>
          <w:rStyle w:val="eop"/>
          <w:rFonts w:ascii="Arial" w:hAnsi="Arial" w:cs="Arial"/>
          <w:rPrChange w:id="1774" w:author="Tammy Meek (NESO)" w:date="2024-11-05T15:50:00Z">
            <w:rPr>
              <w:ins w:id="1775" w:author="Tammy Meek (ESO)" w:date="2024-05-01T13:44:00Z"/>
              <w:rStyle w:val="eop"/>
              <w:rFonts w:ascii="Aptos" w:hAnsi="Aptos" w:cs="Segoe UI"/>
              <w:sz w:val="22"/>
              <w:szCs w:val="22"/>
            </w:rPr>
          </w:rPrChange>
        </w:rPr>
        <w:pPrChange w:id="1776" w:author="Tammy Meek (NESO)" w:date="2025-01-24T11:55:00Z" w16du:dateUtc="2025-01-24T11:55:00Z">
          <w:pPr>
            <w:pStyle w:val="paragraph"/>
            <w:spacing w:before="0" w:beforeAutospacing="0" w:after="0" w:afterAutospacing="0"/>
            <w:ind w:left="1440"/>
            <w:textAlignment w:val="baseline"/>
          </w:pPr>
        </w:pPrChange>
      </w:pPr>
      <w:ins w:id="1777" w:author="Tammy Meek (ESO)" w:date="2024-05-01T13:43:00Z">
        <w:r w:rsidRPr="41EFB731">
          <w:rPr>
            <w:rStyle w:val="normaltextrun"/>
            <w:rFonts w:ascii="Arial" w:hAnsi="Arial" w:cs="Arial"/>
            <w:rPrChange w:id="1778" w:author="Tammy Meek (NESO)" w:date="2024-11-05T15:50:00Z">
              <w:rPr>
                <w:rStyle w:val="normaltextrun"/>
                <w:rFonts w:ascii="Aptos" w:hAnsi="Aptos" w:cs="Segoe UI"/>
                <w:sz w:val="22"/>
                <w:szCs w:val="22"/>
              </w:rPr>
            </w:rPrChange>
          </w:rPr>
          <w:t>the recipient’s response to the notice, including any refusal or challenges to the notice or requested information;</w:t>
        </w:r>
        <w:r w:rsidRPr="41EFB731">
          <w:rPr>
            <w:rStyle w:val="eop"/>
            <w:rFonts w:ascii="Arial" w:hAnsi="Arial" w:cs="Arial"/>
            <w:rPrChange w:id="1779" w:author="Tammy Meek (NESO)" w:date="2024-11-05T15:50:00Z">
              <w:rPr>
                <w:rStyle w:val="eop"/>
                <w:rFonts w:ascii="Aptos" w:hAnsi="Aptos" w:cs="Segoe UI"/>
                <w:sz w:val="22"/>
                <w:szCs w:val="22"/>
              </w:rPr>
            </w:rPrChange>
          </w:rPr>
          <w:t> </w:t>
        </w:r>
      </w:ins>
    </w:p>
    <w:p w14:paraId="6AACC1B4" w14:textId="77777777" w:rsidR="006D7E22" w:rsidRPr="00680DF9" w:rsidRDefault="006D7E22">
      <w:pPr>
        <w:pStyle w:val="ListParagraph"/>
        <w:ind w:left="2127" w:hanging="426"/>
        <w:jc w:val="both"/>
        <w:rPr>
          <w:ins w:id="1780" w:author="Tammy Meek (ESO)" w:date="2024-05-01T13:44:00Z"/>
          <w:rFonts w:ascii="Arial" w:hAnsi="Arial" w:cs="Arial"/>
          <w:sz w:val="24"/>
          <w:szCs w:val="24"/>
          <w:rPrChange w:id="1781" w:author="Tammy Meek (NESO)" w:date="2024-11-05T15:50:00Z">
            <w:rPr>
              <w:ins w:id="1782" w:author="Tammy Meek (ESO)" w:date="2024-05-01T13:44:00Z"/>
              <w:rFonts w:ascii="Segoe UI" w:hAnsi="Segoe UI" w:cs="Segoe UI"/>
              <w:sz w:val="18"/>
              <w:szCs w:val="18"/>
            </w:rPr>
          </w:rPrChange>
        </w:rPr>
        <w:pPrChange w:id="1783"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4D8B2B41" w14:textId="52FADF9D" w:rsidR="00791FB4" w:rsidRPr="00680DF9" w:rsidRDefault="00791FB4">
      <w:pPr>
        <w:pStyle w:val="paragraph"/>
        <w:numPr>
          <w:ilvl w:val="0"/>
          <w:numId w:val="64"/>
        </w:numPr>
        <w:spacing w:before="0" w:beforeAutospacing="0" w:after="0" w:afterAutospacing="0"/>
        <w:ind w:left="2127" w:hanging="426"/>
        <w:jc w:val="both"/>
        <w:textAlignment w:val="baseline"/>
        <w:rPr>
          <w:ins w:id="1784" w:author="Tammy Meek (ESO)" w:date="2024-05-01T13:44:00Z"/>
          <w:rStyle w:val="eop"/>
          <w:rFonts w:ascii="Arial" w:hAnsi="Arial" w:cs="Arial"/>
          <w:rPrChange w:id="1785" w:author="Tammy Meek (NESO)" w:date="2024-11-05T15:50:00Z">
            <w:rPr>
              <w:ins w:id="1786" w:author="Tammy Meek (ESO)" w:date="2024-05-01T13:44:00Z"/>
              <w:rStyle w:val="eop"/>
              <w:rFonts w:ascii="Aptos" w:hAnsi="Aptos" w:cs="Segoe UI"/>
              <w:sz w:val="22"/>
              <w:szCs w:val="22"/>
            </w:rPr>
          </w:rPrChange>
        </w:rPr>
        <w:pPrChange w:id="1787" w:author="Tammy Meek (NESO)" w:date="2025-01-24T11:55:00Z" w16du:dateUtc="2025-01-24T11:55:00Z">
          <w:pPr>
            <w:pStyle w:val="paragraph"/>
            <w:spacing w:before="0" w:beforeAutospacing="0" w:after="0" w:afterAutospacing="0"/>
            <w:ind w:left="720" w:firstLine="720"/>
            <w:textAlignment w:val="baseline"/>
          </w:pPr>
        </w:pPrChange>
      </w:pPr>
      <w:ins w:id="1788" w:author="Tammy Meek (ESO)" w:date="2024-05-01T13:43:00Z">
        <w:r w:rsidRPr="41EFB731">
          <w:rPr>
            <w:rStyle w:val="normaltextrun"/>
            <w:rFonts w:ascii="Arial" w:hAnsi="Arial" w:cs="Arial"/>
            <w:rPrChange w:id="1789" w:author="Tammy Meek (NESO)" w:date="2024-11-05T15:50:00Z">
              <w:rPr>
                <w:rStyle w:val="normaltextrun"/>
                <w:rFonts w:ascii="Aptos" w:hAnsi="Aptos" w:cs="Segoe UI"/>
                <w:sz w:val="22"/>
                <w:szCs w:val="22"/>
              </w:rPr>
            </w:rPrChange>
          </w:rPr>
          <w:t>the time taken for the recipient to provide the requested information;</w:t>
        </w:r>
        <w:r w:rsidRPr="41EFB731">
          <w:rPr>
            <w:rStyle w:val="eop"/>
            <w:rFonts w:ascii="Arial" w:hAnsi="Arial" w:cs="Arial"/>
            <w:rPrChange w:id="1790" w:author="Tammy Meek (NESO)" w:date="2024-11-05T15:50:00Z">
              <w:rPr>
                <w:rStyle w:val="eop"/>
                <w:rFonts w:ascii="Aptos" w:hAnsi="Aptos" w:cs="Segoe UI"/>
                <w:sz w:val="22"/>
                <w:szCs w:val="22"/>
              </w:rPr>
            </w:rPrChange>
          </w:rPr>
          <w:t> </w:t>
        </w:r>
      </w:ins>
    </w:p>
    <w:p w14:paraId="7D6178C7" w14:textId="77777777" w:rsidR="006D7E22" w:rsidRPr="00680DF9" w:rsidRDefault="006D7E22">
      <w:pPr>
        <w:pStyle w:val="ListParagraph"/>
        <w:ind w:left="2127" w:hanging="426"/>
        <w:jc w:val="both"/>
        <w:rPr>
          <w:ins w:id="1791" w:author="Tammy Meek (ESO)" w:date="2024-05-01T13:44:00Z"/>
          <w:rFonts w:ascii="Arial" w:hAnsi="Arial" w:cs="Arial"/>
          <w:sz w:val="24"/>
          <w:szCs w:val="24"/>
          <w:rPrChange w:id="1792" w:author="Tammy Meek (NESO)" w:date="2024-11-05T15:50:00Z">
            <w:rPr>
              <w:ins w:id="1793" w:author="Tammy Meek (ESO)" w:date="2024-05-01T13:44:00Z"/>
              <w:rFonts w:ascii="Segoe UI" w:hAnsi="Segoe UI" w:cs="Segoe UI"/>
              <w:sz w:val="18"/>
              <w:szCs w:val="18"/>
            </w:rPr>
          </w:rPrChange>
        </w:rPr>
        <w:pPrChange w:id="1794"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6F072E95" w14:textId="02CE1308" w:rsidR="00791FB4" w:rsidRPr="00680DF9" w:rsidRDefault="00791FB4">
      <w:pPr>
        <w:pStyle w:val="paragraph"/>
        <w:numPr>
          <w:ilvl w:val="0"/>
          <w:numId w:val="64"/>
        </w:numPr>
        <w:spacing w:before="0" w:beforeAutospacing="0" w:after="0" w:afterAutospacing="0"/>
        <w:ind w:left="2127" w:hanging="426"/>
        <w:jc w:val="both"/>
        <w:textAlignment w:val="baseline"/>
        <w:rPr>
          <w:ins w:id="1795" w:author="Tammy Meek (ESO)" w:date="2024-05-01T13:44:00Z"/>
          <w:rStyle w:val="eop"/>
          <w:rFonts w:ascii="Arial" w:hAnsi="Arial" w:cs="Arial"/>
          <w:rPrChange w:id="1796" w:author="Tammy Meek (NESO)" w:date="2024-11-05T15:50:00Z">
            <w:rPr>
              <w:ins w:id="1797" w:author="Tammy Meek (ESO)" w:date="2024-05-01T13:44:00Z"/>
              <w:rStyle w:val="eop"/>
              <w:rFonts w:ascii="Aptos" w:hAnsi="Aptos" w:cs="Segoe UI"/>
              <w:sz w:val="22"/>
              <w:szCs w:val="22"/>
            </w:rPr>
          </w:rPrChange>
        </w:rPr>
        <w:pPrChange w:id="1798" w:author="Tammy Meek (NESO)" w:date="2025-01-24T11:55:00Z" w16du:dateUtc="2025-01-24T11:55:00Z">
          <w:pPr>
            <w:pStyle w:val="paragraph"/>
            <w:spacing w:before="0" w:beforeAutospacing="0" w:after="0" w:afterAutospacing="0"/>
            <w:ind w:left="720" w:firstLine="720"/>
            <w:textAlignment w:val="baseline"/>
          </w:pPr>
        </w:pPrChange>
      </w:pPr>
      <w:ins w:id="1799" w:author="Tammy Meek (ESO)" w:date="2024-05-01T13:43:00Z">
        <w:r w:rsidRPr="41EFB731">
          <w:rPr>
            <w:rStyle w:val="normaltextrun"/>
            <w:rFonts w:ascii="Arial" w:hAnsi="Arial" w:cs="Arial"/>
            <w:rPrChange w:id="1800" w:author="Tammy Meek (NESO)" w:date="2024-11-05T15:50:00Z">
              <w:rPr>
                <w:rStyle w:val="normaltextrun"/>
                <w:rFonts w:ascii="Aptos" w:hAnsi="Aptos" w:cs="Segoe UI"/>
                <w:sz w:val="22"/>
                <w:szCs w:val="22"/>
              </w:rPr>
            </w:rPrChange>
          </w:rPr>
          <w:t>the manner and form the information was provided in; and</w:t>
        </w:r>
        <w:r w:rsidRPr="41EFB731">
          <w:rPr>
            <w:rStyle w:val="eop"/>
            <w:rFonts w:ascii="Arial" w:hAnsi="Arial" w:cs="Arial"/>
            <w:rPrChange w:id="1801" w:author="Tammy Meek (NESO)" w:date="2024-11-05T15:50:00Z">
              <w:rPr>
                <w:rStyle w:val="eop"/>
                <w:rFonts w:ascii="Aptos" w:hAnsi="Aptos" w:cs="Segoe UI"/>
                <w:sz w:val="22"/>
                <w:szCs w:val="22"/>
              </w:rPr>
            </w:rPrChange>
          </w:rPr>
          <w:t> </w:t>
        </w:r>
      </w:ins>
    </w:p>
    <w:p w14:paraId="36BCD4F3" w14:textId="77777777" w:rsidR="00F96A3B" w:rsidRPr="00680DF9" w:rsidRDefault="00F96A3B">
      <w:pPr>
        <w:pStyle w:val="ListParagraph"/>
        <w:ind w:left="2127" w:hanging="426"/>
        <w:jc w:val="both"/>
        <w:rPr>
          <w:ins w:id="1802" w:author="Tammy Meek (ESO)" w:date="2024-05-01T13:44:00Z"/>
          <w:rFonts w:ascii="Arial" w:hAnsi="Arial" w:cs="Arial"/>
          <w:sz w:val="24"/>
          <w:szCs w:val="24"/>
          <w:rPrChange w:id="1803" w:author="Tammy Meek (NESO)" w:date="2024-11-05T15:50:00Z">
            <w:rPr>
              <w:ins w:id="1804" w:author="Tammy Meek (ESO)" w:date="2024-05-01T13:44:00Z"/>
              <w:rFonts w:ascii="Segoe UI" w:hAnsi="Segoe UI" w:cs="Segoe UI"/>
              <w:sz w:val="18"/>
              <w:szCs w:val="18"/>
            </w:rPr>
          </w:rPrChange>
        </w:rPr>
        <w:pPrChange w:id="1805" w:author="Tammy Meek (NESO)" w:date="2025-01-24T11:55:00Z" w16du:dateUtc="2025-01-24T11:55:00Z">
          <w:pPr>
            <w:pStyle w:val="paragraph"/>
            <w:numPr>
              <w:numId w:val="64"/>
            </w:numPr>
            <w:spacing w:before="0" w:beforeAutospacing="0" w:after="0" w:afterAutospacing="0"/>
            <w:ind w:left="1800" w:hanging="360"/>
            <w:textAlignment w:val="baseline"/>
          </w:pPr>
        </w:pPrChange>
      </w:pPr>
    </w:p>
    <w:p w14:paraId="0192FF65" w14:textId="7E1B6683" w:rsidR="00791FB4" w:rsidRPr="00680DF9" w:rsidRDefault="00791FB4">
      <w:pPr>
        <w:pStyle w:val="paragraph"/>
        <w:numPr>
          <w:ilvl w:val="0"/>
          <w:numId w:val="64"/>
        </w:numPr>
        <w:spacing w:before="0" w:beforeAutospacing="0" w:after="0" w:afterAutospacing="0"/>
        <w:ind w:left="2127" w:hanging="426"/>
        <w:jc w:val="both"/>
        <w:textAlignment w:val="baseline"/>
        <w:rPr>
          <w:ins w:id="1806" w:author="Tammy Meek (ESO)" w:date="2024-05-01T13:43:00Z"/>
          <w:rFonts w:ascii="Arial" w:hAnsi="Arial" w:cs="Arial"/>
          <w:rPrChange w:id="1807" w:author="Tammy Meek (NESO)" w:date="2024-11-05T15:50:00Z">
            <w:rPr>
              <w:ins w:id="1808" w:author="Tammy Meek (ESO)" w:date="2024-05-01T13:43:00Z"/>
              <w:rFonts w:ascii="Segoe UI" w:hAnsi="Segoe UI" w:cs="Segoe UI"/>
              <w:sz w:val="18"/>
              <w:szCs w:val="18"/>
            </w:rPr>
          </w:rPrChange>
        </w:rPr>
        <w:pPrChange w:id="1809" w:author="Tammy Meek (NESO)" w:date="2025-01-24T11:55:00Z" w16du:dateUtc="2025-01-24T11:55:00Z">
          <w:pPr>
            <w:pStyle w:val="paragraph"/>
            <w:spacing w:before="0" w:beforeAutospacing="0" w:after="0" w:afterAutospacing="0"/>
            <w:ind w:left="1440"/>
            <w:textAlignment w:val="baseline"/>
          </w:pPr>
        </w:pPrChange>
      </w:pPr>
      <w:del w:id="1810" w:author="Tammy Meek (NESO)" w:date="2025-01-24T11:54:00Z">
        <w:r w:rsidRPr="41EFB731" w:rsidDel="002F0C12">
          <w:rPr>
            <w:rStyle w:val="normaltextrun"/>
            <w:rFonts w:ascii="Arial" w:hAnsi="Arial" w:cs="Arial"/>
            <w:rPrChange w:id="1811" w:author="Tammy Meek (NESO)" w:date="2024-11-05T15:50:00Z">
              <w:rPr>
                <w:rStyle w:val="normaltextrun"/>
                <w:rFonts w:ascii="Aptos" w:hAnsi="Aptos" w:cs="Segoe UI"/>
                <w:sz w:val="22"/>
                <w:szCs w:val="22"/>
              </w:rPr>
            </w:rPrChange>
          </w:rPr>
          <w:delText xml:space="preserve"> </w:delText>
        </w:r>
      </w:del>
      <w:ins w:id="1812" w:author="Tammy Meek (ESO)" w:date="2024-05-01T13:43:00Z">
        <w:r w:rsidRPr="41EFB731">
          <w:rPr>
            <w:rStyle w:val="normaltextrun"/>
            <w:rFonts w:ascii="Arial" w:hAnsi="Arial" w:cs="Arial"/>
            <w:rPrChange w:id="1813" w:author="Tammy Meek (NESO)" w:date="2024-11-05T15:50:00Z">
              <w:rPr>
                <w:rStyle w:val="normaltextrun"/>
                <w:rFonts w:ascii="Aptos" w:hAnsi="Aptos" w:cs="Segoe UI"/>
                <w:sz w:val="22"/>
                <w:szCs w:val="22"/>
              </w:rPr>
            </w:rPrChange>
          </w:rPr>
          <w:t xml:space="preserve">the information provided in response to the notice, and whether such information complied, in </w:t>
        </w:r>
      </w:ins>
      <w:ins w:id="1814" w:author="Tammy Meek (ESO)" w:date="2024-05-01T13:50:00Z">
        <w:r w:rsidR="004B346F" w:rsidRPr="41EFB731">
          <w:rPr>
            <w:rStyle w:val="normaltextrun"/>
            <w:rFonts w:ascii="Arial" w:hAnsi="Arial" w:cs="Arial"/>
            <w:rPrChange w:id="1815" w:author="Tammy Meek (NESO)" w:date="2024-11-05T15:50:00Z">
              <w:rPr>
                <w:rStyle w:val="normaltextrun"/>
                <w:rFonts w:ascii="Arial" w:hAnsi="Arial" w:cs="Arial"/>
                <w:b/>
                <w:bCs/>
                <w:sz w:val="21"/>
                <w:szCs w:val="21"/>
              </w:rPr>
            </w:rPrChange>
          </w:rPr>
          <w:t xml:space="preserve">the </w:t>
        </w:r>
      </w:ins>
      <w:del w:id="1816" w:author="Tammy Meek (NESO)" w:date="2025-01-24T11:51:00Z">
        <w:r w:rsidR="00362AAE" w:rsidRPr="41EFB731" w:rsidDel="00C14108">
          <w:rPr>
            <w:rStyle w:val="normaltextrun"/>
            <w:rFonts w:ascii="Arial" w:hAnsi="Arial" w:cs="Arial"/>
            <w:i/>
            <w:rPrChange w:id="1817" w:author="Lizzie Timmins (NESO)" w:date="2025-01-28T13:38:00Z" w16du:dateUtc="2025-01-28T13:38:00Z">
              <w:rPr>
                <w:rStyle w:val="normaltextrun"/>
                <w:rFonts w:ascii="Arial" w:hAnsi="Arial" w:cs="Arial"/>
                <w:i/>
                <w:iCs/>
                <w:sz w:val="21"/>
                <w:szCs w:val="21"/>
              </w:rPr>
            </w:rPrChange>
          </w:rPr>
          <w:delText>ISOP</w:delText>
        </w:r>
      </w:del>
      <w:ins w:id="1818" w:author="Tammy Meek (NESO)" w:date="2025-01-24T11:51:00Z" w16du:dateUtc="2025-01-24T11:51:00Z">
        <w:r w:rsidR="00C14108" w:rsidRPr="41EFB731">
          <w:rPr>
            <w:rStyle w:val="normaltextrun"/>
            <w:rFonts w:ascii="Arial" w:hAnsi="Arial" w:cs="Arial"/>
            <w:i/>
            <w:rPrChange w:id="1819" w:author="Lizzie Timmins (NESO)" w:date="2025-01-28T13:38:00Z" w16du:dateUtc="2025-01-28T13:38:00Z">
              <w:rPr>
                <w:rStyle w:val="normaltextrun"/>
                <w:rFonts w:ascii="Arial" w:hAnsi="Arial" w:cs="Arial"/>
                <w:i/>
                <w:iCs/>
                <w:sz w:val="21"/>
                <w:szCs w:val="21"/>
              </w:rPr>
            </w:rPrChange>
          </w:rPr>
          <w:t>ISOP</w:t>
        </w:r>
      </w:ins>
      <w:ins w:id="1820" w:author="Tammy Meek (ESO)" w:date="2024-05-01T13:43:00Z">
        <w:r w:rsidRPr="41EFB731">
          <w:rPr>
            <w:rStyle w:val="normaltextrun"/>
            <w:rFonts w:ascii="Arial" w:hAnsi="Arial" w:cs="Arial"/>
            <w:rPrChange w:id="1821" w:author="Tammy Meek (NESO)" w:date="2024-11-05T15:50:00Z">
              <w:rPr>
                <w:rStyle w:val="normaltextrun"/>
                <w:rFonts w:ascii="Aptos" w:hAnsi="Aptos" w:cs="Segoe UI"/>
                <w:sz w:val="22"/>
                <w:szCs w:val="22"/>
              </w:rPr>
            </w:rPrChange>
          </w:rPr>
          <w:t xml:space="preserve">’s view, with </w:t>
        </w:r>
        <w:r w:rsidR="00AA1A37" w:rsidRPr="41EFB731">
          <w:rPr>
            <w:rStyle w:val="normaltextrun"/>
            <w:rFonts w:ascii="Arial" w:hAnsi="Arial" w:cs="Arial"/>
            <w:rPrChange w:id="1822" w:author="Lizzie Timmins (NESO)" w:date="2025-01-28T13:38:00Z" w16du:dateUtc="2025-01-28T13:38:00Z">
              <w:rPr>
                <w:rStyle w:val="normaltextrun"/>
                <w:rFonts w:ascii="Arial" w:hAnsi="Arial" w:cs="Arial"/>
                <w:sz w:val="21"/>
                <w:szCs w:val="21"/>
              </w:rPr>
            </w:rPrChange>
          </w:rPr>
          <w:t xml:space="preserve">the </w:t>
        </w:r>
        <w:del w:id="1823" w:author="Tammy Meek (NESO)" w:date="2025-01-29T12:22:00Z" w16du:dateUtc="2025-01-29T12:22:00Z">
          <w:r w:rsidR="00AA1A37" w:rsidRPr="41EFB731" w:rsidDel="00A557D7">
            <w:rPr>
              <w:rStyle w:val="normaltextrun"/>
              <w:rFonts w:ascii="Arial" w:hAnsi="Arial" w:cs="Arial"/>
              <w:rPrChange w:id="1824" w:author="Lizzie Timmins (NESO)" w:date="2025-01-28T13:38:00Z" w16du:dateUtc="2025-01-28T13:38:00Z">
                <w:rPr>
                  <w:rStyle w:val="normaltextrun"/>
                  <w:rFonts w:ascii="Arial" w:hAnsi="Arial" w:cs="Arial"/>
                  <w:sz w:val="21"/>
                  <w:szCs w:val="21"/>
                </w:rPr>
              </w:rPrChange>
            </w:rPr>
            <w:delText>information request notice</w:delText>
          </w:r>
        </w:del>
      </w:ins>
      <w:ins w:id="1825" w:author="Tammy Meek (NESO)" w:date="2025-01-29T12:22:00Z" w16du:dateUtc="2025-01-29T12:22:00Z">
        <w:r w:rsidR="00A557D7" w:rsidRPr="00A557D7">
          <w:rPr>
            <w:rStyle w:val="normaltextrun"/>
            <w:rFonts w:ascii="Arial" w:hAnsi="Arial" w:cs="Arial"/>
            <w:i/>
            <w:iCs/>
          </w:rPr>
          <w:t>Information Request Notice</w:t>
        </w:r>
      </w:ins>
      <w:ins w:id="1826" w:author="Tammy Meek (ESO)" w:date="2024-05-01T13:43:00Z">
        <w:r w:rsidRPr="41EFB731">
          <w:rPr>
            <w:rStyle w:val="normaltextrun"/>
            <w:rFonts w:ascii="Arial" w:hAnsi="Arial" w:cs="Arial"/>
            <w:rPrChange w:id="1827" w:author="Tammy Meek (NESO)" w:date="2024-11-05T15:50:00Z">
              <w:rPr>
                <w:rStyle w:val="normaltextrun"/>
                <w:rFonts w:ascii="Aptos" w:hAnsi="Aptos" w:cs="Segoe UI"/>
                <w:b/>
                <w:bCs/>
                <w:sz w:val="22"/>
                <w:szCs w:val="22"/>
              </w:rPr>
            </w:rPrChange>
          </w:rPr>
          <w:t>.</w:t>
        </w:r>
        <w:r w:rsidRPr="41EFB731">
          <w:rPr>
            <w:rStyle w:val="eop"/>
            <w:rFonts w:ascii="Arial" w:hAnsi="Arial" w:cs="Arial"/>
            <w:rPrChange w:id="1828" w:author="Tammy Meek (NESO)" w:date="2024-11-05T15:50:00Z">
              <w:rPr>
                <w:rStyle w:val="eop"/>
                <w:rFonts w:ascii="Aptos" w:hAnsi="Aptos" w:cs="Segoe UI"/>
                <w:sz w:val="22"/>
                <w:szCs w:val="22"/>
              </w:rPr>
            </w:rPrChange>
          </w:rPr>
          <w:t> </w:t>
        </w:r>
      </w:ins>
    </w:p>
    <w:p w14:paraId="305DADCB" w14:textId="77777777" w:rsidR="00347E26" w:rsidRPr="00680DF9" w:rsidRDefault="00347E26">
      <w:pPr>
        <w:widowControl/>
        <w:ind w:left="1701"/>
        <w:rPr>
          <w:ins w:id="1829" w:author="Tammy Meek (NESO)" w:date="2024-11-05T15:50:00Z"/>
          <w:rFonts w:ascii="Arial" w:hAnsi="Arial" w:cs="Arial"/>
          <w:sz w:val="24"/>
          <w:szCs w:val="24"/>
          <w:rPrChange w:id="1830" w:author="Tammy Meek (NESO)" w:date="2024-11-05T15:50:00Z">
            <w:rPr>
              <w:ins w:id="1831" w:author="Tammy Meek (NESO)" w:date="2024-11-05T15:50:00Z"/>
              <w:sz w:val="24"/>
              <w:szCs w:val="24"/>
            </w:rPr>
          </w:rPrChange>
        </w:rPr>
        <w:pPrChange w:id="1832" w:author="Tammy Meek (NESO)" w:date="2025-01-24T11:55:00Z" w16du:dateUtc="2025-01-24T11:55:00Z">
          <w:pPr>
            <w:widowControl/>
          </w:pPr>
        </w:pPrChange>
      </w:pPr>
    </w:p>
    <w:p w14:paraId="7C0CB0A0" w14:textId="15371391" w:rsidR="00EF4A00" w:rsidRDefault="00680DF9" w:rsidP="002F0C12">
      <w:pPr>
        <w:widowControl/>
        <w:tabs>
          <w:tab w:val="left" w:pos="1701"/>
        </w:tabs>
        <w:ind w:left="1701" w:hanging="708"/>
        <w:rPr>
          <w:ins w:id="1833" w:author="Tammy Meek (NESO)" w:date="2025-01-24T12:02:00Z" w16du:dateUtc="2025-01-24T12:02:00Z"/>
          <w:rFonts w:ascii="Arial" w:hAnsi="Arial" w:cs="Arial"/>
          <w:sz w:val="24"/>
          <w:szCs w:val="24"/>
          <w:rPrChange w:id="1834" w:author="Lizzie Timmins (NESO)" w:date="2025-01-28T13:38:00Z" w16du:dateUtc="2025-01-28T13:38:00Z">
            <w:rPr>
              <w:ins w:id="1835" w:author="Tammy Meek (NESO)" w:date="2025-01-24T12:02:00Z" w16du:dateUtc="2025-01-24T12:02:00Z"/>
              <w:rFonts w:ascii="Arial" w:hAnsi="Arial" w:cs="Arial"/>
              <w:sz w:val="21"/>
              <w:szCs w:val="21"/>
            </w:rPr>
          </w:rPrChange>
        </w:rPr>
      </w:pPr>
      <w:ins w:id="1836" w:author="Tammy Meek (NESO)" w:date="2024-11-05T15:50:00Z">
        <w:r w:rsidRPr="41EFB731">
          <w:rPr>
            <w:rFonts w:ascii="Arial" w:hAnsi="Arial" w:cs="Arial"/>
            <w:sz w:val="24"/>
            <w:szCs w:val="24"/>
            <w:rPrChange w:id="1837" w:author="Tammy Meek (NESO)" w:date="2024-11-05T15:50:00Z">
              <w:rPr/>
            </w:rPrChange>
          </w:rPr>
          <w:t xml:space="preserve">1.25.6 </w:t>
        </w:r>
        <w:r>
          <w:tab/>
        </w:r>
        <w:r w:rsidRPr="41EFB731">
          <w:rPr>
            <w:rFonts w:ascii="Arial" w:hAnsi="Arial" w:cs="Arial"/>
            <w:sz w:val="24"/>
            <w:szCs w:val="24"/>
            <w:rPrChange w:id="1838" w:author="Tammy Meek (NESO)" w:date="2024-11-05T15:50:00Z">
              <w:rPr/>
            </w:rPrChange>
          </w:rPr>
          <w:t xml:space="preserve">For the purpose of paragraph 1.25, "User" means a </w:t>
        </w:r>
      </w:ins>
      <w:ins w:id="1839" w:author="Tammy Meek (NESO)" w:date="2025-01-24T12:00:00Z" w16du:dateUtc="2025-01-24T12:00:00Z">
        <w:del w:id="1840" w:author="Stuart McLarnon (NESO)" w:date="2025-01-29T15:51:00Z" w16du:dateUtc="2025-01-29T15:51:00Z">
          <w:r w:rsidR="000D741D" w:rsidRPr="41EFB731">
            <w:rPr>
              <w:rFonts w:ascii="Arial" w:hAnsi="Arial" w:cs="Arial"/>
              <w:i/>
              <w:sz w:val="24"/>
              <w:szCs w:val="24"/>
              <w:rPrChange w:id="1841" w:author="Lizzie Timmins (NESO)" w:date="2025-01-28T13:38:00Z" w16du:dateUtc="2025-01-28T13:38:00Z">
                <w:rPr>
                  <w:rFonts w:ascii="Arial" w:hAnsi="Arial" w:cs="Arial"/>
                  <w:i/>
                  <w:iCs/>
                  <w:sz w:val="21"/>
                  <w:szCs w:val="21"/>
                </w:rPr>
              </w:rPrChange>
            </w:rPr>
            <w:delText>Transmission Licensee</w:delText>
          </w:r>
        </w:del>
      </w:ins>
      <w:ins w:id="1842" w:author="Stuart McLarnon (NESO)" w:date="2025-01-29T15:51:00Z" w16du:dateUtc="2025-01-29T15:51:00Z">
        <w:r w:rsidR="00E652B9" w:rsidRPr="00E652B9">
          <w:rPr>
            <w:rFonts w:ascii="Arial" w:hAnsi="Arial" w:cs="Arial"/>
            <w:i/>
            <w:iCs/>
            <w:sz w:val="24"/>
            <w:szCs w:val="24"/>
          </w:rPr>
          <w:t>Licensee</w:t>
        </w:r>
      </w:ins>
      <w:ins w:id="1843" w:author="Tammy Meek (NESO)" w:date="2024-11-05T15:50:00Z">
        <w:r w:rsidRPr="41EFB731">
          <w:rPr>
            <w:rFonts w:ascii="Arial" w:hAnsi="Arial" w:cs="Arial"/>
            <w:sz w:val="24"/>
            <w:szCs w:val="24"/>
            <w:rPrChange w:id="1844" w:author="Tammy Meek (NESO)" w:date="2024-11-05T15:50:00Z">
              <w:rPr/>
            </w:rPrChange>
          </w:rPr>
          <w:t xml:space="preserve"> other than the </w:t>
        </w:r>
      </w:ins>
      <w:ins w:id="1845" w:author="Tammy Meek (NESO)" w:date="2025-01-24T11:51:00Z" w16du:dateUtc="2025-01-24T11:51:00Z">
        <w:r w:rsidR="00C14108" w:rsidRPr="41EFB731">
          <w:rPr>
            <w:rFonts w:ascii="Arial" w:hAnsi="Arial" w:cs="Arial"/>
            <w:i/>
            <w:sz w:val="24"/>
            <w:szCs w:val="24"/>
            <w:rPrChange w:id="1846" w:author="Lizzie Timmins (NESO)" w:date="2025-01-28T13:38:00Z" w16du:dateUtc="2025-01-28T13:38:00Z">
              <w:rPr>
                <w:rFonts w:ascii="Arial" w:hAnsi="Arial" w:cs="Arial"/>
                <w:i/>
                <w:iCs/>
                <w:sz w:val="21"/>
                <w:szCs w:val="21"/>
              </w:rPr>
            </w:rPrChange>
          </w:rPr>
          <w:t>ISOP</w:t>
        </w:r>
      </w:ins>
      <w:ins w:id="1847" w:author="Tammy Meek (NESO)" w:date="2024-11-05T15:50:00Z">
        <w:r w:rsidRPr="41EFB731">
          <w:rPr>
            <w:rFonts w:ascii="Arial" w:hAnsi="Arial" w:cs="Arial"/>
            <w:sz w:val="24"/>
            <w:szCs w:val="24"/>
            <w:rPrChange w:id="1848" w:author="Tammy Meek (NESO)" w:date="2024-11-05T15:50:00Z">
              <w:rPr/>
            </w:rPrChange>
          </w:rPr>
          <w:t>.</w:t>
        </w:r>
      </w:ins>
      <w:ins w:id="1849" w:author="Tammy Meek (NESO)" w:date="2025-01-24T12:02:00Z" w16du:dateUtc="2025-01-24T12:02:00Z">
        <w:r w:rsidR="006B0EA2" w:rsidRPr="41EFB731">
          <w:rPr>
            <w:rFonts w:ascii="Arial" w:hAnsi="Arial" w:cs="Arial"/>
            <w:sz w:val="24"/>
            <w:szCs w:val="24"/>
            <w:rPrChange w:id="1850" w:author="Lizzie Timmins (NESO)" w:date="2025-01-28T13:38:00Z" w16du:dateUtc="2025-01-28T13:38:00Z">
              <w:rPr>
                <w:rFonts w:ascii="Arial" w:hAnsi="Arial" w:cs="Arial"/>
                <w:sz w:val="21"/>
                <w:szCs w:val="21"/>
              </w:rPr>
            </w:rPrChange>
          </w:rPr>
          <w:t xml:space="preserve"> </w:t>
        </w:r>
      </w:ins>
    </w:p>
    <w:p w14:paraId="2F642A7D" w14:textId="77777777" w:rsidR="006B0EA2" w:rsidRDefault="006B0EA2" w:rsidP="002F0C12">
      <w:pPr>
        <w:widowControl/>
        <w:tabs>
          <w:tab w:val="left" w:pos="1701"/>
        </w:tabs>
        <w:ind w:left="1701" w:hanging="708"/>
        <w:rPr>
          <w:ins w:id="1851" w:author="Tammy Meek (NESO)" w:date="2025-01-24T12:02:00Z" w16du:dateUtc="2025-01-24T12:02:00Z"/>
          <w:rFonts w:ascii="Arial" w:hAnsi="Arial" w:cs="Arial"/>
          <w:sz w:val="21"/>
          <w:szCs w:val="21"/>
        </w:rPr>
      </w:pPr>
    </w:p>
    <w:p w14:paraId="4D50CB03" w14:textId="0B0D1283" w:rsidR="008243C5" w:rsidRDefault="00842DB1">
      <w:pPr>
        <w:pStyle w:val="ListParagraph"/>
        <w:numPr>
          <w:ilvl w:val="0"/>
          <w:numId w:val="105"/>
        </w:numPr>
        <w:ind w:left="851" w:hanging="851"/>
        <w:rPr>
          <w:del w:id="1852" w:author="Tammy Meek (NESO)" w:date="2025-01-24T12:03:00Z" w16du:dateUtc="2025-01-24T12:03:00Z"/>
          <w:rFonts w:ascii="Arial" w:hAnsi="Arial" w:cs="Arial"/>
          <w:b/>
          <w:bCs/>
          <w:sz w:val="28"/>
          <w:szCs w:val="28"/>
          <w:rPrChange w:id="1853" w:author="Tammy Meek (NESO)" w:date="2025-01-24T12:04:00Z" w16du:dateUtc="2025-01-24T12:04:00Z">
            <w:rPr>
              <w:del w:id="1854" w:author="Tammy Meek (NESO)" w:date="2025-01-24T12:03:00Z" w16du:dateUtc="2025-01-24T12:03:00Z"/>
              <w:sz w:val="24"/>
              <w:szCs w:val="24"/>
            </w:rPr>
          </w:rPrChange>
        </w:rPr>
        <w:sectPr w:rsidR="008243C5">
          <w:headerReference w:type="default" r:id="rId27"/>
          <w:pgSz w:w="11904" w:h="16834"/>
          <w:pgMar w:top="1440" w:right="1400" w:bottom="508" w:left="1448" w:header="720" w:footer="720" w:gutter="0"/>
          <w:cols w:space="720"/>
          <w:noEndnote/>
        </w:sectPr>
        <w:pPrChange w:id="1865" w:author="Tammy Meek (NESO)" w:date="2025-01-24T12:07:00Z" w16du:dateUtc="2025-01-24T12:07:00Z">
          <w:pPr>
            <w:widowControl/>
            <w:ind w:left="993"/>
          </w:pPr>
        </w:pPrChange>
      </w:pPr>
      <w:ins w:id="1866" w:author="Tammy Meek (NESO)" w:date="2025-01-24T12:03:00Z" w16du:dateUtc="2025-01-24T12:03:00Z">
        <w:r w:rsidRPr="00842DB1">
          <w:rPr>
            <w:rFonts w:ascii="Arial" w:hAnsi="Arial" w:cs="Arial"/>
            <w:b/>
            <w:bCs/>
            <w:sz w:val="28"/>
            <w:szCs w:val="28"/>
            <w:rPrChange w:id="1867" w:author="Tammy Meek (NESO)" w:date="2025-01-24T12:04:00Z" w16du:dateUtc="2025-01-24T12:04:00Z">
              <w:rPr>
                <w:rFonts w:ascii="Arial" w:hAnsi="Arial" w:cs="Arial"/>
                <w:sz w:val="21"/>
                <w:szCs w:val="21"/>
              </w:rPr>
            </w:rPrChange>
          </w:rPr>
          <w:t>Generation c</w:t>
        </w:r>
      </w:ins>
      <w:ins w:id="1868" w:author="Tammy Meek (NESO)" w:date="2025-01-24T12:04:00Z" w16du:dateUtc="2025-01-24T12:04:00Z">
        <w:r w:rsidRPr="00842DB1">
          <w:rPr>
            <w:rFonts w:ascii="Arial" w:hAnsi="Arial" w:cs="Arial"/>
            <w:b/>
            <w:bCs/>
            <w:sz w:val="28"/>
            <w:szCs w:val="28"/>
            <w:rPrChange w:id="1869" w:author="Tammy Meek (NESO)" w:date="2025-01-24T12:04:00Z" w16du:dateUtc="2025-01-24T12:04:00Z">
              <w:rPr>
                <w:rFonts w:ascii="Arial" w:hAnsi="Arial" w:cs="Arial"/>
                <w:sz w:val="21"/>
                <w:szCs w:val="21"/>
              </w:rPr>
            </w:rPrChange>
          </w:rPr>
          <w:t xml:space="preserve">onnection Criteria Applicable to the Onshore </w:t>
        </w:r>
      </w:ins>
    </w:p>
    <w:p w14:paraId="2F891539" w14:textId="6C586F7E" w:rsidR="009C1403" w:rsidRPr="00F4569A" w:rsidRDefault="00C6386D">
      <w:pPr>
        <w:pStyle w:val="ListParagraph"/>
        <w:numPr>
          <w:ilvl w:val="0"/>
          <w:numId w:val="105"/>
        </w:numPr>
        <w:ind w:left="851" w:hanging="851"/>
        <w:rPr>
          <w:rFonts w:ascii="Arial" w:hAnsi="Arial" w:cs="Arial"/>
          <w:b/>
          <w:i/>
          <w:sz w:val="28"/>
          <w:szCs w:val="28"/>
        </w:rPr>
        <w:pPrChange w:id="1870" w:author="Tammy Meek (NESO)" w:date="2025-01-24T12:07:00Z" w16du:dateUtc="2025-01-24T12:07:00Z">
          <w:pPr>
            <w:kinsoku w:val="0"/>
            <w:overflowPunct w:val="0"/>
            <w:autoSpaceDE/>
            <w:autoSpaceDN/>
            <w:adjustRightInd/>
            <w:spacing w:before="41" w:line="283" w:lineRule="exact"/>
            <w:ind w:left="720"/>
            <w:textAlignment w:val="baseline"/>
          </w:pPr>
        </w:pPrChange>
      </w:pPr>
      <w:del w:id="1871" w:author="Tammy Meek (NESO)" w:date="2025-01-24T12:03:00Z" w16du:dateUtc="2025-01-24T12:03:00Z">
        <w:r w:rsidRPr="00842DB1" w:rsidDel="00842DB1">
          <w:rPr>
            <w:rFonts w:ascii="Arial" w:hAnsi="Arial" w:cs="Arial"/>
            <w:b/>
            <w:bCs/>
            <w:noProof/>
            <w:color w:val="2B579A"/>
            <w:sz w:val="28"/>
            <w:szCs w:val="28"/>
            <w:shd w:val="clear" w:color="auto" w:fill="E6E6E6"/>
            <w:rPrChange w:id="1872" w:author="Tammy Meek (NESO)" w:date="2025-01-24T12:04:00Z" w16du:dateUtc="2025-01-24T12:04:00Z">
              <w:rPr>
                <w:noProof/>
                <w:color w:val="2B579A"/>
                <w:shd w:val="clear" w:color="auto" w:fill="E6E6E6"/>
              </w:rPr>
            </w:rPrChange>
          </w:rPr>
          <mc:AlternateContent>
            <mc:Choice Requires="wps">
              <w:drawing>
                <wp:anchor distT="0" distB="0" distL="0" distR="0" simplePos="0" relativeHeight="251658304" behindDoc="0" locked="0" layoutInCell="0" allowOverlap="1" wp14:anchorId="7E70F64B" wp14:editId="17BA2804">
                  <wp:simplePos x="0" y="0"/>
                  <wp:positionH relativeFrom="page">
                    <wp:posOffset>913765</wp:posOffset>
                  </wp:positionH>
                  <wp:positionV relativeFrom="page">
                    <wp:posOffset>985520</wp:posOffset>
                  </wp:positionV>
                  <wp:extent cx="5750560" cy="216535"/>
                  <wp:effectExtent l="0" t="0" r="0" b="0"/>
                  <wp:wrapSquare wrapText="bothSides"/>
                  <wp:docPr id="193"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F64B" id="Text Box 193" o:spid="_x0000_s1308" type="#_x0000_t202" style="position:absolute;left:0;text-align:left;margin-left:71.95pt;margin-top:77.6pt;width:452.8pt;height:17.05pt;z-index:25165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" o:allowincell="f" stroked="f">
                  <v:fill opacity="0"/>
                  <v:textbox inset="0,0,0,0">
                    <w:txbxContent>
                      <w:p w14:paraId="1D01DE50" w14:textId="77777777" w:rsidR="009C1403" w:rsidRDefault="00C6386D">
                        <w:pPr>
                          <w:tabs>
                            <w:tab w:val="left" w:pos="648"/>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2.</w:t>
                        </w:r>
                        <w:r>
                          <w:rPr>
                            <w:rFonts w:ascii="Arial" w:hAnsi="Arial" w:cs="Arial"/>
                            <w:b/>
                            <w:bCs/>
                            <w:spacing w:val="-3"/>
                            <w:sz w:val="29"/>
                            <w:szCs w:val="29"/>
                          </w:rPr>
                          <w:tab/>
                          <w:t xml:space="preserve">Generation Connection Criteria Applicable to the </w:t>
                        </w:r>
                        <w:r>
                          <w:rPr>
                            <w:rFonts w:ascii="Arial" w:hAnsi="Arial" w:cs="Arial"/>
                            <w:b/>
                            <w:bCs/>
                            <w:i/>
                            <w:iCs/>
                            <w:spacing w:val="-3"/>
                            <w:sz w:val="28"/>
                            <w:szCs w:val="28"/>
                          </w:rPr>
                          <w:t>Onshore</w:t>
                        </w:r>
                      </w:p>
                    </w:txbxContent>
                  </v:textbox>
                  <w10:wrap type="square" anchorx="page" anchory="page"/>
                </v:shape>
              </w:pict>
            </mc:Fallback>
          </mc:AlternateContent>
        </w:r>
      </w:del>
      <w:r w:rsidRPr="00F4569A">
        <w:rPr>
          <w:rFonts w:ascii="Arial" w:hAnsi="Arial" w:cs="Arial"/>
          <w:b/>
          <w:i/>
          <w:sz w:val="28"/>
          <w:szCs w:val="28"/>
        </w:rPr>
        <w:t>Transmission System</w:t>
      </w:r>
    </w:p>
    <w:p w14:paraId="38FFEB19" w14:textId="6B61425C" w:rsidR="009C1403" w:rsidDel="00167161" w:rsidRDefault="00C6386D">
      <w:pPr>
        <w:tabs>
          <w:tab w:val="decimal" w:pos="144"/>
          <w:tab w:val="left" w:pos="648"/>
        </w:tabs>
        <w:kinsoku w:val="0"/>
        <w:overflowPunct w:val="0"/>
        <w:autoSpaceDE/>
        <w:autoSpaceDN/>
        <w:adjustRightInd/>
        <w:spacing w:before="242" w:line="277" w:lineRule="exact"/>
        <w:ind w:left="851" w:hanging="851"/>
        <w:jc w:val="both"/>
        <w:textAlignment w:val="baseline"/>
        <w:rPr>
          <w:del w:id="1873" w:author="Tammy Meek (NESO)" w:date="2025-01-24T12:08:00Z" w16du:dateUtc="2025-01-24T12:08:00Z"/>
          <w:rFonts w:ascii="Arial" w:hAnsi="Arial" w:cs="Arial"/>
          <w:sz w:val="24"/>
          <w:szCs w:val="24"/>
        </w:rPr>
        <w:pPrChange w:id="1874" w:author="Tammy Meek (NESO)" w:date="2025-01-24T12:08:00Z" w16du:dateUtc="2025-01-24T12:08:00Z">
          <w:pPr>
            <w:tabs>
              <w:tab w:val="decimal" w:pos="144"/>
              <w:tab w:val="left" w:pos="648"/>
            </w:tabs>
            <w:kinsoku w:val="0"/>
            <w:overflowPunct w:val="0"/>
            <w:autoSpaceDE/>
            <w:autoSpaceDN/>
            <w:adjustRightInd/>
            <w:spacing w:before="242" w:line="277" w:lineRule="exact"/>
            <w:textAlignment w:val="baseline"/>
          </w:pPr>
        </w:pPrChange>
      </w:pPr>
      <w:r>
        <w:rPr>
          <w:rFonts w:ascii="Arial" w:hAnsi="Arial" w:cs="Arial"/>
          <w:sz w:val="24"/>
          <w:szCs w:val="24"/>
        </w:rPr>
        <w:tab/>
        <w:t>2.1</w:t>
      </w:r>
      <w:r>
        <w:rPr>
          <w:rFonts w:ascii="Arial" w:hAnsi="Arial" w:cs="Arial"/>
          <w:sz w:val="24"/>
          <w:szCs w:val="24"/>
        </w:rPr>
        <w:tab/>
      </w:r>
      <w:ins w:id="1875" w:author="Tammy Meek (NESO)" w:date="2025-01-24T12:08:00Z" w16du:dateUtc="2025-01-24T12:08:00Z">
        <w:r w:rsidR="00167161">
          <w:rPr>
            <w:rFonts w:ascii="Arial" w:hAnsi="Arial" w:cs="Arial"/>
            <w:sz w:val="24"/>
            <w:szCs w:val="24"/>
          </w:rPr>
          <w:tab/>
        </w:r>
      </w:ins>
      <w:r>
        <w:rPr>
          <w:rFonts w:ascii="Arial" w:hAnsi="Arial" w:cs="Arial"/>
          <w:sz w:val="24"/>
          <w:szCs w:val="24"/>
        </w:rPr>
        <w:t>This section presents the planning criteria applicable to the connection of one</w:t>
      </w:r>
      <w:ins w:id="1876" w:author="Tammy Meek (NESO)" w:date="2025-01-24T12:08:00Z" w16du:dateUtc="2025-01-24T12:08:00Z">
        <w:r w:rsidR="00167161">
          <w:rPr>
            <w:rFonts w:ascii="Arial" w:hAnsi="Arial" w:cs="Arial"/>
            <w:sz w:val="24"/>
            <w:szCs w:val="24"/>
          </w:rPr>
          <w:t xml:space="preserve"> </w:t>
        </w:r>
      </w:ins>
    </w:p>
    <w:p w14:paraId="4CEAEB2F" w14:textId="77777777" w:rsidR="009C1403" w:rsidRDefault="00C6386D">
      <w:pPr>
        <w:tabs>
          <w:tab w:val="decimal" w:pos="144"/>
          <w:tab w:val="left" w:pos="648"/>
        </w:tabs>
        <w:kinsoku w:val="0"/>
        <w:overflowPunct w:val="0"/>
        <w:autoSpaceDE/>
        <w:autoSpaceDN/>
        <w:adjustRightInd/>
        <w:spacing w:before="242" w:line="277" w:lineRule="exact"/>
        <w:ind w:left="851" w:hanging="851"/>
        <w:jc w:val="both"/>
        <w:textAlignment w:val="baseline"/>
        <w:rPr>
          <w:rFonts w:ascii="Arial" w:hAnsi="Arial" w:cs="Arial"/>
          <w:i/>
          <w:iCs/>
          <w:sz w:val="24"/>
          <w:szCs w:val="24"/>
        </w:rPr>
        <w:pPrChange w:id="1877" w:author="Tammy Meek (NESO)" w:date="2025-01-24T12:08:00Z" w16du:dateUtc="2025-01-24T12:08:00Z">
          <w:pPr>
            <w:kinsoku w:val="0"/>
            <w:overflowPunct w:val="0"/>
            <w:autoSpaceDE/>
            <w:autoSpaceDN/>
            <w:adjustRightInd/>
            <w:spacing w:before="14" w:line="273" w:lineRule="exact"/>
            <w:ind w:left="720"/>
            <w:jc w:val="both"/>
            <w:textAlignment w:val="baseline"/>
          </w:pPr>
        </w:pPrChange>
      </w:pPr>
      <w:r>
        <w:rPr>
          <w:rFonts w:ascii="Arial" w:hAnsi="Arial" w:cs="Arial"/>
          <w:sz w:val="24"/>
          <w:szCs w:val="24"/>
        </w:rPr>
        <w:t xml:space="preserve">or more </w:t>
      </w:r>
      <w:r>
        <w:rPr>
          <w:rFonts w:ascii="Arial" w:hAnsi="Arial" w:cs="Arial"/>
          <w:i/>
          <w:iCs/>
          <w:sz w:val="24"/>
          <w:szCs w:val="24"/>
        </w:rPr>
        <w:t xml:space="preserve">power stations </w:t>
      </w:r>
      <w:r>
        <w:rPr>
          <w:rFonts w:ascii="Arial" w:hAnsi="Arial" w:cs="Arial"/>
          <w:sz w:val="24"/>
          <w:szCs w:val="24"/>
        </w:rPr>
        <w:t xml:space="preserve">to the </w:t>
      </w:r>
      <w:r>
        <w:rPr>
          <w:rFonts w:ascii="Arial" w:hAnsi="Arial" w:cs="Arial"/>
          <w:i/>
          <w:iCs/>
          <w:sz w:val="24"/>
          <w:szCs w:val="24"/>
        </w:rPr>
        <w:t>onshore transmission system</w:t>
      </w:r>
      <w:r>
        <w:rPr>
          <w:rFonts w:ascii="Arial" w:hAnsi="Arial" w:cs="Arial"/>
          <w:sz w:val="24"/>
          <w:szCs w:val="24"/>
        </w:rPr>
        <w:t xml:space="preserve">. The criteria in this section will also apply to the connections from a GSP to the </w:t>
      </w:r>
      <w:r>
        <w:rPr>
          <w:rFonts w:ascii="Arial" w:hAnsi="Arial" w:cs="Arial"/>
          <w:i/>
          <w:iCs/>
          <w:sz w:val="24"/>
          <w:szCs w:val="24"/>
        </w:rPr>
        <w:t xml:space="preserve">onshore transmission system </w:t>
      </w:r>
      <w:r>
        <w:rPr>
          <w:rFonts w:ascii="Arial" w:hAnsi="Arial" w:cs="Arial"/>
          <w:sz w:val="24"/>
          <w:szCs w:val="24"/>
        </w:rPr>
        <w:t xml:space="preserve">by which </w:t>
      </w:r>
      <w:r>
        <w:rPr>
          <w:rFonts w:ascii="Arial" w:hAnsi="Arial" w:cs="Arial"/>
          <w:i/>
          <w:iCs/>
          <w:sz w:val="24"/>
          <w:szCs w:val="24"/>
        </w:rPr>
        <w:t xml:space="preserve">power stations </w:t>
      </w:r>
      <w:r>
        <w:rPr>
          <w:rFonts w:ascii="Arial" w:hAnsi="Arial" w:cs="Arial"/>
          <w:sz w:val="24"/>
          <w:szCs w:val="24"/>
        </w:rPr>
        <w:t xml:space="preserve">embedded within a customer’s network (e.g. distribution network) are connected to the </w:t>
      </w:r>
      <w:r>
        <w:rPr>
          <w:rFonts w:ascii="Arial" w:hAnsi="Arial" w:cs="Arial"/>
          <w:i/>
          <w:iCs/>
          <w:sz w:val="24"/>
          <w:szCs w:val="24"/>
        </w:rPr>
        <w:t>onshore transmission system.</w:t>
      </w:r>
    </w:p>
    <w:p w14:paraId="6B4D4064" w14:textId="1C713388" w:rsidR="009C1403" w:rsidDel="00167161" w:rsidRDefault="00C6386D">
      <w:pPr>
        <w:tabs>
          <w:tab w:val="decimal" w:pos="144"/>
          <w:tab w:val="left" w:pos="648"/>
        </w:tabs>
        <w:kinsoku w:val="0"/>
        <w:overflowPunct w:val="0"/>
        <w:autoSpaceDE/>
        <w:autoSpaceDN/>
        <w:adjustRightInd/>
        <w:spacing w:before="207" w:line="268" w:lineRule="exact"/>
        <w:ind w:left="851" w:hanging="851"/>
        <w:jc w:val="both"/>
        <w:textAlignment w:val="baseline"/>
        <w:rPr>
          <w:del w:id="1878" w:author="Tammy Meek (NESO)" w:date="2025-01-24T12:08:00Z" w16du:dateUtc="2025-01-24T12:08:00Z"/>
          <w:rFonts w:ascii="Arial" w:hAnsi="Arial" w:cs="Arial"/>
          <w:spacing w:val="-1"/>
          <w:sz w:val="24"/>
          <w:szCs w:val="24"/>
        </w:rPr>
        <w:pPrChange w:id="1879" w:author="Tammy Meek (NESO)" w:date="2025-01-24T12:08:00Z" w16du:dateUtc="2025-01-24T12:08:00Z">
          <w:pPr>
            <w:tabs>
              <w:tab w:val="decimal" w:pos="144"/>
              <w:tab w:val="left" w:pos="648"/>
            </w:tabs>
            <w:kinsoku w:val="0"/>
            <w:overflowPunct w:val="0"/>
            <w:autoSpaceDE/>
            <w:autoSpaceDN/>
            <w:adjustRightInd/>
            <w:spacing w:before="207" w:line="268" w:lineRule="exact"/>
            <w:textAlignment w:val="baseline"/>
          </w:pPr>
        </w:pPrChange>
      </w:pPr>
      <w:r>
        <w:rPr>
          <w:rFonts w:ascii="Arial" w:hAnsi="Arial" w:cs="Arial"/>
          <w:spacing w:val="-1"/>
          <w:sz w:val="24"/>
          <w:szCs w:val="24"/>
        </w:rPr>
        <w:tab/>
        <w:t>2.2</w:t>
      </w:r>
      <w:r>
        <w:rPr>
          <w:rFonts w:ascii="Arial" w:hAnsi="Arial" w:cs="Arial"/>
          <w:spacing w:val="-1"/>
          <w:sz w:val="24"/>
          <w:szCs w:val="24"/>
        </w:rPr>
        <w:tab/>
      </w:r>
      <w:ins w:id="1880" w:author="Tammy Meek (NESO)" w:date="2025-01-24T12:08:00Z" w16du:dateUtc="2025-01-24T12:08:00Z">
        <w:r w:rsidR="00167161">
          <w:rPr>
            <w:rFonts w:ascii="Arial" w:hAnsi="Arial" w:cs="Arial"/>
            <w:spacing w:val="-1"/>
            <w:sz w:val="24"/>
            <w:szCs w:val="24"/>
          </w:rPr>
          <w:tab/>
        </w:r>
      </w:ins>
      <w:r>
        <w:rPr>
          <w:rFonts w:ascii="Arial" w:hAnsi="Arial" w:cs="Arial"/>
          <w:spacing w:val="-1"/>
          <w:sz w:val="24"/>
          <w:szCs w:val="24"/>
        </w:rPr>
        <w:t xml:space="preserve">In those parts of the </w:t>
      </w:r>
      <w:r>
        <w:rPr>
          <w:rFonts w:ascii="Arial" w:hAnsi="Arial" w:cs="Arial"/>
          <w:i/>
          <w:iCs/>
          <w:spacing w:val="-1"/>
          <w:sz w:val="24"/>
          <w:szCs w:val="24"/>
        </w:rPr>
        <w:t xml:space="preserve">onshore transmission system </w:t>
      </w:r>
      <w:r>
        <w:rPr>
          <w:rFonts w:ascii="Arial" w:hAnsi="Arial" w:cs="Arial"/>
          <w:spacing w:val="-1"/>
          <w:sz w:val="24"/>
          <w:szCs w:val="24"/>
        </w:rPr>
        <w:t>where the criteria of Section</w:t>
      </w:r>
      <w:ins w:id="1881" w:author="Tammy Meek (NESO)" w:date="2025-01-24T12:08:00Z" w16du:dateUtc="2025-01-24T12:08:00Z">
        <w:r w:rsidR="00167161">
          <w:rPr>
            <w:rFonts w:ascii="Arial" w:hAnsi="Arial" w:cs="Arial"/>
            <w:spacing w:val="-1"/>
            <w:sz w:val="24"/>
            <w:szCs w:val="24"/>
          </w:rPr>
          <w:t xml:space="preserve"> </w:t>
        </w:r>
      </w:ins>
    </w:p>
    <w:p w14:paraId="0DAC1FC3" w14:textId="77777777" w:rsidR="009C1403" w:rsidRDefault="00C6386D">
      <w:pPr>
        <w:tabs>
          <w:tab w:val="decimal" w:pos="144"/>
          <w:tab w:val="left" w:pos="648"/>
        </w:tabs>
        <w:kinsoku w:val="0"/>
        <w:overflowPunct w:val="0"/>
        <w:autoSpaceDE/>
        <w:autoSpaceDN/>
        <w:adjustRightInd/>
        <w:spacing w:before="207" w:line="268" w:lineRule="exact"/>
        <w:ind w:left="851" w:hanging="851"/>
        <w:jc w:val="both"/>
        <w:textAlignment w:val="baseline"/>
        <w:rPr>
          <w:rFonts w:ascii="Arial" w:hAnsi="Arial" w:cs="Arial"/>
          <w:sz w:val="24"/>
          <w:szCs w:val="24"/>
        </w:rPr>
        <w:pPrChange w:id="1882" w:author="Tammy Meek (NESO)" w:date="2025-01-24T12:08:00Z" w16du:dateUtc="2025-01-24T12:08:00Z">
          <w:pPr>
            <w:kinsoku w:val="0"/>
            <w:overflowPunct w:val="0"/>
            <w:autoSpaceDE/>
            <w:autoSpaceDN/>
            <w:adjustRightInd/>
            <w:spacing w:line="272" w:lineRule="exact"/>
            <w:ind w:left="720"/>
            <w:textAlignment w:val="baseline"/>
          </w:pPr>
        </w:pPrChange>
      </w:pPr>
      <w:r>
        <w:rPr>
          <w:rFonts w:ascii="Arial" w:hAnsi="Arial" w:cs="Arial"/>
          <w:sz w:val="24"/>
          <w:szCs w:val="24"/>
        </w:rPr>
        <w:t>3 and/or Section 4 also apply, those criteria must also be met.</w:t>
      </w:r>
    </w:p>
    <w:p w14:paraId="1F4B30D1" w14:textId="5BBE5059" w:rsidR="009C1403" w:rsidDel="00167161" w:rsidRDefault="00C6386D">
      <w:pPr>
        <w:tabs>
          <w:tab w:val="decimal" w:pos="144"/>
          <w:tab w:val="left" w:pos="648"/>
        </w:tabs>
        <w:kinsoku w:val="0"/>
        <w:overflowPunct w:val="0"/>
        <w:autoSpaceDE/>
        <w:autoSpaceDN/>
        <w:adjustRightInd/>
        <w:spacing w:before="318" w:line="275" w:lineRule="exact"/>
        <w:ind w:left="851" w:hanging="851"/>
        <w:jc w:val="both"/>
        <w:textAlignment w:val="baseline"/>
        <w:rPr>
          <w:del w:id="1883" w:author="Tammy Meek (NESO)" w:date="2025-01-24T12:08:00Z" w16du:dateUtc="2025-01-24T12:08:00Z"/>
          <w:rFonts w:ascii="Arial" w:hAnsi="Arial" w:cs="Arial"/>
          <w:sz w:val="24"/>
          <w:szCs w:val="24"/>
        </w:rPr>
        <w:pPrChange w:id="1884" w:author="Tammy Meek (NESO)" w:date="2025-01-24T12:08:00Z" w16du:dateUtc="2025-01-24T12:08:00Z">
          <w:pPr>
            <w:tabs>
              <w:tab w:val="decimal" w:pos="144"/>
              <w:tab w:val="left" w:pos="648"/>
            </w:tabs>
            <w:kinsoku w:val="0"/>
            <w:overflowPunct w:val="0"/>
            <w:autoSpaceDE/>
            <w:autoSpaceDN/>
            <w:adjustRightInd/>
            <w:spacing w:before="318" w:line="275" w:lineRule="exact"/>
            <w:textAlignment w:val="baseline"/>
          </w:pPr>
        </w:pPrChange>
      </w:pPr>
      <w:r>
        <w:rPr>
          <w:rFonts w:ascii="Arial" w:hAnsi="Arial" w:cs="Arial"/>
          <w:sz w:val="24"/>
          <w:szCs w:val="24"/>
        </w:rPr>
        <w:tab/>
        <w:t>2.3</w:t>
      </w:r>
      <w:r>
        <w:rPr>
          <w:rFonts w:ascii="Arial" w:hAnsi="Arial" w:cs="Arial"/>
          <w:sz w:val="24"/>
          <w:szCs w:val="24"/>
        </w:rPr>
        <w:tab/>
      </w:r>
      <w:ins w:id="1885" w:author="Tammy Meek (NESO)" w:date="2025-01-24T12:08:00Z" w16du:dateUtc="2025-01-24T12:08:00Z">
        <w:r w:rsidR="00167161">
          <w:rPr>
            <w:rFonts w:ascii="Arial" w:hAnsi="Arial" w:cs="Arial"/>
            <w:sz w:val="24"/>
            <w:szCs w:val="24"/>
          </w:rPr>
          <w:tab/>
        </w:r>
      </w:ins>
      <w:r>
        <w:rPr>
          <w:rFonts w:ascii="Arial" w:hAnsi="Arial" w:cs="Arial"/>
          <w:sz w:val="24"/>
          <w:szCs w:val="24"/>
        </w:rPr>
        <w:t>In planning generation connections, this Standard is met if the connection</w:t>
      </w:r>
      <w:ins w:id="1886" w:author="Tammy Meek (NESO)" w:date="2025-01-24T12:08:00Z" w16du:dateUtc="2025-01-24T12:08:00Z">
        <w:r w:rsidR="00167161">
          <w:rPr>
            <w:rFonts w:ascii="Arial" w:hAnsi="Arial" w:cs="Arial"/>
            <w:sz w:val="24"/>
            <w:szCs w:val="24"/>
          </w:rPr>
          <w:t xml:space="preserve"> </w:t>
        </w:r>
      </w:ins>
    </w:p>
    <w:p w14:paraId="229C8583" w14:textId="77777777" w:rsidR="009C1403" w:rsidRDefault="00C6386D">
      <w:pPr>
        <w:tabs>
          <w:tab w:val="decimal" w:pos="144"/>
          <w:tab w:val="left" w:pos="648"/>
        </w:tabs>
        <w:kinsoku w:val="0"/>
        <w:overflowPunct w:val="0"/>
        <w:autoSpaceDE/>
        <w:autoSpaceDN/>
        <w:adjustRightInd/>
        <w:spacing w:before="318" w:line="275" w:lineRule="exact"/>
        <w:ind w:left="851" w:hanging="851"/>
        <w:jc w:val="both"/>
        <w:textAlignment w:val="baseline"/>
        <w:rPr>
          <w:rFonts w:ascii="Arial" w:hAnsi="Arial" w:cs="Arial"/>
          <w:spacing w:val="-3"/>
          <w:sz w:val="24"/>
          <w:szCs w:val="24"/>
        </w:rPr>
        <w:pPrChange w:id="1887" w:author="Tammy Meek (NESO)" w:date="2025-01-24T12:08:00Z" w16du:dateUtc="2025-01-24T12:08:00Z">
          <w:pPr>
            <w:kinsoku w:val="0"/>
            <w:overflowPunct w:val="0"/>
            <w:autoSpaceDE/>
            <w:autoSpaceDN/>
            <w:adjustRightInd/>
            <w:spacing w:line="276" w:lineRule="exact"/>
            <w:ind w:left="720"/>
            <w:textAlignment w:val="baseline"/>
          </w:pPr>
        </w:pPrChange>
      </w:pPr>
      <w:r>
        <w:rPr>
          <w:rFonts w:ascii="Arial" w:hAnsi="Arial" w:cs="Arial"/>
          <w:spacing w:val="-3"/>
          <w:sz w:val="24"/>
          <w:szCs w:val="24"/>
        </w:rPr>
        <w:t>design either:</w:t>
      </w:r>
    </w:p>
    <w:p w14:paraId="69BAC648" w14:textId="22574E3D" w:rsidR="009C1403" w:rsidRDefault="00C6386D">
      <w:pPr>
        <w:tabs>
          <w:tab w:val="left" w:pos="1512"/>
        </w:tabs>
        <w:kinsoku w:val="0"/>
        <w:overflowPunct w:val="0"/>
        <w:autoSpaceDE/>
        <w:autoSpaceDN/>
        <w:adjustRightInd/>
        <w:spacing w:before="328" w:line="277" w:lineRule="exact"/>
        <w:ind w:left="1701" w:hanging="851"/>
        <w:jc w:val="both"/>
        <w:textAlignment w:val="baseline"/>
        <w:rPr>
          <w:rFonts w:ascii="Arial" w:hAnsi="Arial" w:cs="Arial"/>
          <w:spacing w:val="-2"/>
          <w:sz w:val="24"/>
          <w:szCs w:val="24"/>
        </w:rPr>
        <w:pPrChange w:id="1888" w:author="Tammy Meek (NESO)" w:date="2025-01-24T12:08:00Z" w16du:dateUtc="2025-01-24T12:08:00Z">
          <w:pPr>
            <w:tabs>
              <w:tab w:val="left" w:pos="1512"/>
            </w:tabs>
            <w:kinsoku w:val="0"/>
            <w:overflowPunct w:val="0"/>
            <w:autoSpaceDE/>
            <w:autoSpaceDN/>
            <w:adjustRightInd/>
            <w:spacing w:before="328" w:line="277" w:lineRule="exact"/>
            <w:ind w:left="720"/>
            <w:textAlignment w:val="baseline"/>
          </w:pPr>
        </w:pPrChange>
      </w:pPr>
      <w:r>
        <w:rPr>
          <w:rFonts w:ascii="Arial" w:hAnsi="Arial" w:cs="Arial"/>
          <w:spacing w:val="-2"/>
          <w:sz w:val="24"/>
          <w:szCs w:val="24"/>
        </w:rPr>
        <w:t>2.3.1</w:t>
      </w:r>
      <w:r>
        <w:rPr>
          <w:rFonts w:ascii="Arial" w:hAnsi="Arial" w:cs="Arial"/>
          <w:spacing w:val="-2"/>
          <w:sz w:val="24"/>
          <w:szCs w:val="24"/>
        </w:rPr>
        <w:tab/>
      </w:r>
      <w:ins w:id="1889" w:author="Tammy Meek (NESO)" w:date="2025-01-24T12:08:00Z" w16du:dateUtc="2025-01-24T12:08:00Z">
        <w:r w:rsidR="00B00265">
          <w:rPr>
            <w:rFonts w:ascii="Arial" w:hAnsi="Arial" w:cs="Arial"/>
            <w:spacing w:val="-2"/>
            <w:sz w:val="24"/>
            <w:szCs w:val="24"/>
          </w:rPr>
          <w:tab/>
        </w:r>
      </w:ins>
      <w:r>
        <w:rPr>
          <w:rFonts w:ascii="Arial" w:hAnsi="Arial" w:cs="Arial"/>
          <w:spacing w:val="-2"/>
          <w:sz w:val="24"/>
          <w:szCs w:val="24"/>
        </w:rPr>
        <w:t>satisfies the deterministic criteria detailed in paragraphs 2.5 to 2.13; or</w:t>
      </w:r>
    </w:p>
    <w:p w14:paraId="3D55B43D" w14:textId="07795EB7" w:rsidR="009C1403" w:rsidRDefault="00C6386D">
      <w:pPr>
        <w:kinsoku w:val="0"/>
        <w:overflowPunct w:val="0"/>
        <w:autoSpaceDE/>
        <w:autoSpaceDN/>
        <w:adjustRightInd/>
        <w:spacing w:before="324" w:line="271" w:lineRule="exact"/>
        <w:ind w:left="1701" w:hanging="851"/>
        <w:jc w:val="both"/>
        <w:textAlignment w:val="baseline"/>
        <w:rPr>
          <w:rFonts w:ascii="Arial" w:hAnsi="Arial" w:cs="Arial"/>
          <w:sz w:val="24"/>
          <w:szCs w:val="24"/>
        </w:rPr>
        <w:pPrChange w:id="1890" w:author="Tammy Meek (NESO)" w:date="2025-01-24T12:08:00Z" w16du:dateUtc="2025-01-24T12:08:00Z">
          <w:pPr>
            <w:kinsoku w:val="0"/>
            <w:overflowPunct w:val="0"/>
            <w:autoSpaceDE/>
            <w:autoSpaceDN/>
            <w:adjustRightInd/>
            <w:spacing w:before="324" w:line="271" w:lineRule="exact"/>
            <w:ind w:left="1584" w:hanging="864"/>
            <w:jc w:val="both"/>
            <w:textAlignment w:val="baseline"/>
          </w:pPr>
        </w:pPrChange>
      </w:pPr>
      <w:r>
        <w:rPr>
          <w:rFonts w:ascii="Arial" w:hAnsi="Arial" w:cs="Arial"/>
          <w:sz w:val="24"/>
          <w:szCs w:val="24"/>
        </w:rPr>
        <w:t>2.3.2</w:t>
      </w:r>
      <w:ins w:id="1891" w:author="Tammy Meek (NESO)" w:date="2025-01-24T12:08:00Z" w16du:dateUtc="2025-01-24T12:08:00Z">
        <w:r w:rsidR="00B00265">
          <w:rPr>
            <w:rFonts w:ascii="Arial" w:hAnsi="Arial" w:cs="Arial"/>
            <w:sz w:val="24"/>
            <w:szCs w:val="24"/>
          </w:rPr>
          <w:tab/>
        </w:r>
      </w:ins>
      <w:del w:id="1892" w:author="Tammy Meek (NESO)" w:date="2025-01-24T12:08:00Z" w16du:dateUtc="2025-01-24T12:08:00Z">
        <w:r w:rsidDel="00B00265">
          <w:rPr>
            <w:rFonts w:ascii="Arial" w:hAnsi="Arial" w:cs="Arial"/>
            <w:sz w:val="24"/>
            <w:szCs w:val="24"/>
          </w:rPr>
          <w:delText xml:space="preserve"> </w:delText>
        </w:r>
      </w:del>
      <w:r>
        <w:rPr>
          <w:rFonts w:ascii="Arial" w:hAnsi="Arial" w:cs="Arial"/>
          <w:sz w:val="24"/>
          <w:szCs w:val="24"/>
        </w:rPr>
        <w:t>varies from the design necessary to meet paragraph 2.3.1 above in a manner which satisfies the conditions detailed in paragraphs 2.15 to 2.18.</w:t>
      </w:r>
    </w:p>
    <w:p w14:paraId="1BF05A36" w14:textId="46F1F60E" w:rsidR="009C1403" w:rsidDel="00B42B79" w:rsidRDefault="00C6386D">
      <w:pPr>
        <w:tabs>
          <w:tab w:val="decimal" w:pos="144"/>
          <w:tab w:val="left" w:pos="648"/>
        </w:tabs>
        <w:kinsoku w:val="0"/>
        <w:overflowPunct w:val="0"/>
        <w:autoSpaceDE/>
        <w:autoSpaceDN/>
        <w:adjustRightInd/>
        <w:spacing w:before="203" w:line="275" w:lineRule="exact"/>
        <w:ind w:left="851" w:hanging="851"/>
        <w:jc w:val="both"/>
        <w:textAlignment w:val="baseline"/>
        <w:rPr>
          <w:del w:id="1893" w:author="Tammy Meek (NESO)" w:date="2025-01-24T12:09:00Z" w16du:dateUtc="2025-01-24T12:09:00Z"/>
          <w:rFonts w:ascii="Arial" w:hAnsi="Arial" w:cs="Arial"/>
          <w:spacing w:val="-1"/>
          <w:sz w:val="24"/>
          <w:szCs w:val="24"/>
        </w:rPr>
        <w:pPrChange w:id="1894" w:author="Tammy Meek (NESO)" w:date="2025-01-24T12:09:00Z" w16du:dateUtc="2025-01-24T12:09:00Z">
          <w:pPr>
            <w:tabs>
              <w:tab w:val="decimal" w:pos="144"/>
              <w:tab w:val="left" w:pos="648"/>
            </w:tabs>
            <w:kinsoku w:val="0"/>
            <w:overflowPunct w:val="0"/>
            <w:autoSpaceDE/>
            <w:autoSpaceDN/>
            <w:adjustRightInd/>
            <w:spacing w:before="203" w:line="275" w:lineRule="exact"/>
            <w:textAlignment w:val="baseline"/>
          </w:pPr>
        </w:pPrChange>
      </w:pPr>
      <w:r>
        <w:rPr>
          <w:rFonts w:ascii="Arial" w:hAnsi="Arial" w:cs="Arial"/>
          <w:spacing w:val="-1"/>
          <w:sz w:val="24"/>
          <w:szCs w:val="24"/>
        </w:rPr>
        <w:tab/>
        <w:t>2.4</w:t>
      </w:r>
      <w:r>
        <w:rPr>
          <w:rFonts w:ascii="Arial" w:hAnsi="Arial" w:cs="Arial"/>
          <w:spacing w:val="-1"/>
          <w:sz w:val="24"/>
          <w:szCs w:val="24"/>
        </w:rPr>
        <w:tab/>
      </w:r>
      <w:ins w:id="1895" w:author="Tammy Meek (NESO)" w:date="2025-01-24T12:09:00Z" w16du:dateUtc="2025-01-24T12:09:00Z">
        <w:r w:rsidR="00B42B79">
          <w:rPr>
            <w:rFonts w:ascii="Arial" w:hAnsi="Arial" w:cs="Arial"/>
            <w:spacing w:val="-1"/>
            <w:sz w:val="24"/>
            <w:szCs w:val="24"/>
          </w:rPr>
          <w:tab/>
        </w:r>
      </w:ins>
      <w:r>
        <w:rPr>
          <w:rFonts w:ascii="Arial" w:hAnsi="Arial" w:cs="Arial"/>
          <w:spacing w:val="-1"/>
          <w:sz w:val="24"/>
          <w:szCs w:val="24"/>
        </w:rPr>
        <w:t>It is permissible to design to standards higher than those set out in paragraphs</w:t>
      </w:r>
      <w:ins w:id="1896" w:author="Tammy Meek (NESO)" w:date="2025-01-24T12:09:00Z" w16du:dateUtc="2025-01-24T12:09:00Z">
        <w:r w:rsidR="00B42B79">
          <w:rPr>
            <w:rFonts w:ascii="Arial" w:hAnsi="Arial" w:cs="Arial"/>
            <w:spacing w:val="-1"/>
            <w:sz w:val="24"/>
            <w:szCs w:val="24"/>
          </w:rPr>
          <w:t xml:space="preserve"> </w:t>
        </w:r>
      </w:ins>
    </w:p>
    <w:p w14:paraId="6EC1791F" w14:textId="3E51E70B" w:rsidR="009C1403" w:rsidRDefault="00C6386D">
      <w:pPr>
        <w:tabs>
          <w:tab w:val="decimal" w:pos="144"/>
          <w:tab w:val="left" w:pos="648"/>
        </w:tabs>
        <w:kinsoku w:val="0"/>
        <w:overflowPunct w:val="0"/>
        <w:autoSpaceDE/>
        <w:autoSpaceDN/>
        <w:adjustRightInd/>
        <w:spacing w:before="203" w:line="275" w:lineRule="exact"/>
        <w:ind w:left="851" w:hanging="851"/>
        <w:jc w:val="both"/>
        <w:textAlignment w:val="baseline"/>
        <w:rPr>
          <w:rFonts w:ascii="Arial" w:hAnsi="Arial" w:cs="Arial"/>
          <w:sz w:val="24"/>
          <w:szCs w:val="24"/>
        </w:rPr>
        <w:pPrChange w:id="1897" w:author="Tammy Meek (NESO)" w:date="2025-01-24T12:09:00Z" w16du:dateUtc="2025-01-24T12:09:00Z">
          <w:pPr>
            <w:kinsoku w:val="0"/>
            <w:overflowPunct w:val="0"/>
            <w:autoSpaceDE/>
            <w:autoSpaceDN/>
            <w:adjustRightInd/>
            <w:spacing w:line="282" w:lineRule="exact"/>
            <w:ind w:left="720"/>
            <w:jc w:val="both"/>
            <w:textAlignment w:val="baseline"/>
          </w:pPr>
        </w:pPrChange>
      </w:pPr>
      <w:r>
        <w:rPr>
          <w:rFonts w:ascii="Arial" w:hAnsi="Arial" w:cs="Arial"/>
          <w:sz w:val="24"/>
          <w:szCs w:val="24"/>
        </w:rPr>
        <w:t xml:space="preserve">2.5 to 2.13 provided the higher standards can be economically justified. </w:t>
      </w:r>
      <w:ins w:id="1898" w:author="Tammy Meek (NESO)" w:date="2025-01-24T12:09:00Z" w16du:dateUtc="2025-01-24T12:09:00Z">
        <w:r w:rsidR="00B42B79">
          <w:rPr>
            <w:rFonts w:ascii="Arial" w:hAnsi="Arial" w:cs="Arial"/>
            <w:sz w:val="24"/>
            <w:szCs w:val="24"/>
          </w:rPr>
          <w:t xml:space="preserve"> </w:t>
        </w:r>
      </w:ins>
      <w:r>
        <w:rPr>
          <w:rFonts w:ascii="Arial" w:hAnsi="Arial" w:cs="Arial"/>
          <w:sz w:val="24"/>
          <w:szCs w:val="24"/>
        </w:rPr>
        <w:t>Guidance on economic justification is given in Appendix G.</w:t>
      </w:r>
    </w:p>
    <w:p w14:paraId="0F507A40" w14:textId="77777777" w:rsidR="009C1403" w:rsidRDefault="00C6386D">
      <w:pPr>
        <w:kinsoku w:val="0"/>
        <w:overflowPunct w:val="0"/>
        <w:autoSpaceDE/>
        <w:autoSpaceDN/>
        <w:adjustRightInd/>
        <w:spacing w:before="318" w:line="274" w:lineRule="exact"/>
        <w:ind w:left="851" w:hanging="851"/>
        <w:jc w:val="both"/>
        <w:textAlignment w:val="baseline"/>
        <w:rPr>
          <w:rFonts w:ascii="Arial" w:hAnsi="Arial" w:cs="Arial"/>
          <w:b/>
          <w:bCs/>
          <w:sz w:val="24"/>
          <w:szCs w:val="24"/>
        </w:rPr>
        <w:pPrChange w:id="1899" w:author="Tammy Meek (NESO)" w:date="2025-01-24T12:08:00Z" w16du:dateUtc="2025-01-24T12:08:00Z">
          <w:pPr>
            <w:kinsoku w:val="0"/>
            <w:overflowPunct w:val="0"/>
            <w:autoSpaceDE/>
            <w:autoSpaceDN/>
            <w:adjustRightInd/>
            <w:spacing w:before="318" w:line="274" w:lineRule="exact"/>
            <w:textAlignment w:val="baseline"/>
          </w:pPr>
        </w:pPrChange>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1D6E9097" w14:textId="77777777" w:rsidR="009C1403" w:rsidRDefault="00C6386D">
      <w:pPr>
        <w:tabs>
          <w:tab w:val="decimal" w:pos="144"/>
          <w:tab w:val="left" w:pos="648"/>
        </w:tabs>
        <w:kinsoku w:val="0"/>
        <w:overflowPunct w:val="0"/>
        <w:autoSpaceDE/>
        <w:autoSpaceDN/>
        <w:adjustRightInd/>
        <w:spacing w:before="322" w:line="270" w:lineRule="exact"/>
        <w:ind w:left="851" w:hanging="851"/>
        <w:jc w:val="both"/>
        <w:textAlignment w:val="baseline"/>
        <w:rPr>
          <w:rFonts w:ascii="Arial" w:hAnsi="Arial" w:cs="Arial"/>
          <w:i/>
          <w:iCs/>
          <w:sz w:val="24"/>
          <w:szCs w:val="24"/>
        </w:rPr>
        <w:pPrChange w:id="1900" w:author="Tammy Meek (NESO)" w:date="2025-01-24T12:08:00Z" w16du:dateUtc="2025-01-24T12:08:00Z">
          <w:pPr>
            <w:tabs>
              <w:tab w:val="decimal" w:pos="144"/>
              <w:tab w:val="left" w:pos="648"/>
            </w:tabs>
            <w:kinsoku w:val="0"/>
            <w:overflowPunct w:val="0"/>
            <w:autoSpaceDE/>
            <w:autoSpaceDN/>
            <w:adjustRightInd/>
            <w:spacing w:before="322" w:line="270" w:lineRule="exact"/>
            <w:textAlignment w:val="baseline"/>
          </w:pPr>
        </w:pPrChange>
      </w:pPr>
      <w:r>
        <w:rPr>
          <w:rFonts w:ascii="Arial" w:hAnsi="Arial" w:cs="Arial"/>
          <w:sz w:val="24"/>
          <w:szCs w:val="24"/>
        </w:rPr>
        <w:tab/>
        <w:t>2.5</w:t>
      </w:r>
      <w:r>
        <w:rPr>
          <w:rFonts w:ascii="Arial" w:hAnsi="Arial" w:cs="Arial"/>
          <w:sz w:val="24"/>
          <w:szCs w:val="24"/>
        </w:rPr>
        <w:tab/>
        <w:t xml:space="preserve">For the purpose of applying the criteria of paragraph 2.6, the </w:t>
      </w:r>
      <w:r>
        <w:rPr>
          <w:rFonts w:ascii="Arial" w:hAnsi="Arial" w:cs="Arial"/>
          <w:i/>
          <w:iCs/>
          <w:sz w:val="24"/>
          <w:szCs w:val="24"/>
        </w:rPr>
        <w:t>loss of power</w:t>
      </w:r>
    </w:p>
    <w:p w14:paraId="35ADB232" w14:textId="77777777" w:rsidR="009C1403" w:rsidRDefault="00C6386D">
      <w:pPr>
        <w:kinsoku w:val="0"/>
        <w:overflowPunct w:val="0"/>
        <w:autoSpaceDE/>
        <w:autoSpaceDN/>
        <w:adjustRightInd/>
        <w:spacing w:line="281" w:lineRule="exact"/>
        <w:ind w:left="851" w:hanging="851"/>
        <w:jc w:val="both"/>
        <w:textAlignment w:val="baseline"/>
        <w:rPr>
          <w:rFonts w:ascii="Arial" w:hAnsi="Arial" w:cs="Arial"/>
          <w:sz w:val="24"/>
          <w:szCs w:val="24"/>
        </w:rPr>
        <w:pPrChange w:id="1901"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 xml:space="preserve">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calculated as follows:</w:t>
      </w:r>
    </w:p>
    <w:p w14:paraId="6399EAA0" w14:textId="77777777" w:rsidR="009C1403" w:rsidRDefault="00C6386D">
      <w:pPr>
        <w:kinsoku w:val="0"/>
        <w:overflowPunct w:val="0"/>
        <w:autoSpaceDE/>
        <w:autoSpaceDN/>
        <w:adjustRightInd/>
        <w:spacing w:before="319" w:line="273" w:lineRule="exact"/>
        <w:ind w:left="851" w:hanging="851"/>
        <w:jc w:val="both"/>
        <w:textAlignment w:val="baseline"/>
        <w:rPr>
          <w:rFonts w:ascii="Arial" w:hAnsi="Arial" w:cs="Arial"/>
          <w:i/>
          <w:iCs/>
          <w:spacing w:val="19"/>
          <w:sz w:val="24"/>
          <w:szCs w:val="24"/>
        </w:rPr>
        <w:pPrChange w:id="1902" w:author="Tammy Meek (NESO)" w:date="2025-01-24T12:08:00Z" w16du:dateUtc="2025-01-24T12:08:00Z">
          <w:pPr>
            <w:kinsoku w:val="0"/>
            <w:overflowPunct w:val="0"/>
            <w:autoSpaceDE/>
            <w:autoSpaceDN/>
            <w:adjustRightInd/>
            <w:spacing w:before="319" w:line="273" w:lineRule="exact"/>
            <w:ind w:left="720"/>
            <w:jc w:val="both"/>
            <w:textAlignment w:val="baseline"/>
          </w:pPr>
        </w:pPrChange>
      </w:pPr>
      <w:r>
        <w:rPr>
          <w:rFonts w:ascii="Arial" w:hAnsi="Arial" w:cs="Arial"/>
          <w:spacing w:val="19"/>
          <w:sz w:val="24"/>
          <w:szCs w:val="24"/>
        </w:rPr>
        <w:t xml:space="preserve">2.5.1 the sum of the </w:t>
      </w:r>
      <w:r>
        <w:rPr>
          <w:rFonts w:ascii="Arial" w:hAnsi="Arial" w:cs="Arial"/>
          <w:i/>
          <w:iCs/>
          <w:spacing w:val="19"/>
          <w:sz w:val="24"/>
          <w:szCs w:val="24"/>
        </w:rPr>
        <w:t xml:space="preserve">registered capacities </w:t>
      </w:r>
      <w:r>
        <w:rPr>
          <w:rFonts w:ascii="Arial" w:hAnsi="Arial" w:cs="Arial"/>
          <w:spacing w:val="19"/>
          <w:sz w:val="24"/>
          <w:szCs w:val="24"/>
        </w:rPr>
        <w:t xml:space="preserve">of the </w:t>
      </w:r>
      <w:r>
        <w:rPr>
          <w:rFonts w:ascii="Arial" w:hAnsi="Arial" w:cs="Arial"/>
          <w:i/>
          <w:iCs/>
          <w:spacing w:val="19"/>
          <w:sz w:val="24"/>
          <w:szCs w:val="24"/>
        </w:rPr>
        <w:t>generating units</w:t>
      </w:r>
    </w:p>
    <w:p w14:paraId="22CADA63" w14:textId="77777777" w:rsidR="009C1403" w:rsidRDefault="00C6386D">
      <w:pPr>
        <w:kinsoku w:val="0"/>
        <w:overflowPunct w:val="0"/>
        <w:autoSpaceDE/>
        <w:autoSpaceDN/>
        <w:adjustRightInd/>
        <w:spacing w:before="1" w:line="273" w:lineRule="exact"/>
        <w:ind w:left="851" w:hanging="851"/>
        <w:jc w:val="both"/>
        <w:textAlignment w:val="baseline"/>
        <w:rPr>
          <w:rFonts w:ascii="Arial" w:hAnsi="Arial" w:cs="Arial"/>
          <w:sz w:val="24"/>
          <w:szCs w:val="24"/>
        </w:rPr>
        <w:pPrChange w:id="1903" w:author="Tammy Meek (NESO)" w:date="2025-01-24T12:08:00Z" w16du:dateUtc="2025-01-24T12:08:00Z">
          <w:pPr>
            <w:kinsoku w:val="0"/>
            <w:overflowPunct w:val="0"/>
            <w:autoSpaceDE/>
            <w:autoSpaceDN/>
            <w:adjustRightInd/>
            <w:spacing w:before="1" w:line="273" w:lineRule="exact"/>
            <w:ind w:left="1584"/>
            <w:textAlignment w:val="baseline"/>
          </w:pPr>
        </w:pPrChange>
      </w:pPr>
      <w:r>
        <w:rPr>
          <w:rFonts w:ascii="Arial" w:hAnsi="Arial" w:cs="Arial"/>
          <w:sz w:val="24"/>
          <w:szCs w:val="24"/>
        </w:rPr>
        <w:t xml:space="preserve">disconnected from the system by a </w:t>
      </w:r>
      <w:r>
        <w:rPr>
          <w:rFonts w:ascii="Arial" w:hAnsi="Arial" w:cs="Arial"/>
          <w:i/>
          <w:iCs/>
          <w:sz w:val="24"/>
          <w:szCs w:val="24"/>
        </w:rPr>
        <w:t>secured event</w:t>
      </w:r>
      <w:r>
        <w:rPr>
          <w:rFonts w:ascii="Arial" w:hAnsi="Arial" w:cs="Arial"/>
          <w:sz w:val="24"/>
          <w:szCs w:val="24"/>
        </w:rPr>
        <w:t>, plus</w:t>
      </w:r>
    </w:p>
    <w:p w14:paraId="5B28CEC5" w14:textId="77777777" w:rsidR="009C1403" w:rsidRDefault="00C6386D">
      <w:pPr>
        <w:kinsoku w:val="0"/>
        <w:overflowPunct w:val="0"/>
        <w:autoSpaceDE/>
        <w:autoSpaceDN/>
        <w:adjustRightInd/>
        <w:spacing w:before="335" w:line="273" w:lineRule="exact"/>
        <w:ind w:left="851" w:hanging="851"/>
        <w:jc w:val="both"/>
        <w:textAlignment w:val="baseline"/>
        <w:rPr>
          <w:rFonts w:ascii="Arial" w:hAnsi="Arial" w:cs="Arial"/>
          <w:sz w:val="24"/>
          <w:szCs w:val="24"/>
        </w:rPr>
        <w:pPrChange w:id="1904" w:author="Tammy Meek (NESO)" w:date="2025-01-24T12:08:00Z" w16du:dateUtc="2025-01-24T12:08:00Z">
          <w:pPr>
            <w:kinsoku w:val="0"/>
            <w:overflowPunct w:val="0"/>
            <w:autoSpaceDE/>
            <w:autoSpaceDN/>
            <w:adjustRightInd/>
            <w:spacing w:before="335" w:line="273" w:lineRule="exact"/>
            <w:ind w:left="1584" w:hanging="864"/>
            <w:jc w:val="both"/>
            <w:textAlignment w:val="baseline"/>
          </w:pPr>
        </w:pPrChange>
      </w:pPr>
      <w:r>
        <w:rPr>
          <w:rFonts w:ascii="Arial" w:hAnsi="Arial" w:cs="Arial"/>
          <w:sz w:val="24"/>
          <w:szCs w:val="24"/>
        </w:rPr>
        <w:t xml:space="preserve">2.5.2 the planned import from any </w:t>
      </w:r>
      <w:r>
        <w:rPr>
          <w:rFonts w:ascii="Arial" w:hAnsi="Arial" w:cs="Arial"/>
          <w:i/>
          <w:iCs/>
          <w:sz w:val="24"/>
          <w:szCs w:val="24"/>
        </w:rPr>
        <w:t xml:space="preserve">external systems </w:t>
      </w:r>
      <w:r>
        <w:rPr>
          <w:rFonts w:ascii="Arial" w:hAnsi="Arial" w:cs="Arial"/>
          <w:sz w:val="24"/>
          <w:szCs w:val="24"/>
        </w:rPr>
        <w:t>disconnected from the system by the same event, less</w:t>
      </w:r>
    </w:p>
    <w:p w14:paraId="47914E5B" w14:textId="77777777" w:rsidR="009C1403" w:rsidRDefault="00C6386D">
      <w:pPr>
        <w:kinsoku w:val="0"/>
        <w:overflowPunct w:val="0"/>
        <w:autoSpaceDE/>
        <w:autoSpaceDN/>
        <w:adjustRightInd/>
        <w:spacing w:before="330" w:line="273" w:lineRule="exact"/>
        <w:ind w:left="851" w:hanging="851"/>
        <w:jc w:val="both"/>
        <w:textAlignment w:val="baseline"/>
        <w:rPr>
          <w:rFonts w:ascii="Arial" w:hAnsi="Arial" w:cs="Arial"/>
          <w:sz w:val="24"/>
          <w:szCs w:val="24"/>
        </w:rPr>
        <w:pPrChange w:id="1905" w:author="Tammy Meek (NESO)" w:date="2025-01-24T12:08:00Z" w16du:dateUtc="2025-01-24T12:08:00Z">
          <w:pPr>
            <w:kinsoku w:val="0"/>
            <w:overflowPunct w:val="0"/>
            <w:autoSpaceDE/>
            <w:autoSpaceDN/>
            <w:adjustRightInd/>
            <w:spacing w:before="330" w:line="273" w:lineRule="exact"/>
            <w:ind w:left="1584" w:hanging="864"/>
            <w:jc w:val="both"/>
            <w:textAlignment w:val="baseline"/>
          </w:pPr>
        </w:pPrChange>
      </w:pPr>
      <w:r>
        <w:rPr>
          <w:rFonts w:ascii="Arial" w:hAnsi="Arial" w:cs="Arial"/>
          <w:sz w:val="24"/>
          <w:szCs w:val="24"/>
        </w:rPr>
        <w:t xml:space="preserve">2.5.3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2C77DD64" w14:textId="77777777" w:rsidR="009C1403" w:rsidRDefault="00C6386D">
      <w:pPr>
        <w:tabs>
          <w:tab w:val="decimal" w:pos="144"/>
          <w:tab w:val="left" w:pos="648"/>
        </w:tabs>
        <w:kinsoku w:val="0"/>
        <w:overflowPunct w:val="0"/>
        <w:autoSpaceDE/>
        <w:autoSpaceDN/>
        <w:adjustRightInd/>
        <w:spacing w:before="324" w:line="268" w:lineRule="exact"/>
        <w:ind w:left="851" w:hanging="851"/>
        <w:jc w:val="both"/>
        <w:textAlignment w:val="baseline"/>
        <w:rPr>
          <w:rFonts w:ascii="Arial" w:hAnsi="Arial" w:cs="Arial"/>
          <w:i/>
          <w:iCs/>
          <w:sz w:val="24"/>
          <w:szCs w:val="24"/>
        </w:rPr>
        <w:pPrChange w:id="1906" w:author="Tammy Meek (NESO)" w:date="2025-01-24T12:08:00Z" w16du:dateUtc="2025-01-24T12:08:00Z">
          <w:pPr>
            <w:tabs>
              <w:tab w:val="decimal" w:pos="144"/>
              <w:tab w:val="left" w:pos="648"/>
            </w:tabs>
            <w:kinsoku w:val="0"/>
            <w:overflowPunct w:val="0"/>
            <w:autoSpaceDE/>
            <w:autoSpaceDN/>
            <w:adjustRightInd/>
            <w:spacing w:before="324" w:line="268" w:lineRule="exact"/>
            <w:textAlignment w:val="baseline"/>
          </w:pPr>
        </w:pPrChange>
      </w:pPr>
      <w:r>
        <w:rPr>
          <w:rFonts w:ascii="Arial" w:hAnsi="Arial" w:cs="Arial"/>
          <w:sz w:val="24"/>
          <w:szCs w:val="24"/>
        </w:rPr>
        <w:tab/>
        <w:t>2.6</w:t>
      </w:r>
      <w:r>
        <w:rPr>
          <w:rFonts w:ascii="Arial" w:hAnsi="Arial" w:cs="Arial"/>
          <w:sz w:val="24"/>
          <w:szCs w:val="24"/>
        </w:rPr>
        <w:tab/>
        <w:t xml:space="preserve">Generation connections shall be planned such that, starting with an </w:t>
      </w:r>
      <w:r>
        <w:rPr>
          <w:rFonts w:ascii="Arial" w:hAnsi="Arial" w:cs="Arial"/>
          <w:i/>
          <w:iCs/>
          <w:sz w:val="24"/>
          <w:szCs w:val="24"/>
        </w:rPr>
        <w:t>intact</w:t>
      </w:r>
    </w:p>
    <w:p w14:paraId="0D750120" w14:textId="186B082A" w:rsidR="009C1403" w:rsidDel="00F02CB3" w:rsidRDefault="00C6386D">
      <w:pPr>
        <w:kinsoku w:val="0"/>
        <w:overflowPunct w:val="0"/>
        <w:autoSpaceDE/>
        <w:autoSpaceDN/>
        <w:adjustRightInd/>
        <w:spacing w:line="281" w:lineRule="exact"/>
        <w:ind w:left="851" w:hanging="851"/>
        <w:jc w:val="both"/>
        <w:textAlignment w:val="baseline"/>
        <w:rPr>
          <w:del w:id="1907" w:author="Tammy Meek (NESO)" w:date="2025-01-24T12:04:00Z" w16du:dateUtc="2025-01-24T12:04:00Z"/>
          <w:rFonts w:ascii="Arial" w:hAnsi="Arial" w:cs="Arial"/>
          <w:sz w:val="24"/>
          <w:szCs w:val="24"/>
        </w:rPr>
        <w:pPrChange w:id="1908"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shall be as follows:</w:t>
      </w:r>
      <w:ins w:id="1909" w:author="Tammy Meek (NESO)" w:date="2025-01-24T12:05:00Z" w16du:dateUtc="2025-01-24T12:05:00Z">
        <w:r w:rsidR="00F02CB3">
          <w:rPr>
            <w:rFonts w:ascii="Arial" w:hAnsi="Arial" w:cs="Arial"/>
            <w:sz w:val="24"/>
            <w:szCs w:val="24"/>
          </w:rPr>
          <w:t xml:space="preserve"> </w:t>
        </w:r>
      </w:ins>
    </w:p>
    <w:p w14:paraId="6AC7F157" w14:textId="77777777" w:rsidR="00F02CB3" w:rsidRDefault="00F02CB3">
      <w:pPr>
        <w:kinsoku w:val="0"/>
        <w:overflowPunct w:val="0"/>
        <w:autoSpaceDE/>
        <w:autoSpaceDN/>
        <w:adjustRightInd/>
        <w:spacing w:line="274" w:lineRule="exact"/>
        <w:ind w:left="851" w:hanging="851"/>
        <w:jc w:val="both"/>
        <w:textAlignment w:val="baseline"/>
        <w:rPr>
          <w:ins w:id="1910" w:author="Tammy Meek (NESO)" w:date="2025-01-24T12:05:00Z" w16du:dateUtc="2025-01-24T12:05:00Z"/>
          <w:rFonts w:ascii="Arial" w:hAnsi="Arial" w:cs="Arial"/>
          <w:sz w:val="24"/>
          <w:szCs w:val="24"/>
        </w:rPr>
        <w:pPrChange w:id="1911" w:author="Tammy Meek (NESO)" w:date="2025-01-24T12:08:00Z" w16du:dateUtc="2025-01-24T12:08:00Z">
          <w:pPr>
            <w:kinsoku w:val="0"/>
            <w:overflowPunct w:val="0"/>
            <w:autoSpaceDE/>
            <w:autoSpaceDN/>
            <w:adjustRightInd/>
            <w:spacing w:line="274" w:lineRule="exact"/>
            <w:ind w:left="1512"/>
            <w:textAlignment w:val="baseline"/>
          </w:pPr>
        </w:pPrChange>
      </w:pPr>
    </w:p>
    <w:p w14:paraId="1F1B1B20" w14:textId="77777777" w:rsidR="00F02CB3" w:rsidRDefault="00F02CB3">
      <w:pPr>
        <w:kinsoku w:val="0"/>
        <w:overflowPunct w:val="0"/>
        <w:autoSpaceDE/>
        <w:autoSpaceDN/>
        <w:adjustRightInd/>
        <w:spacing w:line="281" w:lineRule="exact"/>
        <w:ind w:left="851" w:hanging="851"/>
        <w:jc w:val="both"/>
        <w:textAlignment w:val="baseline"/>
        <w:rPr>
          <w:ins w:id="1912" w:author="Tammy Meek (NESO)" w:date="2025-01-24T12:05:00Z" w16du:dateUtc="2025-01-24T12:05:00Z"/>
          <w:rFonts w:ascii="Arial" w:hAnsi="Arial" w:cs="Arial"/>
          <w:sz w:val="24"/>
          <w:szCs w:val="24"/>
        </w:rPr>
        <w:pPrChange w:id="1913" w:author="Tammy Meek (NESO)" w:date="2025-01-24T12:08:00Z" w16du:dateUtc="2025-01-24T12:08:00Z">
          <w:pPr>
            <w:kinsoku w:val="0"/>
            <w:overflowPunct w:val="0"/>
            <w:autoSpaceDE/>
            <w:autoSpaceDN/>
            <w:adjustRightInd/>
            <w:spacing w:line="281" w:lineRule="exact"/>
            <w:ind w:left="720"/>
            <w:jc w:val="both"/>
            <w:textAlignment w:val="baseline"/>
          </w:pPr>
        </w:pPrChange>
      </w:pPr>
    </w:p>
    <w:p w14:paraId="38AED6F2" w14:textId="049CD629" w:rsidR="00F02CB3" w:rsidRDefault="00B579FE">
      <w:pPr>
        <w:kinsoku w:val="0"/>
        <w:overflowPunct w:val="0"/>
        <w:autoSpaceDE/>
        <w:autoSpaceDN/>
        <w:adjustRightInd/>
        <w:spacing w:line="281" w:lineRule="exact"/>
        <w:ind w:left="851" w:hanging="851"/>
        <w:jc w:val="both"/>
        <w:textAlignment w:val="baseline"/>
        <w:rPr>
          <w:ins w:id="1914" w:author="Tammy Meek (NESO)" w:date="2025-01-24T12:05:00Z" w16du:dateUtc="2025-01-24T12:05:00Z"/>
          <w:rFonts w:ascii="Arial" w:hAnsi="Arial" w:cs="Arial"/>
          <w:sz w:val="24"/>
          <w:szCs w:val="24"/>
        </w:rPr>
        <w:pPrChange w:id="1915" w:author="Tammy Meek (NESO)" w:date="2025-01-24T12:08:00Z" w16du:dateUtc="2025-01-24T12:08:00Z">
          <w:pPr>
            <w:kinsoku w:val="0"/>
            <w:overflowPunct w:val="0"/>
            <w:autoSpaceDE/>
            <w:autoSpaceDN/>
            <w:adjustRightInd/>
            <w:spacing w:line="281" w:lineRule="exact"/>
            <w:ind w:left="720"/>
            <w:jc w:val="both"/>
            <w:textAlignment w:val="baseline"/>
          </w:pPr>
        </w:pPrChange>
      </w:pPr>
      <w:ins w:id="1916" w:author="Tammy Meek (NESO)" w:date="2025-01-24T12:05:00Z" w16du:dateUtc="2025-01-24T12:05:00Z">
        <w:r>
          <w:rPr>
            <w:rFonts w:ascii="Arial" w:hAnsi="Arial" w:cs="Arial"/>
            <w:sz w:val="24"/>
            <w:szCs w:val="24"/>
          </w:rPr>
          <w:t>2.6.1</w:t>
        </w:r>
        <w:r>
          <w:rPr>
            <w:rFonts w:ascii="Arial" w:hAnsi="Arial" w:cs="Arial"/>
            <w:sz w:val="24"/>
            <w:szCs w:val="24"/>
          </w:rPr>
          <w:tab/>
          <w:t>following</w:t>
        </w:r>
      </w:ins>
      <w:ins w:id="1917" w:author="Tammy Meek (NESO)" w:date="2025-01-24T12:06:00Z" w16du:dateUtc="2025-01-24T12:06:00Z">
        <w:r>
          <w:rPr>
            <w:rFonts w:ascii="Arial" w:hAnsi="Arial" w:cs="Arial"/>
            <w:sz w:val="24"/>
            <w:szCs w:val="24"/>
          </w:rPr>
          <w:t xml:space="preserve"> </w:t>
        </w:r>
      </w:ins>
      <w:ins w:id="1918" w:author="Tammy Meek (NESO)" w:date="2025-01-24T12:05:00Z" w16du:dateUtc="2025-01-24T12:05:00Z">
        <w:r>
          <w:rPr>
            <w:rFonts w:ascii="Arial" w:hAnsi="Arial" w:cs="Arial"/>
            <w:sz w:val="24"/>
            <w:szCs w:val="24"/>
          </w:rPr>
          <w:t xml:space="preserve">a </w:t>
        </w:r>
        <w:r w:rsidRPr="00B579FE">
          <w:rPr>
            <w:rFonts w:ascii="Arial" w:hAnsi="Arial" w:cs="Arial"/>
            <w:i/>
            <w:iCs/>
            <w:sz w:val="24"/>
            <w:szCs w:val="24"/>
            <w:rPrChange w:id="1919" w:author="Tammy Meek (NESO)" w:date="2025-01-24T12:06:00Z" w16du:dateUtc="2025-01-24T12:06:00Z">
              <w:rPr>
                <w:rFonts w:ascii="Arial" w:hAnsi="Arial" w:cs="Arial"/>
                <w:sz w:val="24"/>
                <w:szCs w:val="24"/>
              </w:rPr>
            </w:rPrChange>
          </w:rPr>
          <w:t xml:space="preserve">fault </w:t>
        </w:r>
      </w:ins>
      <w:ins w:id="1920" w:author="Tammy Meek (NESO)" w:date="2025-01-24T12:06:00Z" w16du:dateUtc="2025-01-24T12:06:00Z">
        <w:r w:rsidRPr="00B579FE">
          <w:rPr>
            <w:rFonts w:ascii="Arial" w:hAnsi="Arial" w:cs="Arial"/>
            <w:i/>
            <w:iCs/>
            <w:sz w:val="24"/>
            <w:szCs w:val="24"/>
            <w:rPrChange w:id="1921" w:author="Tammy Meek (NESO)" w:date="2025-01-24T12:06:00Z" w16du:dateUtc="2025-01-24T12:06:00Z">
              <w:rPr>
                <w:rFonts w:ascii="Arial" w:hAnsi="Arial" w:cs="Arial"/>
                <w:sz w:val="24"/>
                <w:szCs w:val="24"/>
              </w:rPr>
            </w:rPrChange>
          </w:rPr>
          <w:t>outage</w:t>
        </w:r>
      </w:ins>
      <w:ins w:id="1922" w:author="Tammy Meek (NESO)" w:date="2025-01-24T12:05:00Z" w16du:dateUtc="2025-01-24T12:05:00Z">
        <w:r w:rsidRPr="00B579FE">
          <w:rPr>
            <w:rFonts w:ascii="Arial" w:hAnsi="Arial" w:cs="Arial"/>
            <w:i/>
            <w:iCs/>
            <w:sz w:val="24"/>
            <w:szCs w:val="24"/>
            <w:rPrChange w:id="1923" w:author="Tammy Meek (NESO)" w:date="2025-01-24T12:06:00Z" w16du:dateUtc="2025-01-24T12:06:00Z">
              <w:rPr>
                <w:rFonts w:ascii="Arial" w:hAnsi="Arial" w:cs="Arial"/>
                <w:sz w:val="24"/>
                <w:szCs w:val="24"/>
              </w:rPr>
            </w:rPrChange>
          </w:rPr>
          <w:t xml:space="preserve"> </w:t>
        </w:r>
        <w:r>
          <w:rPr>
            <w:rFonts w:ascii="Arial" w:hAnsi="Arial" w:cs="Arial"/>
            <w:sz w:val="24"/>
            <w:szCs w:val="24"/>
          </w:rPr>
          <w:t xml:space="preserve">of any single </w:t>
        </w:r>
        <w:r w:rsidRPr="00167161">
          <w:rPr>
            <w:rFonts w:ascii="Arial" w:hAnsi="Arial" w:cs="Arial"/>
            <w:i/>
            <w:iCs/>
            <w:sz w:val="24"/>
            <w:szCs w:val="24"/>
            <w:rPrChange w:id="1924" w:author="Tammy Meek (NESO)" w:date="2025-01-24T12:06:00Z" w16du:dateUtc="2025-01-24T12:06:00Z">
              <w:rPr>
                <w:rFonts w:ascii="Arial" w:hAnsi="Arial" w:cs="Arial"/>
                <w:sz w:val="24"/>
                <w:szCs w:val="24"/>
              </w:rPr>
            </w:rPrChange>
          </w:rPr>
          <w:t xml:space="preserve">transmission </w:t>
        </w:r>
      </w:ins>
      <w:ins w:id="1925" w:author="Tammy Meek (NESO)" w:date="2025-01-24T12:06:00Z" w16du:dateUtc="2025-01-24T12:06:00Z">
        <w:r w:rsidRPr="00167161">
          <w:rPr>
            <w:rFonts w:ascii="Arial" w:hAnsi="Arial" w:cs="Arial"/>
            <w:i/>
            <w:iCs/>
            <w:sz w:val="24"/>
            <w:szCs w:val="24"/>
            <w:rPrChange w:id="1926" w:author="Tammy Meek (NESO)" w:date="2025-01-24T12:06:00Z" w16du:dateUtc="2025-01-24T12:06:00Z">
              <w:rPr>
                <w:rFonts w:ascii="Arial" w:hAnsi="Arial" w:cs="Arial"/>
                <w:sz w:val="24"/>
                <w:szCs w:val="24"/>
              </w:rPr>
            </w:rPrChange>
          </w:rPr>
          <w:t>circuit</w:t>
        </w:r>
        <w:r>
          <w:rPr>
            <w:rFonts w:ascii="Arial" w:hAnsi="Arial" w:cs="Arial"/>
            <w:sz w:val="24"/>
            <w:szCs w:val="24"/>
          </w:rPr>
          <w:t xml:space="preserve">, no </w:t>
        </w:r>
        <w:r w:rsidRPr="00167161">
          <w:rPr>
            <w:rFonts w:ascii="Arial" w:hAnsi="Arial" w:cs="Arial"/>
            <w:i/>
            <w:iCs/>
            <w:sz w:val="24"/>
            <w:szCs w:val="24"/>
            <w:rPrChange w:id="1927" w:author="Tammy Meek (NESO)" w:date="2025-01-24T12:06:00Z" w16du:dateUtc="2025-01-24T12:06:00Z">
              <w:rPr>
                <w:rFonts w:ascii="Arial" w:hAnsi="Arial" w:cs="Arial"/>
                <w:sz w:val="24"/>
                <w:szCs w:val="24"/>
              </w:rPr>
            </w:rPrChange>
          </w:rPr>
          <w:t xml:space="preserve">loss of power infeed </w:t>
        </w:r>
        <w:r>
          <w:rPr>
            <w:rFonts w:ascii="Arial" w:hAnsi="Arial" w:cs="Arial"/>
            <w:sz w:val="24"/>
            <w:szCs w:val="24"/>
          </w:rPr>
          <w:t xml:space="preserve">shall occur; </w:t>
        </w:r>
      </w:ins>
    </w:p>
    <w:p w14:paraId="5CB8DA27" w14:textId="5DA2544B" w:rsidR="009C1403" w:rsidDel="00F02CB3" w:rsidRDefault="00F02CB3">
      <w:pPr>
        <w:kinsoku w:val="0"/>
        <w:overflowPunct w:val="0"/>
        <w:autoSpaceDE/>
        <w:autoSpaceDN/>
        <w:adjustRightInd/>
        <w:spacing w:line="281" w:lineRule="exact"/>
        <w:ind w:left="851" w:hanging="851"/>
        <w:jc w:val="both"/>
        <w:textAlignment w:val="baseline"/>
        <w:rPr>
          <w:del w:id="1928" w:author="Tammy Meek (NESO)" w:date="2025-01-24T12:04:00Z" w16du:dateUtc="2025-01-24T12:04:00Z"/>
          <w:sz w:val="24"/>
          <w:szCs w:val="24"/>
        </w:rPr>
        <w:sectPr w:rsidR="009C1403" w:rsidDel="00F02CB3">
          <w:headerReference w:type="default" r:id="rId28"/>
          <w:pgSz w:w="11904" w:h="16834"/>
          <w:pgMar w:top="1893" w:right="1409" w:bottom="508" w:left="1439" w:header="720" w:footer="720" w:gutter="0"/>
          <w:cols w:space="720"/>
          <w:noEndnote/>
        </w:sectPr>
        <w:pPrChange w:id="1939" w:author="Tammy Meek (NESO)" w:date="2025-01-24T12:08:00Z" w16du:dateUtc="2025-01-24T12:08:00Z">
          <w:pPr>
            <w:widowControl/>
          </w:pPr>
        </w:pPrChange>
      </w:pPr>
      <w:ins w:id="1940" w:author="Tammy Meek (NESO)" w:date="2025-01-24T12:05:00Z" w16du:dateUtc="2025-01-24T12:05:00Z">
        <w:r>
          <w:rPr>
            <w:sz w:val="24"/>
            <w:szCs w:val="24"/>
          </w:rPr>
          <w:t xml:space="preserve"> </w:t>
        </w:r>
      </w:ins>
    </w:p>
    <w:p w14:paraId="3A95E67B" w14:textId="3954221B" w:rsidR="009C1403" w:rsidDel="00F02CB3" w:rsidRDefault="00C6386D">
      <w:pPr>
        <w:kinsoku w:val="0"/>
        <w:overflowPunct w:val="0"/>
        <w:autoSpaceDE/>
        <w:autoSpaceDN/>
        <w:adjustRightInd/>
        <w:spacing w:line="274" w:lineRule="exact"/>
        <w:ind w:left="851" w:hanging="851"/>
        <w:jc w:val="both"/>
        <w:textAlignment w:val="baseline"/>
        <w:rPr>
          <w:del w:id="1941" w:author="Tammy Meek (NESO)" w:date="2025-01-24T12:05:00Z" w16du:dateUtc="2025-01-24T12:05:00Z"/>
          <w:rFonts w:ascii="Arial" w:hAnsi="Arial" w:cs="Arial"/>
          <w:sz w:val="24"/>
          <w:szCs w:val="24"/>
        </w:rPr>
        <w:pPrChange w:id="1942" w:author="Tammy Meek (NESO)" w:date="2025-01-24T12:08:00Z" w16du:dateUtc="2025-01-24T12:08:00Z">
          <w:pPr>
            <w:kinsoku w:val="0"/>
            <w:overflowPunct w:val="0"/>
            <w:autoSpaceDE/>
            <w:autoSpaceDN/>
            <w:adjustRightInd/>
            <w:spacing w:line="274" w:lineRule="exact"/>
            <w:ind w:left="1512"/>
            <w:textAlignment w:val="baseline"/>
          </w:pPr>
        </w:pPrChange>
      </w:pPr>
      <w:del w:id="1943" w:author="Tammy Meek (NESO)" w:date="2025-01-24T12:05:00Z" w16du:dateUtc="2025-01-24T12:05:00Z">
        <w:r w:rsidDel="00F02CB3">
          <w:rPr>
            <w:noProof/>
            <w:color w:val="2B579A"/>
            <w:shd w:val="clear" w:color="auto" w:fill="E6E6E6"/>
          </w:rPr>
          <mc:AlternateContent>
            <mc:Choice Requires="wps">
              <w:drawing>
                <wp:anchor distT="0" distB="0" distL="0" distR="0" simplePos="0" relativeHeight="251658305" behindDoc="0" locked="0" layoutInCell="0" allowOverlap="1" wp14:anchorId="4032B494" wp14:editId="7FF25EC1">
                  <wp:simplePos x="0" y="0"/>
                  <wp:positionH relativeFrom="page">
                    <wp:posOffset>917575</wp:posOffset>
                  </wp:positionH>
                  <wp:positionV relativeFrom="page">
                    <wp:posOffset>913765</wp:posOffset>
                  </wp:positionV>
                  <wp:extent cx="5760720" cy="180340"/>
                  <wp:effectExtent l="0" t="0" r="0" b="0"/>
                  <wp:wrapSquare wrapText="bothSides"/>
                  <wp:docPr id="191"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803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32B494" id="Text Box 191" o:spid="_x0000_s1309" type="#_x0000_t202" style="position:absolute;left:0;text-align:left;margin-left:72.25pt;margin-top:71.95pt;width:453.6pt;height:14.2pt;z-index:25165830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" o:allowincell="f" stroked="f">
                  <v:fill opacity="0"/>
                  <v:textbox inset="0,0,0,0">
                    <w:txbxContent>
                      <w:p w14:paraId="5379EC5E" w14:textId="77777777" w:rsidR="009C1403" w:rsidRDefault="00C6386D">
                        <w:pPr>
                          <w:tabs>
                            <w:tab w:val="right" w:pos="9072"/>
                          </w:tabs>
                          <w:kinsoku w:val="0"/>
                          <w:overflowPunct w:val="0"/>
                          <w:autoSpaceDE/>
                          <w:autoSpaceDN/>
                          <w:adjustRightInd/>
                          <w:spacing w:before="7" w:line="267" w:lineRule="exact"/>
                          <w:ind w:left="720"/>
                          <w:textAlignment w:val="baseline"/>
                          <w:rPr>
                            <w:rFonts w:ascii="Arial" w:hAnsi="Arial" w:cs="Arial"/>
                            <w:i/>
                            <w:iCs/>
                            <w:sz w:val="24"/>
                            <w:szCs w:val="24"/>
                          </w:rPr>
                        </w:pPr>
                        <w:r>
                          <w:rPr>
                            <w:rFonts w:ascii="Arial" w:hAnsi="Arial" w:cs="Arial"/>
                            <w:sz w:val="24"/>
                            <w:szCs w:val="24"/>
                          </w:rPr>
                          <w:t>2.6.1</w:t>
                        </w:r>
                        <w:r>
                          <w:rPr>
                            <w:rFonts w:ascii="Arial" w:hAnsi="Arial" w:cs="Arial"/>
                            <w:sz w:val="24"/>
                            <w:szCs w:val="24"/>
                          </w:rPr>
                          <w:tab/>
                          <w:t xml:space="preserve">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transmission circuit</w:t>
                        </w:r>
                        <w:r>
                          <w:rPr>
                            <w:rFonts w:ascii="Arial" w:hAnsi="Arial" w:cs="Arial"/>
                            <w:sz w:val="24"/>
                            <w:szCs w:val="24"/>
                          </w:rPr>
                          <w:t xml:space="preserve">, no </w:t>
                        </w:r>
                        <w:r>
                          <w:rPr>
                            <w:rFonts w:ascii="Arial" w:hAnsi="Arial" w:cs="Arial"/>
                            <w:i/>
                            <w:iCs/>
                            <w:sz w:val="24"/>
                            <w:szCs w:val="24"/>
                          </w:rPr>
                          <w:t>loss of</w:t>
                        </w:r>
                      </w:p>
                    </w:txbxContent>
                  </v:textbox>
                  <w10:wrap type="square" anchorx="page" anchory="page"/>
                </v:shape>
              </w:pict>
            </mc:Fallback>
          </mc:AlternateContent>
        </w:r>
        <w:r w:rsidDel="00F02CB3">
          <w:rPr>
            <w:rFonts w:ascii="Arial" w:hAnsi="Arial" w:cs="Arial"/>
            <w:i/>
            <w:iCs/>
            <w:sz w:val="24"/>
            <w:szCs w:val="24"/>
          </w:rPr>
          <w:delText xml:space="preserve">power infeed </w:delText>
        </w:r>
        <w:r w:rsidDel="00F02CB3">
          <w:rPr>
            <w:rFonts w:ascii="Arial" w:hAnsi="Arial" w:cs="Arial"/>
            <w:sz w:val="24"/>
            <w:szCs w:val="24"/>
          </w:rPr>
          <w:delText>shall occur;</w:delText>
        </w:r>
      </w:del>
    </w:p>
    <w:p w14:paraId="23B7CE22" w14:textId="77777777" w:rsidR="009C1403" w:rsidRDefault="00C6386D">
      <w:pPr>
        <w:kinsoku w:val="0"/>
        <w:overflowPunct w:val="0"/>
        <w:autoSpaceDE/>
        <w:autoSpaceDN/>
        <w:adjustRightInd/>
        <w:spacing w:before="330" w:line="277" w:lineRule="exact"/>
        <w:ind w:left="851" w:hanging="851"/>
        <w:jc w:val="both"/>
        <w:textAlignment w:val="baseline"/>
        <w:rPr>
          <w:rFonts w:ascii="Arial" w:hAnsi="Arial" w:cs="Arial"/>
          <w:sz w:val="24"/>
          <w:szCs w:val="24"/>
        </w:rPr>
        <w:pPrChange w:id="1944" w:author="Tammy Meek (NESO)" w:date="2025-01-24T12:08:00Z" w16du:dateUtc="2025-01-24T12:08:00Z">
          <w:pPr>
            <w:kinsoku w:val="0"/>
            <w:overflowPunct w:val="0"/>
            <w:autoSpaceDE/>
            <w:autoSpaceDN/>
            <w:adjustRightInd/>
            <w:spacing w:before="330" w:line="277" w:lineRule="exact"/>
            <w:ind w:left="1512" w:hanging="792"/>
            <w:jc w:val="both"/>
            <w:textAlignment w:val="baseline"/>
          </w:pPr>
        </w:pPrChange>
      </w:pPr>
      <w:r>
        <w:rPr>
          <w:rFonts w:ascii="Arial" w:hAnsi="Arial" w:cs="Arial"/>
          <w:sz w:val="24"/>
          <w:szCs w:val="24"/>
        </w:rPr>
        <w:t xml:space="preserve">2.6.2 following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no </w:t>
      </w:r>
      <w:r>
        <w:rPr>
          <w:rFonts w:ascii="Arial" w:hAnsi="Arial" w:cs="Arial"/>
          <w:i/>
          <w:iCs/>
          <w:sz w:val="24"/>
          <w:szCs w:val="24"/>
        </w:rPr>
        <w:t xml:space="preserve">loss of power infeed </w:t>
      </w:r>
      <w:r>
        <w:rPr>
          <w:rFonts w:ascii="Arial" w:hAnsi="Arial" w:cs="Arial"/>
          <w:sz w:val="24"/>
          <w:szCs w:val="24"/>
        </w:rPr>
        <w:t>shall occur;</w:t>
      </w:r>
    </w:p>
    <w:p w14:paraId="5D6BB2D6" w14:textId="77777777" w:rsidR="009C1403" w:rsidRDefault="00C6386D">
      <w:pPr>
        <w:kinsoku w:val="0"/>
        <w:overflowPunct w:val="0"/>
        <w:autoSpaceDE/>
        <w:autoSpaceDN/>
        <w:adjustRightInd/>
        <w:spacing w:before="306" w:line="277" w:lineRule="exact"/>
        <w:ind w:left="851" w:hanging="851"/>
        <w:jc w:val="both"/>
        <w:textAlignment w:val="baseline"/>
        <w:rPr>
          <w:rFonts w:ascii="Arial" w:hAnsi="Arial" w:cs="Arial"/>
          <w:sz w:val="24"/>
          <w:szCs w:val="24"/>
        </w:rPr>
        <w:pPrChange w:id="1945" w:author="Tammy Meek (NESO)" w:date="2025-01-24T12:08:00Z" w16du:dateUtc="2025-01-24T12:08:00Z">
          <w:pPr>
            <w:kinsoku w:val="0"/>
            <w:overflowPunct w:val="0"/>
            <w:autoSpaceDE/>
            <w:autoSpaceDN/>
            <w:adjustRightInd/>
            <w:spacing w:before="306" w:line="277" w:lineRule="exact"/>
            <w:ind w:left="1512" w:hanging="792"/>
            <w:jc w:val="both"/>
            <w:textAlignment w:val="baseline"/>
          </w:pPr>
        </w:pPrChange>
      </w:pPr>
      <w:r>
        <w:rPr>
          <w:rFonts w:ascii="Arial" w:hAnsi="Arial" w:cs="Arial"/>
          <w:sz w:val="24"/>
          <w:szCs w:val="24"/>
        </w:rPr>
        <w:t xml:space="preserve">2.6.3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generation circuit </w:t>
      </w:r>
      <w:r>
        <w:rPr>
          <w:rFonts w:ascii="Arial" w:hAnsi="Arial" w:cs="Arial"/>
          <w:sz w:val="24"/>
          <w:szCs w:val="24"/>
        </w:rPr>
        <w:t xml:space="preserve">or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7B89656" w14:textId="77777777" w:rsidR="009C1403" w:rsidRDefault="00C6386D">
      <w:pPr>
        <w:kinsoku w:val="0"/>
        <w:overflowPunct w:val="0"/>
        <w:autoSpaceDE/>
        <w:autoSpaceDN/>
        <w:adjustRightInd/>
        <w:spacing w:before="329" w:line="277" w:lineRule="exact"/>
        <w:ind w:left="851" w:hanging="851"/>
        <w:jc w:val="both"/>
        <w:textAlignment w:val="baseline"/>
        <w:rPr>
          <w:rFonts w:ascii="Arial" w:hAnsi="Arial" w:cs="Arial"/>
          <w:sz w:val="24"/>
          <w:szCs w:val="24"/>
        </w:rPr>
        <w:pPrChange w:id="1946" w:author="Tammy Meek (NESO)" w:date="2025-01-24T12:08:00Z" w16du:dateUtc="2025-01-24T12:08:00Z">
          <w:pPr>
            <w:kinsoku w:val="0"/>
            <w:overflowPunct w:val="0"/>
            <w:autoSpaceDE/>
            <w:autoSpaceDN/>
            <w:adjustRightInd/>
            <w:spacing w:before="329" w:line="277" w:lineRule="exact"/>
            <w:ind w:left="1512" w:hanging="792"/>
            <w:jc w:val="both"/>
            <w:textAlignment w:val="baseline"/>
          </w:pPr>
        </w:pPrChange>
      </w:pPr>
      <w:r>
        <w:rPr>
          <w:rFonts w:ascii="Arial" w:hAnsi="Arial" w:cs="Arial"/>
          <w:sz w:val="24"/>
          <w:szCs w:val="24"/>
        </w:rPr>
        <w:t xml:space="preserve">2.6.4 following the concurrent </w:t>
      </w:r>
      <w:r>
        <w:rPr>
          <w:rFonts w:ascii="Arial" w:hAnsi="Arial" w:cs="Arial"/>
          <w:i/>
          <w:iCs/>
          <w:sz w:val="24"/>
          <w:szCs w:val="24"/>
        </w:rPr>
        <w:t xml:space="preserve">fault outage </w:t>
      </w:r>
      <w:r>
        <w:rPr>
          <w:rFonts w:ascii="Arial" w:hAnsi="Arial" w:cs="Arial"/>
          <w:sz w:val="24"/>
          <w:szCs w:val="24"/>
        </w:rPr>
        <w:t xml:space="preserve">of any two </w:t>
      </w:r>
      <w:r>
        <w:rPr>
          <w:rFonts w:ascii="Arial" w:hAnsi="Arial" w:cs="Arial"/>
          <w:i/>
          <w:iCs/>
          <w:sz w:val="24"/>
          <w:szCs w:val="24"/>
        </w:rPr>
        <w:t>transmission circuits</w:t>
      </w:r>
      <w:r>
        <w:rPr>
          <w:rFonts w:ascii="Arial" w:hAnsi="Arial" w:cs="Arial"/>
          <w:sz w:val="24"/>
          <w:szCs w:val="24"/>
        </w:rPr>
        <w:t xml:space="preserve">, or any two </w:t>
      </w:r>
      <w:r>
        <w:rPr>
          <w:rFonts w:ascii="Arial" w:hAnsi="Arial" w:cs="Arial"/>
          <w:i/>
          <w:iCs/>
          <w:sz w:val="24"/>
          <w:szCs w:val="24"/>
        </w:rPr>
        <w:t xml:space="preserve">generation circuits </w:t>
      </w:r>
      <w:r>
        <w:rPr>
          <w:rFonts w:ascii="Arial" w:hAnsi="Arial" w:cs="Arial"/>
          <w:sz w:val="24"/>
          <w:szCs w:val="24"/>
        </w:rPr>
        <w:t xml:space="preserve">on the same </w:t>
      </w:r>
      <w:r>
        <w:rPr>
          <w:rFonts w:ascii="Arial" w:hAnsi="Arial" w:cs="Arial"/>
          <w:i/>
          <w:iCs/>
          <w:sz w:val="24"/>
          <w:szCs w:val="24"/>
        </w:rPr>
        <w:t>double circuit overhead line</w:t>
      </w:r>
      <w:r>
        <w:rPr>
          <w:rFonts w:ascii="Arial" w:hAnsi="Arial" w:cs="Arial"/>
          <w:sz w:val="24"/>
          <w:szCs w:val="24"/>
        </w:rPr>
        <w:t xml:space="preserve">, or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F6C0582" w14:textId="77777777" w:rsidR="009C1403" w:rsidRDefault="00C6386D">
      <w:pPr>
        <w:kinsoku w:val="0"/>
        <w:overflowPunct w:val="0"/>
        <w:autoSpaceDE/>
        <w:autoSpaceDN/>
        <w:adjustRightInd/>
        <w:spacing w:before="309" w:line="277" w:lineRule="exact"/>
        <w:ind w:left="851" w:hanging="851"/>
        <w:jc w:val="both"/>
        <w:textAlignment w:val="baseline"/>
        <w:rPr>
          <w:rFonts w:ascii="Arial" w:hAnsi="Arial" w:cs="Arial"/>
          <w:spacing w:val="1"/>
          <w:sz w:val="24"/>
          <w:szCs w:val="24"/>
        </w:rPr>
        <w:pPrChange w:id="1947" w:author="Tammy Meek (NESO)" w:date="2025-01-24T12:08:00Z" w16du:dateUtc="2025-01-24T12:08:00Z">
          <w:pPr>
            <w:kinsoku w:val="0"/>
            <w:overflowPunct w:val="0"/>
            <w:autoSpaceDE/>
            <w:autoSpaceDN/>
            <w:adjustRightInd/>
            <w:spacing w:before="309" w:line="277" w:lineRule="exact"/>
            <w:ind w:left="1512" w:hanging="792"/>
            <w:jc w:val="both"/>
            <w:textAlignment w:val="baseline"/>
          </w:pPr>
        </w:pPrChange>
      </w:pPr>
      <w:r>
        <w:rPr>
          <w:rFonts w:ascii="Arial" w:hAnsi="Arial" w:cs="Arial"/>
          <w:spacing w:val="1"/>
          <w:sz w:val="24"/>
          <w:szCs w:val="24"/>
        </w:rPr>
        <w:t xml:space="preserve">2.6.5 following the </w:t>
      </w:r>
      <w:r>
        <w:rPr>
          <w:rFonts w:ascii="Arial" w:hAnsi="Arial" w:cs="Arial"/>
          <w:i/>
          <w:iCs/>
          <w:spacing w:val="1"/>
          <w:sz w:val="24"/>
          <w:szCs w:val="24"/>
        </w:rPr>
        <w:t xml:space="preserve">fault outage </w:t>
      </w:r>
      <w:r>
        <w:rPr>
          <w:rFonts w:ascii="Arial" w:hAnsi="Arial" w:cs="Arial"/>
          <w:spacing w:val="1"/>
          <w:sz w:val="24"/>
          <w:szCs w:val="24"/>
        </w:rPr>
        <w:t xml:space="preserve">of any single </w:t>
      </w:r>
      <w:r>
        <w:rPr>
          <w:rFonts w:ascii="Arial" w:hAnsi="Arial" w:cs="Arial"/>
          <w:i/>
          <w:iCs/>
          <w:spacing w:val="1"/>
          <w:sz w:val="24"/>
          <w:szCs w:val="24"/>
        </w:rPr>
        <w:t>transmission circuit</w:t>
      </w:r>
      <w:r>
        <w:rPr>
          <w:rFonts w:ascii="Arial" w:hAnsi="Arial" w:cs="Arial"/>
          <w:spacing w:val="1"/>
          <w:sz w:val="24"/>
          <w:szCs w:val="24"/>
        </w:rPr>
        <w:t xml:space="preserve">,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during the </w:t>
      </w:r>
      <w:r>
        <w:rPr>
          <w:rFonts w:ascii="Arial" w:hAnsi="Arial" w:cs="Arial"/>
          <w:i/>
          <w:iCs/>
          <w:spacing w:val="1"/>
          <w:sz w:val="24"/>
          <w:szCs w:val="24"/>
        </w:rPr>
        <w:t xml:space="preserve">planned outage </w:t>
      </w:r>
      <w:r>
        <w:rPr>
          <w:rFonts w:ascii="Arial" w:hAnsi="Arial" w:cs="Arial"/>
          <w:spacing w:val="1"/>
          <w:sz w:val="24"/>
          <w:szCs w:val="24"/>
        </w:rPr>
        <w:t xml:space="preserve">of any other single </w:t>
      </w:r>
      <w:r>
        <w:rPr>
          <w:rFonts w:ascii="Arial" w:hAnsi="Arial" w:cs="Arial"/>
          <w:i/>
          <w:iCs/>
          <w:spacing w:val="1"/>
          <w:sz w:val="24"/>
          <w:szCs w:val="24"/>
        </w:rPr>
        <w:t xml:space="preserve">transmission circuit </w:t>
      </w:r>
      <w:r>
        <w:rPr>
          <w:rFonts w:ascii="Arial" w:hAnsi="Arial" w:cs="Arial"/>
          <w:spacing w:val="1"/>
          <w:sz w:val="24"/>
          <w:szCs w:val="24"/>
        </w:rPr>
        <w:t xml:space="preserve">or single section of </w:t>
      </w:r>
      <w:r>
        <w:rPr>
          <w:rFonts w:ascii="Arial" w:hAnsi="Arial" w:cs="Arial"/>
          <w:i/>
          <w:iCs/>
          <w:spacing w:val="1"/>
          <w:sz w:val="24"/>
          <w:szCs w:val="24"/>
        </w:rPr>
        <w:t xml:space="preserve">busbar </w:t>
      </w:r>
      <w:r>
        <w:rPr>
          <w:rFonts w:ascii="Arial" w:hAnsi="Arial" w:cs="Arial"/>
          <w:spacing w:val="1"/>
          <w:sz w:val="24"/>
          <w:szCs w:val="24"/>
        </w:rPr>
        <w:t xml:space="preserve">or mesh corner, the </w:t>
      </w:r>
      <w:r>
        <w:rPr>
          <w:rFonts w:ascii="Arial" w:hAnsi="Arial" w:cs="Arial"/>
          <w:i/>
          <w:iCs/>
          <w:spacing w:val="1"/>
          <w:sz w:val="24"/>
          <w:szCs w:val="24"/>
        </w:rPr>
        <w:t xml:space="preserve">loss of power infeed </w:t>
      </w:r>
      <w:r>
        <w:rPr>
          <w:rFonts w:ascii="Arial" w:hAnsi="Arial" w:cs="Arial"/>
          <w:spacing w:val="1"/>
          <w:sz w:val="24"/>
          <w:szCs w:val="24"/>
        </w:rPr>
        <w:t xml:space="preserve">shall not exceed the </w:t>
      </w:r>
      <w:r>
        <w:rPr>
          <w:rFonts w:ascii="Arial" w:hAnsi="Arial" w:cs="Arial"/>
          <w:i/>
          <w:iCs/>
          <w:spacing w:val="1"/>
          <w:sz w:val="24"/>
          <w:szCs w:val="24"/>
        </w:rPr>
        <w:t>infrequent infeed loss risk</w:t>
      </w:r>
      <w:r>
        <w:rPr>
          <w:rFonts w:ascii="Arial" w:hAnsi="Arial" w:cs="Arial"/>
          <w:spacing w:val="1"/>
          <w:sz w:val="24"/>
          <w:szCs w:val="24"/>
        </w:rPr>
        <w:t>;</w:t>
      </w:r>
    </w:p>
    <w:p w14:paraId="7E1C22C4" w14:textId="77777777" w:rsidR="009C1403" w:rsidRDefault="00C6386D">
      <w:pPr>
        <w:kinsoku w:val="0"/>
        <w:overflowPunct w:val="0"/>
        <w:autoSpaceDE/>
        <w:autoSpaceDN/>
        <w:adjustRightInd/>
        <w:spacing w:before="318" w:line="277" w:lineRule="exact"/>
        <w:ind w:left="851" w:hanging="851"/>
        <w:jc w:val="both"/>
        <w:textAlignment w:val="baseline"/>
        <w:rPr>
          <w:rFonts w:ascii="Arial" w:hAnsi="Arial" w:cs="Arial"/>
          <w:sz w:val="24"/>
          <w:szCs w:val="24"/>
        </w:rPr>
        <w:pPrChange w:id="1948" w:author="Tammy Meek (NESO)" w:date="2025-01-24T12:08:00Z" w16du:dateUtc="2025-01-24T12:08:00Z">
          <w:pPr>
            <w:kinsoku w:val="0"/>
            <w:overflowPunct w:val="0"/>
            <w:autoSpaceDE/>
            <w:autoSpaceDN/>
            <w:adjustRightInd/>
            <w:spacing w:before="318" w:line="277" w:lineRule="exact"/>
            <w:ind w:left="1512" w:hanging="792"/>
            <w:jc w:val="both"/>
            <w:textAlignment w:val="baseline"/>
          </w:pPr>
        </w:pPrChange>
      </w:pPr>
      <w:r>
        <w:rPr>
          <w:rFonts w:ascii="Arial" w:hAnsi="Arial" w:cs="Arial"/>
          <w:sz w:val="24"/>
          <w:szCs w:val="24"/>
        </w:rPr>
        <w:t xml:space="preserve">2.6.6 following the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the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86EB18A" w14:textId="77777777" w:rsidR="009C1403" w:rsidRDefault="00C6386D">
      <w:pPr>
        <w:tabs>
          <w:tab w:val="decimal" w:pos="144"/>
          <w:tab w:val="left" w:pos="720"/>
        </w:tabs>
        <w:kinsoku w:val="0"/>
        <w:overflowPunct w:val="0"/>
        <w:autoSpaceDE/>
        <w:autoSpaceDN/>
        <w:adjustRightInd/>
        <w:spacing w:before="318" w:line="272" w:lineRule="exact"/>
        <w:ind w:left="851" w:hanging="851"/>
        <w:jc w:val="both"/>
        <w:textAlignment w:val="baseline"/>
        <w:rPr>
          <w:rFonts w:ascii="Arial" w:hAnsi="Arial" w:cs="Arial"/>
          <w:sz w:val="24"/>
          <w:szCs w:val="24"/>
        </w:rPr>
        <w:pPrChange w:id="1949" w:author="Tammy Meek (NESO)" w:date="2025-01-24T12:08:00Z" w16du:dateUtc="2025-01-24T12:08:00Z">
          <w:pPr>
            <w:tabs>
              <w:tab w:val="decimal" w:pos="144"/>
              <w:tab w:val="left" w:pos="720"/>
            </w:tabs>
            <w:kinsoku w:val="0"/>
            <w:overflowPunct w:val="0"/>
            <w:autoSpaceDE/>
            <w:autoSpaceDN/>
            <w:adjustRightInd/>
            <w:spacing w:before="318" w:line="272" w:lineRule="exact"/>
            <w:textAlignment w:val="baseline"/>
          </w:pPr>
        </w:pPrChange>
      </w:pPr>
      <w:r>
        <w:rPr>
          <w:rFonts w:ascii="Arial" w:hAnsi="Arial" w:cs="Arial"/>
          <w:sz w:val="24"/>
          <w:szCs w:val="24"/>
        </w:rPr>
        <w:tab/>
        <w:t>2.7</w:t>
      </w:r>
      <w:r>
        <w:rPr>
          <w:rFonts w:ascii="Arial" w:hAnsi="Arial" w:cs="Arial"/>
          <w:sz w:val="24"/>
          <w:szCs w:val="24"/>
        </w:rPr>
        <w:tab/>
        <w:t xml:space="preserve">The maximum length of overhead line connections in a </w:t>
      </w:r>
      <w:r>
        <w:rPr>
          <w:rFonts w:ascii="Arial" w:hAnsi="Arial" w:cs="Arial"/>
          <w:i/>
          <w:iCs/>
          <w:sz w:val="24"/>
          <w:szCs w:val="24"/>
        </w:rPr>
        <w:t xml:space="preserve">generation circuit </w:t>
      </w:r>
      <w:r>
        <w:rPr>
          <w:rFonts w:ascii="Arial" w:hAnsi="Arial" w:cs="Arial"/>
          <w:sz w:val="24"/>
          <w:szCs w:val="24"/>
        </w:rPr>
        <w:t>for</w:t>
      </w:r>
    </w:p>
    <w:p w14:paraId="699DCA2E" w14:textId="77777777" w:rsidR="009C1403" w:rsidRDefault="00C6386D">
      <w:pPr>
        <w:kinsoku w:val="0"/>
        <w:overflowPunct w:val="0"/>
        <w:autoSpaceDE/>
        <w:autoSpaceDN/>
        <w:adjustRightInd/>
        <w:spacing w:line="281" w:lineRule="exact"/>
        <w:ind w:left="851" w:hanging="851"/>
        <w:jc w:val="both"/>
        <w:textAlignment w:val="baseline"/>
        <w:rPr>
          <w:rFonts w:ascii="Arial" w:hAnsi="Arial" w:cs="Arial"/>
          <w:sz w:val="24"/>
          <w:szCs w:val="24"/>
        </w:rPr>
        <w:pPrChange w:id="1950" w:author="Tammy Meek (NESO)" w:date="2025-01-24T12:08:00Z" w16du:dateUtc="2025-01-24T12:08:00Z">
          <w:pPr>
            <w:kinsoku w:val="0"/>
            <w:overflowPunct w:val="0"/>
            <w:autoSpaceDE/>
            <w:autoSpaceDN/>
            <w:adjustRightInd/>
            <w:spacing w:line="281" w:lineRule="exact"/>
            <w:ind w:left="720"/>
            <w:jc w:val="both"/>
            <w:textAlignment w:val="baseline"/>
          </w:pPr>
        </w:pPrChange>
      </w:pPr>
      <w:r>
        <w:rPr>
          <w:rFonts w:ascii="Arial" w:hAnsi="Arial" w:cs="Arial"/>
          <w:i/>
          <w:iCs/>
          <w:sz w:val="24"/>
          <w:szCs w:val="24"/>
        </w:rPr>
        <w:t xml:space="preserve">generating units </w:t>
      </w:r>
      <w:r>
        <w:rPr>
          <w:rFonts w:ascii="Arial" w:hAnsi="Arial" w:cs="Arial"/>
          <w:sz w:val="24"/>
          <w:szCs w:val="24"/>
        </w:rPr>
        <w:t xml:space="preserve">which are directly connected to the </w:t>
      </w:r>
      <w:r>
        <w:rPr>
          <w:rFonts w:ascii="Arial" w:hAnsi="Arial" w:cs="Arial"/>
          <w:i/>
          <w:iCs/>
          <w:sz w:val="24"/>
          <w:szCs w:val="24"/>
        </w:rPr>
        <w:t xml:space="preserve">onshore transmission system </w:t>
      </w:r>
      <w:r>
        <w:rPr>
          <w:rFonts w:ascii="Arial" w:hAnsi="Arial" w:cs="Arial"/>
          <w:sz w:val="24"/>
          <w:szCs w:val="24"/>
        </w:rPr>
        <w:t>shall not exceed:</w:t>
      </w:r>
    </w:p>
    <w:p w14:paraId="656238C0" w14:textId="77777777" w:rsidR="009C1403" w:rsidRDefault="00C6386D">
      <w:pPr>
        <w:kinsoku w:val="0"/>
        <w:overflowPunct w:val="0"/>
        <w:autoSpaceDE/>
        <w:autoSpaceDN/>
        <w:adjustRightInd/>
        <w:spacing w:before="311" w:line="277" w:lineRule="exact"/>
        <w:ind w:left="851" w:hanging="851"/>
        <w:jc w:val="both"/>
        <w:textAlignment w:val="baseline"/>
        <w:rPr>
          <w:rFonts w:ascii="Arial" w:hAnsi="Arial" w:cs="Arial"/>
          <w:sz w:val="24"/>
          <w:szCs w:val="24"/>
        </w:rPr>
        <w:pPrChange w:id="1951" w:author="Tammy Meek (NESO)" w:date="2025-01-24T12:08:00Z" w16du:dateUtc="2025-01-24T12:08:00Z">
          <w:pPr>
            <w:kinsoku w:val="0"/>
            <w:overflowPunct w:val="0"/>
            <w:autoSpaceDE/>
            <w:autoSpaceDN/>
            <w:adjustRightInd/>
            <w:spacing w:before="311" w:line="277" w:lineRule="exact"/>
            <w:ind w:left="1512" w:hanging="792"/>
            <w:jc w:val="both"/>
            <w:textAlignment w:val="baseline"/>
          </w:pPr>
        </w:pPrChange>
      </w:pPr>
      <w:r>
        <w:rPr>
          <w:rFonts w:ascii="Arial" w:hAnsi="Arial" w:cs="Arial"/>
          <w:sz w:val="24"/>
          <w:szCs w:val="24"/>
        </w:rPr>
        <w:t xml:space="preserve">2.7.1 5km for </w:t>
      </w:r>
      <w:r>
        <w:rPr>
          <w:rFonts w:ascii="Arial" w:hAnsi="Arial" w:cs="Arial"/>
          <w:i/>
          <w:iCs/>
          <w:sz w:val="24"/>
          <w:szCs w:val="24"/>
        </w:rPr>
        <w:t xml:space="preserve">generating units </w:t>
      </w:r>
      <w:r>
        <w:rPr>
          <w:rFonts w:ascii="Arial" w:hAnsi="Arial" w:cs="Arial"/>
          <w:sz w:val="24"/>
          <w:szCs w:val="24"/>
        </w:rPr>
        <w:t>of expected annual energy output greater than or equal to 2000GWh; otherwise</w:t>
      </w:r>
    </w:p>
    <w:p w14:paraId="04280920" w14:textId="77777777" w:rsidR="009C1403" w:rsidRDefault="00C6386D">
      <w:pPr>
        <w:kinsoku w:val="0"/>
        <w:overflowPunct w:val="0"/>
        <w:autoSpaceDE/>
        <w:autoSpaceDN/>
        <w:adjustRightInd/>
        <w:spacing w:before="330" w:line="274" w:lineRule="exact"/>
        <w:ind w:left="851" w:hanging="851"/>
        <w:jc w:val="both"/>
        <w:textAlignment w:val="baseline"/>
        <w:rPr>
          <w:rFonts w:ascii="Arial" w:hAnsi="Arial" w:cs="Arial"/>
          <w:spacing w:val="21"/>
          <w:sz w:val="24"/>
          <w:szCs w:val="24"/>
        </w:rPr>
        <w:pPrChange w:id="1952" w:author="Tammy Meek (NESO)" w:date="2025-01-24T12:08:00Z" w16du:dateUtc="2025-01-24T12:08:00Z">
          <w:pPr>
            <w:kinsoku w:val="0"/>
            <w:overflowPunct w:val="0"/>
            <w:autoSpaceDE/>
            <w:autoSpaceDN/>
            <w:adjustRightInd/>
            <w:spacing w:before="330" w:line="274" w:lineRule="exact"/>
            <w:ind w:left="720"/>
            <w:textAlignment w:val="baseline"/>
          </w:pPr>
        </w:pPrChange>
      </w:pPr>
      <w:r>
        <w:rPr>
          <w:rFonts w:ascii="Arial" w:hAnsi="Arial" w:cs="Arial"/>
          <w:spacing w:val="21"/>
          <w:sz w:val="24"/>
          <w:szCs w:val="24"/>
        </w:rPr>
        <w:t>2.7.2 20km</w:t>
      </w:r>
    </w:p>
    <w:p w14:paraId="1E87A57F" w14:textId="04882BCB" w:rsidR="005264CD" w:rsidRDefault="00C6386D" w:rsidP="005167BD">
      <w:pPr>
        <w:tabs>
          <w:tab w:val="left" w:pos="5386"/>
        </w:tabs>
        <w:kinsoku w:val="0"/>
        <w:overflowPunct w:val="0"/>
        <w:autoSpaceDE/>
        <w:autoSpaceDN/>
        <w:adjustRightInd/>
        <w:spacing w:before="133" w:line="465" w:lineRule="exact"/>
        <w:ind w:right="3672"/>
        <w:textAlignment w:val="baseline"/>
        <w:rPr>
          <w:ins w:id="1953" w:author="Tammy Meek (NESO)" w:date="2025-01-28T10:52:00Z" w16du:dateUtc="2025-01-28T10:52:00Z"/>
          <w:rFonts w:ascii="Arial" w:hAnsi="Arial" w:cs="Arial"/>
          <w:b/>
          <w:bCs/>
          <w:sz w:val="24"/>
          <w:szCs w:val="24"/>
        </w:rPr>
      </w:pPr>
      <w:del w:id="1954" w:author="Tammy Meek (NESO)" w:date="2025-01-28T10:54:00Z" w16du:dateUtc="2025-01-28T10:54:00Z">
        <w:r w:rsidDel="005167BD">
          <w:rPr>
            <w:rFonts w:ascii="Arial" w:hAnsi="Arial" w:cs="Arial"/>
            <w:b/>
            <w:bCs/>
            <w:sz w:val="24"/>
            <w:szCs w:val="24"/>
          </w:rPr>
          <w:delText>Generation Connection Capacity</w:delText>
        </w:r>
      </w:del>
      <w:del w:id="1955" w:author="Tammy Meek (NESO)" w:date="2025-01-28T10:53:00Z" w16du:dateUtc="2025-01-28T10:53:00Z">
        <w:r w:rsidDel="005167BD">
          <w:rPr>
            <w:rFonts w:ascii="Arial" w:hAnsi="Arial" w:cs="Arial"/>
            <w:b/>
            <w:bCs/>
            <w:sz w:val="24"/>
            <w:szCs w:val="24"/>
          </w:rPr>
          <w:delText xml:space="preserve"> Requirements</w:delText>
        </w:r>
      </w:del>
      <w:r>
        <w:rPr>
          <w:rFonts w:ascii="Arial" w:hAnsi="Arial" w:cs="Arial"/>
          <w:b/>
          <w:bCs/>
          <w:sz w:val="24"/>
          <w:szCs w:val="24"/>
        </w:rPr>
        <w:t xml:space="preserve"> </w:t>
      </w:r>
      <w:ins w:id="1956" w:author="Tammy Meek (NESO)" w:date="2025-01-28T10:52:00Z" w16du:dateUtc="2025-01-28T10:52:00Z">
        <w:r w:rsidR="005264CD">
          <w:rPr>
            <w:rFonts w:ascii="Arial" w:hAnsi="Arial" w:cs="Arial"/>
            <w:b/>
            <w:bCs/>
            <w:sz w:val="24"/>
            <w:szCs w:val="24"/>
          </w:rPr>
          <w:t xml:space="preserve"> </w:t>
        </w:r>
      </w:ins>
    </w:p>
    <w:p w14:paraId="3FCE9E9C" w14:textId="3456F336" w:rsidR="005167BD" w:rsidRDefault="005167BD">
      <w:pPr>
        <w:kinsoku w:val="0"/>
        <w:overflowPunct w:val="0"/>
        <w:autoSpaceDE/>
        <w:autoSpaceDN/>
        <w:adjustRightInd/>
        <w:spacing w:before="133" w:line="465" w:lineRule="exact"/>
        <w:ind w:right="-14"/>
        <w:textAlignment w:val="baseline"/>
        <w:rPr>
          <w:ins w:id="1957" w:author="Tammy Meek (NESO)" w:date="2025-01-28T10:53:00Z" w16du:dateUtc="2025-01-28T10:53:00Z"/>
          <w:rFonts w:ascii="Arial" w:hAnsi="Arial" w:cs="Arial"/>
          <w:sz w:val="24"/>
          <w:szCs w:val="24"/>
          <w:u w:val="single"/>
        </w:rPr>
        <w:pPrChange w:id="1958" w:author="Tammy Meek (NESO)" w:date="2025-01-28T10:53:00Z" w16du:dateUtc="2025-01-28T10:53:00Z">
          <w:pPr>
            <w:kinsoku w:val="0"/>
            <w:overflowPunct w:val="0"/>
            <w:autoSpaceDE/>
            <w:autoSpaceDN/>
            <w:adjustRightInd/>
            <w:spacing w:before="133" w:line="465" w:lineRule="exact"/>
            <w:ind w:right="3672"/>
            <w:textAlignment w:val="baseline"/>
          </w:pPr>
        </w:pPrChange>
      </w:pPr>
      <w:ins w:id="1959" w:author="Tammy Meek (NESO)" w:date="2025-01-28T10:53:00Z" w16du:dateUtc="2025-01-28T10:53:00Z">
        <w:r>
          <w:rPr>
            <w:rFonts w:ascii="Arial" w:hAnsi="Arial" w:cs="Arial"/>
            <w:b/>
            <w:bCs/>
            <w:sz w:val="24"/>
            <w:szCs w:val="24"/>
          </w:rPr>
          <w:t xml:space="preserve">Generation Connection Capacity </w:t>
        </w:r>
      </w:ins>
      <w:ins w:id="1960" w:author="Tammy Meek (NESO)" w:date="2025-01-28T10:54:00Z" w16du:dateUtc="2025-01-28T10:54:00Z">
        <w:r>
          <w:rPr>
            <w:rFonts w:ascii="Arial" w:hAnsi="Arial" w:cs="Arial"/>
            <w:b/>
            <w:bCs/>
            <w:sz w:val="24"/>
            <w:szCs w:val="24"/>
          </w:rPr>
          <w:t>Requirements</w:t>
        </w:r>
      </w:ins>
    </w:p>
    <w:p w14:paraId="0EF2CF45" w14:textId="67B5AD84" w:rsidR="009C1403" w:rsidRDefault="00C6386D">
      <w:pPr>
        <w:kinsoku w:val="0"/>
        <w:overflowPunct w:val="0"/>
        <w:autoSpaceDE/>
        <w:autoSpaceDN/>
        <w:adjustRightInd/>
        <w:spacing w:before="133" w:line="465" w:lineRule="exact"/>
        <w:ind w:right="3672"/>
        <w:textAlignment w:val="baseline"/>
        <w:rPr>
          <w:rFonts w:ascii="Arial" w:hAnsi="Arial" w:cs="Arial"/>
          <w:sz w:val="24"/>
          <w:szCs w:val="24"/>
          <w:u w:val="single"/>
        </w:rPr>
      </w:pPr>
      <w:r>
        <w:rPr>
          <w:rFonts w:ascii="Arial" w:hAnsi="Arial" w:cs="Arial"/>
          <w:sz w:val="24"/>
          <w:szCs w:val="24"/>
          <w:u w:val="single"/>
        </w:rPr>
        <w:t>Background conditions</w:t>
      </w:r>
    </w:p>
    <w:p w14:paraId="140637DA" w14:textId="77777777" w:rsidR="009C1403" w:rsidRDefault="00C6386D">
      <w:pPr>
        <w:tabs>
          <w:tab w:val="decimal" w:pos="144"/>
          <w:tab w:val="left" w:pos="720"/>
        </w:tabs>
        <w:kinsoku w:val="0"/>
        <w:overflowPunct w:val="0"/>
        <w:autoSpaceDE/>
        <w:autoSpaceDN/>
        <w:adjustRightInd/>
        <w:spacing w:before="330" w:line="275" w:lineRule="exact"/>
        <w:textAlignment w:val="baseline"/>
        <w:rPr>
          <w:rFonts w:ascii="Arial" w:hAnsi="Arial" w:cs="Arial"/>
          <w:sz w:val="24"/>
          <w:szCs w:val="24"/>
        </w:rPr>
      </w:pPr>
      <w:r>
        <w:rPr>
          <w:rFonts w:ascii="Arial" w:hAnsi="Arial" w:cs="Arial"/>
          <w:sz w:val="24"/>
          <w:szCs w:val="24"/>
        </w:rPr>
        <w:tab/>
        <w:t>2.8</w:t>
      </w:r>
      <w:r>
        <w:rPr>
          <w:rFonts w:ascii="Arial" w:hAnsi="Arial" w:cs="Arial"/>
          <w:sz w:val="24"/>
          <w:szCs w:val="24"/>
        </w:rPr>
        <w:tab/>
        <w:t xml:space="preserve">The connection of a particular </w:t>
      </w:r>
      <w:r>
        <w:rPr>
          <w:rFonts w:ascii="Arial" w:hAnsi="Arial" w:cs="Arial"/>
          <w:i/>
          <w:iCs/>
          <w:sz w:val="24"/>
          <w:szCs w:val="24"/>
        </w:rPr>
        <w:t xml:space="preserve">power station </w:t>
      </w:r>
      <w:r>
        <w:rPr>
          <w:rFonts w:ascii="Arial" w:hAnsi="Arial" w:cs="Arial"/>
          <w:sz w:val="24"/>
          <w:szCs w:val="24"/>
        </w:rPr>
        <w:t>shall meet the criteria set out in</w:t>
      </w:r>
    </w:p>
    <w:p w14:paraId="4D9958FF" w14:textId="77777777" w:rsidR="009C1403" w:rsidRDefault="00C6386D">
      <w:pPr>
        <w:kinsoku w:val="0"/>
        <w:overflowPunct w:val="0"/>
        <w:autoSpaceDE/>
        <w:autoSpaceDN/>
        <w:adjustRightInd/>
        <w:spacing w:line="272" w:lineRule="exact"/>
        <w:ind w:left="720"/>
        <w:textAlignment w:val="baseline"/>
        <w:rPr>
          <w:rFonts w:ascii="Arial" w:hAnsi="Arial" w:cs="Arial"/>
          <w:sz w:val="24"/>
          <w:szCs w:val="24"/>
        </w:rPr>
      </w:pPr>
      <w:r>
        <w:rPr>
          <w:rFonts w:ascii="Arial" w:hAnsi="Arial" w:cs="Arial"/>
          <w:sz w:val="24"/>
          <w:szCs w:val="24"/>
        </w:rPr>
        <w:t>paragraphs 2.9 to 2.13 under the following background conditions:</w:t>
      </w:r>
    </w:p>
    <w:p w14:paraId="0EF80E53" w14:textId="77777777" w:rsidR="009C1403" w:rsidRDefault="00C6386D">
      <w:pPr>
        <w:tabs>
          <w:tab w:val="left" w:pos="1512"/>
        </w:tabs>
        <w:kinsoku w:val="0"/>
        <w:overflowPunct w:val="0"/>
        <w:autoSpaceDE/>
        <w:autoSpaceDN/>
        <w:adjustRightInd/>
        <w:spacing w:before="322" w:line="277" w:lineRule="exact"/>
        <w:ind w:left="720"/>
        <w:textAlignment w:val="baseline"/>
        <w:rPr>
          <w:rFonts w:ascii="Arial" w:hAnsi="Arial" w:cs="Arial"/>
          <w:spacing w:val="1"/>
          <w:sz w:val="24"/>
          <w:szCs w:val="24"/>
        </w:rPr>
      </w:pPr>
      <w:r>
        <w:rPr>
          <w:rFonts w:ascii="Arial" w:hAnsi="Arial" w:cs="Arial"/>
          <w:spacing w:val="1"/>
          <w:sz w:val="24"/>
          <w:szCs w:val="24"/>
        </w:rPr>
        <w:t>2.8.1</w:t>
      </w:r>
      <w:r>
        <w:rPr>
          <w:rFonts w:ascii="Arial" w:hAnsi="Arial" w:cs="Arial"/>
          <w:spacing w:val="1"/>
          <w:sz w:val="24"/>
          <w:szCs w:val="24"/>
        </w:rPr>
        <w:tab/>
        <w:t xml:space="preserve">the active power output of the </w:t>
      </w:r>
      <w:r>
        <w:rPr>
          <w:rFonts w:ascii="Arial" w:hAnsi="Arial" w:cs="Arial"/>
          <w:i/>
          <w:iCs/>
          <w:spacing w:val="1"/>
          <w:sz w:val="24"/>
          <w:szCs w:val="24"/>
        </w:rPr>
        <w:t xml:space="preserve">power station </w:t>
      </w:r>
      <w:r>
        <w:rPr>
          <w:rFonts w:ascii="Arial" w:hAnsi="Arial" w:cs="Arial"/>
          <w:spacing w:val="1"/>
          <w:sz w:val="24"/>
          <w:szCs w:val="24"/>
        </w:rPr>
        <w:t>shall be set equal to its</w:t>
      </w:r>
    </w:p>
    <w:p w14:paraId="5D4A37E7" w14:textId="77777777" w:rsidR="009C1403" w:rsidRDefault="00C6386D">
      <w:pPr>
        <w:kinsoku w:val="0"/>
        <w:overflowPunct w:val="0"/>
        <w:autoSpaceDE/>
        <w:autoSpaceDN/>
        <w:adjustRightInd/>
        <w:spacing w:line="275" w:lineRule="exact"/>
        <w:ind w:left="1512"/>
        <w:jc w:val="both"/>
        <w:textAlignment w:val="baseline"/>
        <w:rPr>
          <w:rFonts w:ascii="Arial" w:hAnsi="Arial" w:cs="Arial"/>
          <w:sz w:val="24"/>
          <w:szCs w:val="24"/>
        </w:rPr>
      </w:pP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034F8A23" w14:textId="18B40C47" w:rsidR="009C1403" w:rsidDel="001C7E59" w:rsidRDefault="001C7E59">
      <w:pPr>
        <w:widowControl/>
        <w:rPr>
          <w:del w:id="1961" w:author="Tammy Meek (NESO)" w:date="2025-01-28T10:54:00Z" w16du:dateUtc="2025-01-28T10:54:00Z"/>
          <w:sz w:val="24"/>
          <w:szCs w:val="24"/>
        </w:rPr>
        <w:sectPr w:rsidR="009C1403" w:rsidDel="001C7E59">
          <w:headerReference w:type="default" r:id="rId29"/>
          <w:pgSz w:w="11904" w:h="16834"/>
          <w:pgMar w:top="1723" w:right="1401" w:bottom="508" w:left="1445" w:header="720" w:footer="720" w:gutter="0"/>
          <w:cols w:space="720"/>
          <w:noEndnote/>
        </w:sectPr>
      </w:pPr>
      <w:ins w:id="1972" w:author="Tammy Meek (NESO)" w:date="2025-01-28T10:54:00Z" w16du:dateUtc="2025-01-28T10:54:00Z">
        <w:r>
          <w:rPr>
            <w:sz w:val="24"/>
            <w:szCs w:val="24"/>
          </w:rPr>
          <w:t xml:space="preserve"> </w:t>
        </w:r>
      </w:ins>
    </w:p>
    <w:p w14:paraId="1D7325CD" w14:textId="1BA5DCBF" w:rsidR="009C1403" w:rsidRDefault="00C6386D">
      <w:pPr>
        <w:widowControl/>
        <w:rPr>
          <w:rFonts w:ascii="Arial" w:hAnsi="Arial" w:cs="Arial"/>
          <w:sz w:val="24"/>
          <w:szCs w:val="24"/>
        </w:rPr>
        <w:pPrChange w:id="1973" w:author="Tammy Meek (NESO)" w:date="2025-01-28T10:54:00Z" w16du:dateUtc="2025-01-28T10:54:00Z">
          <w:pPr>
            <w:kinsoku w:val="0"/>
            <w:overflowPunct w:val="0"/>
            <w:autoSpaceDE/>
            <w:autoSpaceDN/>
            <w:adjustRightInd/>
            <w:spacing w:before="10" w:line="280" w:lineRule="exact"/>
            <w:ind w:left="1656" w:hanging="792"/>
            <w:jc w:val="both"/>
            <w:textAlignment w:val="baseline"/>
          </w:pPr>
        </w:pPrChange>
      </w:pPr>
      <w:r>
        <w:rPr>
          <w:rFonts w:ascii="Arial" w:hAnsi="Arial" w:cs="Arial"/>
          <w:sz w:val="24"/>
          <w:szCs w:val="24"/>
        </w:rPr>
        <w:t xml:space="preserve">2.8.2 the reactive power output of the </w:t>
      </w:r>
      <w:r>
        <w:rPr>
          <w:rFonts w:ascii="Arial" w:hAnsi="Arial" w:cs="Arial"/>
          <w:i/>
          <w:iCs/>
          <w:sz w:val="24"/>
          <w:szCs w:val="24"/>
        </w:rPr>
        <w:t xml:space="preserve">power station </w:t>
      </w:r>
      <w:r>
        <w:rPr>
          <w:rFonts w:ascii="Arial" w:hAnsi="Arial" w:cs="Arial"/>
          <w:sz w:val="24"/>
          <w:szCs w:val="24"/>
        </w:rPr>
        <w:t xml:space="preserve">shall be set to the full leading or lagging output that corresponds to an active power output equal to </w:t>
      </w:r>
      <w:r>
        <w:rPr>
          <w:rFonts w:ascii="Arial" w:hAnsi="Arial" w:cs="Arial"/>
          <w:i/>
          <w:iCs/>
          <w:sz w:val="24"/>
          <w:szCs w:val="24"/>
        </w:rPr>
        <w:t xml:space="preserve">registered capacity, </w:t>
      </w:r>
      <w:r>
        <w:rPr>
          <w:rFonts w:ascii="Arial" w:hAnsi="Arial" w:cs="Arial"/>
          <w:sz w:val="24"/>
          <w:szCs w:val="24"/>
        </w:rPr>
        <w:t>or for the purpose of assessment of system stability and voltage control issues, that which may reasonably be expected under the conditions described in paragraph 2.8.4;</w:t>
      </w:r>
    </w:p>
    <w:p w14:paraId="657DEF15" w14:textId="7DFE5E10" w:rsidR="009C1403" w:rsidRDefault="00C6386D">
      <w:pPr>
        <w:kinsoku w:val="0"/>
        <w:overflowPunct w:val="0"/>
        <w:autoSpaceDE/>
        <w:autoSpaceDN/>
        <w:adjustRightInd/>
        <w:spacing w:before="290" w:line="280" w:lineRule="exact"/>
        <w:ind w:left="1656" w:hanging="792"/>
        <w:jc w:val="both"/>
        <w:textAlignment w:val="baseline"/>
        <w:rPr>
          <w:rFonts w:ascii="Arial" w:hAnsi="Arial" w:cs="Arial"/>
          <w:sz w:val="24"/>
          <w:szCs w:val="24"/>
        </w:rPr>
      </w:pPr>
      <w:r>
        <w:rPr>
          <w:rFonts w:ascii="Arial" w:hAnsi="Arial" w:cs="Arial"/>
          <w:sz w:val="24"/>
          <w:szCs w:val="24"/>
        </w:rPr>
        <w:t xml:space="preserve">2.8.3 for connections to an </w:t>
      </w:r>
      <w:r>
        <w:rPr>
          <w:rFonts w:ascii="Arial" w:hAnsi="Arial" w:cs="Arial"/>
          <w:i/>
          <w:iCs/>
          <w:sz w:val="24"/>
          <w:szCs w:val="24"/>
        </w:rPr>
        <w:t>offshore transmission system</w:t>
      </w:r>
      <w:r>
        <w:rPr>
          <w:rFonts w:ascii="Arial" w:hAnsi="Arial" w:cs="Arial"/>
          <w:sz w:val="24"/>
          <w:szCs w:val="24"/>
        </w:rPr>
        <w:t xml:space="preserve">, the reactive power output of the </w:t>
      </w:r>
      <w:r>
        <w:rPr>
          <w:rFonts w:ascii="Arial" w:hAnsi="Arial" w:cs="Arial"/>
          <w:i/>
          <w:iCs/>
          <w:sz w:val="24"/>
          <w:szCs w:val="24"/>
        </w:rPr>
        <w:t xml:space="preserve">offshore power station/s </w:t>
      </w:r>
      <w:r>
        <w:rPr>
          <w:rFonts w:ascii="Arial" w:hAnsi="Arial" w:cs="Arial"/>
          <w:sz w:val="24"/>
          <w:szCs w:val="24"/>
        </w:rPr>
        <w:t xml:space="preserve">shall normally, and unless otherwise agreed, be set to deliver zero reactive power at the </w:t>
      </w:r>
      <w:r>
        <w:rPr>
          <w:rFonts w:ascii="Arial" w:hAnsi="Arial" w:cs="Arial"/>
          <w:i/>
          <w:iCs/>
          <w:sz w:val="24"/>
          <w:szCs w:val="24"/>
        </w:rPr>
        <w:t xml:space="preserve">offshore grid entry point </w:t>
      </w:r>
      <w:r>
        <w:rPr>
          <w:rFonts w:ascii="Arial" w:hAnsi="Arial" w:cs="Arial"/>
          <w:sz w:val="24"/>
          <w:szCs w:val="24"/>
        </w:rPr>
        <w:t xml:space="preserve">with active power output equal to </w:t>
      </w:r>
      <w:r>
        <w:rPr>
          <w:rFonts w:ascii="Arial" w:hAnsi="Arial" w:cs="Arial"/>
          <w:i/>
          <w:iCs/>
          <w:sz w:val="24"/>
          <w:szCs w:val="24"/>
        </w:rPr>
        <w:t>registered 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del w:id="1974" w:author="Tammy Meek (NESO)" w:date="2025-01-24T11:59:00Z" w16du:dateUtc="2025-01-24T11:59:00Z">
        <w:r w:rsidDel="000D741D">
          <w:rPr>
            <w:rFonts w:ascii="Arial" w:hAnsi="Arial" w:cs="Arial"/>
            <w:i/>
            <w:iCs/>
            <w:sz w:val="24"/>
            <w:szCs w:val="24"/>
          </w:rPr>
          <w:delText>transmission licensee</w:delText>
        </w:r>
      </w:del>
      <w:ins w:id="1975" w:author="Tammy Meek (NESO)" w:date="2025-01-24T12:00:00Z" w16du:dateUtc="2025-01-24T12:00:00Z">
        <w:del w:id="1976" w:author="Stuart McLarnon (NESO)" w:date="2025-01-29T15:51:00Z" w16du:dateUtc="2025-01-29T15:51:00Z">
          <w:r w:rsidR="000D741D" w:rsidRPr="000D741D">
            <w:rPr>
              <w:rFonts w:ascii="Arial" w:hAnsi="Arial" w:cs="Arial"/>
              <w:i/>
              <w:iCs/>
              <w:sz w:val="24"/>
              <w:szCs w:val="24"/>
            </w:rPr>
            <w:delText>Transmission Licensee</w:delText>
          </w:r>
        </w:del>
      </w:ins>
      <w:ins w:id="1977"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2B49DFA8" w14:textId="77777777" w:rsidR="009C1403" w:rsidRDefault="00C6386D">
      <w:pPr>
        <w:kinsoku w:val="0"/>
        <w:overflowPunct w:val="0"/>
        <w:autoSpaceDE/>
        <w:autoSpaceDN/>
        <w:adjustRightInd/>
        <w:spacing w:before="287" w:line="280" w:lineRule="exact"/>
        <w:ind w:left="1656" w:hanging="792"/>
        <w:jc w:val="both"/>
        <w:textAlignment w:val="baseline"/>
        <w:rPr>
          <w:rFonts w:ascii="Arial" w:hAnsi="Arial" w:cs="Arial"/>
          <w:sz w:val="24"/>
          <w:szCs w:val="24"/>
        </w:rPr>
      </w:pPr>
      <w:r>
        <w:rPr>
          <w:rFonts w:ascii="Arial" w:hAnsi="Arial" w:cs="Arial"/>
          <w:sz w:val="24"/>
          <w:szCs w:val="24"/>
        </w:rPr>
        <w:t xml:space="preserve">2.8.4 conditions on the </w:t>
      </w:r>
      <w:r>
        <w:rPr>
          <w:rFonts w:ascii="Arial" w:hAnsi="Arial" w:cs="Arial"/>
          <w:i/>
          <w:iCs/>
          <w:sz w:val="24"/>
          <w:szCs w:val="24"/>
        </w:rPr>
        <w:t xml:space="preserve">onshore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2.11.</w:t>
      </w:r>
    </w:p>
    <w:p w14:paraId="4C160081" w14:textId="77777777" w:rsidR="009C1403" w:rsidRDefault="00C6386D">
      <w:pPr>
        <w:kinsoku w:val="0"/>
        <w:overflowPunct w:val="0"/>
        <w:autoSpaceDE/>
        <w:autoSpaceDN/>
        <w:adjustRightInd/>
        <w:spacing w:before="205" w:line="276" w:lineRule="exact"/>
        <w:ind w:left="144"/>
        <w:textAlignment w:val="baseline"/>
        <w:rPr>
          <w:rFonts w:ascii="Arial" w:hAnsi="Arial" w:cs="Arial"/>
          <w:spacing w:val="-1"/>
          <w:sz w:val="24"/>
          <w:szCs w:val="24"/>
          <w:u w:val="single"/>
        </w:rPr>
      </w:pPr>
      <w:r>
        <w:rPr>
          <w:rFonts w:ascii="Arial" w:hAnsi="Arial" w:cs="Arial"/>
          <w:spacing w:val="-1"/>
          <w:sz w:val="24"/>
          <w:szCs w:val="24"/>
          <w:u w:val="single"/>
        </w:rPr>
        <w:t>Pre-fault criteria</w:t>
      </w:r>
    </w:p>
    <w:p w14:paraId="031E31DA" w14:textId="77777777" w:rsidR="009C1403" w:rsidRDefault="00C6386D">
      <w:pPr>
        <w:kinsoku w:val="0"/>
        <w:overflowPunct w:val="0"/>
        <w:autoSpaceDE/>
        <w:autoSpaceDN/>
        <w:adjustRightInd/>
        <w:spacing w:before="337" w:line="273" w:lineRule="exact"/>
        <w:ind w:left="864" w:hanging="720"/>
        <w:jc w:val="both"/>
        <w:textAlignment w:val="baseline"/>
        <w:rPr>
          <w:rFonts w:ascii="Arial" w:hAnsi="Arial" w:cs="Arial"/>
          <w:sz w:val="24"/>
          <w:szCs w:val="24"/>
        </w:rPr>
      </w:pPr>
      <w:r>
        <w:rPr>
          <w:rFonts w:ascii="Arial" w:hAnsi="Arial" w:cs="Arial"/>
          <w:sz w:val="24"/>
          <w:szCs w:val="24"/>
        </w:rPr>
        <w:t xml:space="preserve">2.9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shall be planned such that, for the background conditions described in paragraph 2.8, prior to any fault there shall not be any of the following:</w:t>
      </w:r>
    </w:p>
    <w:p w14:paraId="386B3BA2" w14:textId="77777777" w:rsidR="009C1403" w:rsidRDefault="00C6386D">
      <w:pPr>
        <w:tabs>
          <w:tab w:val="left" w:pos="1656"/>
        </w:tabs>
        <w:kinsoku w:val="0"/>
        <w:overflowPunct w:val="0"/>
        <w:autoSpaceDE/>
        <w:autoSpaceDN/>
        <w:adjustRightInd/>
        <w:spacing w:before="328" w:line="280" w:lineRule="exact"/>
        <w:ind w:left="864"/>
        <w:textAlignment w:val="baseline"/>
        <w:rPr>
          <w:rFonts w:ascii="Arial" w:hAnsi="Arial" w:cs="Arial"/>
          <w:sz w:val="24"/>
          <w:szCs w:val="24"/>
        </w:rPr>
      </w:pPr>
      <w:r>
        <w:rPr>
          <w:rFonts w:ascii="Arial" w:hAnsi="Arial" w:cs="Arial"/>
          <w:sz w:val="24"/>
          <w:szCs w:val="24"/>
        </w:rPr>
        <w:t>2.9.1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04DB7B9E" w14:textId="77777777" w:rsidR="009C1403" w:rsidRDefault="00C6386D">
      <w:pPr>
        <w:kinsoku w:val="0"/>
        <w:overflowPunct w:val="0"/>
        <w:autoSpaceDE/>
        <w:autoSpaceDN/>
        <w:adjustRightInd/>
        <w:spacing w:before="321" w:line="274" w:lineRule="exact"/>
        <w:ind w:left="1656" w:hanging="792"/>
        <w:jc w:val="both"/>
        <w:textAlignment w:val="baseline"/>
        <w:rPr>
          <w:rFonts w:ascii="Arial" w:hAnsi="Arial" w:cs="Arial"/>
          <w:sz w:val="24"/>
          <w:szCs w:val="24"/>
        </w:rPr>
      </w:pPr>
      <w:r>
        <w:rPr>
          <w:rFonts w:ascii="Arial" w:hAnsi="Arial" w:cs="Arial"/>
          <w:sz w:val="24"/>
          <w:szCs w:val="24"/>
        </w:rPr>
        <w:t xml:space="preserve">2.9.2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732204A2" w14:textId="77777777" w:rsidR="009C1403" w:rsidRDefault="00C6386D">
      <w:pPr>
        <w:kinsoku w:val="0"/>
        <w:overflowPunct w:val="0"/>
        <w:autoSpaceDE/>
        <w:autoSpaceDN/>
        <w:adjustRightInd/>
        <w:spacing w:before="310" w:line="280" w:lineRule="exact"/>
        <w:ind w:left="864"/>
        <w:textAlignment w:val="baseline"/>
        <w:rPr>
          <w:rFonts w:ascii="Arial" w:hAnsi="Arial" w:cs="Arial"/>
          <w:i/>
          <w:iCs/>
          <w:spacing w:val="9"/>
          <w:sz w:val="24"/>
          <w:szCs w:val="24"/>
        </w:rPr>
      </w:pPr>
      <w:r>
        <w:rPr>
          <w:rFonts w:ascii="Arial" w:hAnsi="Arial" w:cs="Arial"/>
          <w:spacing w:val="9"/>
          <w:sz w:val="24"/>
          <w:szCs w:val="24"/>
        </w:rPr>
        <w:t xml:space="preserve">2.9.3 </w:t>
      </w:r>
      <w:r>
        <w:rPr>
          <w:rFonts w:ascii="Arial" w:hAnsi="Arial" w:cs="Arial"/>
          <w:i/>
          <w:iCs/>
          <w:spacing w:val="9"/>
          <w:sz w:val="24"/>
          <w:szCs w:val="24"/>
        </w:rPr>
        <w:t>system instability; or</w:t>
      </w:r>
    </w:p>
    <w:p w14:paraId="1539A8E0" w14:textId="77777777" w:rsidR="00744F27" w:rsidRDefault="00C6386D">
      <w:pPr>
        <w:kinsoku w:val="0"/>
        <w:overflowPunct w:val="0"/>
        <w:autoSpaceDE/>
        <w:autoSpaceDN/>
        <w:adjustRightInd/>
        <w:spacing w:before="143" w:line="465" w:lineRule="exact"/>
        <w:ind w:left="144" w:right="1944" w:firstLine="720"/>
        <w:textAlignment w:val="baseline"/>
        <w:rPr>
          <w:ins w:id="1978" w:author="Tammy Meek (NESO)" w:date="2025-01-28T10:55:00Z" w16du:dateUtc="2025-01-28T10:55:00Z"/>
          <w:rFonts w:ascii="Arial" w:hAnsi="Arial" w:cs="Arial"/>
          <w:i/>
          <w:iCs/>
          <w:sz w:val="24"/>
          <w:szCs w:val="24"/>
        </w:rPr>
      </w:pPr>
      <w:r>
        <w:rPr>
          <w:rFonts w:ascii="Arial" w:hAnsi="Arial" w:cs="Arial"/>
          <w:sz w:val="24"/>
          <w:szCs w:val="24"/>
        </w:rPr>
        <w:t xml:space="preserve">2.9.4 </w:t>
      </w:r>
      <w:r>
        <w:rPr>
          <w:rFonts w:ascii="Arial" w:hAnsi="Arial" w:cs="Arial"/>
          <w:i/>
          <w:iCs/>
          <w:sz w:val="24"/>
          <w:szCs w:val="24"/>
        </w:rPr>
        <w:t xml:space="preserve">Unacceptable Sub-Synchronous Oscillations. </w:t>
      </w:r>
    </w:p>
    <w:p w14:paraId="7B18A971" w14:textId="7848A046" w:rsidR="009C1403" w:rsidRDefault="00C6386D">
      <w:pPr>
        <w:kinsoku w:val="0"/>
        <w:overflowPunct w:val="0"/>
        <w:autoSpaceDE/>
        <w:autoSpaceDN/>
        <w:adjustRightInd/>
        <w:spacing w:before="143" w:line="465" w:lineRule="exact"/>
        <w:ind w:left="144" w:right="128" w:hanging="2"/>
        <w:textAlignment w:val="baseline"/>
        <w:rPr>
          <w:rFonts w:ascii="Arial" w:hAnsi="Arial" w:cs="Arial"/>
          <w:i/>
          <w:iCs/>
          <w:sz w:val="24"/>
          <w:szCs w:val="24"/>
          <w:u w:val="single"/>
        </w:rPr>
        <w:pPrChange w:id="1979" w:author="Tammy Meek (NESO)" w:date="2025-01-28T10:56:00Z" w16du:dateUtc="2025-01-28T10:56:00Z">
          <w:pPr>
            <w:kinsoku w:val="0"/>
            <w:overflowPunct w:val="0"/>
            <w:autoSpaceDE/>
            <w:autoSpaceDN/>
            <w:adjustRightInd/>
            <w:spacing w:before="143" w:line="465" w:lineRule="exact"/>
            <w:ind w:left="144" w:right="1944" w:firstLine="720"/>
            <w:textAlignment w:val="baseline"/>
          </w:pPr>
        </w:pPrChange>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of no </w:t>
      </w:r>
      <w:r>
        <w:rPr>
          <w:rFonts w:ascii="Arial" w:hAnsi="Arial" w:cs="Arial"/>
          <w:i/>
          <w:iCs/>
          <w:sz w:val="24"/>
          <w:szCs w:val="24"/>
          <w:u w:val="single"/>
        </w:rPr>
        <w:t>local system outage</w:t>
      </w:r>
    </w:p>
    <w:p w14:paraId="7C295825" w14:textId="77777777" w:rsidR="009C1403" w:rsidRDefault="00C6386D">
      <w:pPr>
        <w:kinsoku w:val="0"/>
        <w:overflowPunct w:val="0"/>
        <w:autoSpaceDE/>
        <w:autoSpaceDN/>
        <w:adjustRightInd/>
        <w:spacing w:before="303" w:line="280" w:lineRule="exact"/>
        <w:ind w:left="864" w:hanging="720"/>
        <w:jc w:val="both"/>
        <w:textAlignment w:val="baseline"/>
        <w:rPr>
          <w:rFonts w:ascii="Arial" w:hAnsi="Arial" w:cs="Arial"/>
          <w:sz w:val="24"/>
          <w:szCs w:val="24"/>
        </w:rPr>
      </w:pPr>
      <w:r>
        <w:rPr>
          <w:rFonts w:ascii="Arial" w:hAnsi="Arial" w:cs="Arial"/>
          <w:sz w:val="24"/>
          <w:szCs w:val="24"/>
        </w:rPr>
        <w:t xml:space="preserve">2.10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no </w:t>
      </w:r>
      <w:r>
        <w:rPr>
          <w:rFonts w:ascii="Arial" w:hAnsi="Arial" w:cs="Arial"/>
          <w:i/>
          <w:iCs/>
          <w:sz w:val="24"/>
          <w:szCs w:val="24"/>
        </w:rPr>
        <w:t xml:space="preserve">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59278CA2" w14:textId="77777777" w:rsidR="009C1403" w:rsidRDefault="00C6386D">
      <w:pPr>
        <w:kinsoku w:val="0"/>
        <w:overflowPunct w:val="0"/>
        <w:autoSpaceDE/>
        <w:autoSpaceDN/>
        <w:adjustRightInd/>
        <w:spacing w:before="303" w:line="280" w:lineRule="exact"/>
        <w:ind w:left="864" w:hanging="864"/>
        <w:jc w:val="both"/>
        <w:textAlignment w:val="baseline"/>
        <w:rPr>
          <w:rFonts w:ascii="Arial" w:hAnsi="Arial" w:cs="Arial"/>
          <w:sz w:val="24"/>
          <w:szCs w:val="24"/>
        </w:rPr>
      </w:pPr>
      <w:r>
        <w:rPr>
          <w:rFonts w:ascii="Arial" w:hAnsi="Arial" w:cs="Arial"/>
          <w:sz w:val="24"/>
          <w:szCs w:val="24"/>
        </w:rPr>
        <w:t xml:space="preserve">2.10.1 a single </w:t>
      </w:r>
      <w:r>
        <w:rPr>
          <w:rFonts w:ascii="Arial" w:hAnsi="Arial" w:cs="Arial"/>
          <w:i/>
          <w:iCs/>
          <w:sz w:val="24"/>
          <w:szCs w:val="24"/>
        </w:rPr>
        <w:t>transmission circuit</w:t>
      </w:r>
      <w:r>
        <w:rPr>
          <w:rFonts w:ascii="Arial" w:hAnsi="Arial" w:cs="Arial"/>
          <w:sz w:val="24"/>
          <w:szCs w:val="24"/>
        </w:rPr>
        <w:t xml:space="preserve">,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a reactive compensator or other reactive power provider;</w:t>
      </w:r>
    </w:p>
    <w:p w14:paraId="5D4B132B" w14:textId="77777777" w:rsidR="009C1403" w:rsidDel="00744F27" w:rsidRDefault="009C1403">
      <w:pPr>
        <w:widowControl/>
        <w:rPr>
          <w:del w:id="1980" w:author="Tammy Meek (NESO)" w:date="2025-01-28T10:56:00Z" w16du:dateUtc="2025-01-28T10:56:00Z"/>
          <w:sz w:val="24"/>
          <w:szCs w:val="24"/>
        </w:rPr>
        <w:sectPr w:rsidR="009C1403" w:rsidDel="00744F27">
          <w:headerReference w:type="default" r:id="rId30"/>
          <w:pgSz w:w="11904" w:h="16834"/>
          <w:pgMar w:top="1420" w:right="1403" w:bottom="508" w:left="1301" w:header="720" w:footer="720" w:gutter="0"/>
          <w:cols w:space="720"/>
          <w:noEndnote/>
        </w:sectPr>
      </w:pPr>
    </w:p>
    <w:p w14:paraId="2704BDF2" w14:textId="77777777" w:rsidR="00744F27" w:rsidRDefault="00744F27">
      <w:pPr>
        <w:kinsoku w:val="0"/>
        <w:overflowPunct w:val="0"/>
        <w:autoSpaceDE/>
        <w:autoSpaceDN/>
        <w:adjustRightInd/>
        <w:spacing w:before="23" w:line="280" w:lineRule="exact"/>
        <w:ind w:left="792"/>
        <w:textAlignment w:val="baseline"/>
        <w:rPr>
          <w:ins w:id="1991" w:author="Tammy Meek (NESO)" w:date="2025-01-28T10:56:00Z" w16du:dateUtc="2025-01-28T10:56:00Z"/>
          <w:rFonts w:ascii="Arial" w:hAnsi="Arial" w:cs="Arial"/>
          <w:spacing w:val="1"/>
          <w:sz w:val="24"/>
          <w:szCs w:val="24"/>
        </w:rPr>
      </w:pPr>
    </w:p>
    <w:p w14:paraId="242B3D2D" w14:textId="5AAA1AA6" w:rsidR="009C1403" w:rsidRDefault="00C6386D">
      <w:pPr>
        <w:kinsoku w:val="0"/>
        <w:overflowPunct w:val="0"/>
        <w:autoSpaceDE/>
        <w:autoSpaceDN/>
        <w:adjustRightInd/>
        <w:spacing w:before="23" w:line="280" w:lineRule="exact"/>
        <w:ind w:left="792"/>
        <w:textAlignment w:val="baseline"/>
        <w:rPr>
          <w:rFonts w:ascii="Arial" w:hAnsi="Arial" w:cs="Arial"/>
          <w:spacing w:val="1"/>
          <w:sz w:val="24"/>
          <w:szCs w:val="24"/>
        </w:rPr>
      </w:pPr>
      <w:r>
        <w:rPr>
          <w:rFonts w:ascii="Arial" w:hAnsi="Arial" w:cs="Arial"/>
          <w:spacing w:val="1"/>
          <w:sz w:val="24"/>
          <w:szCs w:val="24"/>
        </w:rPr>
        <w:t xml:space="preserve">2.10.2 a </w:t>
      </w:r>
      <w:r>
        <w:rPr>
          <w:rFonts w:ascii="Arial" w:hAnsi="Arial" w:cs="Arial"/>
          <w:i/>
          <w:iCs/>
          <w:spacing w:val="1"/>
          <w:sz w:val="24"/>
          <w:szCs w:val="24"/>
        </w:rPr>
        <w:t xml:space="preserve">double circuit overhead line </w:t>
      </w:r>
      <w:r>
        <w:rPr>
          <w:rFonts w:ascii="Arial" w:hAnsi="Arial" w:cs="Arial"/>
          <w:spacing w:val="1"/>
          <w:sz w:val="24"/>
          <w:szCs w:val="24"/>
        </w:rPr>
        <w:t xml:space="preserve">on the </w:t>
      </w:r>
      <w:r>
        <w:rPr>
          <w:rFonts w:ascii="Arial" w:hAnsi="Arial" w:cs="Arial"/>
          <w:i/>
          <w:iCs/>
          <w:spacing w:val="1"/>
          <w:sz w:val="24"/>
          <w:szCs w:val="24"/>
        </w:rPr>
        <w:t>supergrid</w:t>
      </w:r>
      <w:r>
        <w:rPr>
          <w:rFonts w:ascii="Arial" w:hAnsi="Arial" w:cs="Arial"/>
          <w:spacing w:val="1"/>
          <w:sz w:val="24"/>
          <w:szCs w:val="24"/>
        </w:rPr>
        <w:t>;</w:t>
      </w:r>
    </w:p>
    <w:p w14:paraId="29D6B80C" w14:textId="77777777" w:rsidR="009C1403" w:rsidRDefault="00C6386D">
      <w:pPr>
        <w:kinsoku w:val="0"/>
        <w:overflowPunct w:val="0"/>
        <w:autoSpaceDE/>
        <w:autoSpaceDN/>
        <w:adjustRightInd/>
        <w:spacing w:before="304"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2.10.3 a </w:t>
      </w:r>
      <w:r>
        <w:rPr>
          <w:rFonts w:ascii="Arial" w:hAnsi="Arial" w:cs="Arial"/>
          <w:i/>
          <w:iCs/>
          <w:sz w:val="24"/>
          <w:szCs w:val="24"/>
        </w:rPr>
        <w:t xml:space="preserve">double circuit overhead line </w:t>
      </w:r>
      <w:r>
        <w:rPr>
          <w:rFonts w:ascii="Arial" w:hAnsi="Arial" w:cs="Arial"/>
          <w:sz w:val="24"/>
          <w:szCs w:val="24"/>
        </w:rPr>
        <w:t xml:space="preserve">where any part of either circuit is in </w:t>
      </w:r>
      <w:r>
        <w:rPr>
          <w:rFonts w:ascii="Arial" w:hAnsi="Arial" w:cs="Arial"/>
          <w:i/>
          <w:iCs/>
          <w:sz w:val="24"/>
          <w:szCs w:val="24"/>
        </w:rPr>
        <w:t xml:space="preserve">NGET’s transmission system </w:t>
      </w:r>
      <w:r>
        <w:rPr>
          <w:rFonts w:ascii="Arial" w:hAnsi="Arial" w:cs="Arial"/>
          <w:sz w:val="24"/>
          <w:szCs w:val="24"/>
        </w:rPr>
        <w:t xml:space="preserve">or SHET’s </w:t>
      </w:r>
      <w:r>
        <w:rPr>
          <w:rFonts w:ascii="Arial" w:hAnsi="Arial" w:cs="Arial"/>
          <w:i/>
          <w:iCs/>
          <w:sz w:val="24"/>
          <w:szCs w:val="24"/>
        </w:rPr>
        <w:t>transmission system</w:t>
      </w:r>
      <w:r>
        <w:rPr>
          <w:rFonts w:ascii="Arial" w:hAnsi="Arial" w:cs="Arial"/>
          <w:sz w:val="24"/>
          <w:szCs w:val="24"/>
        </w:rPr>
        <w:t>;</w:t>
      </w:r>
    </w:p>
    <w:p w14:paraId="2D5F6FE3" w14:textId="77777777" w:rsidR="009C1403" w:rsidRDefault="00C6386D">
      <w:pPr>
        <w:kinsoku w:val="0"/>
        <w:overflowPunct w:val="0"/>
        <w:autoSpaceDE/>
        <w:autoSpaceDN/>
        <w:adjustRightInd/>
        <w:spacing w:before="328" w:line="274" w:lineRule="exact"/>
        <w:ind w:left="1584" w:right="72" w:hanging="792"/>
        <w:jc w:val="both"/>
        <w:textAlignment w:val="baseline"/>
        <w:rPr>
          <w:rFonts w:ascii="Arial" w:hAnsi="Arial" w:cs="Arial"/>
          <w:sz w:val="24"/>
          <w:szCs w:val="24"/>
        </w:rPr>
      </w:pPr>
      <w:r>
        <w:rPr>
          <w:rFonts w:ascii="Arial" w:hAnsi="Arial" w:cs="Arial"/>
          <w:sz w:val="24"/>
          <w:szCs w:val="24"/>
        </w:rPr>
        <w:t xml:space="preserve">2.10.4 a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transmission circuit</w:t>
      </w:r>
      <w:r>
        <w:rPr>
          <w:rFonts w:ascii="Arial" w:hAnsi="Arial" w:cs="Arial"/>
          <w:sz w:val="24"/>
          <w:szCs w:val="24"/>
        </w:rPr>
        <w:t>;</w:t>
      </w:r>
    </w:p>
    <w:p w14:paraId="415434E7" w14:textId="77777777" w:rsidR="009C1403" w:rsidRDefault="00C6386D">
      <w:pPr>
        <w:kinsoku w:val="0"/>
        <w:overflowPunct w:val="0"/>
        <w:autoSpaceDE/>
        <w:autoSpaceDN/>
        <w:adjustRightInd/>
        <w:spacing w:before="330" w:line="280" w:lineRule="exact"/>
        <w:ind w:left="792"/>
        <w:textAlignment w:val="baseline"/>
        <w:rPr>
          <w:rFonts w:ascii="Arial" w:hAnsi="Arial" w:cs="Arial"/>
          <w:spacing w:val="2"/>
          <w:sz w:val="24"/>
          <w:szCs w:val="24"/>
        </w:rPr>
      </w:pPr>
      <w:r>
        <w:rPr>
          <w:rFonts w:ascii="Arial" w:hAnsi="Arial" w:cs="Arial"/>
          <w:spacing w:val="2"/>
          <w:sz w:val="24"/>
          <w:szCs w:val="24"/>
        </w:rPr>
        <w:t xml:space="preserve">2.10.5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567E48CD" w14:textId="77777777" w:rsidR="009C1403" w:rsidRDefault="00C6386D">
      <w:pPr>
        <w:kinsoku w:val="0"/>
        <w:overflowPunct w:val="0"/>
        <w:autoSpaceDE/>
        <w:autoSpaceDN/>
        <w:adjustRightInd/>
        <w:spacing w:before="316" w:line="272" w:lineRule="exact"/>
        <w:ind w:left="1584" w:right="72" w:hanging="792"/>
        <w:jc w:val="both"/>
        <w:textAlignment w:val="baseline"/>
        <w:rPr>
          <w:rFonts w:ascii="Arial" w:hAnsi="Arial" w:cs="Arial"/>
          <w:sz w:val="24"/>
          <w:szCs w:val="24"/>
        </w:rPr>
      </w:pPr>
      <w:r>
        <w:rPr>
          <w:rFonts w:ascii="Arial" w:hAnsi="Arial" w:cs="Arial"/>
          <w:sz w:val="24"/>
          <w:szCs w:val="24"/>
        </w:rPr>
        <w:t xml:space="preserve">2.10.6 a single </w:t>
      </w:r>
      <w:r>
        <w:rPr>
          <w:rFonts w:ascii="Arial" w:hAnsi="Arial" w:cs="Arial"/>
          <w:i/>
          <w:iCs/>
          <w:sz w:val="24"/>
          <w:szCs w:val="24"/>
        </w:rPr>
        <w:t xml:space="preserve">transmission circuit </w:t>
      </w:r>
      <w:r>
        <w:rPr>
          <w:rFonts w:ascii="Arial" w:hAnsi="Arial" w:cs="Arial"/>
          <w:sz w:val="24"/>
          <w:szCs w:val="24"/>
        </w:rPr>
        <w:t xml:space="preserve">with the prior outage of a </w:t>
      </w:r>
      <w:r>
        <w:rPr>
          <w:rFonts w:ascii="Arial" w:hAnsi="Arial" w:cs="Arial"/>
          <w:i/>
          <w:iCs/>
          <w:sz w:val="24"/>
          <w:szCs w:val="24"/>
        </w:rPr>
        <w:t>generation circuit</w:t>
      </w:r>
      <w:r>
        <w:rPr>
          <w:rFonts w:ascii="Arial" w:hAnsi="Arial" w:cs="Arial"/>
          <w:sz w:val="24"/>
          <w:szCs w:val="24"/>
        </w:rPr>
        <w:t xml:space="preserv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 or;</w:t>
      </w:r>
    </w:p>
    <w:p w14:paraId="45BBB3DE" w14:textId="77777777" w:rsidR="009C1403" w:rsidRDefault="00C6386D">
      <w:pPr>
        <w:kinsoku w:val="0"/>
        <w:overflowPunct w:val="0"/>
        <w:autoSpaceDE/>
        <w:autoSpaceDN/>
        <w:adjustRightInd/>
        <w:spacing w:before="317" w:line="280" w:lineRule="exact"/>
        <w:ind w:left="1584" w:right="72" w:hanging="792"/>
        <w:jc w:val="both"/>
        <w:textAlignment w:val="baseline"/>
        <w:rPr>
          <w:rFonts w:ascii="Arial" w:hAnsi="Arial" w:cs="Arial"/>
          <w:i/>
          <w:iCs/>
          <w:sz w:val="24"/>
          <w:szCs w:val="24"/>
        </w:rPr>
      </w:pPr>
      <w:r>
        <w:rPr>
          <w:rFonts w:ascii="Arial" w:hAnsi="Arial" w:cs="Arial"/>
          <w:sz w:val="24"/>
          <w:szCs w:val="24"/>
        </w:rPr>
        <w:t xml:space="preserve">2.10.7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a single </w:t>
      </w:r>
      <w:r>
        <w:rPr>
          <w:rFonts w:ascii="Arial" w:hAnsi="Arial" w:cs="Arial"/>
          <w:i/>
          <w:iCs/>
          <w:sz w:val="24"/>
          <w:szCs w:val="24"/>
        </w:rPr>
        <w:t>Power Park Module</w:t>
      </w:r>
      <w:r>
        <w:rPr>
          <w:rFonts w:ascii="Arial" w:hAnsi="Arial" w:cs="Arial"/>
          <w:sz w:val="24"/>
          <w:szCs w:val="24"/>
        </w:rPr>
        <w:t xml:space="preserve">, a single </w:t>
      </w:r>
      <w:r>
        <w:rPr>
          <w:rFonts w:ascii="Arial" w:hAnsi="Arial" w:cs="Arial"/>
          <w:i/>
          <w:iCs/>
          <w:sz w:val="24"/>
          <w:szCs w:val="24"/>
        </w:rPr>
        <w:t xml:space="preserve">DC converter, </w:t>
      </w:r>
      <w:r>
        <w:rPr>
          <w:rFonts w:ascii="Arial" w:hAnsi="Arial" w:cs="Arial"/>
          <w:sz w:val="24"/>
          <w:szCs w:val="24"/>
        </w:rPr>
        <w:t xml:space="preserve">a reactive compensator or other reactive power provider with the prior outage of a single </w:t>
      </w:r>
      <w:r>
        <w:rPr>
          <w:rFonts w:ascii="Arial" w:hAnsi="Arial" w:cs="Arial"/>
          <w:i/>
          <w:iCs/>
          <w:sz w:val="24"/>
          <w:szCs w:val="24"/>
        </w:rPr>
        <w:t>transmission circuit</w:t>
      </w:r>
    </w:p>
    <w:p w14:paraId="4CF02BDB" w14:textId="77777777" w:rsidR="009C1403" w:rsidRDefault="00C6386D">
      <w:pPr>
        <w:kinsoku w:val="0"/>
        <w:overflowPunct w:val="0"/>
        <w:autoSpaceDE/>
        <w:autoSpaceDN/>
        <w:adjustRightInd/>
        <w:spacing w:before="317" w:line="274" w:lineRule="exact"/>
        <w:ind w:left="79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4CF5317" w14:textId="77777777" w:rsidR="009C1403" w:rsidRDefault="00C6386D">
      <w:pPr>
        <w:kinsoku w:val="0"/>
        <w:overflowPunct w:val="0"/>
        <w:autoSpaceDE/>
        <w:autoSpaceDN/>
        <w:adjustRightInd/>
        <w:spacing w:before="318" w:line="273" w:lineRule="exact"/>
        <w:ind w:left="1584" w:right="72" w:hanging="792"/>
        <w:jc w:val="both"/>
        <w:textAlignment w:val="baseline"/>
        <w:rPr>
          <w:rFonts w:ascii="Arial" w:hAnsi="Arial" w:cs="Arial"/>
          <w:sz w:val="24"/>
          <w:szCs w:val="24"/>
        </w:rPr>
      </w:pPr>
      <w:r>
        <w:rPr>
          <w:rFonts w:ascii="Arial" w:hAnsi="Arial" w:cs="Arial"/>
          <w:sz w:val="24"/>
          <w:szCs w:val="24"/>
        </w:rPr>
        <w:t xml:space="preserve">2.10.8 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w:t>
      </w:r>
    </w:p>
    <w:p w14:paraId="10B36DBA" w14:textId="77777777" w:rsidR="009C1403" w:rsidRDefault="00C6386D">
      <w:pPr>
        <w:kinsoku w:val="0"/>
        <w:overflowPunct w:val="0"/>
        <w:autoSpaceDE/>
        <w:autoSpaceDN/>
        <w:adjustRightInd/>
        <w:spacing w:before="336" w:line="274" w:lineRule="exact"/>
        <w:ind w:left="792"/>
        <w:textAlignment w:val="baseline"/>
        <w:rPr>
          <w:rFonts w:ascii="Arial" w:hAnsi="Arial" w:cs="Arial"/>
          <w:spacing w:val="1"/>
          <w:sz w:val="24"/>
          <w:szCs w:val="24"/>
        </w:rPr>
      </w:pPr>
      <w:r>
        <w:rPr>
          <w:rFonts w:ascii="Arial" w:hAnsi="Arial" w:cs="Arial"/>
          <w:spacing w:val="1"/>
          <w:sz w:val="24"/>
          <w:szCs w:val="24"/>
        </w:rPr>
        <w:t>2.10.9 unacceptable overloading of any primary transmission equipment;</w:t>
      </w:r>
    </w:p>
    <w:p w14:paraId="4E854047" w14:textId="77777777" w:rsidR="009C1403" w:rsidRDefault="00C6386D">
      <w:pPr>
        <w:kinsoku w:val="0"/>
        <w:overflowPunct w:val="0"/>
        <w:autoSpaceDE/>
        <w:autoSpaceDN/>
        <w:adjustRightInd/>
        <w:spacing w:before="316" w:line="274" w:lineRule="exact"/>
        <w:ind w:left="1584" w:right="72" w:hanging="792"/>
        <w:jc w:val="both"/>
        <w:textAlignment w:val="baseline"/>
        <w:rPr>
          <w:rFonts w:ascii="Arial" w:hAnsi="Arial" w:cs="Arial"/>
          <w:sz w:val="24"/>
          <w:szCs w:val="24"/>
        </w:rPr>
      </w:pPr>
      <w:r>
        <w:rPr>
          <w:rFonts w:ascii="Arial" w:hAnsi="Arial" w:cs="Arial"/>
          <w:sz w:val="24"/>
          <w:szCs w:val="24"/>
        </w:rPr>
        <w:t>2.10.10 unacceptable voltage conditions or insufficient voltage performance margins;</w:t>
      </w:r>
    </w:p>
    <w:p w14:paraId="68FFB71C" w14:textId="77777777" w:rsidR="009C1403" w:rsidRDefault="00C6386D">
      <w:pPr>
        <w:kinsoku w:val="0"/>
        <w:overflowPunct w:val="0"/>
        <w:autoSpaceDE/>
        <w:autoSpaceDN/>
        <w:adjustRightInd/>
        <w:spacing w:before="334" w:line="280" w:lineRule="exact"/>
        <w:ind w:left="792"/>
        <w:textAlignment w:val="baseline"/>
        <w:rPr>
          <w:rFonts w:ascii="Arial" w:hAnsi="Arial" w:cs="Arial"/>
          <w:i/>
          <w:iCs/>
          <w:sz w:val="24"/>
          <w:szCs w:val="24"/>
        </w:rPr>
      </w:pPr>
      <w:r>
        <w:rPr>
          <w:rFonts w:ascii="Arial" w:hAnsi="Arial" w:cs="Arial"/>
          <w:sz w:val="24"/>
          <w:szCs w:val="24"/>
        </w:rPr>
        <w:t>2.10.11 system instability</w:t>
      </w:r>
      <w:r>
        <w:rPr>
          <w:rFonts w:ascii="Arial" w:hAnsi="Arial" w:cs="Arial"/>
          <w:i/>
          <w:iCs/>
          <w:sz w:val="24"/>
          <w:szCs w:val="24"/>
        </w:rPr>
        <w:t>; or</w:t>
      </w:r>
    </w:p>
    <w:p w14:paraId="3520ACC7" w14:textId="77777777" w:rsidR="009C1403" w:rsidRDefault="00C6386D">
      <w:pPr>
        <w:kinsoku w:val="0"/>
        <w:overflowPunct w:val="0"/>
        <w:autoSpaceDE/>
        <w:autoSpaceDN/>
        <w:adjustRightInd/>
        <w:spacing w:before="310" w:line="280" w:lineRule="exact"/>
        <w:ind w:left="792"/>
        <w:textAlignment w:val="baseline"/>
        <w:rPr>
          <w:rFonts w:ascii="Arial" w:hAnsi="Arial" w:cs="Arial"/>
          <w:i/>
          <w:iCs/>
          <w:sz w:val="24"/>
          <w:szCs w:val="24"/>
        </w:rPr>
      </w:pPr>
      <w:r>
        <w:rPr>
          <w:rFonts w:ascii="Arial" w:hAnsi="Arial" w:cs="Arial"/>
          <w:sz w:val="24"/>
          <w:szCs w:val="24"/>
        </w:rPr>
        <w:t xml:space="preserve">2.10.12 </w:t>
      </w:r>
      <w:r>
        <w:rPr>
          <w:rFonts w:ascii="Arial" w:hAnsi="Arial" w:cs="Arial"/>
          <w:i/>
          <w:iCs/>
          <w:sz w:val="24"/>
          <w:szCs w:val="24"/>
        </w:rPr>
        <w:t>Unacceptable Sub-Synchronous Oscillations.</w:t>
      </w:r>
    </w:p>
    <w:p w14:paraId="41910E95" w14:textId="2FE650A1" w:rsidR="009C1403" w:rsidRDefault="00C6386D">
      <w:pPr>
        <w:kinsoku w:val="0"/>
        <w:overflowPunct w:val="0"/>
        <w:autoSpaceDE/>
        <w:autoSpaceDN/>
        <w:adjustRightInd/>
        <w:spacing w:before="302" w:line="280" w:lineRule="exact"/>
        <w:ind w:left="792" w:right="72" w:hanging="720"/>
        <w:jc w:val="both"/>
        <w:textAlignment w:val="baseline"/>
        <w:rPr>
          <w:rFonts w:ascii="Arial" w:hAnsi="Arial" w:cs="Arial"/>
          <w:sz w:val="24"/>
          <w:szCs w:val="24"/>
        </w:rPr>
      </w:pPr>
      <w:r>
        <w:rPr>
          <w:rFonts w:ascii="Arial" w:hAnsi="Arial" w:cs="Arial"/>
          <w:sz w:val="24"/>
          <w:szCs w:val="24"/>
        </w:rPr>
        <w:t xml:space="preserve">2.11 Under </w:t>
      </w:r>
      <w:r>
        <w:rPr>
          <w:rFonts w:ascii="Arial" w:hAnsi="Arial" w:cs="Arial"/>
          <w:i/>
          <w:iCs/>
          <w:sz w:val="24"/>
          <w:szCs w:val="24"/>
        </w:rPr>
        <w:t xml:space="preserve">planned outage </w:t>
      </w:r>
      <w:r>
        <w:rPr>
          <w:rFonts w:ascii="Arial" w:hAnsi="Arial" w:cs="Arial"/>
          <w:sz w:val="24"/>
          <w:szCs w:val="24"/>
        </w:rPr>
        <w:t>conditions it shall be assumed that the prior circuit outage specified in paragraphs 2.10.3, 2.10.5 and 2.10.6 reasonably forms part of the typical outage pattern referred to in paragraph 2.8.4 rather than in addition to that typical outage pattern.</w:t>
      </w:r>
    </w:p>
    <w:p w14:paraId="74E93E1F" w14:textId="77777777" w:rsidR="009C1403" w:rsidRDefault="00C6386D">
      <w:pPr>
        <w:kinsoku w:val="0"/>
        <w:overflowPunct w:val="0"/>
        <w:autoSpaceDE/>
        <w:autoSpaceDN/>
        <w:adjustRightInd/>
        <w:spacing w:before="190" w:line="277" w:lineRule="exact"/>
        <w:ind w:lef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 with a </w:t>
      </w:r>
      <w:r>
        <w:rPr>
          <w:rFonts w:ascii="Arial" w:hAnsi="Arial" w:cs="Arial"/>
          <w:i/>
          <w:iCs/>
          <w:sz w:val="24"/>
          <w:szCs w:val="24"/>
          <w:u w:val="single"/>
        </w:rPr>
        <w:t>local system outage</w:t>
      </w:r>
    </w:p>
    <w:p w14:paraId="33011CDB" w14:textId="77777777" w:rsidR="009C1403" w:rsidRDefault="00C6386D">
      <w:pPr>
        <w:kinsoku w:val="0"/>
        <w:overflowPunct w:val="0"/>
        <w:autoSpaceDE/>
        <w:autoSpaceDN/>
        <w:adjustRightInd/>
        <w:spacing w:before="336" w:line="272" w:lineRule="exact"/>
        <w:ind w:left="792" w:right="72" w:hanging="720"/>
        <w:jc w:val="both"/>
        <w:textAlignment w:val="baseline"/>
        <w:rPr>
          <w:rFonts w:ascii="Arial" w:hAnsi="Arial" w:cs="Arial"/>
          <w:sz w:val="24"/>
          <w:szCs w:val="24"/>
        </w:rPr>
      </w:pPr>
      <w:r>
        <w:rPr>
          <w:rFonts w:ascii="Arial" w:hAnsi="Arial" w:cs="Arial"/>
          <w:sz w:val="24"/>
          <w:szCs w:val="24"/>
        </w:rPr>
        <w:t xml:space="preserve">2.12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power station </w:t>
      </w:r>
      <w:r>
        <w:rPr>
          <w:rFonts w:ascii="Arial" w:hAnsi="Arial" w:cs="Arial"/>
          <w:sz w:val="24"/>
          <w:szCs w:val="24"/>
        </w:rPr>
        <w:t xml:space="preserve">shall also be planned such that for the background conditions described in paragraph 2.8 with a </w:t>
      </w:r>
      <w:r>
        <w:rPr>
          <w:rFonts w:ascii="Arial" w:hAnsi="Arial" w:cs="Arial"/>
          <w:i/>
          <w:iCs/>
          <w:sz w:val="24"/>
          <w:szCs w:val="24"/>
        </w:rPr>
        <w:t xml:space="preserve">local system outage </w:t>
      </w:r>
      <w:r>
        <w:rPr>
          <w:rFonts w:ascii="Arial" w:hAnsi="Arial" w:cs="Arial"/>
          <w:sz w:val="24"/>
          <w:szCs w:val="24"/>
        </w:rPr>
        <w:t xml:space="preserve">on the </w:t>
      </w:r>
      <w:r>
        <w:rPr>
          <w:rFonts w:ascii="Arial" w:hAnsi="Arial" w:cs="Arial"/>
          <w:i/>
          <w:iCs/>
          <w:sz w:val="24"/>
          <w:szCs w:val="24"/>
        </w:rPr>
        <w:t>onshore transmission system</w:t>
      </w:r>
      <w:r>
        <w:rPr>
          <w:rFonts w:ascii="Arial" w:hAnsi="Arial" w:cs="Arial"/>
          <w:sz w:val="24"/>
          <w:szCs w:val="24"/>
        </w:rPr>
        <w:t>, the operational security criteria set out in Section 5 and Section 9 can be met.</w:t>
      </w:r>
    </w:p>
    <w:p w14:paraId="4CBCBF1F" w14:textId="6B9DCC36" w:rsidR="009C1403" w:rsidDel="00744F27" w:rsidRDefault="00744F27">
      <w:pPr>
        <w:widowControl/>
        <w:rPr>
          <w:del w:id="1992" w:author="Tammy Meek (NESO)" w:date="2025-01-28T10:56:00Z" w16du:dateUtc="2025-01-28T10:56:00Z"/>
          <w:sz w:val="24"/>
          <w:szCs w:val="24"/>
        </w:rPr>
        <w:sectPr w:rsidR="009C1403" w:rsidDel="00744F27">
          <w:headerReference w:type="default" r:id="rId31"/>
          <w:pgSz w:w="11904" w:h="16834"/>
          <w:pgMar w:top="1440" w:right="1330" w:bottom="508" w:left="1374" w:header="720" w:footer="720" w:gutter="0"/>
          <w:cols w:space="720"/>
          <w:noEndnote/>
        </w:sectPr>
      </w:pPr>
      <w:ins w:id="2003" w:author="Tammy Meek (NESO)" w:date="2025-01-28T10:56:00Z" w16du:dateUtc="2025-01-28T10:56:00Z">
        <w:r>
          <w:rPr>
            <w:sz w:val="24"/>
            <w:szCs w:val="24"/>
          </w:rPr>
          <w:t xml:space="preserve"> </w:t>
        </w:r>
      </w:ins>
    </w:p>
    <w:p w14:paraId="48CD204F" w14:textId="77777777" w:rsidR="00744F27" w:rsidRDefault="00744F27" w:rsidP="00744F27">
      <w:pPr>
        <w:widowControl/>
        <w:rPr>
          <w:ins w:id="2004" w:author="Tammy Meek (NESO)" w:date="2025-01-28T10:56:00Z" w16du:dateUtc="2025-01-28T10:56:00Z"/>
          <w:rFonts w:ascii="Arial" w:hAnsi="Arial" w:cs="Arial"/>
          <w:spacing w:val="-2"/>
          <w:sz w:val="24"/>
          <w:szCs w:val="24"/>
        </w:rPr>
      </w:pPr>
    </w:p>
    <w:p w14:paraId="7FFCDFA0" w14:textId="5FB6D024" w:rsidR="009C1403" w:rsidRDefault="00C6386D">
      <w:pPr>
        <w:widowControl/>
        <w:rPr>
          <w:rFonts w:ascii="Arial" w:hAnsi="Arial" w:cs="Arial"/>
          <w:spacing w:val="-2"/>
          <w:sz w:val="24"/>
          <w:szCs w:val="24"/>
        </w:rPr>
        <w:pPrChange w:id="2005" w:author="Tammy Meek (NESO)" w:date="2025-01-28T10:56:00Z" w16du:dateUtc="2025-01-28T10:56:00Z">
          <w:pPr>
            <w:kinsoku w:val="0"/>
            <w:overflowPunct w:val="0"/>
            <w:autoSpaceDE/>
            <w:autoSpaceDN/>
            <w:adjustRightInd/>
            <w:spacing w:before="17" w:line="276" w:lineRule="exact"/>
            <w:ind w:left="792" w:right="72" w:hanging="720"/>
            <w:jc w:val="both"/>
            <w:textAlignment w:val="baseline"/>
          </w:pPr>
        </w:pPrChange>
      </w:pPr>
      <w:r>
        <w:rPr>
          <w:rFonts w:ascii="Arial" w:hAnsi="Arial" w:cs="Arial"/>
          <w:spacing w:val="-2"/>
          <w:sz w:val="24"/>
          <w:szCs w:val="24"/>
        </w:rPr>
        <w:t xml:space="preserve">2.13 Where necessary to satisfy the criteria set out in paragraph 2.12, investment should be made in </w:t>
      </w:r>
      <w:r>
        <w:rPr>
          <w:rFonts w:ascii="Arial" w:hAnsi="Arial" w:cs="Arial"/>
          <w:i/>
          <w:iCs/>
          <w:spacing w:val="-2"/>
          <w:sz w:val="24"/>
          <w:szCs w:val="24"/>
        </w:rPr>
        <w:t xml:space="preserve">transmission capacity </w:t>
      </w:r>
      <w:r>
        <w:rPr>
          <w:rFonts w:ascii="Arial" w:hAnsi="Arial" w:cs="Arial"/>
          <w:spacing w:val="-2"/>
          <w:sz w:val="24"/>
          <w:szCs w:val="24"/>
        </w:rPr>
        <w:t xml:space="preserve">except where operational measures suffice to meet the criteria in paragraph 2.12 provided that maintenance access for each </w:t>
      </w:r>
      <w:r>
        <w:rPr>
          <w:rFonts w:ascii="Arial" w:hAnsi="Arial" w:cs="Arial"/>
          <w:i/>
          <w:iCs/>
          <w:spacing w:val="-2"/>
          <w:sz w:val="24"/>
          <w:szCs w:val="24"/>
        </w:rPr>
        <w:t xml:space="preserve">transmission circuit </w:t>
      </w:r>
      <w:r>
        <w:rPr>
          <w:rFonts w:ascii="Arial" w:hAnsi="Arial" w:cs="Arial"/>
          <w:spacing w:val="-2"/>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pacing w:val="-2"/>
          <w:sz w:val="24"/>
          <w:szCs w:val="24"/>
        </w:rPr>
        <w:t xml:space="preserve">generating units </w:t>
      </w:r>
      <w:r>
        <w:rPr>
          <w:rFonts w:ascii="Arial" w:hAnsi="Arial" w:cs="Arial"/>
          <w:spacing w:val="-2"/>
          <w:sz w:val="24"/>
          <w:szCs w:val="24"/>
        </w:rPr>
        <w:t xml:space="preserve">from those expected to be available, for example through </w:t>
      </w:r>
      <w:r>
        <w:rPr>
          <w:rFonts w:ascii="Arial" w:hAnsi="Arial" w:cs="Arial"/>
          <w:i/>
          <w:iCs/>
          <w:spacing w:val="-2"/>
          <w:sz w:val="24"/>
          <w:szCs w:val="24"/>
        </w:rPr>
        <w:t>balancing services</w:t>
      </w:r>
      <w:r>
        <w:rPr>
          <w:rFonts w:ascii="Arial" w:hAnsi="Arial" w:cs="Arial"/>
          <w:spacing w:val="-2"/>
          <w:sz w:val="24"/>
          <w:szCs w:val="24"/>
        </w:rPr>
        <w:t>. Guidance on economic justification is given in Appendix G.</w:t>
      </w:r>
    </w:p>
    <w:p w14:paraId="231BF563" w14:textId="77777777" w:rsidR="009C1403" w:rsidRDefault="00C6386D">
      <w:pPr>
        <w:kinsoku w:val="0"/>
        <w:overflowPunct w:val="0"/>
        <w:autoSpaceDE/>
        <w:autoSpaceDN/>
        <w:adjustRightInd/>
        <w:spacing w:before="315" w:line="280" w:lineRule="exact"/>
        <w:ind w:left="72"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02A19EFA" w14:textId="77777777" w:rsidR="009C1403" w:rsidRDefault="00C6386D">
      <w:pPr>
        <w:kinsoku w:val="0"/>
        <w:overflowPunct w:val="0"/>
        <w:autoSpaceDE/>
        <w:autoSpaceDN/>
        <w:adjustRightInd/>
        <w:spacing w:before="318" w:line="276" w:lineRule="exact"/>
        <w:ind w:left="792" w:right="72" w:hanging="720"/>
        <w:jc w:val="both"/>
        <w:textAlignment w:val="baseline"/>
        <w:rPr>
          <w:rFonts w:ascii="Arial" w:hAnsi="Arial" w:cs="Arial"/>
          <w:sz w:val="24"/>
          <w:szCs w:val="24"/>
        </w:rPr>
      </w:pPr>
      <w:r>
        <w:rPr>
          <w:rFonts w:ascii="Arial" w:hAnsi="Arial" w:cs="Arial"/>
          <w:sz w:val="24"/>
          <w:szCs w:val="24"/>
        </w:rPr>
        <w:t>2.14 Guidance on substation configurations and switching arrangements are described in Appendix A. These guidelines provide an acceptable way towards meeting the criteria of paragraph 2.6. However, other configurations and switching arrangements which meet those criteria are also acceptable.</w:t>
      </w:r>
    </w:p>
    <w:p w14:paraId="0D5C7F4A" w14:textId="77777777" w:rsidR="009C1403" w:rsidRDefault="00C6386D">
      <w:pPr>
        <w:kinsoku w:val="0"/>
        <w:overflowPunct w:val="0"/>
        <w:autoSpaceDE/>
        <w:autoSpaceDN/>
        <w:adjustRightInd/>
        <w:spacing w:before="329" w:line="280" w:lineRule="exact"/>
        <w:ind w:left="72" w:right="72"/>
        <w:textAlignment w:val="baseline"/>
        <w:rPr>
          <w:rFonts w:ascii="Arial" w:hAnsi="Arial" w:cs="Arial"/>
          <w:b/>
          <w:bCs/>
          <w:sz w:val="24"/>
          <w:szCs w:val="24"/>
        </w:rPr>
      </w:pPr>
      <w:r>
        <w:rPr>
          <w:rFonts w:ascii="Arial" w:hAnsi="Arial" w:cs="Arial"/>
          <w:b/>
          <w:bCs/>
          <w:sz w:val="24"/>
          <w:szCs w:val="24"/>
        </w:rPr>
        <w:t>Variations to Connection Designs</w:t>
      </w:r>
    </w:p>
    <w:p w14:paraId="308C02A4" w14:textId="77777777" w:rsidR="009C1403" w:rsidRDefault="00C6386D">
      <w:pPr>
        <w:kinsoku w:val="0"/>
        <w:overflowPunct w:val="0"/>
        <w:autoSpaceDE/>
        <w:autoSpaceDN/>
        <w:adjustRightInd/>
        <w:spacing w:before="316" w:line="276" w:lineRule="exact"/>
        <w:ind w:left="792" w:right="72" w:hanging="720"/>
        <w:jc w:val="both"/>
        <w:textAlignment w:val="baseline"/>
        <w:rPr>
          <w:rFonts w:ascii="Arial" w:hAnsi="Arial" w:cs="Arial"/>
          <w:sz w:val="24"/>
          <w:szCs w:val="24"/>
        </w:rPr>
      </w:pPr>
      <w:r>
        <w:rPr>
          <w:rFonts w:ascii="Arial" w:hAnsi="Arial" w:cs="Arial"/>
          <w:sz w:val="24"/>
          <w:szCs w:val="24"/>
        </w:rPr>
        <w:t xml:space="preserve">2.15 Variations, arising from a generation customer’s request, to the generation connection design necessary to meet the requirements of paragraphs 2.5 to 2.14 shall also satisfy the requirements of this Standard provided that the varied design satisfies the conditions set out in paragraphs 2.16.1 to2.16.3. For example, such a generation connection design variation may be used to take account of the particular characteristics of a </w:t>
      </w:r>
      <w:r>
        <w:rPr>
          <w:rFonts w:ascii="Arial" w:hAnsi="Arial" w:cs="Arial"/>
          <w:i/>
          <w:iCs/>
          <w:sz w:val="24"/>
          <w:szCs w:val="24"/>
        </w:rPr>
        <w:t>power station</w:t>
      </w:r>
      <w:r>
        <w:rPr>
          <w:rFonts w:ascii="Arial" w:hAnsi="Arial" w:cs="Arial"/>
          <w:sz w:val="24"/>
          <w:szCs w:val="24"/>
        </w:rPr>
        <w:t>.</w:t>
      </w:r>
    </w:p>
    <w:p w14:paraId="064E265F" w14:textId="77777777" w:rsidR="009C1403" w:rsidRDefault="00C6386D">
      <w:pPr>
        <w:kinsoku w:val="0"/>
        <w:overflowPunct w:val="0"/>
        <w:autoSpaceDE/>
        <w:autoSpaceDN/>
        <w:adjustRightInd/>
        <w:spacing w:before="306" w:line="276" w:lineRule="exact"/>
        <w:ind w:left="792" w:right="72" w:hanging="720"/>
        <w:jc w:val="both"/>
        <w:textAlignment w:val="baseline"/>
        <w:rPr>
          <w:rFonts w:ascii="Arial" w:hAnsi="Arial" w:cs="Arial"/>
          <w:sz w:val="24"/>
          <w:szCs w:val="24"/>
        </w:rPr>
      </w:pPr>
      <w:r>
        <w:rPr>
          <w:rFonts w:ascii="Arial" w:hAnsi="Arial" w:cs="Arial"/>
          <w:sz w:val="24"/>
          <w:szCs w:val="24"/>
        </w:rPr>
        <w:t>2.16 Any generation connection design variation must not, other than in respect of the generation customer requesting the variation, either immediately or in the foreseeable future:</w:t>
      </w:r>
    </w:p>
    <w:p w14:paraId="7F22C75A" w14:textId="77777777" w:rsidR="009C1403" w:rsidRDefault="00C6386D">
      <w:pPr>
        <w:kinsoku w:val="0"/>
        <w:overflowPunct w:val="0"/>
        <w:autoSpaceDE/>
        <w:autoSpaceDN/>
        <w:adjustRightInd/>
        <w:spacing w:before="211" w:line="269" w:lineRule="exact"/>
        <w:ind w:left="1584" w:right="72" w:hanging="792"/>
        <w:jc w:val="both"/>
        <w:textAlignment w:val="baseline"/>
        <w:rPr>
          <w:rFonts w:ascii="Arial" w:hAnsi="Arial" w:cs="Arial"/>
          <w:sz w:val="24"/>
          <w:szCs w:val="24"/>
        </w:rPr>
      </w:pPr>
      <w:r>
        <w:rPr>
          <w:rFonts w:ascii="Arial" w:hAnsi="Arial" w:cs="Arial"/>
          <w:sz w:val="24"/>
          <w:szCs w:val="24"/>
        </w:rPr>
        <w:t xml:space="preserve">2.16.1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7446B46A" w14:textId="77777777" w:rsidR="009C1403" w:rsidRDefault="00C6386D">
      <w:pPr>
        <w:kinsoku w:val="0"/>
        <w:overflowPunct w:val="0"/>
        <w:autoSpaceDE/>
        <w:autoSpaceDN/>
        <w:adjustRightInd/>
        <w:spacing w:before="209" w:line="276" w:lineRule="exact"/>
        <w:ind w:left="1584" w:right="72" w:hanging="792"/>
        <w:jc w:val="both"/>
        <w:textAlignment w:val="baseline"/>
        <w:rPr>
          <w:rFonts w:ascii="Arial" w:hAnsi="Arial" w:cs="Arial"/>
          <w:sz w:val="24"/>
          <w:szCs w:val="24"/>
        </w:rPr>
      </w:pPr>
      <w:r>
        <w:rPr>
          <w:rFonts w:ascii="Arial" w:hAnsi="Arial" w:cs="Arial"/>
          <w:sz w:val="24"/>
          <w:szCs w:val="24"/>
        </w:rPr>
        <w:t>2.16.2 result in additional investment or operational costs to any particular customer or overall, or a reduction in the security and quality of supply of the affected customers’ connections to below the planning criteria in this section or Section 3, unless specific agreements are reached with affected customers; or</w:t>
      </w:r>
    </w:p>
    <w:p w14:paraId="578435ED" w14:textId="5C5CC46D" w:rsidR="009C1403" w:rsidRDefault="00C6386D">
      <w:pPr>
        <w:kinsoku w:val="0"/>
        <w:overflowPunct w:val="0"/>
        <w:autoSpaceDE/>
        <w:autoSpaceDN/>
        <w:adjustRightInd/>
        <w:spacing w:before="201" w:line="276" w:lineRule="exact"/>
        <w:ind w:left="1584" w:right="72" w:hanging="792"/>
        <w:jc w:val="both"/>
        <w:textAlignment w:val="baseline"/>
        <w:rPr>
          <w:rFonts w:ascii="Arial" w:hAnsi="Arial" w:cs="Arial"/>
          <w:sz w:val="24"/>
          <w:szCs w:val="24"/>
        </w:rPr>
      </w:pPr>
      <w:r>
        <w:rPr>
          <w:rFonts w:ascii="Arial" w:hAnsi="Arial" w:cs="Arial"/>
          <w:sz w:val="24"/>
          <w:szCs w:val="24"/>
        </w:rPr>
        <w:t xml:space="preserve">2.16.3 compromise any </w:t>
      </w:r>
      <w:del w:id="2006" w:author="Tammy Meek (ESO)" w:date="2024-05-01T11:29:00Z">
        <w:r w:rsidDel="005F0EA1">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ability to meet other statutory obligations or licence obligations.</w:t>
      </w:r>
    </w:p>
    <w:p w14:paraId="0615A2D6" w14:textId="77777777" w:rsidR="009C1403" w:rsidRDefault="00C6386D">
      <w:pPr>
        <w:kinsoku w:val="0"/>
        <w:overflowPunct w:val="0"/>
        <w:autoSpaceDE/>
        <w:autoSpaceDN/>
        <w:adjustRightInd/>
        <w:spacing w:before="204" w:line="276" w:lineRule="exact"/>
        <w:ind w:left="792" w:right="72" w:hanging="720"/>
        <w:jc w:val="both"/>
        <w:textAlignment w:val="baseline"/>
        <w:rPr>
          <w:ins w:id="2007" w:author="Tammy Meek (NESO)" w:date="2025-01-28T10:56:00Z" w16du:dateUtc="2025-01-28T10:56:00Z"/>
          <w:rFonts w:ascii="Arial" w:hAnsi="Arial" w:cs="Arial"/>
          <w:sz w:val="24"/>
          <w:szCs w:val="24"/>
        </w:rPr>
      </w:pPr>
      <w:r>
        <w:rPr>
          <w:rFonts w:ascii="Arial" w:hAnsi="Arial" w:cs="Arial"/>
          <w:sz w:val="24"/>
          <w:szCs w:val="24"/>
        </w:rPr>
        <w:t>2.17 Should system conditions subsequently change, for example due to the proposed connection of a new customer, such that either immediately or in the foreseeable future, the conditions set out in paragraphs 2.16.1 to 2.16.3 are no longer satisfied, then alternative arrangements and/or agreements must be put in place such that this Standard continues to be satisfied.</w:t>
      </w:r>
    </w:p>
    <w:p w14:paraId="6DEB1AEE" w14:textId="77777777" w:rsidR="007E6B84" w:rsidRDefault="007E6B84">
      <w:pPr>
        <w:kinsoku w:val="0"/>
        <w:overflowPunct w:val="0"/>
        <w:autoSpaceDE/>
        <w:autoSpaceDN/>
        <w:adjustRightInd/>
        <w:spacing w:before="204" w:line="276" w:lineRule="exact"/>
        <w:ind w:left="792" w:right="72" w:hanging="720"/>
        <w:jc w:val="both"/>
        <w:textAlignment w:val="baseline"/>
        <w:rPr>
          <w:rFonts w:ascii="Arial" w:hAnsi="Arial" w:cs="Arial"/>
          <w:sz w:val="24"/>
          <w:szCs w:val="24"/>
        </w:rPr>
      </w:pPr>
    </w:p>
    <w:p w14:paraId="0714A823" w14:textId="4973DD74" w:rsidR="009C1403" w:rsidDel="00744F27" w:rsidRDefault="00C6386D">
      <w:pPr>
        <w:kinsoku w:val="0"/>
        <w:overflowPunct w:val="0"/>
        <w:autoSpaceDE/>
        <w:autoSpaceDN/>
        <w:adjustRightInd/>
        <w:spacing w:before="199" w:line="276" w:lineRule="exact"/>
        <w:ind w:left="792" w:right="72" w:hanging="720"/>
        <w:jc w:val="both"/>
        <w:textAlignment w:val="baseline"/>
        <w:rPr>
          <w:del w:id="2008" w:author="Tammy Meek (NESO)" w:date="2025-01-28T10:56:00Z" w16du:dateUtc="2025-01-28T10:56:00Z"/>
          <w:rFonts w:ascii="Arial" w:hAnsi="Arial" w:cs="Arial"/>
          <w:spacing w:val="-1"/>
          <w:sz w:val="24"/>
          <w:szCs w:val="24"/>
        </w:rPr>
      </w:pPr>
      <w:r>
        <w:rPr>
          <w:rFonts w:ascii="Arial" w:hAnsi="Arial" w:cs="Arial"/>
          <w:spacing w:val="-1"/>
          <w:sz w:val="24"/>
          <w:szCs w:val="24"/>
        </w:rPr>
        <w:t xml:space="preserve">2.18 The additional operational costs referred to in paragraph 2.16.2 and/or any potential reliability implications shall be calculated by simulating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w:t>
      </w:r>
      <w:ins w:id="2009" w:author="Tammy Meek (NESO)" w:date="2025-01-28T10:56:00Z" w16du:dateUtc="2025-01-28T10:56:00Z">
        <w:r w:rsidR="007E6B84">
          <w:rPr>
            <w:rFonts w:ascii="Arial" w:hAnsi="Arial" w:cs="Arial"/>
            <w:spacing w:val="-1"/>
            <w:sz w:val="24"/>
            <w:szCs w:val="24"/>
          </w:rPr>
          <w:t xml:space="preserve"> </w:t>
        </w:r>
      </w:ins>
    </w:p>
    <w:p w14:paraId="3E8309A0" w14:textId="77777777" w:rsidR="009C1403" w:rsidDel="00744F27" w:rsidRDefault="009C1403">
      <w:pPr>
        <w:kinsoku w:val="0"/>
        <w:overflowPunct w:val="0"/>
        <w:autoSpaceDE/>
        <w:autoSpaceDN/>
        <w:adjustRightInd/>
        <w:spacing w:before="199" w:line="276" w:lineRule="exact"/>
        <w:ind w:left="792" w:right="72" w:hanging="720"/>
        <w:jc w:val="both"/>
        <w:textAlignment w:val="baseline"/>
        <w:rPr>
          <w:del w:id="2010" w:author="Tammy Meek (NESO)" w:date="2025-01-28T10:56:00Z" w16du:dateUtc="2025-01-28T10:56:00Z"/>
          <w:sz w:val="24"/>
          <w:szCs w:val="24"/>
        </w:rPr>
        <w:sectPr w:rsidR="009C1403" w:rsidDel="00744F27">
          <w:headerReference w:type="default" r:id="rId32"/>
          <w:pgSz w:w="11904" w:h="16834"/>
          <w:pgMar w:top="1440" w:right="1342" w:bottom="508" w:left="1362" w:header="720" w:footer="720" w:gutter="0"/>
          <w:cols w:space="720"/>
          <w:noEndnote/>
        </w:sectPr>
        <w:pPrChange w:id="2021" w:author="Tammy Meek (NESO)" w:date="2025-01-28T10:56:00Z" w16du:dateUtc="2025-01-28T10:56:00Z">
          <w:pPr>
            <w:widowControl/>
          </w:pPr>
        </w:pPrChange>
      </w:pPr>
    </w:p>
    <w:p w14:paraId="4B126EDF" w14:textId="77777777" w:rsidR="00B34187" w:rsidRDefault="00C6386D" w:rsidP="00B34187">
      <w:pPr>
        <w:kinsoku w:val="0"/>
        <w:overflowPunct w:val="0"/>
        <w:autoSpaceDE/>
        <w:autoSpaceDN/>
        <w:adjustRightInd/>
        <w:spacing w:before="10" w:line="273" w:lineRule="exact"/>
        <w:jc w:val="both"/>
        <w:textAlignment w:val="baseline"/>
        <w:rPr>
          <w:rFonts w:ascii="Arial" w:hAnsi="Arial" w:cs="Arial"/>
          <w:sz w:val="24"/>
          <w:szCs w:val="24"/>
        </w:rPr>
      </w:pPr>
      <w:r>
        <w:rPr>
          <w:rFonts w:ascii="Arial" w:hAnsi="Arial" w:cs="Arial"/>
          <w:sz w:val="24"/>
          <w:szCs w:val="24"/>
        </w:rPr>
        <w:t>operational criteria set out in Section 5 and Section 9. Guidance on economic justification is given in Appendix G.</w:t>
      </w:r>
      <w:r w:rsidR="00801AA8">
        <w:rPr>
          <w:rFonts w:ascii="Arial" w:hAnsi="Arial" w:cs="Arial"/>
          <w:sz w:val="24"/>
          <w:szCs w:val="24"/>
        </w:rPr>
        <w:t xml:space="preserve">  </w:t>
      </w:r>
      <w:r w:rsidR="00B34187">
        <w:rPr>
          <w:rFonts w:ascii="Arial" w:hAnsi="Arial" w:cs="Arial"/>
          <w:sz w:val="24"/>
          <w:szCs w:val="24"/>
        </w:rPr>
        <w:t xml:space="preserve"> </w:t>
      </w:r>
    </w:p>
    <w:p w14:paraId="7744148E" w14:textId="77777777" w:rsidR="00B34187" w:rsidRDefault="00B34187" w:rsidP="00B34187">
      <w:pPr>
        <w:kinsoku w:val="0"/>
        <w:overflowPunct w:val="0"/>
        <w:autoSpaceDE/>
        <w:autoSpaceDN/>
        <w:adjustRightInd/>
        <w:spacing w:before="10" w:line="273" w:lineRule="exact"/>
        <w:jc w:val="both"/>
        <w:textAlignment w:val="baseline"/>
        <w:rPr>
          <w:rFonts w:ascii="Arial" w:hAnsi="Arial" w:cs="Arial"/>
          <w:sz w:val="24"/>
          <w:szCs w:val="24"/>
        </w:rPr>
      </w:pPr>
    </w:p>
    <w:p w14:paraId="0BFDF055" w14:textId="1D34378E" w:rsidR="009C1403" w:rsidRDefault="00B34187" w:rsidP="00B34187">
      <w:pPr>
        <w:kinsoku w:val="0"/>
        <w:overflowPunct w:val="0"/>
        <w:autoSpaceDE/>
        <w:autoSpaceDN/>
        <w:adjustRightInd/>
        <w:spacing w:before="10" w:line="273" w:lineRule="exact"/>
        <w:jc w:val="both"/>
        <w:textAlignment w:val="baseline"/>
        <w:rPr>
          <w:rFonts w:ascii="Arial" w:hAnsi="Arial" w:cs="Arial"/>
          <w:b/>
          <w:bCs/>
          <w:i/>
          <w:iCs/>
          <w:sz w:val="28"/>
          <w:szCs w:val="28"/>
        </w:rPr>
      </w:pPr>
      <w:r>
        <w:rPr>
          <w:rFonts w:ascii="Arial" w:hAnsi="Arial" w:cs="Arial"/>
          <w:b/>
          <w:bCs/>
          <w:i/>
          <w:iCs/>
          <w:sz w:val="28"/>
          <w:szCs w:val="28"/>
        </w:rPr>
        <w:t xml:space="preserve">3. </w:t>
      </w:r>
      <w:r w:rsidRPr="005C584E">
        <w:rPr>
          <w:rFonts w:ascii="Arial" w:hAnsi="Arial" w:cs="Arial"/>
          <w:b/>
          <w:spacing w:val="-3"/>
          <w:sz w:val="28"/>
          <w:szCs w:val="28"/>
          <w:rPrChange w:id="2022" w:author="Tammy Meek (NESO)" w:date="2025-01-28T09:35:00Z" w16du:dateUtc="2025-01-28T09:35:00Z">
            <w:rPr>
              <w:rFonts w:ascii="Arial" w:hAnsi="Arial" w:cs="Arial"/>
              <w:b/>
              <w:bCs/>
              <w:spacing w:val="-3"/>
              <w:sz w:val="29"/>
              <w:szCs w:val="29"/>
            </w:rPr>
          </w:rPrChange>
        </w:rPr>
        <w:t xml:space="preserve">Demand Connection Criteria Applicable to the </w:t>
      </w:r>
      <w:r>
        <w:rPr>
          <w:rFonts w:ascii="Arial" w:hAnsi="Arial" w:cs="Arial"/>
          <w:b/>
          <w:bCs/>
          <w:i/>
          <w:iCs/>
          <w:spacing w:val="-3"/>
          <w:sz w:val="28"/>
          <w:szCs w:val="28"/>
        </w:rPr>
        <w:t>Onshore T</w:t>
      </w:r>
      <w:r w:rsidR="00C6386D">
        <w:rPr>
          <w:rFonts w:ascii="Arial" w:hAnsi="Arial" w:cs="Arial"/>
          <w:b/>
          <w:bCs/>
          <w:i/>
          <w:iCs/>
          <w:sz w:val="28"/>
          <w:szCs w:val="28"/>
        </w:rPr>
        <w:t>ransmission System</w:t>
      </w:r>
    </w:p>
    <w:p w14:paraId="27F995DE" w14:textId="77777777" w:rsidR="009C1403" w:rsidRDefault="00C6386D">
      <w:pPr>
        <w:tabs>
          <w:tab w:val="decimal" w:pos="216"/>
          <w:tab w:val="left" w:pos="720"/>
        </w:tabs>
        <w:kinsoku w:val="0"/>
        <w:overflowPunct w:val="0"/>
        <w:autoSpaceDE/>
        <w:autoSpaceDN/>
        <w:adjustRightInd/>
        <w:spacing w:before="242" w:line="272" w:lineRule="exact"/>
        <w:ind w:left="72"/>
        <w:textAlignment w:val="baseline"/>
        <w:rPr>
          <w:rFonts w:ascii="Arial" w:hAnsi="Arial" w:cs="Arial"/>
          <w:spacing w:val="-2"/>
          <w:sz w:val="24"/>
          <w:szCs w:val="24"/>
        </w:rPr>
      </w:pPr>
      <w:r>
        <w:rPr>
          <w:rFonts w:ascii="Arial" w:hAnsi="Arial" w:cs="Arial"/>
          <w:spacing w:val="-2"/>
          <w:sz w:val="24"/>
          <w:szCs w:val="24"/>
        </w:rPr>
        <w:tab/>
        <w:t>3.1</w:t>
      </w:r>
      <w:r>
        <w:rPr>
          <w:rFonts w:ascii="Arial" w:hAnsi="Arial" w:cs="Arial"/>
          <w:spacing w:val="-2"/>
          <w:sz w:val="24"/>
          <w:szCs w:val="24"/>
        </w:rPr>
        <w:tab/>
        <w:t xml:space="preserve">This section presents the planning criteria for the connection of </w:t>
      </w:r>
      <w:r>
        <w:rPr>
          <w:rFonts w:ascii="Arial" w:hAnsi="Arial" w:cs="Arial"/>
          <w:i/>
          <w:iCs/>
          <w:spacing w:val="-2"/>
          <w:sz w:val="24"/>
          <w:szCs w:val="24"/>
        </w:rPr>
        <w:t>demand group</w:t>
      </w:r>
      <w:r>
        <w:rPr>
          <w:rFonts w:ascii="Arial" w:hAnsi="Arial" w:cs="Arial"/>
          <w:spacing w:val="-2"/>
          <w:sz w:val="24"/>
          <w:szCs w:val="24"/>
        </w:rPr>
        <w:t>s</w:t>
      </w:r>
    </w:p>
    <w:p w14:paraId="2CF726D6" w14:textId="77777777" w:rsidR="009C1403" w:rsidRDefault="00C6386D">
      <w:pPr>
        <w:kinsoku w:val="0"/>
        <w:overflowPunct w:val="0"/>
        <w:autoSpaceDE/>
        <w:autoSpaceDN/>
        <w:adjustRightInd/>
        <w:spacing w:line="272" w:lineRule="exact"/>
        <w:ind w:left="792"/>
        <w:textAlignment w:val="baseline"/>
        <w:rPr>
          <w:rFonts w:ascii="Arial" w:hAnsi="Arial" w:cs="Arial"/>
          <w:sz w:val="24"/>
          <w:szCs w:val="24"/>
        </w:rPr>
      </w:pPr>
      <w:r>
        <w:rPr>
          <w:rFonts w:ascii="Arial" w:hAnsi="Arial" w:cs="Arial"/>
          <w:sz w:val="24"/>
          <w:szCs w:val="24"/>
        </w:rPr>
        <w:t xml:space="preserve">to the remainder of the </w:t>
      </w:r>
      <w:r>
        <w:rPr>
          <w:rFonts w:ascii="Arial" w:hAnsi="Arial" w:cs="Arial"/>
          <w:i/>
          <w:iCs/>
          <w:sz w:val="24"/>
          <w:szCs w:val="24"/>
        </w:rPr>
        <w:t>onshore transmission system</w:t>
      </w:r>
      <w:r>
        <w:rPr>
          <w:rFonts w:ascii="Arial" w:hAnsi="Arial" w:cs="Arial"/>
          <w:sz w:val="24"/>
          <w:szCs w:val="24"/>
        </w:rPr>
        <w:t>.</w:t>
      </w:r>
    </w:p>
    <w:p w14:paraId="2099BAA2"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449998FD"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2 and/or Section 4 also apply, those criteria must also be met.</w:t>
      </w:r>
    </w:p>
    <w:p w14:paraId="538F0E55"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In planning demand connections, this standard is met if the connection design</w:t>
      </w:r>
    </w:p>
    <w:p w14:paraId="3225A65A" w14:textId="77777777" w:rsidR="009C1403" w:rsidRDefault="00C6386D">
      <w:pPr>
        <w:kinsoku w:val="0"/>
        <w:overflowPunct w:val="0"/>
        <w:autoSpaceDE/>
        <w:autoSpaceDN/>
        <w:adjustRightInd/>
        <w:spacing w:line="275" w:lineRule="exact"/>
        <w:ind w:left="792"/>
        <w:textAlignment w:val="baseline"/>
        <w:rPr>
          <w:rFonts w:ascii="Arial" w:hAnsi="Arial" w:cs="Arial"/>
          <w:spacing w:val="1"/>
          <w:sz w:val="24"/>
          <w:szCs w:val="24"/>
        </w:rPr>
      </w:pPr>
      <w:r>
        <w:rPr>
          <w:rFonts w:ascii="Arial" w:hAnsi="Arial" w:cs="Arial"/>
          <w:spacing w:val="1"/>
          <w:sz w:val="24"/>
          <w:szCs w:val="24"/>
        </w:rPr>
        <w:t>either:</w:t>
      </w:r>
    </w:p>
    <w:p w14:paraId="696B8B82" w14:textId="77777777" w:rsidR="009C1403" w:rsidRDefault="00C6386D">
      <w:pPr>
        <w:tabs>
          <w:tab w:val="left" w:pos="1584"/>
        </w:tabs>
        <w:kinsoku w:val="0"/>
        <w:overflowPunct w:val="0"/>
        <w:autoSpaceDE/>
        <w:autoSpaceDN/>
        <w:adjustRightInd/>
        <w:spacing w:before="204" w:line="276" w:lineRule="exact"/>
        <w:ind w:left="792"/>
        <w:textAlignment w:val="baseline"/>
        <w:rPr>
          <w:rFonts w:ascii="Arial" w:hAnsi="Arial" w:cs="Arial"/>
          <w:spacing w:val="-1"/>
          <w:sz w:val="24"/>
          <w:szCs w:val="24"/>
        </w:rPr>
      </w:pPr>
      <w:r>
        <w:rPr>
          <w:rFonts w:ascii="Arial" w:hAnsi="Arial" w:cs="Arial"/>
          <w:spacing w:val="-1"/>
          <w:sz w:val="24"/>
          <w:szCs w:val="24"/>
        </w:rPr>
        <w:t>3.3.1</w:t>
      </w:r>
      <w:r>
        <w:rPr>
          <w:rFonts w:ascii="Arial" w:hAnsi="Arial" w:cs="Arial"/>
          <w:spacing w:val="-1"/>
          <w:sz w:val="24"/>
          <w:szCs w:val="24"/>
        </w:rPr>
        <w:tab/>
        <w:t>satisfies the deterministic criteria detailed in paragraphs 3.5 to 3.12; or</w:t>
      </w:r>
    </w:p>
    <w:p w14:paraId="5DD3D8A2" w14:textId="77777777" w:rsidR="009C1403" w:rsidRDefault="00C6386D">
      <w:pPr>
        <w:kinsoku w:val="0"/>
        <w:overflowPunct w:val="0"/>
        <w:autoSpaceDE/>
        <w:autoSpaceDN/>
        <w:adjustRightInd/>
        <w:spacing w:before="184" w:line="281" w:lineRule="exact"/>
        <w:ind w:left="1584" w:right="72" w:hanging="792"/>
        <w:jc w:val="both"/>
        <w:textAlignment w:val="baseline"/>
        <w:rPr>
          <w:rFonts w:ascii="Arial" w:hAnsi="Arial" w:cs="Arial"/>
          <w:sz w:val="24"/>
          <w:szCs w:val="24"/>
        </w:rPr>
      </w:pPr>
      <w:r>
        <w:rPr>
          <w:rFonts w:ascii="Arial" w:hAnsi="Arial" w:cs="Arial"/>
          <w:sz w:val="24"/>
          <w:szCs w:val="24"/>
        </w:rPr>
        <w:t>3.3.2 varies from the design necessary to meet paragraph 3.3.1 above in a manner which satisfies the conditions detailed in paragraphs 3.17 to 3.20.</w:t>
      </w:r>
    </w:p>
    <w:p w14:paraId="232AB9F6" w14:textId="77777777" w:rsidR="009C1403" w:rsidRDefault="00C6386D">
      <w:pPr>
        <w:tabs>
          <w:tab w:val="decimal" w:pos="216"/>
          <w:tab w:val="left" w:pos="720"/>
        </w:tabs>
        <w:kinsoku w:val="0"/>
        <w:overflowPunct w:val="0"/>
        <w:autoSpaceDE/>
        <w:autoSpaceDN/>
        <w:adjustRightInd/>
        <w:spacing w:before="204" w:line="276"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It is permissible to design to standards higher than those set out in paragraphs</w:t>
      </w:r>
    </w:p>
    <w:p w14:paraId="392CD68D" w14:textId="77777777" w:rsidR="009C1403" w:rsidRDefault="00C6386D">
      <w:pPr>
        <w:kinsoku w:val="0"/>
        <w:overflowPunct w:val="0"/>
        <w:autoSpaceDE/>
        <w:autoSpaceDN/>
        <w:adjustRightInd/>
        <w:spacing w:before="4" w:line="269" w:lineRule="exact"/>
        <w:ind w:left="792" w:right="72"/>
        <w:jc w:val="both"/>
        <w:textAlignment w:val="baseline"/>
        <w:rPr>
          <w:rFonts w:ascii="Arial" w:hAnsi="Arial" w:cs="Arial"/>
          <w:sz w:val="24"/>
          <w:szCs w:val="24"/>
        </w:rPr>
      </w:pPr>
      <w:r>
        <w:rPr>
          <w:rFonts w:ascii="Arial" w:hAnsi="Arial" w:cs="Arial"/>
          <w:sz w:val="24"/>
          <w:szCs w:val="24"/>
        </w:rPr>
        <w:t>3.5 to 3.12 provided the higher standards can be economically justified. Guidance on economic justification is given in Appendix G.</w:t>
      </w:r>
    </w:p>
    <w:p w14:paraId="082FC44E" w14:textId="77777777" w:rsidR="009C1403" w:rsidRDefault="00C6386D">
      <w:pPr>
        <w:kinsoku w:val="0"/>
        <w:overflowPunct w:val="0"/>
        <w:autoSpaceDE/>
        <w:autoSpaceDN/>
        <w:adjustRightInd/>
        <w:spacing w:before="334" w:line="278" w:lineRule="exact"/>
        <w:ind w:left="72"/>
        <w:textAlignment w:val="baseline"/>
        <w:rPr>
          <w:rFonts w:ascii="Arial" w:hAnsi="Arial" w:cs="Arial"/>
          <w:b/>
          <w:bCs/>
          <w:sz w:val="24"/>
          <w:szCs w:val="24"/>
        </w:rPr>
      </w:pPr>
      <w:r>
        <w:rPr>
          <w:rFonts w:ascii="Arial" w:hAnsi="Arial" w:cs="Arial"/>
          <w:b/>
          <w:bCs/>
          <w:sz w:val="24"/>
          <w:szCs w:val="24"/>
        </w:rPr>
        <w:t>Demand Connection Capacity Requirements</w:t>
      </w:r>
    </w:p>
    <w:p w14:paraId="2B8A9916" w14:textId="77777777" w:rsidR="009C1403" w:rsidRDefault="00C6386D">
      <w:pPr>
        <w:tabs>
          <w:tab w:val="decimal" w:pos="216"/>
          <w:tab w:val="left" w:pos="720"/>
        </w:tabs>
        <w:kinsoku w:val="0"/>
        <w:overflowPunct w:val="0"/>
        <w:autoSpaceDE/>
        <w:autoSpaceDN/>
        <w:adjustRightInd/>
        <w:spacing w:before="187" w:line="272" w:lineRule="exact"/>
        <w:ind w:left="72"/>
        <w:textAlignment w:val="baseline"/>
        <w:rPr>
          <w:rFonts w:ascii="Arial" w:hAnsi="Arial" w:cs="Arial"/>
          <w:sz w:val="24"/>
          <w:szCs w:val="24"/>
        </w:rPr>
      </w:pPr>
      <w:r>
        <w:rPr>
          <w:rFonts w:ascii="Arial" w:hAnsi="Arial" w:cs="Arial"/>
          <w:sz w:val="24"/>
          <w:szCs w:val="24"/>
        </w:rPr>
        <w:tab/>
        <w:t>3.5</w:t>
      </w:r>
      <w:r>
        <w:rPr>
          <w:rFonts w:ascii="Arial" w:hAnsi="Arial" w:cs="Arial"/>
          <w:sz w:val="24"/>
          <w:szCs w:val="24"/>
        </w:rPr>
        <w:tab/>
        <w:t xml:space="preserve">The </w:t>
      </w:r>
      <w:r>
        <w:rPr>
          <w:rFonts w:ascii="Arial" w:hAnsi="Arial" w:cs="Arial"/>
          <w:i/>
          <w:iCs/>
          <w:sz w:val="24"/>
          <w:szCs w:val="24"/>
        </w:rPr>
        <w:t xml:space="preserve">group demand </w:t>
      </w:r>
      <w:r>
        <w:rPr>
          <w:rFonts w:ascii="Arial" w:hAnsi="Arial" w:cs="Arial"/>
          <w:sz w:val="24"/>
          <w:szCs w:val="24"/>
        </w:rPr>
        <w:t>which is applicable for the assessment of connection</w:t>
      </w:r>
    </w:p>
    <w:p w14:paraId="7F1FB608" w14:textId="77777777" w:rsidR="009C1403" w:rsidRDefault="00C6386D">
      <w:pPr>
        <w:kinsoku w:val="0"/>
        <w:overflowPunct w:val="0"/>
        <w:autoSpaceDE/>
        <w:autoSpaceDN/>
        <w:adjustRightInd/>
        <w:spacing w:line="280" w:lineRule="exact"/>
        <w:ind w:left="792" w:right="72"/>
        <w:jc w:val="both"/>
        <w:textAlignment w:val="baseline"/>
        <w:rPr>
          <w:rFonts w:ascii="Arial" w:hAnsi="Arial" w:cs="Arial"/>
          <w:sz w:val="24"/>
          <w:szCs w:val="24"/>
        </w:rPr>
      </w:pPr>
      <w:r>
        <w:rPr>
          <w:rFonts w:ascii="Arial" w:hAnsi="Arial" w:cs="Arial"/>
          <w:sz w:val="24"/>
          <w:szCs w:val="24"/>
        </w:rPr>
        <w:t>capacity requirements is dependent on the nature of the associated connections, i.e.:</w:t>
      </w:r>
    </w:p>
    <w:p w14:paraId="7E975753" w14:textId="77777777" w:rsidR="009C1403" w:rsidRDefault="00C6386D">
      <w:pPr>
        <w:kinsoku w:val="0"/>
        <w:overflowPunct w:val="0"/>
        <w:autoSpaceDE/>
        <w:autoSpaceDN/>
        <w:adjustRightInd/>
        <w:spacing w:before="189" w:line="277" w:lineRule="exact"/>
        <w:ind w:left="1584" w:right="72" w:hanging="792"/>
        <w:jc w:val="both"/>
        <w:textAlignment w:val="baseline"/>
        <w:rPr>
          <w:rFonts w:ascii="Arial" w:hAnsi="Arial" w:cs="Arial"/>
          <w:i/>
          <w:iCs/>
          <w:sz w:val="24"/>
          <w:szCs w:val="24"/>
        </w:rPr>
      </w:pPr>
      <w:r>
        <w:rPr>
          <w:rFonts w:ascii="Arial" w:hAnsi="Arial" w:cs="Arial"/>
          <w:sz w:val="24"/>
          <w:szCs w:val="24"/>
        </w:rPr>
        <w:t xml:space="preserve">3.5.1 where the network associated with a transmission connection comprises demand connections and connections to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 xml:space="preserve">medium power stations </w:t>
      </w:r>
      <w:r>
        <w:rPr>
          <w:rFonts w:ascii="Arial" w:hAnsi="Arial" w:cs="Arial"/>
          <w:sz w:val="24"/>
          <w:szCs w:val="24"/>
        </w:rPr>
        <w:t xml:space="preserve">(including those in composite-user sites), </w:t>
      </w:r>
      <w:r>
        <w:rPr>
          <w:rFonts w:ascii="Arial" w:hAnsi="Arial" w:cs="Arial"/>
          <w:i/>
          <w:iCs/>
          <w:sz w:val="24"/>
          <w:szCs w:val="24"/>
        </w:rPr>
        <w:t xml:space="preserve">group demand </w:t>
      </w:r>
      <w:r>
        <w:rPr>
          <w:rFonts w:ascii="Arial" w:hAnsi="Arial" w:cs="Arial"/>
          <w:sz w:val="24"/>
          <w:szCs w:val="24"/>
        </w:rPr>
        <w:t xml:space="preserve">for future years is equal to the </w:t>
      </w:r>
      <w:r>
        <w:rPr>
          <w:rFonts w:ascii="Arial" w:hAnsi="Arial" w:cs="Arial"/>
          <w:i/>
          <w:iCs/>
          <w:sz w:val="24"/>
          <w:szCs w:val="24"/>
        </w:rPr>
        <w:t xml:space="preserve">Network Operator’s </w:t>
      </w:r>
      <w:r>
        <w:rPr>
          <w:rFonts w:ascii="Arial" w:hAnsi="Arial" w:cs="Arial"/>
          <w:sz w:val="24"/>
          <w:szCs w:val="24"/>
        </w:rPr>
        <w:t xml:space="preserve">estimated maximum demand for the group which they believe could reasonably be imposed on the </w:t>
      </w:r>
      <w:r>
        <w:rPr>
          <w:rFonts w:ascii="Arial" w:hAnsi="Arial" w:cs="Arial"/>
          <w:i/>
          <w:iCs/>
          <w:sz w:val="24"/>
          <w:szCs w:val="24"/>
        </w:rPr>
        <w:t>onshore transmission system</w:t>
      </w:r>
      <w:r>
        <w:rPr>
          <w:rFonts w:ascii="Arial" w:hAnsi="Arial" w:cs="Arial"/>
          <w:sz w:val="24"/>
          <w:szCs w:val="24"/>
        </w:rPr>
        <w:t xml:space="preserve">, after taking due cognisance of demand diversity and the expected operation of any embedded </w:t>
      </w:r>
      <w:r>
        <w:rPr>
          <w:rFonts w:ascii="Arial" w:hAnsi="Arial" w:cs="Arial"/>
          <w:i/>
          <w:iCs/>
          <w:sz w:val="24"/>
          <w:szCs w:val="24"/>
        </w:rPr>
        <w:t xml:space="preserve">small </w:t>
      </w:r>
      <w:r>
        <w:rPr>
          <w:rFonts w:ascii="Arial" w:hAnsi="Arial" w:cs="Arial"/>
          <w:sz w:val="24"/>
          <w:szCs w:val="24"/>
        </w:rPr>
        <w:t xml:space="preserve">or </w:t>
      </w:r>
      <w:r>
        <w:rPr>
          <w:rFonts w:ascii="Arial" w:hAnsi="Arial" w:cs="Arial"/>
          <w:i/>
          <w:iCs/>
          <w:sz w:val="24"/>
          <w:szCs w:val="24"/>
        </w:rPr>
        <w:t>medium power stations.</w:t>
      </w:r>
    </w:p>
    <w:p w14:paraId="0EFE0643" w14:textId="77777777" w:rsidR="009C1403" w:rsidRDefault="00C6386D">
      <w:pPr>
        <w:kinsoku w:val="0"/>
        <w:overflowPunct w:val="0"/>
        <w:autoSpaceDE/>
        <w:autoSpaceDN/>
        <w:adjustRightInd/>
        <w:spacing w:before="208" w:line="275" w:lineRule="exact"/>
        <w:ind w:left="1584" w:right="72" w:hanging="792"/>
        <w:jc w:val="both"/>
        <w:textAlignment w:val="baseline"/>
        <w:rPr>
          <w:rFonts w:ascii="Arial" w:hAnsi="Arial" w:cs="Arial"/>
          <w:sz w:val="24"/>
          <w:szCs w:val="24"/>
        </w:rPr>
      </w:pPr>
      <w:r>
        <w:rPr>
          <w:rFonts w:ascii="Arial" w:hAnsi="Arial" w:cs="Arial"/>
          <w:sz w:val="24"/>
          <w:szCs w:val="24"/>
        </w:rPr>
        <w:t xml:space="preserve">3.5.2 where the network associated with a transmission connection hosts the connection of one or more </w:t>
      </w:r>
      <w:r>
        <w:rPr>
          <w:rFonts w:ascii="Arial" w:hAnsi="Arial" w:cs="Arial"/>
          <w:i/>
          <w:iCs/>
          <w:sz w:val="24"/>
          <w:szCs w:val="24"/>
        </w:rPr>
        <w:t>large power stations</w:t>
      </w:r>
      <w:r>
        <w:rPr>
          <w:rFonts w:ascii="Arial" w:hAnsi="Arial" w:cs="Arial"/>
          <w:sz w:val="24"/>
          <w:szCs w:val="24"/>
        </w:rPr>
        <w:t xml:space="preserve">, irrespective of whether the </w:t>
      </w:r>
      <w:r>
        <w:rPr>
          <w:rFonts w:ascii="Arial" w:hAnsi="Arial" w:cs="Arial"/>
          <w:i/>
          <w:iCs/>
          <w:sz w:val="24"/>
          <w:szCs w:val="24"/>
        </w:rPr>
        <w:t xml:space="preserve">large power station </w:t>
      </w:r>
      <w:r>
        <w:rPr>
          <w:rFonts w:ascii="Arial" w:hAnsi="Arial" w:cs="Arial"/>
          <w:sz w:val="24"/>
          <w:szCs w:val="24"/>
        </w:rPr>
        <w:t xml:space="preserve">is connected at the transmission interface point or embedded within the </w:t>
      </w:r>
      <w:r>
        <w:rPr>
          <w:rFonts w:ascii="Arial" w:hAnsi="Arial" w:cs="Arial"/>
          <w:i/>
          <w:iCs/>
          <w:sz w:val="24"/>
          <w:szCs w:val="24"/>
        </w:rPr>
        <w:t xml:space="preserve">Network Operator’s </w:t>
      </w:r>
      <w:r>
        <w:rPr>
          <w:rFonts w:ascii="Arial" w:hAnsi="Arial" w:cs="Arial"/>
          <w:sz w:val="24"/>
          <w:szCs w:val="24"/>
        </w:rPr>
        <w:t xml:space="preserve">system, the </w:t>
      </w:r>
      <w:r>
        <w:rPr>
          <w:rFonts w:ascii="Arial" w:hAnsi="Arial" w:cs="Arial"/>
          <w:i/>
          <w:iCs/>
          <w:sz w:val="24"/>
          <w:szCs w:val="24"/>
        </w:rPr>
        <w:t xml:space="preserve">group demand </w:t>
      </w:r>
      <w:r>
        <w:rPr>
          <w:rFonts w:ascii="Arial" w:hAnsi="Arial" w:cs="Arial"/>
          <w:sz w:val="24"/>
          <w:szCs w:val="24"/>
        </w:rPr>
        <w:t>at the date and time of the system/site maximum demand or other relevant assessment period is equal to:</w:t>
      </w:r>
    </w:p>
    <w:p w14:paraId="4242FC9A" w14:textId="77777777" w:rsidR="009C1403" w:rsidRDefault="00C6386D">
      <w:pPr>
        <w:kinsoku w:val="0"/>
        <w:overflowPunct w:val="0"/>
        <w:autoSpaceDE/>
        <w:autoSpaceDN/>
        <w:adjustRightInd/>
        <w:spacing w:before="207" w:line="273" w:lineRule="exact"/>
        <w:ind w:left="2448" w:right="72" w:hanging="864"/>
        <w:jc w:val="both"/>
        <w:textAlignment w:val="baseline"/>
        <w:rPr>
          <w:rFonts w:ascii="Arial" w:hAnsi="Arial" w:cs="Arial"/>
          <w:sz w:val="24"/>
          <w:szCs w:val="24"/>
        </w:rPr>
      </w:pPr>
      <w:r>
        <w:rPr>
          <w:rFonts w:ascii="Arial" w:hAnsi="Arial" w:cs="Arial"/>
          <w:sz w:val="24"/>
          <w:szCs w:val="24"/>
        </w:rPr>
        <w:t xml:space="preserve">3.5.2.1 the </w:t>
      </w:r>
      <w:r>
        <w:rPr>
          <w:rFonts w:ascii="Arial" w:hAnsi="Arial" w:cs="Arial"/>
          <w:i/>
          <w:iCs/>
          <w:sz w:val="24"/>
          <w:szCs w:val="24"/>
        </w:rPr>
        <w:t xml:space="preserve">Network Operator’s group demand </w:t>
      </w:r>
      <w:r>
        <w:rPr>
          <w:rFonts w:ascii="Arial" w:hAnsi="Arial" w:cs="Arial"/>
          <w:sz w:val="24"/>
          <w:szCs w:val="24"/>
        </w:rPr>
        <w:t>in accordance with paragraph 3.5.1, plus:</w:t>
      </w:r>
    </w:p>
    <w:p w14:paraId="1EE165A2" w14:textId="28301FD5" w:rsidR="009C1403" w:rsidRDefault="00C6386D">
      <w:pPr>
        <w:kinsoku w:val="0"/>
        <w:overflowPunct w:val="0"/>
        <w:autoSpaceDE/>
        <w:autoSpaceDN/>
        <w:adjustRightInd/>
        <w:spacing w:before="204" w:line="276" w:lineRule="exact"/>
        <w:ind w:left="1584"/>
        <w:textAlignment w:val="baseline"/>
        <w:rPr>
          <w:rFonts w:ascii="Arial" w:hAnsi="Arial" w:cs="Arial"/>
          <w:i/>
          <w:iCs/>
          <w:sz w:val="24"/>
          <w:szCs w:val="24"/>
        </w:rPr>
      </w:pPr>
      <w:r>
        <w:rPr>
          <w:rFonts w:ascii="Arial" w:hAnsi="Arial" w:cs="Arial"/>
          <w:sz w:val="24"/>
          <w:szCs w:val="24"/>
        </w:rPr>
        <w:t xml:space="preserve">3.5.2.2 the output of </w:t>
      </w:r>
      <w:r>
        <w:rPr>
          <w:rFonts w:ascii="Arial" w:hAnsi="Arial" w:cs="Arial"/>
          <w:i/>
          <w:iCs/>
          <w:sz w:val="24"/>
          <w:szCs w:val="24"/>
        </w:rPr>
        <w:t>large power station(s)</w:t>
      </w:r>
      <w:ins w:id="2023" w:author="Stuart McLarnon (NESO)" w:date="2025-01-24T15:15:00Z" w16du:dateUtc="2025-01-24T15:15:00Z">
        <w:r w:rsidR="00273F6E" w:rsidRPr="00503CE5">
          <w:rPr>
            <w:rFonts w:ascii="Arial" w:hAnsi="Arial" w:cs="Arial"/>
            <w:sz w:val="24"/>
            <w:szCs w:val="24"/>
            <w:rPrChange w:id="2024" w:author="Stuart McLarnon (NESO)" w:date="2025-01-24T15:15:00Z" w16du:dateUtc="2025-01-24T15:15:00Z">
              <w:rPr>
                <w:rFonts w:ascii="Arial" w:hAnsi="Arial" w:cs="Arial"/>
                <w:i/>
                <w:iCs/>
                <w:sz w:val="24"/>
                <w:szCs w:val="24"/>
              </w:rPr>
            </w:rPrChange>
          </w:rPr>
          <w:t>.</w:t>
        </w:r>
      </w:ins>
    </w:p>
    <w:p w14:paraId="4804A87B" w14:textId="77777777" w:rsidR="009C1403" w:rsidRDefault="00C6386D">
      <w:pPr>
        <w:tabs>
          <w:tab w:val="decimal" w:pos="216"/>
          <w:tab w:val="left" w:pos="720"/>
        </w:tabs>
        <w:kinsoku w:val="0"/>
        <w:overflowPunct w:val="0"/>
        <w:autoSpaceDE/>
        <w:autoSpaceDN/>
        <w:adjustRightInd/>
        <w:spacing w:before="204" w:line="275" w:lineRule="exact"/>
        <w:ind w:left="72"/>
        <w:textAlignment w:val="baseline"/>
        <w:rPr>
          <w:rFonts w:ascii="Arial" w:hAnsi="Arial" w:cs="Arial"/>
          <w:sz w:val="24"/>
          <w:szCs w:val="24"/>
        </w:rPr>
      </w:pPr>
      <w:r>
        <w:rPr>
          <w:rFonts w:ascii="Arial" w:hAnsi="Arial" w:cs="Arial"/>
          <w:sz w:val="24"/>
          <w:szCs w:val="24"/>
        </w:rPr>
        <w:tab/>
        <w:t>3.6</w:t>
      </w:r>
      <w:r>
        <w:rPr>
          <w:rFonts w:ascii="Arial" w:hAnsi="Arial" w:cs="Arial"/>
          <w:sz w:val="24"/>
          <w:szCs w:val="24"/>
        </w:rPr>
        <w:tab/>
        <w:t>Where considered appropriate, diversity may be applied to the summation of</w:t>
      </w:r>
    </w:p>
    <w:p w14:paraId="75C04C19" w14:textId="77777777" w:rsidR="009C1403" w:rsidRDefault="00C6386D">
      <w:pPr>
        <w:kinsoku w:val="0"/>
        <w:overflowPunct w:val="0"/>
        <w:autoSpaceDE/>
        <w:autoSpaceDN/>
        <w:adjustRightInd/>
        <w:spacing w:line="275" w:lineRule="exact"/>
        <w:ind w:left="792"/>
        <w:textAlignment w:val="baseline"/>
        <w:rPr>
          <w:rFonts w:ascii="Arial" w:hAnsi="Arial" w:cs="Arial"/>
          <w:sz w:val="24"/>
          <w:szCs w:val="24"/>
        </w:rPr>
      </w:pPr>
      <w:r>
        <w:rPr>
          <w:rFonts w:ascii="Arial" w:hAnsi="Arial" w:cs="Arial"/>
          <w:sz w:val="24"/>
          <w:szCs w:val="24"/>
        </w:rPr>
        <w:t>the power flows arising from consideration of paragraphs 3.5.2.1 and 3.5.2.2</w:t>
      </w:r>
    </w:p>
    <w:p w14:paraId="0D064C9D" w14:textId="1D50F305" w:rsidR="009C1403" w:rsidRDefault="00242F14" w:rsidP="00242F14">
      <w:pPr>
        <w:widowControl/>
        <w:rPr>
          <w:rFonts w:ascii="Arial" w:hAnsi="Arial" w:cs="Arial"/>
          <w:spacing w:val="-3"/>
          <w:sz w:val="24"/>
          <w:szCs w:val="24"/>
        </w:rPr>
      </w:pPr>
      <w:r>
        <w:rPr>
          <w:sz w:val="24"/>
          <w:szCs w:val="24"/>
        </w:rPr>
        <w:t xml:space="preserve"> </w:t>
      </w:r>
      <w:r w:rsidR="00C6386D">
        <w:rPr>
          <w:rFonts w:ascii="Arial" w:hAnsi="Arial" w:cs="Arial"/>
          <w:spacing w:val="-3"/>
          <w:sz w:val="24"/>
          <w:szCs w:val="24"/>
        </w:rPr>
        <w:t>3.7</w:t>
      </w:r>
      <w:r w:rsidR="00C6386D">
        <w:rPr>
          <w:rFonts w:ascii="Arial" w:hAnsi="Arial" w:cs="Arial"/>
          <w:spacing w:val="-3"/>
          <w:sz w:val="24"/>
          <w:szCs w:val="24"/>
        </w:rPr>
        <w:tab/>
        <w:t xml:space="preserve">The </w:t>
      </w:r>
      <w:r w:rsidR="00C6386D">
        <w:rPr>
          <w:rFonts w:ascii="Arial" w:hAnsi="Arial" w:cs="Arial"/>
          <w:i/>
          <w:iCs/>
          <w:spacing w:val="-3"/>
          <w:sz w:val="24"/>
          <w:szCs w:val="24"/>
        </w:rPr>
        <w:t xml:space="preserve">transmission capacity </w:t>
      </w:r>
      <w:r w:rsidR="00C6386D">
        <w:rPr>
          <w:rFonts w:ascii="Arial" w:hAnsi="Arial" w:cs="Arial"/>
          <w:spacing w:val="-3"/>
          <w:sz w:val="24"/>
          <w:szCs w:val="24"/>
        </w:rPr>
        <w:t xml:space="preserve">for the connection of a particular </w:t>
      </w:r>
      <w:r w:rsidR="00C6386D">
        <w:rPr>
          <w:rFonts w:ascii="Arial" w:hAnsi="Arial" w:cs="Arial"/>
          <w:i/>
          <w:iCs/>
          <w:spacing w:val="-3"/>
          <w:sz w:val="24"/>
          <w:szCs w:val="24"/>
        </w:rPr>
        <w:t xml:space="preserve">demand group </w:t>
      </w:r>
      <w:r w:rsidR="00C6386D">
        <w:rPr>
          <w:rFonts w:ascii="Arial" w:hAnsi="Arial" w:cs="Arial"/>
          <w:spacing w:val="-3"/>
          <w:sz w:val="24"/>
          <w:szCs w:val="24"/>
        </w:rPr>
        <w:t>shall</w:t>
      </w:r>
    </w:p>
    <w:p w14:paraId="45B5E233" w14:textId="77777777" w:rsidR="009C1403" w:rsidRDefault="00C6386D">
      <w:pPr>
        <w:kinsoku w:val="0"/>
        <w:overflowPunct w:val="0"/>
        <w:autoSpaceDE/>
        <w:autoSpaceDN/>
        <w:adjustRightInd/>
        <w:spacing w:line="274" w:lineRule="exact"/>
        <w:ind w:left="720" w:right="72"/>
        <w:jc w:val="both"/>
        <w:textAlignment w:val="baseline"/>
        <w:rPr>
          <w:rFonts w:ascii="Arial" w:hAnsi="Arial" w:cs="Arial"/>
          <w:sz w:val="24"/>
          <w:szCs w:val="24"/>
        </w:rPr>
      </w:pPr>
      <w:r>
        <w:rPr>
          <w:rFonts w:ascii="Arial" w:hAnsi="Arial" w:cs="Arial"/>
          <w:sz w:val="24"/>
          <w:szCs w:val="24"/>
        </w:rPr>
        <w:t>meet the criteria set out in paragraphs 3.7 to 3.11 under the following background conditions:</w:t>
      </w:r>
    </w:p>
    <w:p w14:paraId="6DB39D16" w14:textId="77777777" w:rsidR="009C1403" w:rsidRDefault="00C6386D">
      <w:pPr>
        <w:kinsoku w:val="0"/>
        <w:overflowPunct w:val="0"/>
        <w:autoSpaceDE/>
        <w:autoSpaceDN/>
        <w:adjustRightInd/>
        <w:spacing w:before="206" w:line="274" w:lineRule="exact"/>
        <w:ind w:left="1584" w:right="72" w:hanging="864"/>
        <w:jc w:val="both"/>
        <w:textAlignment w:val="baseline"/>
        <w:rPr>
          <w:rFonts w:ascii="Arial" w:hAnsi="Arial" w:cs="Arial"/>
          <w:sz w:val="24"/>
          <w:szCs w:val="24"/>
        </w:rPr>
      </w:pPr>
      <w:r>
        <w:rPr>
          <w:rFonts w:ascii="Arial" w:hAnsi="Arial" w:cs="Arial"/>
          <w:sz w:val="24"/>
          <w:szCs w:val="24"/>
        </w:rPr>
        <w:t xml:space="preserve">3.7.1 when there are no </w:t>
      </w:r>
      <w:r>
        <w:rPr>
          <w:rFonts w:ascii="Arial" w:hAnsi="Arial" w:cs="Arial"/>
          <w:i/>
          <w:iCs/>
          <w:sz w:val="24"/>
          <w:szCs w:val="24"/>
        </w:rPr>
        <w:t>planned outages</w:t>
      </w:r>
      <w:r>
        <w:rPr>
          <w:rFonts w:ascii="Arial" w:hAnsi="Arial" w:cs="Arial"/>
          <w:sz w:val="24"/>
          <w:szCs w:val="24"/>
        </w:rPr>
        <w:t xml:space="preserve">, the demand of the </w:t>
      </w: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w:t>
      </w:r>
    </w:p>
    <w:p w14:paraId="1E9E37AD" w14:textId="77777777" w:rsidR="009C1403" w:rsidRDefault="00C6386D">
      <w:pPr>
        <w:kinsoku w:val="0"/>
        <w:overflowPunct w:val="0"/>
        <w:autoSpaceDE/>
        <w:autoSpaceDN/>
        <w:adjustRightInd/>
        <w:spacing w:before="207" w:line="273" w:lineRule="exact"/>
        <w:ind w:left="1584" w:right="72" w:hanging="864"/>
        <w:jc w:val="both"/>
        <w:textAlignment w:val="baseline"/>
        <w:rPr>
          <w:rFonts w:ascii="Arial" w:hAnsi="Arial" w:cs="Arial"/>
          <w:spacing w:val="-2"/>
          <w:sz w:val="24"/>
          <w:szCs w:val="24"/>
        </w:rPr>
      </w:pPr>
      <w:r>
        <w:rPr>
          <w:rFonts w:ascii="Arial" w:hAnsi="Arial" w:cs="Arial"/>
          <w:spacing w:val="-2"/>
          <w:sz w:val="24"/>
          <w:szCs w:val="24"/>
        </w:rPr>
        <w:t xml:space="preserve">3.7.2 when there is a </w:t>
      </w:r>
      <w:r>
        <w:rPr>
          <w:rFonts w:ascii="Arial" w:hAnsi="Arial" w:cs="Arial"/>
          <w:i/>
          <w:iCs/>
          <w:spacing w:val="-2"/>
          <w:sz w:val="24"/>
          <w:szCs w:val="24"/>
        </w:rPr>
        <w:t xml:space="preserve">planned outage </w:t>
      </w:r>
      <w:r>
        <w:rPr>
          <w:rFonts w:ascii="Arial" w:hAnsi="Arial" w:cs="Arial"/>
          <w:spacing w:val="-2"/>
          <w:sz w:val="24"/>
          <w:szCs w:val="24"/>
        </w:rPr>
        <w:t xml:space="preserve">local to the </w:t>
      </w:r>
      <w:r>
        <w:rPr>
          <w:rFonts w:ascii="Arial" w:hAnsi="Arial" w:cs="Arial"/>
          <w:i/>
          <w:iCs/>
          <w:spacing w:val="-2"/>
          <w:sz w:val="24"/>
          <w:szCs w:val="24"/>
        </w:rPr>
        <w:t>demand group</w:t>
      </w:r>
      <w:r>
        <w:rPr>
          <w:rFonts w:ascii="Arial" w:hAnsi="Arial" w:cs="Arial"/>
          <w:spacing w:val="-2"/>
          <w:sz w:val="24"/>
          <w:szCs w:val="24"/>
        </w:rPr>
        <w:t xml:space="preserve">, the demand of the </w:t>
      </w:r>
      <w:r>
        <w:rPr>
          <w:rFonts w:ascii="Arial" w:hAnsi="Arial" w:cs="Arial"/>
          <w:i/>
          <w:iCs/>
          <w:spacing w:val="-2"/>
          <w:sz w:val="24"/>
          <w:szCs w:val="24"/>
        </w:rPr>
        <w:t xml:space="preserve">demand group </w:t>
      </w:r>
      <w:r>
        <w:rPr>
          <w:rFonts w:ascii="Arial" w:hAnsi="Arial" w:cs="Arial"/>
          <w:spacing w:val="-2"/>
          <w:sz w:val="24"/>
          <w:szCs w:val="24"/>
        </w:rPr>
        <w:t xml:space="preserve">shall be set equal to </w:t>
      </w:r>
      <w:r>
        <w:rPr>
          <w:rFonts w:ascii="Arial" w:hAnsi="Arial" w:cs="Arial"/>
          <w:i/>
          <w:iCs/>
          <w:spacing w:val="-2"/>
          <w:sz w:val="24"/>
          <w:szCs w:val="24"/>
        </w:rPr>
        <w:t>maintenance period demand</w:t>
      </w:r>
      <w:r>
        <w:rPr>
          <w:rFonts w:ascii="Arial" w:hAnsi="Arial" w:cs="Arial"/>
          <w:spacing w:val="-2"/>
          <w:sz w:val="24"/>
          <w:szCs w:val="24"/>
        </w:rPr>
        <w:t>;</w:t>
      </w:r>
    </w:p>
    <w:p w14:paraId="36CAA3DE" w14:textId="77777777" w:rsidR="009C1403" w:rsidRDefault="00C6386D">
      <w:pPr>
        <w:kinsoku w:val="0"/>
        <w:overflowPunct w:val="0"/>
        <w:autoSpaceDE/>
        <w:autoSpaceDN/>
        <w:adjustRightInd/>
        <w:spacing w:before="203" w:line="277" w:lineRule="exact"/>
        <w:ind w:left="1584" w:right="72" w:hanging="864"/>
        <w:jc w:val="both"/>
        <w:textAlignment w:val="baseline"/>
        <w:rPr>
          <w:rFonts w:ascii="Arial" w:hAnsi="Arial" w:cs="Arial"/>
          <w:sz w:val="24"/>
          <w:szCs w:val="24"/>
        </w:rPr>
      </w:pPr>
      <w:r>
        <w:rPr>
          <w:rFonts w:ascii="Arial" w:hAnsi="Arial" w:cs="Arial"/>
          <w:sz w:val="24"/>
          <w:szCs w:val="24"/>
        </w:rPr>
        <w:t xml:space="preserve">3.7.3 the security contribution of </w:t>
      </w:r>
      <w:r>
        <w:rPr>
          <w:rFonts w:ascii="Arial" w:hAnsi="Arial" w:cs="Arial"/>
          <w:i/>
          <w:iCs/>
          <w:sz w:val="24"/>
          <w:szCs w:val="24"/>
        </w:rPr>
        <w:t xml:space="preserve">small </w:t>
      </w:r>
      <w:r>
        <w:rPr>
          <w:rFonts w:ascii="Arial" w:hAnsi="Arial" w:cs="Arial"/>
          <w:sz w:val="24"/>
          <w:szCs w:val="24"/>
        </w:rPr>
        <w:t xml:space="preserve">and </w:t>
      </w:r>
      <w:r>
        <w:rPr>
          <w:rFonts w:ascii="Arial" w:hAnsi="Arial" w:cs="Arial"/>
          <w:i/>
          <w:iCs/>
          <w:sz w:val="24"/>
          <w:szCs w:val="24"/>
        </w:rPr>
        <w:t xml:space="preserve">medium power stations </w:t>
      </w:r>
      <w:r>
        <w:rPr>
          <w:rFonts w:ascii="Arial" w:hAnsi="Arial" w:cs="Arial"/>
          <w:sz w:val="24"/>
          <w:szCs w:val="24"/>
        </w:rPr>
        <w:t>embedded is implicitly accounted for in the group demand established by the Network Operator as in paragraph 3.5.1 and need not be considered separately;</w:t>
      </w:r>
    </w:p>
    <w:p w14:paraId="16FD4215" w14:textId="77777777" w:rsidR="009C1403" w:rsidRDefault="00C6386D">
      <w:pPr>
        <w:kinsoku w:val="0"/>
        <w:overflowPunct w:val="0"/>
        <w:autoSpaceDE/>
        <w:autoSpaceDN/>
        <w:adjustRightInd/>
        <w:spacing w:before="20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3.7.4 the security contribution of a </w:t>
      </w:r>
      <w:r>
        <w:rPr>
          <w:rFonts w:ascii="Arial" w:hAnsi="Arial" w:cs="Arial"/>
          <w:i/>
          <w:iCs/>
          <w:sz w:val="24"/>
          <w:szCs w:val="24"/>
        </w:rPr>
        <w:t xml:space="preserve">large power station </w:t>
      </w:r>
      <w:r>
        <w:rPr>
          <w:rFonts w:ascii="Arial" w:hAnsi="Arial" w:cs="Arial"/>
          <w:sz w:val="24"/>
          <w:szCs w:val="24"/>
        </w:rPr>
        <w:t>embedded within a customer’s network (e.g. distribution network) or connected at the transmission interface point shall be as specified in paragraphs 3.13 to 3.15 and Table 3.2;</w:t>
      </w:r>
    </w:p>
    <w:p w14:paraId="0CDCEF95" w14:textId="77777777" w:rsidR="009C1403" w:rsidRDefault="00C6386D">
      <w:pPr>
        <w:kinsoku w:val="0"/>
        <w:overflowPunct w:val="0"/>
        <w:autoSpaceDE/>
        <w:autoSpaceDN/>
        <w:adjustRightInd/>
        <w:spacing w:before="213" w:line="274" w:lineRule="exact"/>
        <w:ind w:left="1584" w:right="72" w:hanging="864"/>
        <w:jc w:val="both"/>
        <w:textAlignment w:val="baseline"/>
        <w:rPr>
          <w:rFonts w:ascii="Arial" w:hAnsi="Arial" w:cs="Arial"/>
          <w:spacing w:val="-1"/>
          <w:sz w:val="24"/>
          <w:szCs w:val="24"/>
        </w:rPr>
      </w:pPr>
      <w:r>
        <w:rPr>
          <w:rFonts w:ascii="Arial" w:hAnsi="Arial" w:cs="Arial"/>
          <w:spacing w:val="-1"/>
          <w:sz w:val="24"/>
          <w:szCs w:val="24"/>
        </w:rPr>
        <w:t xml:space="preserve">3.7.5 any </w:t>
      </w:r>
      <w:r>
        <w:rPr>
          <w:rFonts w:ascii="Arial" w:hAnsi="Arial" w:cs="Arial"/>
          <w:i/>
          <w:iCs/>
          <w:spacing w:val="-1"/>
          <w:sz w:val="24"/>
          <w:szCs w:val="24"/>
        </w:rPr>
        <w:t xml:space="preserve">transfer capacity </w:t>
      </w:r>
      <w:r>
        <w:rPr>
          <w:rFonts w:ascii="Arial" w:hAnsi="Arial" w:cs="Arial"/>
          <w:spacing w:val="-1"/>
          <w:sz w:val="24"/>
          <w:szCs w:val="24"/>
        </w:rPr>
        <w:t xml:space="preserve">(i.e. the ability to transfer demand from one demand group to another) declared by </w:t>
      </w:r>
      <w:r>
        <w:rPr>
          <w:rFonts w:ascii="Arial" w:hAnsi="Arial" w:cs="Arial"/>
          <w:i/>
          <w:iCs/>
          <w:spacing w:val="-1"/>
          <w:sz w:val="24"/>
          <w:szCs w:val="24"/>
        </w:rPr>
        <w:t xml:space="preserve">Network Operators </w:t>
      </w:r>
      <w:r>
        <w:rPr>
          <w:rFonts w:ascii="Arial" w:hAnsi="Arial" w:cs="Arial"/>
          <w:spacing w:val="-1"/>
          <w:sz w:val="24"/>
          <w:szCs w:val="24"/>
        </w:rPr>
        <w:t xml:space="preserve">shall be represented taking account of any restrictions on the timescales in which the </w:t>
      </w:r>
      <w:r>
        <w:rPr>
          <w:rFonts w:ascii="Arial" w:hAnsi="Arial" w:cs="Arial"/>
          <w:i/>
          <w:iCs/>
          <w:spacing w:val="-1"/>
          <w:sz w:val="24"/>
          <w:szCs w:val="24"/>
        </w:rPr>
        <w:t xml:space="preserve">transfer capacity </w:t>
      </w:r>
      <w:r>
        <w:rPr>
          <w:rFonts w:ascii="Arial" w:hAnsi="Arial" w:cs="Arial"/>
          <w:spacing w:val="-1"/>
          <w:sz w:val="24"/>
          <w:szCs w:val="24"/>
        </w:rPr>
        <w:t xml:space="preserve">applies. Any </w:t>
      </w:r>
      <w:r>
        <w:rPr>
          <w:rFonts w:ascii="Arial" w:hAnsi="Arial" w:cs="Arial"/>
          <w:i/>
          <w:iCs/>
          <w:spacing w:val="-1"/>
          <w:sz w:val="24"/>
          <w:szCs w:val="24"/>
        </w:rPr>
        <w:t xml:space="preserve">transfer capacity </w:t>
      </w:r>
      <w:r>
        <w:rPr>
          <w:rFonts w:ascii="Arial" w:hAnsi="Arial" w:cs="Arial"/>
          <w:spacing w:val="-1"/>
          <w:sz w:val="24"/>
          <w:szCs w:val="24"/>
        </w:rPr>
        <w:t xml:space="preserve">declared by the </w:t>
      </w:r>
      <w:r>
        <w:rPr>
          <w:rFonts w:ascii="Arial" w:hAnsi="Arial" w:cs="Arial"/>
          <w:i/>
          <w:iCs/>
          <w:spacing w:val="-1"/>
          <w:sz w:val="24"/>
          <w:szCs w:val="24"/>
        </w:rPr>
        <w:t xml:space="preserve">Network Operators </w:t>
      </w:r>
      <w:r>
        <w:rPr>
          <w:rFonts w:ascii="Arial" w:hAnsi="Arial" w:cs="Arial"/>
          <w:spacing w:val="-1"/>
          <w:sz w:val="24"/>
          <w:szCs w:val="24"/>
        </w:rPr>
        <w:t>for use in planning timescales must be reflective of that which could practically be used in operational timescales; and</w:t>
      </w:r>
    </w:p>
    <w:p w14:paraId="12DFD357" w14:textId="77777777" w:rsidR="009C1403" w:rsidRDefault="00C6386D">
      <w:pPr>
        <w:kinsoku w:val="0"/>
        <w:overflowPunct w:val="0"/>
        <w:autoSpaceDE/>
        <w:autoSpaceDN/>
        <w:adjustRightInd/>
        <w:spacing w:before="199" w:line="281" w:lineRule="exact"/>
        <w:ind w:left="1584" w:right="72" w:hanging="864"/>
        <w:jc w:val="both"/>
        <w:textAlignment w:val="baseline"/>
        <w:rPr>
          <w:rFonts w:ascii="Arial" w:hAnsi="Arial" w:cs="Arial"/>
          <w:sz w:val="24"/>
          <w:szCs w:val="24"/>
        </w:rPr>
      </w:pPr>
      <w:r>
        <w:rPr>
          <w:rFonts w:ascii="Arial" w:hAnsi="Arial" w:cs="Arial"/>
          <w:sz w:val="24"/>
          <w:szCs w:val="24"/>
        </w:rPr>
        <w:t xml:space="preserve">3.7.6 demand and generation outside the </w:t>
      </w:r>
      <w:r>
        <w:rPr>
          <w:rFonts w:ascii="Arial" w:hAnsi="Arial" w:cs="Arial"/>
          <w:i/>
          <w:iCs/>
          <w:sz w:val="24"/>
          <w:szCs w:val="24"/>
        </w:rPr>
        <w:t xml:space="preserve">demand group </w:t>
      </w:r>
      <w:r>
        <w:rPr>
          <w:rFonts w:ascii="Arial" w:hAnsi="Arial" w:cs="Arial"/>
          <w:sz w:val="24"/>
          <w:szCs w:val="24"/>
        </w:rPr>
        <w:t xml:space="preserve">shall be set in accordance with the </w:t>
      </w:r>
      <w:r>
        <w:rPr>
          <w:rFonts w:ascii="Arial" w:hAnsi="Arial" w:cs="Arial"/>
          <w:i/>
          <w:iCs/>
          <w:sz w:val="24"/>
          <w:szCs w:val="24"/>
        </w:rPr>
        <w:t xml:space="preserve">planned transfer conditions </w:t>
      </w:r>
      <w:r>
        <w:rPr>
          <w:rFonts w:ascii="Arial" w:hAnsi="Arial" w:cs="Arial"/>
          <w:sz w:val="24"/>
          <w:szCs w:val="24"/>
        </w:rPr>
        <w:t>using the appropriate method described in Appendix C.</w:t>
      </w:r>
    </w:p>
    <w:p w14:paraId="2FBB6A87" w14:textId="77777777" w:rsidR="009C1403" w:rsidRDefault="00C6386D">
      <w:pPr>
        <w:kinsoku w:val="0"/>
        <w:overflowPunct w:val="0"/>
        <w:autoSpaceDE/>
        <w:autoSpaceDN/>
        <w:adjustRightInd/>
        <w:spacing w:before="184" w:line="281" w:lineRule="exact"/>
        <w:ind w:left="720" w:right="72" w:hanging="648"/>
        <w:jc w:val="both"/>
        <w:textAlignment w:val="baseline"/>
        <w:rPr>
          <w:rFonts w:ascii="Arial" w:hAnsi="Arial" w:cs="Arial"/>
          <w:sz w:val="24"/>
          <w:szCs w:val="24"/>
        </w:rPr>
      </w:pPr>
      <w:r>
        <w:rPr>
          <w:rFonts w:ascii="Arial" w:hAnsi="Arial" w:cs="Arial"/>
          <w:sz w:val="24"/>
          <w:szCs w:val="24"/>
        </w:rPr>
        <w:t xml:space="preserve">3.8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be planned such that, for the background conditions described in paragraph 3.7, under intact system conditions there shall not be any of the following:</w:t>
      </w:r>
    </w:p>
    <w:p w14:paraId="43F2802E" w14:textId="77777777" w:rsidR="009C1403" w:rsidRDefault="00C6386D">
      <w:pPr>
        <w:tabs>
          <w:tab w:val="left" w:pos="1584"/>
        </w:tabs>
        <w:kinsoku w:val="0"/>
        <w:overflowPunct w:val="0"/>
        <w:autoSpaceDE/>
        <w:autoSpaceDN/>
        <w:adjustRightInd/>
        <w:spacing w:before="204" w:line="276" w:lineRule="exact"/>
        <w:ind w:left="720" w:right="72"/>
        <w:textAlignment w:val="baseline"/>
        <w:rPr>
          <w:rFonts w:ascii="Arial" w:hAnsi="Arial" w:cs="Arial"/>
          <w:spacing w:val="-1"/>
          <w:sz w:val="24"/>
          <w:szCs w:val="24"/>
        </w:rPr>
      </w:pPr>
      <w:r>
        <w:rPr>
          <w:rFonts w:ascii="Arial" w:hAnsi="Arial" w:cs="Arial"/>
          <w:spacing w:val="-1"/>
          <w:sz w:val="24"/>
          <w:szCs w:val="24"/>
        </w:rPr>
        <w:t>3.8.1</w:t>
      </w:r>
      <w:r>
        <w:rPr>
          <w:rFonts w:ascii="Arial" w:hAnsi="Arial" w:cs="Arial"/>
          <w:spacing w:val="-1"/>
          <w:sz w:val="24"/>
          <w:szCs w:val="24"/>
        </w:rPr>
        <w:tab/>
        <w:t xml:space="preserve">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92C34F5" w14:textId="59F76225" w:rsidR="009C1403" w:rsidRDefault="00C6386D">
      <w:pPr>
        <w:kinsoku w:val="0"/>
        <w:overflowPunct w:val="0"/>
        <w:autoSpaceDE/>
        <w:autoSpaceDN/>
        <w:adjustRightInd/>
        <w:spacing w:before="178" w:line="288" w:lineRule="exact"/>
        <w:ind w:left="1584" w:right="72" w:hanging="864"/>
        <w:jc w:val="both"/>
        <w:textAlignment w:val="baseline"/>
        <w:rPr>
          <w:rFonts w:ascii="Arial" w:hAnsi="Arial" w:cs="Arial"/>
          <w:sz w:val="24"/>
          <w:szCs w:val="24"/>
        </w:rPr>
      </w:pPr>
      <w:r>
        <w:rPr>
          <w:rFonts w:ascii="Arial" w:hAnsi="Arial" w:cs="Arial"/>
          <w:sz w:val="24"/>
          <w:szCs w:val="24"/>
        </w:rPr>
        <w:t xml:space="preserve">3.8.2 </w:t>
      </w:r>
      <w:ins w:id="2025" w:author="Stuart McLarnon (NESO)" w:date="2025-01-24T15:15:00Z" w16du:dateUtc="2025-01-24T15:15:00Z">
        <w:r w:rsidR="00503CE5">
          <w:rPr>
            <w:rFonts w:ascii="Arial" w:hAnsi="Arial" w:cs="Arial"/>
            <w:sz w:val="24"/>
            <w:szCs w:val="24"/>
          </w:rPr>
          <w:tab/>
        </w:r>
      </w:ins>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3FF88973" w14:textId="7D3C45F3" w:rsidR="009C1403" w:rsidRDefault="00C6386D">
      <w:pPr>
        <w:kinsoku w:val="0"/>
        <w:overflowPunct w:val="0"/>
        <w:autoSpaceDE/>
        <w:autoSpaceDN/>
        <w:adjustRightInd/>
        <w:spacing w:before="178" w:line="276" w:lineRule="exact"/>
        <w:ind w:left="1582" w:right="74" w:hanging="862"/>
        <w:textAlignment w:val="baseline"/>
        <w:rPr>
          <w:rFonts w:ascii="Arial" w:hAnsi="Arial" w:cs="Arial"/>
          <w:i/>
          <w:iCs/>
          <w:spacing w:val="9"/>
          <w:sz w:val="24"/>
          <w:szCs w:val="24"/>
        </w:rPr>
        <w:pPrChange w:id="2026" w:author="Stuart McLarnon (NESO)" w:date="2025-01-27T10:28:00Z" w16du:dateUtc="2025-01-27T10:28:00Z">
          <w:pPr>
            <w:kinsoku w:val="0"/>
            <w:overflowPunct w:val="0"/>
            <w:autoSpaceDE/>
            <w:autoSpaceDN/>
            <w:adjustRightInd/>
            <w:spacing w:before="189" w:line="276" w:lineRule="exact"/>
            <w:ind w:left="720" w:right="72"/>
            <w:textAlignment w:val="baseline"/>
          </w:pPr>
        </w:pPrChange>
      </w:pPr>
      <w:r>
        <w:rPr>
          <w:rFonts w:ascii="Arial" w:hAnsi="Arial" w:cs="Arial"/>
          <w:spacing w:val="9"/>
          <w:sz w:val="24"/>
          <w:szCs w:val="24"/>
        </w:rPr>
        <w:t>3.8.3</w:t>
      </w:r>
      <w:ins w:id="2027" w:author="Stuart McLarnon (NESO)" w:date="2025-01-24T15:16:00Z" w16du:dateUtc="2025-01-24T15:16:00Z">
        <w:r w:rsidR="001837C1">
          <w:rPr>
            <w:rFonts w:ascii="Arial" w:hAnsi="Arial" w:cs="Arial"/>
            <w:spacing w:val="9"/>
            <w:sz w:val="24"/>
            <w:szCs w:val="24"/>
          </w:rPr>
          <w:tab/>
        </w:r>
      </w:ins>
      <w:del w:id="2028" w:author="Stuart McLarnon (NESO)" w:date="2025-01-24T15:15:00Z" w16du:dateUtc="2025-01-24T15:15:00Z">
        <w:r>
          <w:rPr>
            <w:rFonts w:ascii="Arial" w:hAnsi="Arial" w:cs="Arial"/>
            <w:spacing w:val="9"/>
            <w:sz w:val="24"/>
            <w:szCs w:val="24"/>
          </w:rPr>
          <w:delText xml:space="preserve"> </w:delText>
        </w:r>
      </w:del>
      <w:r>
        <w:rPr>
          <w:rFonts w:ascii="Arial" w:hAnsi="Arial" w:cs="Arial"/>
          <w:i/>
          <w:iCs/>
          <w:spacing w:val="9"/>
          <w:sz w:val="24"/>
          <w:szCs w:val="24"/>
        </w:rPr>
        <w:t>system instability</w:t>
      </w:r>
      <w:ins w:id="2029" w:author="Stuart McLarnon (NESO)" w:date="2025-01-24T15:18:00Z" w16du:dateUtc="2025-01-24T15:18:00Z">
        <w:r w:rsidR="00CA2CD4">
          <w:rPr>
            <w:rFonts w:ascii="Arial" w:hAnsi="Arial" w:cs="Arial"/>
            <w:i/>
            <w:iCs/>
            <w:spacing w:val="9"/>
            <w:sz w:val="24"/>
            <w:szCs w:val="24"/>
          </w:rPr>
          <w:t>.</w:t>
        </w:r>
      </w:ins>
    </w:p>
    <w:p w14:paraId="3CBDD094" w14:textId="77777777" w:rsidR="009C1403" w:rsidRDefault="00C6386D">
      <w:pPr>
        <w:tabs>
          <w:tab w:val="decimal" w:pos="216"/>
          <w:tab w:val="left" w:pos="720"/>
        </w:tabs>
        <w:kinsoku w:val="0"/>
        <w:overflowPunct w:val="0"/>
        <w:autoSpaceDE/>
        <w:autoSpaceDN/>
        <w:adjustRightInd/>
        <w:spacing w:before="204" w:line="272" w:lineRule="exact"/>
        <w:ind w:left="72" w:right="72"/>
        <w:textAlignment w:val="baseline"/>
        <w:rPr>
          <w:rFonts w:ascii="Arial" w:hAnsi="Arial" w:cs="Arial"/>
          <w:sz w:val="24"/>
          <w:szCs w:val="24"/>
        </w:rPr>
      </w:pPr>
      <w:r>
        <w:rPr>
          <w:rFonts w:ascii="Arial" w:hAnsi="Arial" w:cs="Arial"/>
          <w:sz w:val="24"/>
          <w:szCs w:val="24"/>
        </w:rPr>
        <w:tab/>
        <w:t>3.9</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w:t>
      </w:r>
    </w:p>
    <w:p w14:paraId="58F78266" w14:textId="77777777" w:rsidR="009C1403" w:rsidRDefault="00C6386D">
      <w:pPr>
        <w:kinsoku w:val="0"/>
        <w:overflowPunct w:val="0"/>
        <w:autoSpaceDE/>
        <w:autoSpaceDN/>
        <w:adjustRightInd/>
        <w:spacing w:line="278" w:lineRule="exact"/>
        <w:ind w:left="720" w:right="72"/>
        <w:jc w:val="both"/>
        <w:textAlignment w:val="baseline"/>
        <w:rPr>
          <w:rFonts w:ascii="Arial" w:hAnsi="Arial" w:cs="Arial"/>
          <w:sz w:val="24"/>
          <w:szCs w:val="24"/>
        </w:rPr>
      </w:pPr>
      <w:r>
        <w:rPr>
          <w:rFonts w:ascii="Arial" w:hAnsi="Arial" w:cs="Arial"/>
          <w:sz w:val="24"/>
          <w:szCs w:val="24"/>
        </w:rPr>
        <w:t xml:space="preserve">planned such that for the background conditions described in paragraph 3.7 and for the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 xml:space="preserve">transmission circuit </w:t>
      </w:r>
      <w:r>
        <w:rPr>
          <w:rFonts w:ascii="Arial" w:hAnsi="Arial" w:cs="Arial"/>
          <w:sz w:val="24"/>
          <w:szCs w:val="24"/>
        </w:rPr>
        <w:t xml:space="preserve">or a single section of </w:t>
      </w:r>
      <w:r>
        <w:rPr>
          <w:rFonts w:ascii="Arial" w:hAnsi="Arial" w:cs="Arial"/>
          <w:i/>
          <w:iCs/>
          <w:sz w:val="24"/>
          <w:szCs w:val="24"/>
        </w:rPr>
        <w:t xml:space="preserve">busbar </w:t>
      </w:r>
      <w:r>
        <w:rPr>
          <w:rFonts w:ascii="Arial" w:hAnsi="Arial" w:cs="Arial"/>
          <w:sz w:val="24"/>
          <w:szCs w:val="24"/>
        </w:rPr>
        <w:t>or mesh corner, there shall not be any of the following:</w:t>
      </w:r>
    </w:p>
    <w:p w14:paraId="2A526B95" w14:textId="77777777" w:rsidR="009C1403" w:rsidRDefault="00C6386D">
      <w:pPr>
        <w:kinsoku w:val="0"/>
        <w:overflowPunct w:val="0"/>
        <w:autoSpaceDE/>
        <w:autoSpaceDN/>
        <w:adjustRightInd/>
        <w:spacing w:before="204" w:line="276" w:lineRule="exact"/>
        <w:ind w:left="720" w:right="72"/>
        <w:textAlignment w:val="baseline"/>
        <w:rPr>
          <w:rFonts w:ascii="Arial" w:hAnsi="Arial" w:cs="Arial"/>
          <w:spacing w:val="3"/>
          <w:sz w:val="24"/>
          <w:szCs w:val="24"/>
        </w:rPr>
      </w:pPr>
      <w:r>
        <w:rPr>
          <w:rFonts w:ascii="Arial" w:hAnsi="Arial" w:cs="Arial"/>
          <w:spacing w:val="3"/>
          <w:sz w:val="24"/>
          <w:szCs w:val="24"/>
        </w:rPr>
        <w:t xml:space="preserve">3.9.1 a </w:t>
      </w:r>
      <w:r>
        <w:rPr>
          <w:rFonts w:ascii="Arial" w:hAnsi="Arial" w:cs="Arial"/>
          <w:i/>
          <w:iCs/>
          <w:spacing w:val="3"/>
          <w:sz w:val="24"/>
          <w:szCs w:val="24"/>
        </w:rPr>
        <w:t xml:space="preserve">loss of supply capacity </w:t>
      </w:r>
      <w:r>
        <w:rPr>
          <w:rFonts w:ascii="Arial" w:hAnsi="Arial" w:cs="Arial"/>
          <w:spacing w:val="3"/>
          <w:sz w:val="24"/>
          <w:szCs w:val="24"/>
        </w:rPr>
        <w:t xml:space="preserve">for a </w:t>
      </w:r>
      <w:r>
        <w:rPr>
          <w:rFonts w:ascii="Arial" w:hAnsi="Arial" w:cs="Arial"/>
          <w:i/>
          <w:iCs/>
          <w:spacing w:val="3"/>
          <w:sz w:val="24"/>
          <w:szCs w:val="24"/>
        </w:rPr>
        <w:t xml:space="preserve">group demand </w:t>
      </w:r>
      <w:r>
        <w:rPr>
          <w:rFonts w:ascii="Arial" w:hAnsi="Arial" w:cs="Arial"/>
          <w:spacing w:val="3"/>
          <w:sz w:val="24"/>
          <w:szCs w:val="24"/>
        </w:rPr>
        <w:t>of greater than 1MW;</w:t>
      </w:r>
    </w:p>
    <w:p w14:paraId="36F5F584" w14:textId="77777777" w:rsidR="009C1403" w:rsidRDefault="00C6386D">
      <w:pPr>
        <w:kinsoku w:val="0"/>
        <w:overflowPunct w:val="0"/>
        <w:autoSpaceDE/>
        <w:autoSpaceDN/>
        <w:adjustRightInd/>
        <w:spacing w:before="189" w:line="276" w:lineRule="exact"/>
        <w:ind w:left="720" w:right="72"/>
        <w:textAlignment w:val="baseline"/>
        <w:rPr>
          <w:rFonts w:ascii="Arial" w:hAnsi="Arial" w:cs="Arial"/>
          <w:spacing w:val="3"/>
          <w:sz w:val="24"/>
          <w:szCs w:val="24"/>
        </w:rPr>
      </w:pPr>
      <w:r>
        <w:rPr>
          <w:rFonts w:ascii="Arial" w:hAnsi="Arial" w:cs="Arial"/>
          <w:spacing w:val="3"/>
          <w:sz w:val="24"/>
          <w:szCs w:val="24"/>
        </w:rPr>
        <w:t>3.9.2 unacceptable overloading of any primary transmission equipment;</w:t>
      </w:r>
    </w:p>
    <w:p w14:paraId="14D8A03F" w14:textId="77777777" w:rsidR="009C1403" w:rsidRDefault="00C6386D">
      <w:pPr>
        <w:tabs>
          <w:tab w:val="left" w:pos="1584"/>
        </w:tabs>
        <w:kinsoku w:val="0"/>
        <w:overflowPunct w:val="0"/>
        <w:autoSpaceDE/>
        <w:autoSpaceDN/>
        <w:adjustRightInd/>
        <w:spacing w:before="204" w:line="275" w:lineRule="exact"/>
        <w:ind w:left="720" w:right="72"/>
        <w:textAlignment w:val="baseline"/>
        <w:rPr>
          <w:rFonts w:ascii="Arial" w:hAnsi="Arial" w:cs="Arial"/>
          <w:spacing w:val="4"/>
          <w:sz w:val="24"/>
          <w:szCs w:val="24"/>
        </w:rPr>
      </w:pPr>
      <w:r>
        <w:rPr>
          <w:rFonts w:ascii="Arial" w:hAnsi="Arial" w:cs="Arial"/>
          <w:spacing w:val="4"/>
          <w:sz w:val="24"/>
          <w:szCs w:val="24"/>
        </w:rPr>
        <w:t>3.9.3</w:t>
      </w:r>
      <w:r>
        <w:rPr>
          <w:rFonts w:ascii="Arial" w:hAnsi="Arial" w:cs="Arial"/>
          <w:spacing w:val="4"/>
          <w:sz w:val="24"/>
          <w:szCs w:val="24"/>
        </w:rPr>
        <w:tab/>
        <w:t>voltages outside the pre-fault planning voltage limits or insufficient</w:t>
      </w:r>
    </w:p>
    <w:p w14:paraId="55885BD0" w14:textId="77777777" w:rsidR="009C1403" w:rsidRDefault="00C6386D">
      <w:pPr>
        <w:kinsoku w:val="0"/>
        <w:overflowPunct w:val="0"/>
        <w:autoSpaceDE/>
        <w:autoSpaceDN/>
        <w:adjustRightInd/>
        <w:spacing w:line="275" w:lineRule="exact"/>
        <w:ind w:left="1584" w:right="72"/>
        <w:textAlignment w:val="baseline"/>
        <w:rPr>
          <w:rFonts w:ascii="Arial" w:hAnsi="Arial" w:cs="Arial"/>
          <w:sz w:val="24"/>
          <w:szCs w:val="24"/>
        </w:rPr>
      </w:pPr>
      <w:r>
        <w:rPr>
          <w:rFonts w:ascii="Arial" w:hAnsi="Arial" w:cs="Arial"/>
          <w:sz w:val="24"/>
          <w:szCs w:val="24"/>
        </w:rPr>
        <w:t>voltage performance margins; or</w:t>
      </w:r>
    </w:p>
    <w:p w14:paraId="6B372CFA" w14:textId="02D2B928" w:rsidR="009C1403" w:rsidDel="002A3E60" w:rsidRDefault="002A3E60">
      <w:pPr>
        <w:widowControl/>
        <w:rPr>
          <w:del w:id="2030" w:author="Tammy Meek (NESO)" w:date="2025-01-28T10:57:00Z" w16du:dateUtc="2025-01-28T10:57:00Z"/>
          <w:sz w:val="24"/>
          <w:szCs w:val="24"/>
        </w:rPr>
        <w:sectPr w:rsidR="009C1403" w:rsidDel="002A3E60">
          <w:headerReference w:type="default" r:id="rId33"/>
          <w:pgSz w:w="11904" w:h="16834"/>
          <w:pgMar w:top="1420" w:right="1335" w:bottom="508" w:left="1369" w:header="720" w:footer="720" w:gutter="0"/>
          <w:cols w:space="720"/>
          <w:noEndnote/>
        </w:sectPr>
      </w:pPr>
      <w:ins w:id="2041" w:author="Tammy Meek (NESO)" w:date="2025-01-28T10:57:00Z" w16du:dateUtc="2025-01-28T10:57:00Z">
        <w:r>
          <w:rPr>
            <w:sz w:val="24"/>
            <w:szCs w:val="24"/>
          </w:rPr>
          <w:t xml:space="preserve"> </w:t>
        </w:r>
      </w:ins>
    </w:p>
    <w:p w14:paraId="5527E1F0" w14:textId="77777777" w:rsidR="002A3E60" w:rsidRDefault="002A3E60" w:rsidP="002A3E60">
      <w:pPr>
        <w:widowControl/>
        <w:rPr>
          <w:ins w:id="2042" w:author="Tammy Meek (NESO)" w:date="2025-01-28T10:57:00Z" w16du:dateUtc="2025-01-28T10:57:00Z"/>
          <w:rFonts w:ascii="Arial" w:hAnsi="Arial" w:cs="Arial"/>
          <w:spacing w:val="9"/>
          <w:sz w:val="24"/>
          <w:szCs w:val="24"/>
        </w:rPr>
      </w:pPr>
    </w:p>
    <w:p w14:paraId="3EC55AAC" w14:textId="4990DAD4" w:rsidR="009C1403" w:rsidRDefault="00C6386D">
      <w:pPr>
        <w:widowControl/>
        <w:rPr>
          <w:rFonts w:ascii="Arial" w:hAnsi="Arial" w:cs="Arial"/>
          <w:i/>
          <w:iCs/>
          <w:spacing w:val="9"/>
          <w:sz w:val="24"/>
          <w:szCs w:val="24"/>
        </w:rPr>
        <w:pPrChange w:id="2043" w:author="Tammy Meek (NESO)" w:date="2025-01-28T10:57:00Z" w16du:dateUtc="2025-01-28T10:57:00Z">
          <w:pPr>
            <w:kinsoku w:val="0"/>
            <w:overflowPunct w:val="0"/>
            <w:autoSpaceDE/>
            <w:autoSpaceDN/>
            <w:adjustRightInd/>
            <w:spacing w:before="32" w:line="272" w:lineRule="exact"/>
            <w:ind w:left="720"/>
            <w:textAlignment w:val="baseline"/>
          </w:pPr>
        </w:pPrChange>
      </w:pPr>
      <w:r>
        <w:rPr>
          <w:rFonts w:ascii="Arial" w:hAnsi="Arial" w:cs="Arial"/>
          <w:spacing w:val="9"/>
          <w:sz w:val="24"/>
          <w:szCs w:val="24"/>
        </w:rPr>
        <w:t xml:space="preserve">3.9.4 </w:t>
      </w:r>
      <w:r>
        <w:rPr>
          <w:rFonts w:ascii="Arial" w:hAnsi="Arial" w:cs="Arial"/>
          <w:i/>
          <w:iCs/>
          <w:spacing w:val="9"/>
          <w:sz w:val="24"/>
          <w:szCs w:val="24"/>
        </w:rPr>
        <w:t>system instability</w:t>
      </w:r>
      <w:ins w:id="2044" w:author="Stuart McLarnon (NESO)" w:date="2025-01-24T15:18:00Z" w16du:dateUtc="2025-01-24T15:18:00Z">
        <w:r w:rsidR="00CA2CD4">
          <w:rPr>
            <w:rFonts w:ascii="Arial" w:hAnsi="Arial" w:cs="Arial"/>
            <w:i/>
            <w:iCs/>
            <w:spacing w:val="9"/>
            <w:sz w:val="24"/>
            <w:szCs w:val="24"/>
          </w:rPr>
          <w:t>.</w:t>
        </w:r>
      </w:ins>
    </w:p>
    <w:p w14:paraId="34344909" w14:textId="77777777" w:rsidR="009C1403" w:rsidRDefault="00C6386D">
      <w:pPr>
        <w:kinsoku w:val="0"/>
        <w:overflowPunct w:val="0"/>
        <w:autoSpaceDE/>
        <w:autoSpaceDN/>
        <w:adjustRightInd/>
        <w:spacing w:before="206"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3.10 The </w:t>
      </w:r>
      <w:r>
        <w:rPr>
          <w:rFonts w:ascii="Arial" w:hAnsi="Arial" w:cs="Arial"/>
          <w:i/>
          <w:iCs/>
          <w:sz w:val="24"/>
          <w:szCs w:val="24"/>
        </w:rPr>
        <w:t xml:space="preserve">transmission capacity </w:t>
      </w:r>
      <w:r>
        <w:rPr>
          <w:rFonts w:ascii="Arial" w:hAnsi="Arial" w:cs="Arial"/>
          <w:sz w:val="24"/>
          <w:szCs w:val="24"/>
        </w:rPr>
        <w:t xml:space="preserve">for the connection of a </w:t>
      </w:r>
      <w:r>
        <w:rPr>
          <w:rFonts w:ascii="Arial" w:hAnsi="Arial" w:cs="Arial"/>
          <w:i/>
          <w:iCs/>
          <w:sz w:val="24"/>
          <w:szCs w:val="24"/>
        </w:rPr>
        <w:t xml:space="preserve">demand group </w:t>
      </w:r>
      <w:r>
        <w:rPr>
          <w:rFonts w:ascii="Arial" w:hAnsi="Arial" w:cs="Arial"/>
          <w:sz w:val="24"/>
          <w:szCs w:val="24"/>
        </w:rPr>
        <w:t>shall also be planned such that for the background conditions described in paragraph 3.7 and the initial conditions of:</w:t>
      </w:r>
    </w:p>
    <w:p w14:paraId="54E29BDC" w14:textId="77777777" w:rsidR="009C1403" w:rsidRDefault="00C6386D">
      <w:pPr>
        <w:kinsoku w:val="0"/>
        <w:overflowPunct w:val="0"/>
        <w:autoSpaceDE/>
        <w:autoSpaceDN/>
        <w:adjustRightInd/>
        <w:spacing w:before="213" w:line="272" w:lineRule="exact"/>
        <w:ind w:left="720"/>
        <w:textAlignment w:val="baseline"/>
        <w:rPr>
          <w:rFonts w:ascii="Arial" w:hAnsi="Arial" w:cs="Arial"/>
          <w:spacing w:val="3"/>
          <w:sz w:val="24"/>
          <w:szCs w:val="24"/>
        </w:rPr>
      </w:pPr>
      <w:r>
        <w:rPr>
          <w:rFonts w:ascii="Arial" w:hAnsi="Arial" w:cs="Arial"/>
          <w:spacing w:val="3"/>
          <w:sz w:val="24"/>
          <w:szCs w:val="24"/>
        </w:rPr>
        <w:t xml:space="preserve">3.10.1 an </w:t>
      </w:r>
      <w:r>
        <w:rPr>
          <w:rFonts w:ascii="Arial" w:hAnsi="Arial" w:cs="Arial"/>
          <w:i/>
          <w:iCs/>
          <w:spacing w:val="3"/>
          <w:sz w:val="24"/>
          <w:szCs w:val="24"/>
        </w:rPr>
        <w:t>intact system condition</w:t>
      </w:r>
      <w:r>
        <w:rPr>
          <w:rFonts w:ascii="Arial" w:hAnsi="Arial" w:cs="Arial"/>
          <w:spacing w:val="3"/>
          <w:sz w:val="24"/>
          <w:szCs w:val="24"/>
        </w:rPr>
        <w:t>; or</w:t>
      </w:r>
    </w:p>
    <w:p w14:paraId="14822C9A" w14:textId="77777777" w:rsidR="009C1403" w:rsidRDefault="00C6386D">
      <w:pPr>
        <w:kinsoku w:val="0"/>
        <w:overflowPunct w:val="0"/>
        <w:autoSpaceDE/>
        <w:autoSpaceDN/>
        <w:adjustRightInd/>
        <w:spacing w:before="219" w:line="272" w:lineRule="exact"/>
        <w:ind w:left="1584" w:right="72" w:hanging="864"/>
        <w:jc w:val="both"/>
        <w:textAlignment w:val="baseline"/>
        <w:rPr>
          <w:rFonts w:ascii="Arial" w:hAnsi="Arial" w:cs="Arial"/>
          <w:sz w:val="24"/>
          <w:szCs w:val="24"/>
        </w:rPr>
      </w:pPr>
      <w:r>
        <w:rPr>
          <w:rFonts w:ascii="Arial" w:hAnsi="Arial" w:cs="Arial"/>
          <w:sz w:val="24"/>
          <w:szCs w:val="24"/>
        </w:rPr>
        <w:t xml:space="preserve">3.10.2 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transmission circuit</w:t>
      </w:r>
      <w:r>
        <w:rPr>
          <w:rFonts w:ascii="Arial" w:hAnsi="Arial" w:cs="Arial"/>
          <w:sz w:val="24"/>
          <w:szCs w:val="24"/>
        </w:rPr>
        <w:t xml:space="preserve">,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xml:space="preserve">, sharing a common circuit breaker, that cannot be separately isolated),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0F5D614" w14:textId="77777777" w:rsidR="009C1403" w:rsidRDefault="00C6386D">
      <w:pPr>
        <w:kinsoku w:val="0"/>
        <w:overflowPunct w:val="0"/>
        <w:autoSpaceDE/>
        <w:autoSpaceDN/>
        <w:adjustRightInd/>
        <w:spacing w:line="475" w:lineRule="exact"/>
        <w:ind w:left="720" w:right="4032"/>
        <w:textAlignment w:val="baseline"/>
        <w:rPr>
          <w:rFonts w:ascii="Arial" w:hAnsi="Arial" w:cs="Arial"/>
          <w:sz w:val="24"/>
          <w:szCs w:val="24"/>
        </w:rPr>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of: 3.10.3 a single </w:t>
      </w:r>
      <w:r>
        <w:rPr>
          <w:rFonts w:ascii="Arial" w:hAnsi="Arial" w:cs="Arial"/>
          <w:i/>
          <w:iCs/>
          <w:sz w:val="24"/>
          <w:szCs w:val="24"/>
        </w:rPr>
        <w:t>transmission circuit</w:t>
      </w:r>
      <w:r>
        <w:rPr>
          <w:rFonts w:ascii="Arial" w:hAnsi="Arial" w:cs="Arial"/>
          <w:sz w:val="24"/>
          <w:szCs w:val="24"/>
        </w:rPr>
        <w:t>,</w:t>
      </w:r>
    </w:p>
    <w:p w14:paraId="522297B4" w14:textId="77777777" w:rsidR="009C1403" w:rsidRDefault="00C6386D">
      <w:pPr>
        <w:kinsoku w:val="0"/>
        <w:overflowPunct w:val="0"/>
        <w:autoSpaceDE/>
        <w:autoSpaceDN/>
        <w:adjustRightInd/>
        <w:spacing w:before="211" w:line="272" w:lineRule="exact"/>
        <w:ind w:left="1584" w:right="72" w:hanging="864"/>
        <w:jc w:val="both"/>
        <w:textAlignment w:val="baseline"/>
        <w:rPr>
          <w:rFonts w:ascii="Arial" w:hAnsi="Arial" w:cs="Arial"/>
          <w:i/>
          <w:iCs/>
          <w:sz w:val="24"/>
          <w:szCs w:val="24"/>
        </w:rPr>
      </w:pPr>
      <w:r>
        <w:rPr>
          <w:rFonts w:ascii="Arial" w:hAnsi="Arial" w:cs="Arial"/>
          <w:sz w:val="24"/>
          <w:szCs w:val="24"/>
        </w:rPr>
        <w:t xml:space="preserve">3.10.4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 s</w:t>
      </w:r>
      <w:r>
        <w:rPr>
          <w:rFonts w:ascii="Arial" w:hAnsi="Arial" w:cs="Arial"/>
          <w:sz w:val="24"/>
          <w:szCs w:val="24"/>
        </w:rPr>
        <w:t xml:space="preserve">haring a common circuit breaker), </w:t>
      </w:r>
      <w:r>
        <w:rPr>
          <w:rFonts w:ascii="Arial" w:hAnsi="Arial" w:cs="Arial"/>
          <w:i/>
          <w:iCs/>
          <w:sz w:val="24"/>
          <w:szCs w:val="24"/>
        </w:rPr>
        <w:t xml:space="preserve">power park module </w:t>
      </w:r>
      <w:r>
        <w:rPr>
          <w:rFonts w:ascii="Arial" w:hAnsi="Arial" w:cs="Arial"/>
          <w:sz w:val="24"/>
          <w:szCs w:val="24"/>
        </w:rPr>
        <w:t xml:space="preserve">or a </w:t>
      </w:r>
      <w:r>
        <w:rPr>
          <w:rFonts w:ascii="Arial" w:hAnsi="Arial" w:cs="Arial"/>
          <w:i/>
          <w:iCs/>
          <w:sz w:val="24"/>
          <w:szCs w:val="24"/>
        </w:rPr>
        <w:t>DC converter,</w:t>
      </w:r>
    </w:p>
    <w:p w14:paraId="1422B773" w14:textId="77777777" w:rsidR="009C1403" w:rsidRDefault="00C6386D">
      <w:pPr>
        <w:kinsoku w:val="0"/>
        <w:overflowPunct w:val="0"/>
        <w:autoSpaceDE/>
        <w:autoSpaceDN/>
        <w:adjustRightInd/>
        <w:spacing w:before="202" w:line="273"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12E46F34" w14:textId="77777777" w:rsidR="009C1403" w:rsidRDefault="00C6386D">
      <w:pPr>
        <w:kinsoku w:val="0"/>
        <w:overflowPunct w:val="0"/>
        <w:autoSpaceDE/>
        <w:autoSpaceDN/>
        <w:adjustRightInd/>
        <w:spacing w:before="209" w:line="272" w:lineRule="exact"/>
        <w:ind w:left="1584" w:right="144" w:hanging="864"/>
        <w:jc w:val="both"/>
        <w:textAlignment w:val="baseline"/>
        <w:rPr>
          <w:rFonts w:ascii="Arial" w:hAnsi="Arial" w:cs="Arial"/>
          <w:sz w:val="24"/>
          <w:szCs w:val="24"/>
        </w:rPr>
      </w:pPr>
      <w:r>
        <w:rPr>
          <w:rFonts w:ascii="Arial" w:hAnsi="Arial" w:cs="Arial"/>
          <w:sz w:val="24"/>
          <w:szCs w:val="24"/>
        </w:rPr>
        <w:t xml:space="preserve">3.10.5 a </w:t>
      </w:r>
      <w:r>
        <w:rPr>
          <w:rFonts w:ascii="Arial" w:hAnsi="Arial" w:cs="Arial"/>
          <w:i/>
          <w:iCs/>
          <w:sz w:val="24"/>
          <w:szCs w:val="24"/>
        </w:rPr>
        <w:t xml:space="preserve">loss of supply capacity </w:t>
      </w:r>
      <w:r>
        <w:rPr>
          <w:rFonts w:ascii="Arial" w:hAnsi="Arial" w:cs="Arial"/>
          <w:sz w:val="24"/>
          <w:szCs w:val="24"/>
        </w:rPr>
        <w:t>such that the provisions set out in Table 3.1 are not met;</w:t>
      </w:r>
    </w:p>
    <w:p w14:paraId="608AC8BF" w14:textId="77777777" w:rsidR="009C1403" w:rsidRDefault="00C6386D">
      <w:pPr>
        <w:kinsoku w:val="0"/>
        <w:overflowPunct w:val="0"/>
        <w:autoSpaceDE/>
        <w:autoSpaceDN/>
        <w:adjustRightInd/>
        <w:spacing w:before="213"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3.10.6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474443B1" w14:textId="77777777" w:rsidR="009C1403" w:rsidRDefault="00C6386D">
      <w:pPr>
        <w:kinsoku w:val="0"/>
        <w:overflowPunct w:val="0"/>
        <w:autoSpaceDE/>
        <w:autoSpaceDN/>
        <w:adjustRightInd/>
        <w:spacing w:before="210" w:line="272" w:lineRule="exact"/>
        <w:ind w:left="1584" w:right="72" w:hanging="864"/>
        <w:textAlignment w:val="baseline"/>
        <w:rPr>
          <w:rFonts w:ascii="Arial" w:hAnsi="Arial" w:cs="Arial"/>
          <w:sz w:val="24"/>
          <w:szCs w:val="24"/>
        </w:rPr>
      </w:pPr>
      <w:r>
        <w:rPr>
          <w:rFonts w:ascii="Arial" w:hAnsi="Arial" w:cs="Arial"/>
          <w:sz w:val="24"/>
          <w:szCs w:val="24"/>
        </w:rPr>
        <w:t xml:space="preserve">3.10.7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20E5C441" w14:textId="7B066143" w:rsidR="009C1403" w:rsidRDefault="00C6386D">
      <w:pPr>
        <w:kinsoku w:val="0"/>
        <w:overflowPunct w:val="0"/>
        <w:autoSpaceDE/>
        <w:autoSpaceDN/>
        <w:adjustRightInd/>
        <w:spacing w:before="208"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3.10.8 </w:t>
      </w:r>
      <w:r>
        <w:rPr>
          <w:rFonts w:ascii="Arial" w:hAnsi="Arial" w:cs="Arial"/>
          <w:i/>
          <w:iCs/>
          <w:spacing w:val="4"/>
          <w:sz w:val="24"/>
          <w:szCs w:val="24"/>
        </w:rPr>
        <w:t>system instability</w:t>
      </w:r>
      <w:ins w:id="2045" w:author="Stuart McLarnon (NESO)" w:date="2025-01-24T15:36:00Z" w16du:dateUtc="2025-01-24T15:36:00Z">
        <w:r w:rsidR="00353751">
          <w:rPr>
            <w:rFonts w:ascii="Arial" w:hAnsi="Arial" w:cs="Arial"/>
            <w:i/>
            <w:iCs/>
            <w:spacing w:val="4"/>
            <w:sz w:val="24"/>
            <w:szCs w:val="24"/>
          </w:rPr>
          <w:t>.</w:t>
        </w:r>
      </w:ins>
    </w:p>
    <w:p w14:paraId="29A6BB1F" w14:textId="77777777" w:rsidR="009C1403" w:rsidRDefault="00C6386D">
      <w:pPr>
        <w:kinsoku w:val="0"/>
        <w:overflowPunct w:val="0"/>
        <w:autoSpaceDE/>
        <w:autoSpaceDN/>
        <w:adjustRightInd/>
        <w:spacing w:before="177" w:line="280" w:lineRule="exact"/>
        <w:ind w:left="720" w:right="72" w:hanging="648"/>
        <w:jc w:val="both"/>
        <w:textAlignment w:val="baseline"/>
        <w:rPr>
          <w:rFonts w:ascii="Arial" w:hAnsi="Arial" w:cs="Arial"/>
          <w:sz w:val="24"/>
          <w:szCs w:val="24"/>
        </w:rPr>
      </w:pPr>
      <w:r>
        <w:rPr>
          <w:rFonts w:ascii="Arial" w:hAnsi="Arial" w:cs="Arial"/>
          <w:sz w:val="24"/>
          <w:szCs w:val="24"/>
        </w:rPr>
        <w:t>3.11 In addition to the requirements of paragraphs 3.7 to 3.9 for the background conditions described in paragraph 3.7, the system shall also be planned such that:</w:t>
      </w:r>
    </w:p>
    <w:p w14:paraId="7C654F01" w14:textId="523051F0" w:rsidR="009C1403" w:rsidRDefault="00C6386D">
      <w:pPr>
        <w:kinsoku w:val="0"/>
        <w:overflowPunct w:val="0"/>
        <w:autoSpaceDE/>
        <w:autoSpaceDN/>
        <w:adjustRightInd/>
        <w:spacing w:before="215" w:line="272" w:lineRule="exact"/>
        <w:ind w:left="1584" w:right="72" w:hanging="864"/>
        <w:textAlignment w:val="baseline"/>
        <w:rPr>
          <w:rFonts w:ascii="Arial" w:hAnsi="Arial" w:cs="Arial"/>
          <w:i/>
          <w:iCs/>
          <w:sz w:val="24"/>
          <w:szCs w:val="24"/>
        </w:rPr>
      </w:pPr>
      <w:r>
        <w:rPr>
          <w:rFonts w:ascii="Arial" w:hAnsi="Arial" w:cs="Arial"/>
          <w:sz w:val="24"/>
          <w:szCs w:val="24"/>
        </w:rPr>
        <w:t xml:space="preserve">3.11.1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ins w:id="2046" w:author="Stuart McLarnon (NESO)" w:date="2025-01-24T15:36:00Z" w16du:dateUtc="2025-01-24T15:36:00Z">
        <w:r w:rsidR="00353751">
          <w:rPr>
            <w:rFonts w:ascii="Arial" w:hAnsi="Arial" w:cs="Arial"/>
            <w:i/>
            <w:iCs/>
            <w:sz w:val="24"/>
            <w:szCs w:val="24"/>
          </w:rPr>
          <w:t>.</w:t>
        </w:r>
      </w:ins>
    </w:p>
    <w:p w14:paraId="5594C2C9" w14:textId="77777777" w:rsidR="009C1403" w:rsidRDefault="00C6386D">
      <w:pPr>
        <w:kinsoku w:val="0"/>
        <w:overflowPunct w:val="0"/>
        <w:autoSpaceDE/>
        <w:autoSpaceDN/>
        <w:adjustRightInd/>
        <w:spacing w:before="208" w:line="272" w:lineRule="exact"/>
        <w:ind w:left="720" w:right="72" w:hanging="648"/>
        <w:jc w:val="both"/>
        <w:textAlignment w:val="baseline"/>
        <w:rPr>
          <w:rFonts w:ascii="Arial" w:hAnsi="Arial" w:cs="Arial"/>
          <w:sz w:val="24"/>
          <w:szCs w:val="24"/>
        </w:rPr>
      </w:pPr>
      <w:r>
        <w:rPr>
          <w:rFonts w:ascii="Arial" w:hAnsi="Arial" w:cs="Arial"/>
          <w:sz w:val="24"/>
          <w:szCs w:val="24"/>
        </w:rPr>
        <w:t xml:space="preserve">3.12 For a </w:t>
      </w:r>
      <w:r>
        <w:rPr>
          <w:rFonts w:ascii="Arial" w:hAnsi="Arial" w:cs="Arial"/>
          <w:i/>
          <w:iCs/>
          <w:sz w:val="24"/>
          <w:szCs w:val="24"/>
        </w:rPr>
        <w:t xml:space="preserve">secured event </w:t>
      </w:r>
      <w:r>
        <w:rPr>
          <w:rFonts w:ascii="Arial" w:hAnsi="Arial" w:cs="Arial"/>
          <w:sz w:val="24"/>
          <w:szCs w:val="24"/>
        </w:rPr>
        <w:t xml:space="preserve">on connections to more than one </w:t>
      </w:r>
      <w:r>
        <w:rPr>
          <w:rFonts w:ascii="Arial" w:hAnsi="Arial" w:cs="Arial"/>
          <w:i/>
          <w:iCs/>
          <w:sz w:val="24"/>
          <w:szCs w:val="24"/>
        </w:rPr>
        <w:t>demand group</w:t>
      </w:r>
      <w:r>
        <w:rPr>
          <w:rFonts w:ascii="Arial" w:hAnsi="Arial" w:cs="Arial"/>
          <w:sz w:val="24"/>
          <w:szCs w:val="24"/>
        </w:rPr>
        <w:t xml:space="preserve">, the permitted </w:t>
      </w:r>
      <w:r>
        <w:rPr>
          <w:rFonts w:ascii="Arial" w:hAnsi="Arial" w:cs="Arial"/>
          <w:i/>
          <w:iCs/>
          <w:sz w:val="24"/>
          <w:szCs w:val="24"/>
        </w:rPr>
        <w:t xml:space="preserve">loss of supply capacity </w:t>
      </w:r>
      <w:r>
        <w:rPr>
          <w:rFonts w:ascii="Arial" w:hAnsi="Arial" w:cs="Arial"/>
          <w:sz w:val="24"/>
          <w:szCs w:val="24"/>
        </w:rPr>
        <w:t xml:space="preserve">for that </w:t>
      </w:r>
      <w:r>
        <w:rPr>
          <w:rFonts w:ascii="Arial" w:hAnsi="Arial" w:cs="Arial"/>
          <w:i/>
          <w:iCs/>
          <w:sz w:val="24"/>
          <w:szCs w:val="24"/>
        </w:rPr>
        <w:t xml:space="preserve">secured event </w:t>
      </w:r>
      <w:r>
        <w:rPr>
          <w:rFonts w:ascii="Arial" w:hAnsi="Arial" w:cs="Arial"/>
          <w:sz w:val="24"/>
          <w:szCs w:val="24"/>
        </w:rPr>
        <w:t xml:space="preserve">is the maximum of the permitted </w:t>
      </w:r>
      <w:r>
        <w:rPr>
          <w:rFonts w:ascii="Arial" w:hAnsi="Arial" w:cs="Arial"/>
          <w:i/>
          <w:iCs/>
          <w:sz w:val="24"/>
          <w:szCs w:val="24"/>
        </w:rPr>
        <w:t xml:space="preserve">loss of supply capacities </w:t>
      </w:r>
      <w:r>
        <w:rPr>
          <w:rFonts w:ascii="Arial" w:hAnsi="Arial" w:cs="Arial"/>
          <w:sz w:val="24"/>
          <w:szCs w:val="24"/>
        </w:rPr>
        <w:t xml:space="preserve">set out in Table 3.1 for each of these </w:t>
      </w:r>
      <w:r>
        <w:rPr>
          <w:rFonts w:ascii="Arial" w:hAnsi="Arial" w:cs="Arial"/>
          <w:i/>
          <w:iCs/>
          <w:sz w:val="24"/>
          <w:szCs w:val="24"/>
        </w:rPr>
        <w:t>demand groups</w:t>
      </w:r>
      <w:r>
        <w:rPr>
          <w:rFonts w:ascii="Arial" w:hAnsi="Arial" w:cs="Arial"/>
          <w:sz w:val="24"/>
          <w:szCs w:val="24"/>
        </w:rPr>
        <w:t>.</w:t>
      </w:r>
    </w:p>
    <w:p w14:paraId="470188BD" w14:textId="77777777" w:rsidR="009C1403" w:rsidRDefault="00C6386D">
      <w:pPr>
        <w:kinsoku w:val="0"/>
        <w:overflowPunct w:val="0"/>
        <w:autoSpaceDE/>
        <w:autoSpaceDN/>
        <w:adjustRightInd/>
        <w:spacing w:before="1634" w:after="176" w:line="272" w:lineRule="exact"/>
        <w:ind w:left="720"/>
        <w:textAlignment w:val="baseline"/>
        <w:rPr>
          <w:rFonts w:ascii="Arial" w:hAnsi="Arial" w:cs="Arial"/>
          <w:i/>
          <w:iCs/>
          <w:sz w:val="24"/>
          <w:szCs w:val="24"/>
        </w:rPr>
      </w:pPr>
      <w:r>
        <w:rPr>
          <w:rFonts w:ascii="Arial" w:hAnsi="Arial" w:cs="Arial"/>
          <w:sz w:val="24"/>
          <w:szCs w:val="24"/>
        </w:rPr>
        <w:t xml:space="preserve">Table 3.1 Minimum Planning Supply Capacity Following </w:t>
      </w:r>
      <w:r>
        <w:rPr>
          <w:rFonts w:ascii="Arial" w:hAnsi="Arial" w:cs="Arial"/>
          <w:i/>
          <w:iCs/>
          <w:sz w:val="24"/>
          <w:szCs w:val="24"/>
        </w:rPr>
        <w:t>Secured Events</w:t>
      </w:r>
    </w:p>
    <w:tbl>
      <w:tblPr>
        <w:tblW w:w="0" w:type="auto"/>
        <w:tblInd w:w="145" w:type="dxa"/>
        <w:tblLayout w:type="fixed"/>
        <w:tblCellMar>
          <w:left w:w="0" w:type="dxa"/>
          <w:right w:w="0" w:type="dxa"/>
        </w:tblCellMar>
        <w:tblLook w:val="0000" w:firstRow="0" w:lastRow="0" w:firstColumn="0" w:lastColumn="0" w:noHBand="0" w:noVBand="0"/>
      </w:tblPr>
      <w:tblGrid>
        <w:gridCol w:w="1123"/>
        <w:gridCol w:w="2679"/>
        <w:gridCol w:w="5082"/>
      </w:tblGrid>
      <w:tr w:rsidR="009C1403" w14:paraId="26AF400E" w14:textId="77777777">
        <w:trPr>
          <w:trHeight w:hRule="exact" w:val="264"/>
        </w:trPr>
        <w:tc>
          <w:tcPr>
            <w:tcW w:w="1123" w:type="dxa"/>
            <w:tcBorders>
              <w:top w:val="single" w:sz="7" w:space="0" w:color="000000"/>
              <w:left w:val="single" w:sz="7" w:space="0" w:color="000000"/>
              <w:bottom w:val="nil"/>
              <w:right w:val="single" w:sz="7" w:space="0" w:color="000000"/>
            </w:tcBorders>
            <w:vAlign w:val="center"/>
          </w:tcPr>
          <w:p w14:paraId="20E78DD5"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Class</w:t>
            </w:r>
          </w:p>
        </w:tc>
        <w:tc>
          <w:tcPr>
            <w:tcW w:w="2679" w:type="dxa"/>
            <w:tcBorders>
              <w:top w:val="single" w:sz="7" w:space="0" w:color="000000"/>
              <w:left w:val="single" w:sz="7" w:space="0" w:color="000000"/>
              <w:bottom w:val="nil"/>
              <w:right w:val="single" w:sz="9" w:space="0" w:color="000000"/>
            </w:tcBorders>
            <w:vAlign w:val="center"/>
          </w:tcPr>
          <w:p w14:paraId="6E38EFAE"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Group Demand</w:t>
            </w:r>
          </w:p>
        </w:tc>
        <w:tc>
          <w:tcPr>
            <w:tcW w:w="5082" w:type="dxa"/>
            <w:tcBorders>
              <w:top w:val="single" w:sz="9" w:space="0" w:color="000000"/>
              <w:left w:val="single" w:sz="9" w:space="0" w:color="000000"/>
              <w:bottom w:val="nil"/>
              <w:right w:val="nil"/>
            </w:tcBorders>
            <w:vAlign w:val="center"/>
          </w:tcPr>
          <w:p w14:paraId="194FD51C" w14:textId="77777777" w:rsidR="009C1403" w:rsidRDefault="00C6386D">
            <w:pPr>
              <w:kinsoku w:val="0"/>
              <w:overflowPunct w:val="0"/>
              <w:autoSpaceDE/>
              <w:autoSpaceDN/>
              <w:adjustRightInd/>
              <w:spacing w:line="240" w:lineRule="exact"/>
              <w:jc w:val="center"/>
              <w:textAlignment w:val="baseline"/>
              <w:rPr>
                <w:rFonts w:ascii="Arial" w:hAnsi="Arial" w:cs="Arial"/>
                <w:sz w:val="22"/>
                <w:szCs w:val="22"/>
              </w:rPr>
            </w:pPr>
            <w:r>
              <w:rPr>
                <w:rFonts w:ascii="Arial" w:hAnsi="Arial" w:cs="Arial"/>
                <w:sz w:val="22"/>
                <w:szCs w:val="22"/>
              </w:rPr>
              <w:t>Initial System Conditions</w:t>
            </w:r>
          </w:p>
        </w:tc>
      </w:tr>
    </w:tbl>
    <w:p w14:paraId="2C392B5C" w14:textId="19359962" w:rsidR="009C1403" w:rsidDel="002A3E60" w:rsidRDefault="009C1403">
      <w:pPr>
        <w:widowControl/>
        <w:rPr>
          <w:del w:id="2047" w:author="Tammy Meek (NESO)" w:date="2025-01-28T10:57:00Z" w16du:dateUtc="2025-01-28T10:57:00Z"/>
          <w:sz w:val="24"/>
          <w:szCs w:val="24"/>
        </w:rPr>
        <w:sectPr w:rsidR="009C1403" w:rsidDel="002A3E60">
          <w:headerReference w:type="default" r:id="rId34"/>
          <w:pgSz w:w="11904" w:h="16834"/>
          <w:pgMar w:top="1420" w:right="1328" w:bottom="508" w:left="1376" w:header="720" w:footer="720" w:gutter="0"/>
          <w:cols w:space="720"/>
          <w:noEndnote/>
        </w:sectPr>
      </w:pPr>
    </w:p>
    <w:p w14:paraId="28412CD5" w14:textId="2725E5B6" w:rsidR="009C1403" w:rsidRDefault="009C1403">
      <w:pPr>
        <w:kinsoku w:val="0"/>
        <w:overflowPunct w:val="0"/>
        <w:autoSpaceDE/>
        <w:autoSpaceDN/>
        <w:adjustRightInd/>
        <w:spacing w:line="20" w:lineRule="exact"/>
        <w:ind w:left="138" w:right="167"/>
        <w:textAlignment w:val="baseline"/>
        <w:rPr>
          <w:sz w:val="24"/>
          <w:szCs w:val="24"/>
        </w:rPr>
      </w:pPr>
    </w:p>
    <w:tbl>
      <w:tblPr>
        <w:tblW w:w="0" w:type="auto"/>
        <w:tblInd w:w="147" w:type="dxa"/>
        <w:tblLayout w:type="fixed"/>
        <w:tblCellMar>
          <w:left w:w="0" w:type="dxa"/>
          <w:right w:w="0" w:type="dxa"/>
        </w:tblCellMar>
        <w:tblLook w:val="0000" w:firstRow="0" w:lastRow="0" w:firstColumn="0" w:lastColumn="0" w:noHBand="0" w:noVBand="0"/>
      </w:tblPr>
      <w:tblGrid>
        <w:gridCol w:w="1133"/>
        <w:gridCol w:w="1344"/>
        <w:gridCol w:w="1329"/>
        <w:gridCol w:w="2549"/>
        <w:gridCol w:w="2540"/>
      </w:tblGrid>
      <w:tr w:rsidR="009C1403" w14:paraId="6FA9449C" w14:textId="77777777">
        <w:trPr>
          <w:trHeight w:hRule="exact" w:val="523"/>
        </w:trPr>
        <w:tc>
          <w:tcPr>
            <w:tcW w:w="1133" w:type="dxa"/>
            <w:tcBorders>
              <w:top w:val="single" w:sz="7" w:space="0" w:color="auto"/>
              <w:left w:val="single" w:sz="7" w:space="0" w:color="auto"/>
              <w:bottom w:val="single" w:sz="7" w:space="0" w:color="auto"/>
              <w:right w:val="single" w:sz="7" w:space="0" w:color="auto"/>
            </w:tcBorders>
          </w:tcPr>
          <w:p w14:paraId="6761BAFF" w14:textId="77777777" w:rsidR="009C1403" w:rsidRDefault="009C1403">
            <w:pPr>
              <w:kinsoku w:val="0"/>
              <w:overflowPunct w:val="0"/>
              <w:autoSpaceDE/>
              <w:autoSpaceDN/>
              <w:adjustRightInd/>
              <w:textAlignment w:val="baseline"/>
              <w:rPr>
                <w:rFonts w:ascii="Arial" w:hAnsi="Arial" w:cs="Arial"/>
                <w:sz w:val="24"/>
                <w:szCs w:val="24"/>
              </w:rPr>
            </w:pPr>
          </w:p>
        </w:tc>
        <w:tc>
          <w:tcPr>
            <w:tcW w:w="1344" w:type="dxa"/>
            <w:tcBorders>
              <w:top w:val="single" w:sz="7" w:space="0" w:color="auto"/>
              <w:left w:val="single" w:sz="7" w:space="0" w:color="auto"/>
              <w:bottom w:val="single" w:sz="7" w:space="0" w:color="auto"/>
              <w:right w:val="single" w:sz="7" w:space="0" w:color="auto"/>
            </w:tcBorders>
          </w:tcPr>
          <w:p w14:paraId="2B4FBDC0"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Minimum</w:t>
            </w:r>
          </w:p>
        </w:tc>
        <w:tc>
          <w:tcPr>
            <w:tcW w:w="1329" w:type="dxa"/>
            <w:tcBorders>
              <w:top w:val="single" w:sz="7" w:space="0" w:color="auto"/>
              <w:left w:val="single" w:sz="7" w:space="0" w:color="auto"/>
              <w:bottom w:val="single" w:sz="7" w:space="0" w:color="auto"/>
              <w:right w:val="single" w:sz="7" w:space="0" w:color="auto"/>
            </w:tcBorders>
          </w:tcPr>
          <w:p w14:paraId="2D2F44EB"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Maximum</w:t>
            </w:r>
          </w:p>
        </w:tc>
        <w:tc>
          <w:tcPr>
            <w:tcW w:w="2549" w:type="dxa"/>
            <w:tcBorders>
              <w:top w:val="single" w:sz="7" w:space="0" w:color="auto"/>
              <w:left w:val="single" w:sz="7" w:space="0" w:color="auto"/>
              <w:bottom w:val="single" w:sz="7" w:space="0" w:color="auto"/>
              <w:right w:val="single" w:sz="7" w:space="0" w:color="auto"/>
            </w:tcBorders>
          </w:tcPr>
          <w:p w14:paraId="0973C0DE" w14:textId="77777777" w:rsidR="009C1403" w:rsidRDefault="00C6386D">
            <w:pPr>
              <w:kinsoku w:val="0"/>
              <w:overflowPunct w:val="0"/>
              <w:autoSpaceDE/>
              <w:autoSpaceDN/>
              <w:adjustRightInd/>
              <w:spacing w:after="254" w:line="255" w:lineRule="exact"/>
              <w:jc w:val="center"/>
              <w:textAlignment w:val="baseline"/>
              <w:rPr>
                <w:rFonts w:ascii="Arial" w:hAnsi="Arial" w:cs="Arial"/>
                <w:sz w:val="22"/>
                <w:szCs w:val="22"/>
              </w:rPr>
            </w:pPr>
            <w:r>
              <w:rPr>
                <w:rFonts w:ascii="Arial" w:hAnsi="Arial" w:cs="Arial"/>
                <w:sz w:val="22"/>
                <w:szCs w:val="22"/>
              </w:rPr>
              <w:t>Intact System</w:t>
            </w:r>
          </w:p>
        </w:tc>
        <w:tc>
          <w:tcPr>
            <w:tcW w:w="2540" w:type="dxa"/>
            <w:tcBorders>
              <w:top w:val="single" w:sz="7" w:space="0" w:color="auto"/>
              <w:left w:val="single" w:sz="7" w:space="0" w:color="auto"/>
              <w:bottom w:val="single" w:sz="7" w:space="0" w:color="auto"/>
              <w:right w:val="single" w:sz="7" w:space="0" w:color="auto"/>
            </w:tcBorders>
          </w:tcPr>
          <w:p w14:paraId="38BAC1CA" w14:textId="77777777" w:rsidR="009C1403" w:rsidRDefault="00C6386D">
            <w:pPr>
              <w:kinsoku w:val="0"/>
              <w:overflowPunct w:val="0"/>
              <w:autoSpaceDE/>
              <w:autoSpaceDN/>
              <w:adjustRightInd/>
              <w:spacing w:before="56" w:after="4" w:line="229" w:lineRule="exact"/>
              <w:jc w:val="center"/>
              <w:textAlignment w:val="baseline"/>
              <w:rPr>
                <w:rFonts w:ascii="Arial" w:hAnsi="Arial" w:cs="Arial"/>
                <w:i/>
                <w:iCs/>
                <w:sz w:val="14"/>
                <w:szCs w:val="14"/>
              </w:rPr>
            </w:pPr>
            <w:r>
              <w:rPr>
                <w:rFonts w:ascii="Arial" w:hAnsi="Arial" w:cs="Arial"/>
                <w:sz w:val="22"/>
                <w:szCs w:val="22"/>
              </w:rPr>
              <w:t xml:space="preserve">With Single </w:t>
            </w:r>
            <w:r>
              <w:rPr>
                <w:rFonts w:ascii="Arial" w:hAnsi="Arial" w:cs="Arial"/>
                <w:i/>
                <w:iCs/>
                <w:sz w:val="22"/>
                <w:szCs w:val="22"/>
              </w:rPr>
              <w:t>Planned</w:t>
            </w:r>
            <w:r>
              <w:rPr>
                <w:rFonts w:ascii="Arial" w:hAnsi="Arial" w:cs="Arial"/>
                <w:i/>
                <w:iCs/>
                <w:sz w:val="22"/>
                <w:szCs w:val="22"/>
              </w:rPr>
              <w:br/>
              <w:t xml:space="preserve">Outage </w:t>
            </w:r>
            <w:r>
              <w:rPr>
                <w:rFonts w:ascii="Arial" w:hAnsi="Arial" w:cs="Arial"/>
                <w:i/>
                <w:iCs/>
                <w:sz w:val="14"/>
                <w:szCs w:val="14"/>
              </w:rPr>
              <w:t>Note 1</w:t>
            </w:r>
          </w:p>
        </w:tc>
      </w:tr>
      <w:tr w:rsidR="009C1403" w14:paraId="303DD9B9" w14:textId="77777777">
        <w:trPr>
          <w:trHeight w:hRule="exact" w:val="768"/>
        </w:trPr>
        <w:tc>
          <w:tcPr>
            <w:tcW w:w="1133" w:type="dxa"/>
            <w:tcBorders>
              <w:top w:val="single" w:sz="7" w:space="0" w:color="auto"/>
              <w:left w:val="single" w:sz="7" w:space="0" w:color="auto"/>
              <w:bottom w:val="single" w:sz="7" w:space="0" w:color="auto"/>
              <w:right w:val="single" w:sz="7" w:space="0" w:color="auto"/>
            </w:tcBorders>
          </w:tcPr>
          <w:p w14:paraId="4BBA19E5"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A</w:t>
            </w:r>
          </w:p>
        </w:tc>
        <w:tc>
          <w:tcPr>
            <w:tcW w:w="1344" w:type="dxa"/>
            <w:tcBorders>
              <w:top w:val="single" w:sz="7" w:space="0" w:color="auto"/>
              <w:left w:val="single" w:sz="7" w:space="0" w:color="auto"/>
              <w:bottom w:val="single" w:sz="7" w:space="0" w:color="auto"/>
              <w:right w:val="single" w:sz="7" w:space="0" w:color="auto"/>
            </w:tcBorders>
          </w:tcPr>
          <w:p w14:paraId="3D803E88" w14:textId="77777777" w:rsidR="009C1403" w:rsidRDefault="00C6386D">
            <w:pPr>
              <w:kinsoku w:val="0"/>
              <w:overflowPunct w:val="0"/>
              <w:autoSpaceDE/>
              <w:autoSpaceDN/>
              <w:adjustRightInd/>
              <w:spacing w:after="489" w:line="255" w:lineRule="exact"/>
              <w:jc w:val="center"/>
              <w:textAlignment w:val="baseline"/>
              <w:rPr>
                <w:rFonts w:ascii="Arial" w:hAnsi="Arial" w:cs="Arial"/>
                <w:sz w:val="22"/>
                <w:szCs w:val="22"/>
              </w:rPr>
            </w:pPr>
            <w:r>
              <w:rPr>
                <w:rFonts w:ascii="Arial" w:hAnsi="Arial" w:cs="Arial"/>
                <w:sz w:val="22"/>
                <w:szCs w:val="22"/>
              </w:rPr>
              <w:t>0</w:t>
            </w:r>
          </w:p>
        </w:tc>
        <w:tc>
          <w:tcPr>
            <w:tcW w:w="1329" w:type="dxa"/>
            <w:tcBorders>
              <w:top w:val="single" w:sz="7" w:space="0" w:color="auto"/>
              <w:left w:val="single" w:sz="7" w:space="0" w:color="auto"/>
              <w:bottom w:val="single" w:sz="7" w:space="0" w:color="auto"/>
              <w:right w:val="single" w:sz="7" w:space="0" w:color="auto"/>
            </w:tcBorders>
          </w:tcPr>
          <w:p w14:paraId="7BEBC729" w14:textId="0EC9BC5A" w:rsidR="009C1403" w:rsidRDefault="00607A1D">
            <w:pPr>
              <w:kinsoku w:val="0"/>
              <w:overflowPunct w:val="0"/>
              <w:autoSpaceDE/>
              <w:autoSpaceDN/>
              <w:adjustRightInd/>
              <w:spacing w:before="34" w:after="469"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 MW</w:t>
            </w:r>
          </w:p>
        </w:tc>
        <w:tc>
          <w:tcPr>
            <w:tcW w:w="2549" w:type="dxa"/>
            <w:tcBorders>
              <w:top w:val="single" w:sz="7" w:space="0" w:color="auto"/>
              <w:left w:val="single" w:sz="7" w:space="0" w:color="auto"/>
              <w:bottom w:val="single" w:sz="7" w:space="0" w:color="auto"/>
              <w:right w:val="single" w:sz="7" w:space="0" w:color="auto"/>
            </w:tcBorders>
          </w:tcPr>
          <w:p w14:paraId="1F447558" w14:textId="77777777" w:rsidR="009C1403" w:rsidRDefault="00C6386D">
            <w:pPr>
              <w:kinsoku w:val="0"/>
              <w:overflowPunct w:val="0"/>
              <w:autoSpaceDE/>
              <w:autoSpaceDN/>
              <w:adjustRightInd/>
              <w:spacing w:after="248" w:line="240" w:lineRule="exact"/>
              <w:ind w:left="108"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205677C7" w14:textId="77777777" w:rsidR="009C1403" w:rsidRDefault="00C6386D">
            <w:pPr>
              <w:kinsoku w:val="0"/>
              <w:overflowPunct w:val="0"/>
              <w:autoSpaceDE/>
              <w:autoSpaceDN/>
              <w:adjustRightInd/>
              <w:spacing w:after="489" w:line="255" w:lineRule="exact"/>
              <w:ind w:left="101"/>
              <w:textAlignment w:val="baseline"/>
              <w:rPr>
                <w:rFonts w:ascii="Arial" w:hAnsi="Arial" w:cs="Arial"/>
                <w:sz w:val="22"/>
                <w:szCs w:val="22"/>
              </w:rPr>
            </w:pPr>
            <w:r>
              <w:rPr>
                <w:rFonts w:ascii="Arial" w:hAnsi="Arial" w:cs="Arial"/>
                <w:sz w:val="22"/>
                <w:szCs w:val="22"/>
              </w:rPr>
              <w:t>Nil</w:t>
            </w:r>
          </w:p>
        </w:tc>
      </w:tr>
      <w:tr w:rsidR="009C1403" w14:paraId="680EB475" w14:textId="77777777">
        <w:trPr>
          <w:trHeight w:hRule="exact" w:val="1795"/>
        </w:trPr>
        <w:tc>
          <w:tcPr>
            <w:tcW w:w="1133" w:type="dxa"/>
            <w:tcBorders>
              <w:top w:val="single" w:sz="7" w:space="0" w:color="auto"/>
              <w:left w:val="single" w:sz="7" w:space="0" w:color="auto"/>
              <w:bottom w:val="single" w:sz="7" w:space="0" w:color="auto"/>
              <w:right w:val="single" w:sz="7" w:space="0" w:color="auto"/>
            </w:tcBorders>
          </w:tcPr>
          <w:p w14:paraId="4FD64C2C"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B</w:t>
            </w:r>
          </w:p>
        </w:tc>
        <w:tc>
          <w:tcPr>
            <w:tcW w:w="1344" w:type="dxa"/>
            <w:tcBorders>
              <w:top w:val="single" w:sz="7" w:space="0" w:color="auto"/>
              <w:left w:val="single" w:sz="7" w:space="0" w:color="auto"/>
              <w:bottom w:val="single" w:sz="7" w:space="0" w:color="auto"/>
              <w:right w:val="single" w:sz="7" w:space="0" w:color="auto"/>
            </w:tcBorders>
          </w:tcPr>
          <w:p w14:paraId="6B351623" w14:textId="77777777" w:rsidR="009C1403" w:rsidRDefault="00C6386D">
            <w:pPr>
              <w:kinsoku w:val="0"/>
              <w:overflowPunct w:val="0"/>
              <w:autoSpaceDE/>
              <w:autoSpaceDN/>
              <w:adjustRightInd/>
              <w:spacing w:after="1521" w:line="255" w:lineRule="exact"/>
              <w:jc w:val="center"/>
              <w:textAlignment w:val="baseline"/>
              <w:rPr>
                <w:rFonts w:ascii="Arial" w:hAnsi="Arial" w:cs="Arial"/>
                <w:sz w:val="22"/>
                <w:szCs w:val="22"/>
              </w:rPr>
            </w:pPr>
            <w:r>
              <w:rPr>
                <w:rFonts w:ascii="Arial" w:hAnsi="Arial" w:cs="Arial"/>
                <w:sz w:val="22"/>
                <w:szCs w:val="22"/>
              </w:rPr>
              <w:t>&gt;1 MW</w:t>
            </w:r>
          </w:p>
        </w:tc>
        <w:tc>
          <w:tcPr>
            <w:tcW w:w="1329" w:type="dxa"/>
            <w:tcBorders>
              <w:top w:val="single" w:sz="7" w:space="0" w:color="auto"/>
              <w:left w:val="single" w:sz="7" w:space="0" w:color="auto"/>
              <w:bottom w:val="single" w:sz="7" w:space="0" w:color="auto"/>
              <w:right w:val="single" w:sz="7" w:space="0" w:color="auto"/>
            </w:tcBorders>
          </w:tcPr>
          <w:p w14:paraId="6E9F3AF7" w14:textId="5352A017" w:rsidR="009C1403" w:rsidRDefault="00607A1D">
            <w:pPr>
              <w:kinsoku w:val="0"/>
              <w:overflowPunct w:val="0"/>
              <w:autoSpaceDE/>
              <w:autoSpaceDN/>
              <w:adjustRightInd/>
              <w:spacing w:before="34" w:after="1501"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12 MW</w:t>
            </w:r>
          </w:p>
        </w:tc>
        <w:tc>
          <w:tcPr>
            <w:tcW w:w="2549" w:type="dxa"/>
            <w:tcBorders>
              <w:top w:val="single" w:sz="7" w:space="0" w:color="auto"/>
              <w:left w:val="single" w:sz="7" w:space="0" w:color="auto"/>
              <w:bottom w:val="single" w:sz="7" w:space="0" w:color="auto"/>
              <w:right w:val="single" w:sz="7" w:space="0" w:color="auto"/>
            </w:tcBorders>
          </w:tcPr>
          <w:p w14:paraId="6DA6187A"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3 hours</w:t>
            </w:r>
          </w:p>
          <w:p w14:paraId="1805FF2D" w14:textId="77777777" w:rsidR="009C1403" w:rsidRDefault="00C6386D">
            <w:pPr>
              <w:kinsoku w:val="0"/>
              <w:overflowPunct w:val="0"/>
              <w:autoSpaceDE/>
              <w:autoSpaceDN/>
              <w:adjustRightInd/>
              <w:spacing w:before="20" w:line="240" w:lineRule="exact"/>
              <w:ind w:left="144"/>
              <w:textAlignment w:val="baseline"/>
              <w:rPr>
                <w:rFonts w:ascii="Arial" w:hAnsi="Arial" w:cs="Arial"/>
                <w:sz w:val="22"/>
                <w:szCs w:val="22"/>
              </w:rPr>
            </w:pPr>
            <w:r>
              <w:rPr>
                <w:rFonts w:ascii="Arial" w:hAnsi="Arial" w:cs="Arial"/>
                <w:i/>
                <w:iCs/>
                <w:sz w:val="22"/>
                <w:szCs w:val="22"/>
              </w:rPr>
              <w:t xml:space="preserve">Group Demand </w:t>
            </w:r>
            <w:r>
              <w:rPr>
                <w:rFonts w:ascii="Arial" w:hAnsi="Arial" w:cs="Arial"/>
                <w:sz w:val="22"/>
                <w:szCs w:val="22"/>
              </w:rPr>
              <w:t>minus 1MW</w:t>
            </w:r>
          </w:p>
          <w:p w14:paraId="391B28C1" w14:textId="77777777" w:rsidR="009C1403" w:rsidRDefault="00C6386D">
            <w:pPr>
              <w:kinsoku w:val="0"/>
              <w:overflowPunct w:val="0"/>
              <w:autoSpaceDE/>
              <w:autoSpaceDN/>
              <w:adjustRightInd/>
              <w:spacing w:before="255" w:after="252" w:line="257" w:lineRule="exact"/>
              <w:ind w:left="144" w:right="864"/>
              <w:textAlignment w:val="baseline"/>
              <w:rPr>
                <w:rFonts w:ascii="Arial" w:hAnsi="Arial" w:cs="Arial"/>
                <w:i/>
                <w:iCs/>
                <w:sz w:val="22"/>
                <w:szCs w:val="22"/>
              </w:rPr>
            </w:pPr>
            <w:r>
              <w:rPr>
                <w:rFonts w:ascii="Arial" w:hAnsi="Arial" w:cs="Arial"/>
                <w:b/>
                <w:bCs/>
                <w:sz w:val="22"/>
                <w:szCs w:val="22"/>
              </w:rPr>
              <w:t xml:space="preserve">In repair time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1F751EC" w14:textId="77777777" w:rsidR="009C1403" w:rsidRDefault="00C6386D">
            <w:pPr>
              <w:kinsoku w:val="0"/>
              <w:overflowPunct w:val="0"/>
              <w:autoSpaceDE/>
              <w:autoSpaceDN/>
              <w:adjustRightInd/>
              <w:spacing w:after="1521" w:line="255" w:lineRule="exact"/>
              <w:ind w:left="101"/>
              <w:textAlignment w:val="baseline"/>
              <w:rPr>
                <w:rFonts w:ascii="Arial" w:hAnsi="Arial" w:cs="Arial"/>
                <w:sz w:val="22"/>
                <w:szCs w:val="22"/>
              </w:rPr>
            </w:pPr>
            <w:r>
              <w:rPr>
                <w:rFonts w:ascii="Arial" w:hAnsi="Arial" w:cs="Arial"/>
                <w:sz w:val="22"/>
                <w:szCs w:val="22"/>
              </w:rPr>
              <w:t>Nil</w:t>
            </w:r>
          </w:p>
        </w:tc>
      </w:tr>
      <w:tr w:rsidR="009C1403" w14:paraId="6B259A03" w14:textId="77777777">
        <w:trPr>
          <w:trHeight w:hRule="exact" w:val="2031"/>
        </w:trPr>
        <w:tc>
          <w:tcPr>
            <w:tcW w:w="1133" w:type="dxa"/>
            <w:tcBorders>
              <w:top w:val="single" w:sz="7" w:space="0" w:color="auto"/>
              <w:left w:val="single" w:sz="7" w:space="0" w:color="auto"/>
              <w:bottom w:val="single" w:sz="7" w:space="0" w:color="auto"/>
              <w:right w:val="single" w:sz="7" w:space="0" w:color="auto"/>
            </w:tcBorders>
          </w:tcPr>
          <w:p w14:paraId="172DD1A9"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C</w:t>
            </w:r>
          </w:p>
        </w:tc>
        <w:tc>
          <w:tcPr>
            <w:tcW w:w="1344" w:type="dxa"/>
            <w:tcBorders>
              <w:top w:val="single" w:sz="7" w:space="0" w:color="auto"/>
              <w:left w:val="single" w:sz="7" w:space="0" w:color="auto"/>
              <w:bottom w:val="single" w:sz="7" w:space="0" w:color="auto"/>
              <w:right w:val="single" w:sz="7" w:space="0" w:color="auto"/>
            </w:tcBorders>
          </w:tcPr>
          <w:p w14:paraId="53D0FC1D"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&gt;12 MW</w:t>
            </w:r>
          </w:p>
        </w:tc>
        <w:tc>
          <w:tcPr>
            <w:tcW w:w="1329" w:type="dxa"/>
            <w:tcBorders>
              <w:top w:val="single" w:sz="7" w:space="0" w:color="auto"/>
              <w:left w:val="single" w:sz="7" w:space="0" w:color="auto"/>
              <w:bottom w:val="single" w:sz="7" w:space="0" w:color="auto"/>
              <w:right w:val="single" w:sz="7" w:space="0" w:color="auto"/>
            </w:tcBorders>
          </w:tcPr>
          <w:p w14:paraId="1364B576" w14:textId="526DA8C4"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60 MW</w:t>
            </w:r>
          </w:p>
        </w:tc>
        <w:tc>
          <w:tcPr>
            <w:tcW w:w="2549" w:type="dxa"/>
            <w:tcBorders>
              <w:top w:val="single" w:sz="7" w:space="0" w:color="auto"/>
              <w:left w:val="single" w:sz="7" w:space="0" w:color="auto"/>
              <w:bottom w:val="single" w:sz="7" w:space="0" w:color="auto"/>
              <w:right w:val="single" w:sz="7" w:space="0" w:color="auto"/>
            </w:tcBorders>
          </w:tcPr>
          <w:p w14:paraId="199229F0"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Within 15 minutes</w:t>
            </w:r>
          </w:p>
          <w:p w14:paraId="175FAD43" w14:textId="77777777" w:rsidR="009C1403" w:rsidRDefault="00C6386D">
            <w:pPr>
              <w:tabs>
                <w:tab w:val="left" w:pos="1224"/>
                <w:tab w:val="right" w:pos="2448"/>
              </w:tabs>
              <w:kinsoku w:val="0"/>
              <w:overflowPunct w:val="0"/>
              <w:autoSpaceDE/>
              <w:autoSpaceDN/>
              <w:adjustRightInd/>
              <w:spacing w:before="5" w:line="251" w:lineRule="exact"/>
              <w:ind w:left="144"/>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r>
              <w:rPr>
                <w:rFonts w:ascii="Arial" w:hAnsi="Arial" w:cs="Arial"/>
                <w:i/>
                <w:iCs/>
                <w:sz w:val="22"/>
                <w:szCs w:val="22"/>
              </w:rPr>
              <w:br/>
              <w:t xml:space="preserve">Demand </w:t>
            </w:r>
            <w:r>
              <w:rPr>
                <w:rFonts w:ascii="Arial" w:hAnsi="Arial" w:cs="Arial"/>
                <w:sz w:val="22"/>
                <w:szCs w:val="22"/>
              </w:rPr>
              <w:t xml:space="preserve">minus 12MW) and two-thirds of </w:t>
            </w:r>
            <w:r>
              <w:rPr>
                <w:rFonts w:ascii="Arial" w:hAnsi="Arial" w:cs="Arial"/>
                <w:i/>
                <w:iCs/>
                <w:sz w:val="22"/>
                <w:szCs w:val="22"/>
              </w:rPr>
              <w:t>Group Demand</w:t>
            </w:r>
          </w:p>
          <w:p w14:paraId="4C86AB58" w14:textId="77777777" w:rsidR="009C1403" w:rsidRDefault="00C6386D">
            <w:pPr>
              <w:kinsoku w:val="0"/>
              <w:overflowPunct w:val="0"/>
              <w:autoSpaceDE/>
              <w:autoSpaceDN/>
              <w:adjustRightInd/>
              <w:spacing w:before="253" w:line="254"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65683E29" w14:textId="77777777" w:rsidR="009C1403" w:rsidRDefault="00C6386D">
            <w:pPr>
              <w:kinsoku w:val="0"/>
              <w:overflowPunct w:val="0"/>
              <w:autoSpaceDE/>
              <w:autoSpaceDN/>
              <w:adjustRightInd/>
              <w:spacing w:after="1771" w:line="255" w:lineRule="exact"/>
              <w:ind w:left="101"/>
              <w:textAlignment w:val="baseline"/>
              <w:rPr>
                <w:rFonts w:ascii="Arial" w:hAnsi="Arial" w:cs="Arial"/>
                <w:sz w:val="22"/>
                <w:szCs w:val="22"/>
              </w:rPr>
            </w:pPr>
            <w:r>
              <w:rPr>
                <w:rFonts w:ascii="Arial" w:hAnsi="Arial" w:cs="Arial"/>
                <w:sz w:val="22"/>
                <w:szCs w:val="22"/>
              </w:rPr>
              <w:t>Nil</w:t>
            </w:r>
          </w:p>
        </w:tc>
      </w:tr>
      <w:tr w:rsidR="009C1403" w14:paraId="734AA5FB" w14:textId="77777777">
        <w:trPr>
          <w:trHeight w:hRule="exact" w:val="2534"/>
        </w:trPr>
        <w:tc>
          <w:tcPr>
            <w:tcW w:w="1133" w:type="dxa"/>
            <w:tcBorders>
              <w:top w:val="single" w:sz="7" w:space="0" w:color="auto"/>
              <w:left w:val="single" w:sz="7" w:space="0" w:color="auto"/>
              <w:bottom w:val="single" w:sz="7" w:space="0" w:color="auto"/>
              <w:right w:val="single" w:sz="7" w:space="0" w:color="auto"/>
            </w:tcBorders>
          </w:tcPr>
          <w:p w14:paraId="1C924D3E"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D</w:t>
            </w:r>
          </w:p>
        </w:tc>
        <w:tc>
          <w:tcPr>
            <w:tcW w:w="1344" w:type="dxa"/>
            <w:tcBorders>
              <w:top w:val="single" w:sz="7" w:space="0" w:color="auto"/>
              <w:left w:val="single" w:sz="7" w:space="0" w:color="auto"/>
              <w:bottom w:val="single" w:sz="7" w:space="0" w:color="auto"/>
              <w:right w:val="single" w:sz="7" w:space="0" w:color="auto"/>
            </w:tcBorders>
          </w:tcPr>
          <w:p w14:paraId="33AA0995" w14:textId="77777777" w:rsidR="009C1403" w:rsidRDefault="00C6386D">
            <w:pPr>
              <w:kinsoku w:val="0"/>
              <w:overflowPunct w:val="0"/>
              <w:autoSpaceDE/>
              <w:autoSpaceDN/>
              <w:adjustRightInd/>
              <w:spacing w:after="2270" w:line="255" w:lineRule="exact"/>
              <w:jc w:val="center"/>
              <w:textAlignment w:val="baseline"/>
              <w:rPr>
                <w:rFonts w:ascii="Arial" w:hAnsi="Arial" w:cs="Arial"/>
                <w:sz w:val="22"/>
                <w:szCs w:val="22"/>
              </w:rPr>
            </w:pPr>
            <w:r>
              <w:rPr>
                <w:rFonts w:ascii="Arial" w:hAnsi="Arial" w:cs="Arial"/>
                <w:sz w:val="22"/>
                <w:szCs w:val="22"/>
              </w:rPr>
              <w:t>&gt;60 MW</w:t>
            </w:r>
          </w:p>
        </w:tc>
        <w:tc>
          <w:tcPr>
            <w:tcW w:w="1329" w:type="dxa"/>
            <w:tcBorders>
              <w:top w:val="single" w:sz="7" w:space="0" w:color="auto"/>
              <w:left w:val="single" w:sz="7" w:space="0" w:color="auto"/>
              <w:bottom w:val="single" w:sz="7" w:space="0" w:color="auto"/>
              <w:right w:val="single" w:sz="7" w:space="0" w:color="auto"/>
            </w:tcBorders>
          </w:tcPr>
          <w:p w14:paraId="1D3E6C9A" w14:textId="1F9F676A" w:rsidR="009C1403" w:rsidRDefault="00607A1D">
            <w:pPr>
              <w:kinsoku w:val="0"/>
              <w:overflowPunct w:val="0"/>
              <w:autoSpaceDE/>
              <w:autoSpaceDN/>
              <w:adjustRightInd/>
              <w:spacing w:after="2255"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300 MW</w:t>
            </w:r>
          </w:p>
        </w:tc>
        <w:tc>
          <w:tcPr>
            <w:tcW w:w="2549" w:type="dxa"/>
            <w:tcBorders>
              <w:top w:val="single" w:sz="7" w:space="0" w:color="auto"/>
              <w:left w:val="single" w:sz="7" w:space="0" w:color="auto"/>
              <w:bottom w:val="single" w:sz="7" w:space="0" w:color="auto"/>
              <w:right w:val="single" w:sz="7" w:space="0" w:color="auto"/>
            </w:tcBorders>
          </w:tcPr>
          <w:p w14:paraId="7ED910C1"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6864C0E2" w14:textId="77777777" w:rsidR="009C1403" w:rsidRDefault="00C6386D">
            <w:pPr>
              <w:kinsoku w:val="0"/>
              <w:overflowPunct w:val="0"/>
              <w:autoSpaceDE/>
              <w:autoSpaceDN/>
              <w:adjustRightInd/>
              <w:spacing w:before="49" w:line="219"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sz w:val="22"/>
                <w:szCs w:val="22"/>
              </w:rPr>
              <w:t>minus 20MW</w:t>
            </w:r>
            <w:r>
              <w:rPr>
                <w:rFonts w:ascii="Arial" w:hAnsi="Arial" w:cs="Arial"/>
                <w:i/>
                <w:iCs/>
                <w:sz w:val="14"/>
                <w:szCs w:val="14"/>
              </w:rPr>
              <w:t>Note 2</w:t>
            </w:r>
          </w:p>
          <w:p w14:paraId="7C489935" w14:textId="77777777" w:rsidR="009C1403" w:rsidRDefault="00C6386D">
            <w:pPr>
              <w:kinsoku w:val="0"/>
              <w:overflowPunct w:val="0"/>
              <w:autoSpaceDE/>
              <w:autoSpaceDN/>
              <w:adjustRightInd/>
              <w:spacing w:before="263" w:after="1006" w:line="257" w:lineRule="exact"/>
              <w:ind w:left="144" w:right="864"/>
              <w:textAlignment w:val="baseline"/>
              <w:rPr>
                <w:rFonts w:ascii="Arial" w:hAnsi="Arial" w:cs="Arial"/>
                <w:i/>
                <w:iCs/>
                <w:spacing w:val="-1"/>
                <w:sz w:val="22"/>
                <w:szCs w:val="22"/>
              </w:rPr>
            </w:pPr>
            <w:r>
              <w:rPr>
                <w:rFonts w:ascii="Arial" w:hAnsi="Arial" w:cs="Arial"/>
                <w:b/>
                <w:bCs/>
                <w:spacing w:val="-1"/>
                <w:sz w:val="22"/>
                <w:szCs w:val="22"/>
              </w:rPr>
              <w:t xml:space="preserve">Within 3 hours </w:t>
            </w:r>
            <w:r>
              <w:rPr>
                <w:rFonts w:ascii="Arial" w:hAnsi="Arial" w:cs="Arial"/>
                <w:i/>
                <w:iCs/>
                <w:spacing w:val="-1"/>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082A70CE" w14:textId="77777777" w:rsidR="009C1403" w:rsidRDefault="00C6386D">
            <w:pPr>
              <w:kinsoku w:val="0"/>
              <w:overflowPunct w:val="0"/>
              <w:autoSpaceDE/>
              <w:autoSpaceDN/>
              <w:adjustRightInd/>
              <w:spacing w:line="255" w:lineRule="exact"/>
              <w:ind w:left="72"/>
              <w:textAlignment w:val="baseline"/>
              <w:rPr>
                <w:rFonts w:ascii="Arial" w:hAnsi="Arial" w:cs="Arial"/>
                <w:b/>
                <w:bCs/>
                <w:sz w:val="22"/>
                <w:szCs w:val="22"/>
              </w:rPr>
            </w:pPr>
            <w:r>
              <w:rPr>
                <w:rFonts w:ascii="Arial" w:hAnsi="Arial" w:cs="Arial"/>
                <w:b/>
                <w:bCs/>
                <w:sz w:val="22"/>
                <w:szCs w:val="22"/>
              </w:rPr>
              <w:t>Within 3 hours</w:t>
            </w:r>
          </w:p>
          <w:p w14:paraId="5F364DB3" w14:textId="77777777" w:rsidR="009C1403" w:rsidRDefault="00C6386D">
            <w:pPr>
              <w:tabs>
                <w:tab w:val="left" w:pos="1152"/>
                <w:tab w:val="right" w:pos="2448"/>
              </w:tabs>
              <w:kinsoku w:val="0"/>
              <w:overflowPunct w:val="0"/>
              <w:autoSpaceDE/>
              <w:autoSpaceDN/>
              <w:adjustRightInd/>
              <w:spacing w:line="256" w:lineRule="exact"/>
              <w:ind w:left="72"/>
              <w:textAlignment w:val="baseline"/>
              <w:rPr>
                <w:rFonts w:ascii="Arial" w:hAnsi="Arial" w:cs="Arial"/>
                <w:i/>
                <w:iCs/>
                <w:sz w:val="22"/>
                <w:szCs w:val="22"/>
              </w:rPr>
            </w:pPr>
            <w:r>
              <w:rPr>
                <w:rFonts w:ascii="Arial" w:hAnsi="Arial" w:cs="Arial"/>
                <w:sz w:val="22"/>
                <w:szCs w:val="22"/>
              </w:rPr>
              <w:t>Smaller</w:t>
            </w:r>
            <w:r>
              <w:rPr>
                <w:rFonts w:ascii="Arial" w:hAnsi="Arial" w:cs="Arial"/>
                <w:sz w:val="22"/>
                <w:szCs w:val="22"/>
              </w:rPr>
              <w:tab/>
              <w:t>of</w:t>
            </w:r>
            <w:r>
              <w:rPr>
                <w:rFonts w:ascii="Arial" w:hAnsi="Arial" w:cs="Arial"/>
                <w:sz w:val="22"/>
                <w:szCs w:val="22"/>
              </w:rPr>
              <w:tab/>
              <w:t>(</w:t>
            </w:r>
            <w:r>
              <w:rPr>
                <w:rFonts w:ascii="Arial" w:hAnsi="Arial" w:cs="Arial"/>
                <w:i/>
                <w:iCs/>
                <w:sz w:val="22"/>
                <w:szCs w:val="22"/>
              </w:rPr>
              <w:t>Group</w:t>
            </w:r>
          </w:p>
          <w:p w14:paraId="414FB514" w14:textId="17EF284D" w:rsidR="009C1403" w:rsidRDefault="00C6386D">
            <w:pPr>
              <w:tabs>
                <w:tab w:val="right" w:pos="2448"/>
              </w:tabs>
              <w:kinsoku w:val="0"/>
              <w:overflowPunct w:val="0"/>
              <w:autoSpaceDE/>
              <w:autoSpaceDN/>
              <w:adjustRightInd/>
              <w:spacing w:before="6" w:line="249" w:lineRule="exact"/>
              <w:ind w:left="144"/>
              <w:textAlignment w:val="baseline"/>
              <w:rPr>
                <w:rFonts w:ascii="Arial" w:hAnsi="Arial" w:cs="Arial"/>
                <w:i/>
                <w:iCs/>
                <w:sz w:val="22"/>
                <w:szCs w:val="22"/>
              </w:rPr>
            </w:pPr>
            <w:r>
              <w:rPr>
                <w:rFonts w:ascii="Arial" w:hAnsi="Arial" w:cs="Arial"/>
                <w:i/>
                <w:iCs/>
                <w:sz w:val="22"/>
                <w:szCs w:val="22"/>
              </w:rPr>
              <w:t>Demand</w:t>
            </w:r>
            <w:r>
              <w:rPr>
                <w:rFonts w:ascii="Arial" w:hAnsi="Arial" w:cs="Arial"/>
                <w:i/>
                <w:iCs/>
                <w:sz w:val="22"/>
                <w:szCs w:val="22"/>
              </w:rPr>
              <w:tab/>
            </w:r>
            <w:r>
              <w:rPr>
                <w:rFonts w:ascii="Arial" w:hAnsi="Arial" w:cs="Arial"/>
                <w:sz w:val="22"/>
                <w:szCs w:val="22"/>
              </w:rPr>
              <w:t>minus</w:t>
            </w:r>
            <w:r>
              <w:rPr>
                <w:rFonts w:ascii="Arial" w:hAnsi="Arial" w:cs="Arial"/>
                <w:sz w:val="22"/>
                <w:szCs w:val="22"/>
              </w:rPr>
              <w:br/>
              <w:t xml:space="preserve">100MW) and one-third of </w:t>
            </w:r>
            <w:r>
              <w:rPr>
                <w:rFonts w:ascii="Arial" w:hAnsi="Arial" w:cs="Arial"/>
                <w:i/>
                <w:iCs/>
                <w:sz w:val="22"/>
                <w:szCs w:val="22"/>
              </w:rPr>
              <w:t>Group Demand</w:t>
            </w:r>
          </w:p>
          <w:p w14:paraId="29E28D12" w14:textId="77777777" w:rsidR="009C1403" w:rsidRDefault="00C6386D">
            <w:pPr>
              <w:kinsoku w:val="0"/>
              <w:overflowPunct w:val="0"/>
              <w:autoSpaceDE/>
              <w:autoSpaceDN/>
              <w:adjustRightInd/>
              <w:spacing w:before="252" w:after="23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160D4EC5" w14:textId="77777777">
        <w:trPr>
          <w:trHeight w:hRule="exact" w:val="2050"/>
        </w:trPr>
        <w:tc>
          <w:tcPr>
            <w:tcW w:w="1133" w:type="dxa"/>
            <w:tcBorders>
              <w:top w:val="single" w:sz="7" w:space="0" w:color="auto"/>
              <w:left w:val="single" w:sz="7" w:space="0" w:color="auto"/>
              <w:bottom w:val="single" w:sz="7" w:space="0" w:color="auto"/>
              <w:right w:val="single" w:sz="7" w:space="0" w:color="auto"/>
            </w:tcBorders>
          </w:tcPr>
          <w:p w14:paraId="11CE821A"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E</w:t>
            </w:r>
          </w:p>
        </w:tc>
        <w:tc>
          <w:tcPr>
            <w:tcW w:w="1344" w:type="dxa"/>
            <w:tcBorders>
              <w:top w:val="single" w:sz="7" w:space="0" w:color="auto"/>
              <w:left w:val="single" w:sz="7" w:space="0" w:color="auto"/>
              <w:bottom w:val="single" w:sz="7" w:space="0" w:color="auto"/>
              <w:right w:val="single" w:sz="7" w:space="0" w:color="auto"/>
            </w:tcBorders>
          </w:tcPr>
          <w:p w14:paraId="3A61D2EC" w14:textId="77777777" w:rsidR="009C1403" w:rsidRDefault="00C6386D">
            <w:pPr>
              <w:kinsoku w:val="0"/>
              <w:overflowPunct w:val="0"/>
              <w:autoSpaceDE/>
              <w:autoSpaceDN/>
              <w:adjustRightInd/>
              <w:spacing w:after="1771" w:line="255" w:lineRule="exact"/>
              <w:jc w:val="center"/>
              <w:textAlignment w:val="baseline"/>
              <w:rPr>
                <w:rFonts w:ascii="Arial" w:hAnsi="Arial" w:cs="Arial"/>
                <w:sz w:val="22"/>
                <w:szCs w:val="22"/>
              </w:rPr>
            </w:pPr>
            <w:r>
              <w:rPr>
                <w:rFonts w:ascii="Arial" w:hAnsi="Arial" w:cs="Arial"/>
                <w:sz w:val="22"/>
                <w:szCs w:val="22"/>
              </w:rPr>
              <w:t>&gt;300 MW</w:t>
            </w:r>
          </w:p>
        </w:tc>
        <w:tc>
          <w:tcPr>
            <w:tcW w:w="1329" w:type="dxa"/>
            <w:tcBorders>
              <w:top w:val="single" w:sz="7" w:space="0" w:color="auto"/>
              <w:left w:val="single" w:sz="7" w:space="0" w:color="auto"/>
              <w:bottom w:val="single" w:sz="7" w:space="0" w:color="auto"/>
              <w:right w:val="single" w:sz="7" w:space="0" w:color="auto"/>
            </w:tcBorders>
          </w:tcPr>
          <w:p w14:paraId="55E57968" w14:textId="39A131D0" w:rsidR="009C1403" w:rsidRDefault="00607A1D">
            <w:pPr>
              <w:kinsoku w:val="0"/>
              <w:overflowPunct w:val="0"/>
              <w:autoSpaceDE/>
              <w:autoSpaceDN/>
              <w:adjustRightInd/>
              <w:spacing w:after="1756" w:line="255" w:lineRule="exact"/>
              <w:jc w:val="center"/>
              <w:textAlignment w:val="baseline"/>
              <w:rPr>
                <w:rFonts w:ascii="Arial" w:hAnsi="Arial" w:cs="Arial"/>
                <w:sz w:val="22"/>
                <w:szCs w:val="22"/>
              </w:rPr>
            </w:pPr>
            <w:r w:rsidRPr="00087373">
              <w:rPr>
                <w:rFonts w:ascii="Symbol" w:eastAsia="Symbol" w:hAnsi="Symbol" w:cs="Symbol"/>
                <w:sz w:val="22"/>
                <w:szCs w:val="22"/>
              </w:rPr>
              <w:t>£</w:t>
            </w:r>
            <w:r w:rsidR="00C6386D">
              <w:rPr>
                <w:rFonts w:ascii="Arial" w:hAnsi="Arial" w:cs="Arial"/>
                <w:sz w:val="22"/>
                <w:szCs w:val="22"/>
              </w:rPr>
              <w:t>1500 MW</w:t>
            </w:r>
          </w:p>
        </w:tc>
        <w:tc>
          <w:tcPr>
            <w:tcW w:w="2549" w:type="dxa"/>
            <w:tcBorders>
              <w:top w:val="single" w:sz="7" w:space="0" w:color="auto"/>
              <w:left w:val="single" w:sz="7" w:space="0" w:color="auto"/>
              <w:bottom w:val="single" w:sz="7" w:space="0" w:color="auto"/>
              <w:right w:val="single" w:sz="7" w:space="0" w:color="auto"/>
            </w:tcBorders>
          </w:tcPr>
          <w:p w14:paraId="5F6F642B" w14:textId="77777777" w:rsidR="009C1403" w:rsidRDefault="00C6386D">
            <w:pPr>
              <w:kinsoku w:val="0"/>
              <w:overflowPunct w:val="0"/>
              <w:autoSpaceDE/>
              <w:autoSpaceDN/>
              <w:adjustRightInd/>
              <w:spacing w:line="245" w:lineRule="exact"/>
              <w:ind w:left="144"/>
              <w:textAlignment w:val="baseline"/>
              <w:rPr>
                <w:rFonts w:ascii="Arial" w:hAnsi="Arial" w:cs="Arial"/>
                <w:b/>
                <w:bCs/>
                <w:sz w:val="22"/>
                <w:szCs w:val="22"/>
              </w:rPr>
            </w:pPr>
            <w:r>
              <w:rPr>
                <w:rFonts w:ascii="Arial" w:hAnsi="Arial" w:cs="Arial"/>
                <w:b/>
                <w:bCs/>
                <w:sz w:val="22"/>
                <w:szCs w:val="22"/>
              </w:rPr>
              <w:t>Immediately</w:t>
            </w:r>
          </w:p>
          <w:p w14:paraId="4F62BA35" w14:textId="77777777" w:rsidR="009C1403" w:rsidRDefault="00C6386D">
            <w:pPr>
              <w:kinsoku w:val="0"/>
              <w:overflowPunct w:val="0"/>
              <w:autoSpaceDE/>
              <w:autoSpaceDN/>
              <w:adjustRightInd/>
              <w:spacing w:after="1521" w:line="260" w:lineRule="exact"/>
              <w:ind w:left="144"/>
              <w:textAlignment w:val="baseline"/>
              <w:rPr>
                <w:rFonts w:ascii="Arial" w:hAnsi="Arial" w:cs="Arial"/>
                <w:i/>
                <w:iCs/>
                <w:sz w:val="14"/>
                <w:szCs w:val="14"/>
              </w:rPr>
            </w:pPr>
            <w:r>
              <w:rPr>
                <w:rFonts w:ascii="Arial" w:hAnsi="Arial" w:cs="Arial"/>
                <w:i/>
                <w:iCs/>
                <w:sz w:val="22"/>
                <w:szCs w:val="22"/>
              </w:rPr>
              <w:t xml:space="preserve">Group Demand </w:t>
            </w:r>
            <w:r>
              <w:rPr>
                <w:rFonts w:ascii="Arial" w:hAnsi="Arial" w:cs="Arial"/>
                <w:i/>
                <w:iCs/>
                <w:sz w:val="14"/>
                <w:szCs w:val="14"/>
              </w:rPr>
              <w:t>Note 3</w:t>
            </w:r>
          </w:p>
        </w:tc>
        <w:tc>
          <w:tcPr>
            <w:tcW w:w="2540" w:type="dxa"/>
            <w:tcBorders>
              <w:top w:val="single" w:sz="7" w:space="0" w:color="auto"/>
              <w:left w:val="single" w:sz="7" w:space="0" w:color="auto"/>
              <w:bottom w:val="single" w:sz="7" w:space="0" w:color="auto"/>
              <w:right w:val="single" w:sz="7" w:space="0" w:color="auto"/>
            </w:tcBorders>
          </w:tcPr>
          <w:p w14:paraId="198E755F" w14:textId="77777777" w:rsidR="009C1403" w:rsidRDefault="00C6386D">
            <w:pPr>
              <w:kinsoku w:val="0"/>
              <w:overflowPunct w:val="0"/>
              <w:autoSpaceDE/>
              <w:autoSpaceDN/>
              <w:adjustRightInd/>
              <w:spacing w:line="255" w:lineRule="exact"/>
              <w:ind w:left="144"/>
              <w:textAlignment w:val="baseline"/>
              <w:rPr>
                <w:rFonts w:ascii="Arial" w:hAnsi="Arial" w:cs="Arial"/>
                <w:b/>
                <w:bCs/>
                <w:sz w:val="22"/>
                <w:szCs w:val="22"/>
              </w:rPr>
            </w:pPr>
            <w:r>
              <w:rPr>
                <w:rFonts w:ascii="Arial" w:hAnsi="Arial" w:cs="Arial"/>
                <w:b/>
                <w:bCs/>
                <w:sz w:val="22"/>
                <w:szCs w:val="22"/>
              </w:rPr>
              <w:t>Immediately</w:t>
            </w:r>
          </w:p>
          <w:p w14:paraId="0939897E" w14:textId="4CE9D901" w:rsidR="009C1403" w:rsidRDefault="00C6386D">
            <w:pPr>
              <w:tabs>
                <w:tab w:val="right" w:pos="2448"/>
              </w:tabs>
              <w:kinsoku w:val="0"/>
              <w:overflowPunct w:val="0"/>
              <w:autoSpaceDE/>
              <w:autoSpaceDN/>
              <w:adjustRightInd/>
              <w:spacing w:before="1" w:line="257" w:lineRule="exact"/>
              <w:ind w:left="144"/>
              <w:textAlignment w:val="baseline"/>
              <w:rPr>
                <w:rFonts w:ascii="Arial" w:hAnsi="Arial" w:cs="Arial"/>
                <w:i/>
                <w:iCs/>
                <w:sz w:val="22"/>
                <w:szCs w:val="22"/>
              </w:rPr>
            </w:pPr>
            <w:r>
              <w:rPr>
                <w:rFonts w:ascii="Arial" w:hAnsi="Arial" w:cs="Arial"/>
                <w:i/>
                <w:iCs/>
                <w:sz w:val="22"/>
                <w:szCs w:val="22"/>
              </w:rPr>
              <w:t>Maintenance</w:t>
            </w:r>
            <w:r>
              <w:rPr>
                <w:rFonts w:ascii="Arial" w:hAnsi="Arial" w:cs="Arial"/>
                <w:i/>
                <w:iCs/>
                <w:sz w:val="22"/>
                <w:szCs w:val="22"/>
              </w:rPr>
              <w:tab/>
              <w:t>Period</w:t>
            </w:r>
            <w:r>
              <w:rPr>
                <w:rFonts w:ascii="Arial" w:hAnsi="Arial" w:cs="Arial"/>
                <w:i/>
                <w:iCs/>
                <w:sz w:val="22"/>
                <w:szCs w:val="22"/>
              </w:rPr>
              <w:br/>
              <w:t>Demand</w:t>
            </w:r>
          </w:p>
          <w:p w14:paraId="7F5C614A" w14:textId="77777777" w:rsidR="009C1403" w:rsidRDefault="00C6386D">
            <w:pPr>
              <w:kinsoku w:val="0"/>
              <w:overflowPunct w:val="0"/>
              <w:autoSpaceDE/>
              <w:autoSpaceDN/>
              <w:adjustRightInd/>
              <w:spacing w:before="237" w:after="248" w:line="257" w:lineRule="exact"/>
              <w:ind w:left="144" w:right="108"/>
              <w:textAlignment w:val="baseline"/>
              <w:rPr>
                <w:rFonts w:ascii="Arial" w:hAnsi="Arial" w:cs="Arial"/>
                <w:i/>
                <w:iCs/>
                <w:sz w:val="22"/>
                <w:szCs w:val="22"/>
              </w:rPr>
            </w:pPr>
            <w:r>
              <w:rPr>
                <w:rFonts w:ascii="Arial" w:hAnsi="Arial" w:cs="Arial"/>
                <w:b/>
                <w:bCs/>
                <w:sz w:val="22"/>
                <w:szCs w:val="22"/>
              </w:rPr>
              <w:t xml:space="preserve">Within time to restore </w:t>
            </w:r>
            <w:r>
              <w:rPr>
                <w:rFonts w:ascii="Arial" w:hAnsi="Arial" w:cs="Arial"/>
                <w:b/>
                <w:bCs/>
                <w:i/>
                <w:iCs/>
                <w:sz w:val="22"/>
                <w:szCs w:val="22"/>
              </w:rPr>
              <w:t xml:space="preserve">planned outage </w:t>
            </w:r>
            <w:r>
              <w:rPr>
                <w:rFonts w:ascii="Arial" w:hAnsi="Arial" w:cs="Arial"/>
                <w:i/>
                <w:iCs/>
                <w:sz w:val="22"/>
                <w:szCs w:val="22"/>
              </w:rPr>
              <w:t>Group Demand</w:t>
            </w:r>
          </w:p>
        </w:tc>
      </w:tr>
      <w:tr w:rsidR="009C1403" w14:paraId="3C1ED36E" w14:textId="77777777">
        <w:trPr>
          <w:trHeight w:hRule="exact" w:val="758"/>
        </w:trPr>
        <w:tc>
          <w:tcPr>
            <w:tcW w:w="1133" w:type="dxa"/>
            <w:tcBorders>
              <w:top w:val="single" w:sz="7" w:space="0" w:color="auto"/>
              <w:left w:val="single" w:sz="7" w:space="0" w:color="auto"/>
              <w:bottom w:val="single" w:sz="7" w:space="0" w:color="auto"/>
              <w:right w:val="single" w:sz="7" w:space="0" w:color="auto"/>
            </w:tcBorders>
          </w:tcPr>
          <w:p w14:paraId="17938AD9"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F</w:t>
            </w:r>
          </w:p>
        </w:tc>
        <w:tc>
          <w:tcPr>
            <w:tcW w:w="1344" w:type="dxa"/>
            <w:tcBorders>
              <w:top w:val="single" w:sz="7" w:space="0" w:color="auto"/>
              <w:left w:val="single" w:sz="7" w:space="0" w:color="auto"/>
              <w:bottom w:val="single" w:sz="7" w:space="0" w:color="auto"/>
              <w:right w:val="single" w:sz="7" w:space="0" w:color="auto"/>
            </w:tcBorders>
          </w:tcPr>
          <w:p w14:paraId="124271EA" w14:textId="77777777" w:rsidR="009C1403" w:rsidRDefault="00C6386D">
            <w:pPr>
              <w:kinsoku w:val="0"/>
              <w:overflowPunct w:val="0"/>
              <w:autoSpaceDE/>
              <w:autoSpaceDN/>
              <w:adjustRightInd/>
              <w:spacing w:after="498" w:line="255" w:lineRule="exact"/>
              <w:jc w:val="center"/>
              <w:textAlignment w:val="baseline"/>
              <w:rPr>
                <w:rFonts w:ascii="Arial" w:hAnsi="Arial" w:cs="Arial"/>
                <w:sz w:val="22"/>
                <w:szCs w:val="22"/>
              </w:rPr>
            </w:pPr>
            <w:r>
              <w:rPr>
                <w:rFonts w:ascii="Arial" w:hAnsi="Arial" w:cs="Arial"/>
                <w:sz w:val="22"/>
                <w:szCs w:val="22"/>
              </w:rPr>
              <w:t>&gt;1500 MW</w:t>
            </w:r>
          </w:p>
        </w:tc>
        <w:tc>
          <w:tcPr>
            <w:tcW w:w="1329" w:type="dxa"/>
            <w:tcBorders>
              <w:top w:val="single" w:sz="7" w:space="0" w:color="auto"/>
              <w:left w:val="single" w:sz="7" w:space="0" w:color="auto"/>
              <w:bottom w:val="single" w:sz="7" w:space="0" w:color="auto"/>
              <w:right w:val="single" w:sz="7" w:space="0" w:color="auto"/>
            </w:tcBorders>
          </w:tcPr>
          <w:p w14:paraId="1A18D1A3" w14:textId="0CCAF4F3" w:rsidR="009C1403" w:rsidRDefault="00811108">
            <w:pPr>
              <w:kinsoku w:val="0"/>
              <w:overflowPunct w:val="0"/>
              <w:autoSpaceDE/>
              <w:autoSpaceDN/>
              <w:adjustRightInd/>
              <w:spacing w:before="31" w:after="505" w:line="217" w:lineRule="exact"/>
              <w:jc w:val="center"/>
              <w:textAlignment w:val="baseline"/>
              <w:rPr>
                <w:rFonts w:ascii="Arial" w:hAnsi="Arial" w:cs="Arial"/>
                <w:b/>
                <w:bCs/>
                <w:sz w:val="15"/>
                <w:szCs w:val="15"/>
              </w:rPr>
            </w:pPr>
            <w:r w:rsidRPr="00087373">
              <w:rPr>
                <w:rFonts w:ascii="Symbol" w:eastAsia="Symbol" w:hAnsi="Symbol" w:cs="Symbol"/>
                <w:sz w:val="22"/>
                <w:szCs w:val="22"/>
              </w:rPr>
              <w:t>¥</w:t>
            </w:r>
          </w:p>
        </w:tc>
        <w:tc>
          <w:tcPr>
            <w:tcW w:w="2549" w:type="dxa"/>
            <w:tcBorders>
              <w:top w:val="single" w:sz="7" w:space="0" w:color="auto"/>
              <w:left w:val="single" w:sz="7" w:space="0" w:color="auto"/>
              <w:bottom w:val="single" w:sz="7" w:space="0" w:color="auto"/>
              <w:right w:val="single" w:sz="7" w:space="0" w:color="auto"/>
            </w:tcBorders>
          </w:tcPr>
          <w:p w14:paraId="452F1376"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c>
          <w:tcPr>
            <w:tcW w:w="2540" w:type="dxa"/>
            <w:tcBorders>
              <w:top w:val="single" w:sz="7" w:space="0" w:color="auto"/>
              <w:left w:val="single" w:sz="7" w:space="0" w:color="auto"/>
              <w:bottom w:val="single" w:sz="7" w:space="0" w:color="auto"/>
              <w:right w:val="single" w:sz="7" w:space="0" w:color="auto"/>
            </w:tcBorders>
          </w:tcPr>
          <w:p w14:paraId="3A0A6704" w14:textId="77777777" w:rsidR="009C1403" w:rsidRDefault="00C6386D">
            <w:pPr>
              <w:kinsoku w:val="0"/>
              <w:overflowPunct w:val="0"/>
              <w:autoSpaceDE/>
              <w:autoSpaceDN/>
              <w:adjustRightInd/>
              <w:spacing w:after="243" w:line="255" w:lineRule="exact"/>
              <w:ind w:left="108" w:right="864"/>
              <w:textAlignment w:val="baseline"/>
              <w:rPr>
                <w:rFonts w:ascii="Arial" w:hAnsi="Arial" w:cs="Arial"/>
                <w:i/>
                <w:iCs/>
                <w:sz w:val="22"/>
                <w:szCs w:val="22"/>
              </w:rPr>
            </w:pPr>
            <w:r>
              <w:rPr>
                <w:rFonts w:ascii="Arial" w:hAnsi="Arial" w:cs="Arial"/>
                <w:b/>
                <w:bCs/>
                <w:sz w:val="22"/>
                <w:szCs w:val="22"/>
              </w:rPr>
              <w:t xml:space="preserve">Immediately </w:t>
            </w:r>
            <w:r>
              <w:rPr>
                <w:rFonts w:ascii="Arial" w:hAnsi="Arial" w:cs="Arial"/>
                <w:i/>
                <w:iCs/>
                <w:sz w:val="22"/>
                <w:szCs w:val="22"/>
              </w:rPr>
              <w:t>Group Demand</w:t>
            </w:r>
          </w:p>
        </w:tc>
      </w:tr>
    </w:tbl>
    <w:p w14:paraId="05A1E7AD" w14:textId="77777777" w:rsidR="009C1403" w:rsidRDefault="009C1403">
      <w:pPr>
        <w:kinsoku w:val="0"/>
        <w:overflowPunct w:val="0"/>
        <w:autoSpaceDE/>
        <w:autoSpaceDN/>
        <w:adjustRightInd/>
        <w:spacing w:after="1429" w:line="20" w:lineRule="exact"/>
        <w:ind w:left="138" w:right="167"/>
        <w:textAlignment w:val="baseline"/>
        <w:rPr>
          <w:sz w:val="24"/>
          <w:szCs w:val="24"/>
        </w:rPr>
      </w:pPr>
    </w:p>
    <w:p w14:paraId="2F417A9E" w14:textId="77777777" w:rsidR="009C1403" w:rsidRDefault="00C6386D">
      <w:pPr>
        <w:kinsoku w:val="0"/>
        <w:overflowPunct w:val="0"/>
        <w:autoSpaceDE/>
        <w:autoSpaceDN/>
        <w:adjustRightInd/>
        <w:spacing w:before="2" w:after="788" w:line="276" w:lineRule="exact"/>
        <w:ind w:left="72"/>
        <w:textAlignment w:val="baseline"/>
        <w:rPr>
          <w:rFonts w:ascii="Arial" w:hAnsi="Arial" w:cs="Arial"/>
          <w:b/>
          <w:bCs/>
          <w:sz w:val="24"/>
          <w:szCs w:val="24"/>
        </w:rPr>
      </w:pPr>
      <w:r>
        <w:rPr>
          <w:rFonts w:ascii="Arial" w:hAnsi="Arial" w:cs="Arial"/>
          <w:b/>
          <w:bCs/>
          <w:sz w:val="24"/>
          <w:szCs w:val="24"/>
        </w:rPr>
        <w:t>Assessment of Contribution to Security from Generation</w:t>
      </w:r>
    </w:p>
    <w:p w14:paraId="7E09BDA9" w14:textId="142625B5" w:rsidR="009C1403" w:rsidRDefault="00C6386D">
      <w:pPr>
        <w:kinsoku w:val="0"/>
        <w:overflowPunct w:val="0"/>
        <w:autoSpaceDE/>
        <w:autoSpaceDN/>
        <w:adjustRightInd/>
        <w:spacing w:before="160" w:line="182" w:lineRule="exact"/>
        <w:ind w:left="504" w:right="72" w:hanging="432"/>
        <w:textAlignment w:val="baseline"/>
        <w:rPr>
          <w:rFonts w:ascii="Arial" w:hAnsi="Arial" w:cs="Arial"/>
          <w:sz w:val="16"/>
          <w:szCs w:val="16"/>
        </w:rPr>
      </w:pPr>
      <w:r>
        <w:rPr>
          <w:noProof/>
          <w:color w:val="2B579A"/>
          <w:shd w:val="clear" w:color="auto" w:fill="E6E6E6"/>
        </w:rPr>
        <mc:AlternateContent>
          <mc:Choice Requires="wps">
            <w:drawing>
              <wp:anchor distT="0" distB="0" distL="0" distR="0" simplePos="0" relativeHeight="251658306" behindDoc="0" locked="0" layoutInCell="0" allowOverlap="1" wp14:anchorId="37F13631" wp14:editId="54BF66D8">
                <wp:simplePos x="0" y="0"/>
                <wp:positionH relativeFrom="page">
                  <wp:posOffset>914400</wp:posOffset>
                </wp:positionH>
                <wp:positionV relativeFrom="page">
                  <wp:posOffset>9168130</wp:posOffset>
                </wp:positionV>
                <wp:extent cx="1835785" cy="0"/>
                <wp:effectExtent l="0" t="0" r="0" b="0"/>
                <wp:wrapSquare wrapText="bothSides"/>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78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E8D29" id="Straight Connector 180" o:spid="_x0000_s1026" style="position:absolute;z-index:25165830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in,721.9pt" to="216.55pt,7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" o:allowincell="f" strokeweight=".95pt">
                <w10:wrap type="square" anchorx="page" anchory="page"/>
              </v:line>
            </w:pict>
          </mc:Fallback>
        </mc:AlternateContent>
      </w:r>
      <w:r>
        <w:rPr>
          <w:rFonts w:ascii="Arial" w:hAnsi="Arial" w:cs="Arial"/>
          <w:sz w:val="13"/>
          <w:szCs w:val="13"/>
        </w:rPr>
        <w:t xml:space="preserve">Note 1 </w:t>
      </w:r>
      <w:r>
        <w:rPr>
          <w:rFonts w:ascii="Arial" w:hAnsi="Arial" w:cs="Arial"/>
          <w:sz w:val="16"/>
          <w:szCs w:val="16"/>
        </w:rPr>
        <w:t>The planned outage may be of a transmission circuit, generation circuit, generating unit, reactive compensator or other reactive power provider</w:t>
      </w:r>
      <w:ins w:id="2058" w:author="Stuart McLarnon (NESO)" w:date="2025-01-24T15:36:00Z" w16du:dateUtc="2025-01-24T15:36:00Z">
        <w:r w:rsidR="00C72086">
          <w:rPr>
            <w:rFonts w:ascii="Arial" w:hAnsi="Arial" w:cs="Arial"/>
            <w:sz w:val="16"/>
            <w:szCs w:val="16"/>
          </w:rPr>
          <w:t>.</w:t>
        </w:r>
      </w:ins>
    </w:p>
    <w:p w14:paraId="56BDFA6C" w14:textId="1E20BA94" w:rsidR="009C1403" w:rsidDel="002A3E60" w:rsidRDefault="00C6386D">
      <w:pPr>
        <w:kinsoku w:val="0"/>
        <w:overflowPunct w:val="0"/>
        <w:autoSpaceDE/>
        <w:autoSpaceDN/>
        <w:adjustRightInd/>
        <w:spacing w:before="12" w:line="225" w:lineRule="exact"/>
        <w:ind w:left="72" w:right="2304"/>
        <w:textAlignment w:val="baseline"/>
        <w:rPr>
          <w:del w:id="2059" w:author="Tammy Meek (NESO)" w:date="2025-01-28T10:57:00Z" w16du:dateUtc="2025-01-28T10:57:00Z"/>
          <w:rFonts w:ascii="Arial" w:hAnsi="Arial" w:cs="Arial"/>
          <w:sz w:val="16"/>
          <w:szCs w:val="16"/>
        </w:rPr>
      </w:pPr>
      <w:r>
        <w:rPr>
          <w:rFonts w:ascii="Arial" w:hAnsi="Arial" w:cs="Arial"/>
          <w:sz w:val="13"/>
          <w:szCs w:val="13"/>
        </w:rPr>
        <w:t xml:space="preserve">Note 2 </w:t>
      </w:r>
      <w:r>
        <w:rPr>
          <w:rFonts w:ascii="Arial" w:hAnsi="Arial" w:cs="Arial"/>
          <w:sz w:val="16"/>
          <w:szCs w:val="16"/>
        </w:rPr>
        <w:t>The group demand may be lost for up to 60 seconds if this leads to significant economies</w:t>
      </w:r>
      <w:ins w:id="2060" w:author="Stuart McLarnon (NESO)" w:date="2025-01-24T15:36:00Z" w16du:dateUtc="2025-01-24T15:36:00Z">
        <w:r w:rsidR="00C72086">
          <w:rPr>
            <w:rFonts w:ascii="Arial" w:hAnsi="Arial" w:cs="Arial"/>
            <w:sz w:val="16"/>
            <w:szCs w:val="16"/>
          </w:rPr>
          <w:t>.</w:t>
        </w:r>
      </w:ins>
      <w:r>
        <w:rPr>
          <w:rFonts w:ascii="Arial" w:hAnsi="Arial" w:cs="Arial"/>
          <w:sz w:val="16"/>
          <w:szCs w:val="16"/>
        </w:rPr>
        <w:t xml:space="preserve"> </w:t>
      </w:r>
      <w:r>
        <w:rPr>
          <w:rFonts w:ascii="Arial" w:hAnsi="Arial" w:cs="Arial"/>
          <w:sz w:val="13"/>
          <w:szCs w:val="13"/>
        </w:rPr>
        <w:t xml:space="preserve">Note 3 </w:t>
      </w:r>
      <w:r>
        <w:rPr>
          <w:rFonts w:ascii="Arial" w:hAnsi="Arial" w:cs="Arial"/>
          <w:sz w:val="16"/>
          <w:szCs w:val="16"/>
        </w:rPr>
        <w:t>Up to 60MW may be lost for up to 60 seconds if this leads to significant economies</w:t>
      </w:r>
      <w:ins w:id="2061" w:author="Stuart McLarnon (NESO)" w:date="2025-01-24T15:36:00Z" w16du:dateUtc="2025-01-24T15:36:00Z">
        <w:r w:rsidR="00C72086">
          <w:rPr>
            <w:rFonts w:ascii="Arial" w:hAnsi="Arial" w:cs="Arial"/>
            <w:sz w:val="16"/>
            <w:szCs w:val="16"/>
          </w:rPr>
          <w:t>.</w:t>
        </w:r>
      </w:ins>
      <w:ins w:id="2062" w:author="Tammy Meek (NESO)" w:date="2025-01-28T10:57:00Z" w16du:dateUtc="2025-01-28T10:57:00Z">
        <w:r w:rsidR="002A3E60">
          <w:rPr>
            <w:rFonts w:ascii="Arial" w:hAnsi="Arial" w:cs="Arial"/>
            <w:sz w:val="16"/>
            <w:szCs w:val="16"/>
          </w:rPr>
          <w:t xml:space="preserve"> </w:t>
        </w:r>
      </w:ins>
    </w:p>
    <w:p w14:paraId="513CEF27" w14:textId="4DC3C726" w:rsidR="009C1403" w:rsidDel="002A3E60" w:rsidRDefault="009C1403">
      <w:pPr>
        <w:kinsoku w:val="0"/>
        <w:overflowPunct w:val="0"/>
        <w:autoSpaceDE/>
        <w:autoSpaceDN/>
        <w:adjustRightInd/>
        <w:spacing w:before="12" w:line="225" w:lineRule="exact"/>
        <w:ind w:left="72" w:right="2304"/>
        <w:textAlignment w:val="baseline"/>
        <w:rPr>
          <w:del w:id="2063" w:author="Tammy Meek (NESO)" w:date="2025-01-28T10:57:00Z" w16du:dateUtc="2025-01-28T10:57:00Z"/>
          <w:sz w:val="24"/>
          <w:szCs w:val="24"/>
        </w:rPr>
        <w:sectPr w:rsidR="009C1403" w:rsidDel="002A3E60">
          <w:headerReference w:type="default" r:id="rId35"/>
          <w:pgSz w:w="11904" w:h="16834"/>
          <w:pgMar w:top="1420" w:right="1340" w:bottom="508" w:left="1364" w:header="720" w:footer="720" w:gutter="0"/>
          <w:cols w:space="720"/>
          <w:noEndnote/>
        </w:sectPr>
        <w:pPrChange w:id="2074" w:author="Tammy Meek (NESO)" w:date="2025-01-28T10:57:00Z" w16du:dateUtc="2025-01-28T10:57:00Z">
          <w:pPr>
            <w:widowControl/>
          </w:pPr>
        </w:pPrChange>
      </w:pPr>
    </w:p>
    <w:p w14:paraId="1F9C17BB" w14:textId="77777777" w:rsidR="002A3E60" w:rsidRDefault="002A3E60">
      <w:pPr>
        <w:kinsoku w:val="0"/>
        <w:overflowPunct w:val="0"/>
        <w:autoSpaceDE/>
        <w:autoSpaceDN/>
        <w:adjustRightInd/>
        <w:spacing w:before="10" w:line="275" w:lineRule="exact"/>
        <w:ind w:left="720" w:right="360" w:hanging="720"/>
        <w:jc w:val="both"/>
        <w:textAlignment w:val="baseline"/>
        <w:rPr>
          <w:ins w:id="2075" w:author="Tammy Meek (NESO)" w:date="2025-01-28T10:57:00Z" w16du:dateUtc="2025-01-28T10:57:00Z"/>
          <w:rFonts w:ascii="Arial" w:hAnsi="Arial" w:cs="Arial"/>
          <w:spacing w:val="-3"/>
          <w:sz w:val="24"/>
          <w:szCs w:val="24"/>
        </w:rPr>
      </w:pPr>
    </w:p>
    <w:p w14:paraId="1927F58C" w14:textId="77777777" w:rsidR="002A3E60" w:rsidRDefault="002A3E60">
      <w:pPr>
        <w:kinsoku w:val="0"/>
        <w:overflowPunct w:val="0"/>
        <w:autoSpaceDE/>
        <w:autoSpaceDN/>
        <w:adjustRightInd/>
        <w:spacing w:before="10" w:line="275" w:lineRule="exact"/>
        <w:ind w:left="720" w:right="360" w:hanging="720"/>
        <w:jc w:val="both"/>
        <w:textAlignment w:val="baseline"/>
        <w:rPr>
          <w:ins w:id="2076" w:author="Tammy Meek (NESO)" w:date="2025-01-28T10:57:00Z" w16du:dateUtc="2025-01-28T10:57:00Z"/>
          <w:rFonts w:ascii="Arial" w:hAnsi="Arial" w:cs="Arial"/>
          <w:spacing w:val="-3"/>
          <w:sz w:val="24"/>
          <w:szCs w:val="24"/>
        </w:rPr>
      </w:pPr>
    </w:p>
    <w:p w14:paraId="29AF96EB" w14:textId="21C18C16" w:rsidR="009C1403" w:rsidRDefault="00C6386D">
      <w:pPr>
        <w:kinsoku w:val="0"/>
        <w:overflowPunct w:val="0"/>
        <w:autoSpaceDE/>
        <w:autoSpaceDN/>
        <w:adjustRightInd/>
        <w:spacing w:before="10" w:line="275"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3.13 Where network assets are insufficient to meet the security requirements, it is necessary to assess the contribution to security from </w:t>
      </w:r>
      <w:r>
        <w:rPr>
          <w:rFonts w:ascii="Arial" w:hAnsi="Arial" w:cs="Arial"/>
          <w:i/>
          <w:iCs/>
          <w:spacing w:val="-3"/>
          <w:sz w:val="24"/>
          <w:szCs w:val="24"/>
        </w:rPr>
        <w:t xml:space="preserve">large power stations </w:t>
      </w:r>
      <w:r>
        <w:rPr>
          <w:rFonts w:ascii="Arial" w:hAnsi="Arial" w:cs="Arial"/>
          <w:spacing w:val="-3"/>
          <w:sz w:val="24"/>
          <w:szCs w:val="24"/>
        </w:rPr>
        <w:t xml:space="preserve">connected at either the transmission connection interface or embedded within the </w:t>
      </w:r>
      <w:r>
        <w:rPr>
          <w:rFonts w:ascii="Arial" w:hAnsi="Arial" w:cs="Arial"/>
          <w:i/>
          <w:iCs/>
          <w:spacing w:val="-3"/>
          <w:sz w:val="24"/>
          <w:szCs w:val="24"/>
        </w:rPr>
        <w:t xml:space="preserve">Networks Operator’s </w:t>
      </w:r>
      <w:r>
        <w:rPr>
          <w:rFonts w:ascii="Arial" w:hAnsi="Arial" w:cs="Arial"/>
          <w:spacing w:val="-3"/>
          <w:sz w:val="24"/>
          <w:szCs w:val="24"/>
        </w:rPr>
        <w:t xml:space="preserve">system. This will identify whether the aggregate generation capacity of the </w:t>
      </w:r>
      <w:r>
        <w:rPr>
          <w:rFonts w:ascii="Arial" w:hAnsi="Arial" w:cs="Arial"/>
          <w:i/>
          <w:iCs/>
          <w:spacing w:val="-3"/>
          <w:sz w:val="24"/>
          <w:szCs w:val="24"/>
        </w:rPr>
        <w:t xml:space="preserve">large power station </w:t>
      </w:r>
      <w:r>
        <w:rPr>
          <w:rFonts w:ascii="Arial" w:hAnsi="Arial" w:cs="Arial"/>
          <w:spacing w:val="-3"/>
          <w:sz w:val="24"/>
          <w:szCs w:val="24"/>
        </w:rPr>
        <w:t>connected to the network has the potential to meet any deficit in system security from network assets.</w:t>
      </w:r>
    </w:p>
    <w:p w14:paraId="503D707D" w14:textId="77777777" w:rsidR="009C1403" w:rsidRDefault="00C6386D">
      <w:pPr>
        <w:kinsoku w:val="0"/>
        <w:overflowPunct w:val="0"/>
        <w:autoSpaceDE/>
        <w:autoSpaceDN/>
        <w:adjustRightInd/>
        <w:spacing w:before="214" w:line="274" w:lineRule="exact"/>
        <w:ind w:left="720" w:right="360" w:hanging="720"/>
        <w:jc w:val="both"/>
        <w:textAlignment w:val="baseline"/>
        <w:rPr>
          <w:rFonts w:ascii="Arial" w:hAnsi="Arial" w:cs="Arial"/>
          <w:spacing w:val="-3"/>
          <w:sz w:val="24"/>
          <w:szCs w:val="24"/>
        </w:rPr>
      </w:pPr>
      <w:r>
        <w:rPr>
          <w:rFonts w:ascii="Arial" w:hAnsi="Arial" w:cs="Arial"/>
          <w:spacing w:val="-3"/>
          <w:sz w:val="24"/>
          <w:szCs w:val="24"/>
        </w:rPr>
        <w:t xml:space="preserve">3.14 The combined contribution by </w:t>
      </w:r>
      <w:r>
        <w:rPr>
          <w:rFonts w:ascii="Arial" w:hAnsi="Arial" w:cs="Arial"/>
          <w:i/>
          <w:iCs/>
          <w:spacing w:val="-3"/>
          <w:sz w:val="24"/>
          <w:szCs w:val="24"/>
        </w:rPr>
        <w:t xml:space="preserve">large power stations </w:t>
      </w:r>
      <w:r>
        <w:rPr>
          <w:rFonts w:ascii="Arial" w:hAnsi="Arial" w:cs="Arial"/>
          <w:spacing w:val="-3"/>
          <w:sz w:val="24"/>
          <w:szCs w:val="24"/>
        </w:rPr>
        <w:t xml:space="preserve">shall never have a greater impact on system security than the loss of the largest circuit infeed to the group. The contributions from embedded </w:t>
      </w:r>
      <w:r>
        <w:rPr>
          <w:rFonts w:ascii="Arial" w:hAnsi="Arial" w:cs="Arial"/>
          <w:i/>
          <w:iCs/>
          <w:spacing w:val="-3"/>
          <w:sz w:val="24"/>
          <w:szCs w:val="24"/>
        </w:rPr>
        <w:t xml:space="preserve">small </w:t>
      </w:r>
      <w:r>
        <w:rPr>
          <w:rFonts w:ascii="Arial" w:hAnsi="Arial" w:cs="Arial"/>
          <w:spacing w:val="-3"/>
          <w:sz w:val="24"/>
          <w:szCs w:val="24"/>
        </w:rPr>
        <w:t xml:space="preserve">and </w:t>
      </w:r>
      <w:r>
        <w:rPr>
          <w:rFonts w:ascii="Arial" w:hAnsi="Arial" w:cs="Arial"/>
          <w:i/>
          <w:iCs/>
          <w:spacing w:val="-3"/>
          <w:sz w:val="24"/>
          <w:szCs w:val="24"/>
        </w:rPr>
        <w:t xml:space="preserve">medium power stations </w:t>
      </w:r>
      <w:r>
        <w:rPr>
          <w:rFonts w:ascii="Arial" w:hAnsi="Arial" w:cs="Arial"/>
          <w:spacing w:val="-3"/>
          <w:sz w:val="24"/>
          <w:szCs w:val="24"/>
        </w:rPr>
        <w:t xml:space="preserve">provide additional capacity to enable the supply of demand which may not otherwise be met following a </w:t>
      </w:r>
      <w:r>
        <w:rPr>
          <w:rFonts w:ascii="Arial" w:hAnsi="Arial" w:cs="Arial"/>
          <w:i/>
          <w:iCs/>
          <w:spacing w:val="-3"/>
          <w:sz w:val="24"/>
          <w:szCs w:val="24"/>
        </w:rPr>
        <w:t>secured event</w:t>
      </w:r>
      <w:r>
        <w:rPr>
          <w:rFonts w:ascii="Arial" w:hAnsi="Arial" w:cs="Arial"/>
          <w:spacing w:val="-3"/>
          <w:sz w:val="24"/>
          <w:szCs w:val="24"/>
        </w:rPr>
        <w:t>, but shall not replace the requirement for system connection. The assessment of contribution of generation to group security will therefore consider;</w:t>
      </w:r>
    </w:p>
    <w:p w14:paraId="60115150" w14:textId="77777777" w:rsidR="009C1403" w:rsidRDefault="00C6386D">
      <w:pPr>
        <w:kinsoku w:val="0"/>
        <w:overflowPunct w:val="0"/>
        <w:autoSpaceDE/>
        <w:autoSpaceDN/>
        <w:adjustRightInd/>
        <w:spacing w:before="203" w:line="277" w:lineRule="exact"/>
        <w:ind w:left="720"/>
        <w:textAlignment w:val="baseline"/>
        <w:rPr>
          <w:rFonts w:ascii="Arial" w:hAnsi="Arial" w:cs="Arial"/>
          <w:i/>
          <w:iCs/>
          <w:spacing w:val="2"/>
          <w:sz w:val="24"/>
          <w:szCs w:val="24"/>
        </w:rPr>
      </w:pPr>
      <w:r>
        <w:rPr>
          <w:rFonts w:ascii="Arial" w:hAnsi="Arial" w:cs="Arial"/>
          <w:spacing w:val="2"/>
          <w:sz w:val="24"/>
          <w:szCs w:val="24"/>
        </w:rPr>
        <w:t xml:space="preserve">3.14.1 the generation </w:t>
      </w:r>
      <w:r>
        <w:rPr>
          <w:rFonts w:ascii="Arial" w:hAnsi="Arial" w:cs="Arial"/>
          <w:i/>
          <w:iCs/>
          <w:spacing w:val="2"/>
          <w:sz w:val="24"/>
          <w:szCs w:val="24"/>
        </w:rPr>
        <w:t>annual load factor;</w:t>
      </w:r>
    </w:p>
    <w:p w14:paraId="1369451A" w14:textId="77777777" w:rsidR="009C1403" w:rsidRDefault="00C6386D">
      <w:pPr>
        <w:kinsoku w:val="0"/>
        <w:overflowPunct w:val="0"/>
        <w:autoSpaceDE/>
        <w:autoSpaceDN/>
        <w:adjustRightInd/>
        <w:spacing w:before="203" w:line="277" w:lineRule="exact"/>
        <w:ind w:left="720"/>
        <w:textAlignment w:val="baseline"/>
        <w:rPr>
          <w:rFonts w:ascii="Arial" w:hAnsi="Arial" w:cs="Arial"/>
          <w:spacing w:val="1"/>
          <w:sz w:val="24"/>
          <w:szCs w:val="24"/>
        </w:rPr>
      </w:pPr>
      <w:r>
        <w:rPr>
          <w:rFonts w:ascii="Arial" w:hAnsi="Arial" w:cs="Arial"/>
          <w:spacing w:val="1"/>
          <w:sz w:val="24"/>
          <w:szCs w:val="24"/>
        </w:rPr>
        <w:t>3.14.2 the availability of generation under outage conditions;</w:t>
      </w:r>
    </w:p>
    <w:p w14:paraId="488CC485" w14:textId="77777777"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3.14.3 the fuel source availability, i.e. whether energy is continuous, stored, storable or predictable;</w:t>
      </w:r>
    </w:p>
    <w:p w14:paraId="5B5C067F" w14:textId="77777777" w:rsidR="009C1403" w:rsidRDefault="00C6386D">
      <w:pPr>
        <w:kinsoku w:val="0"/>
        <w:overflowPunct w:val="0"/>
        <w:autoSpaceDE/>
        <w:autoSpaceDN/>
        <w:adjustRightInd/>
        <w:spacing w:before="206" w:line="274" w:lineRule="exact"/>
        <w:ind w:left="1512" w:right="360" w:hanging="792"/>
        <w:jc w:val="both"/>
        <w:textAlignment w:val="baseline"/>
        <w:rPr>
          <w:rFonts w:ascii="Arial" w:hAnsi="Arial" w:cs="Arial"/>
          <w:sz w:val="24"/>
          <w:szCs w:val="24"/>
        </w:rPr>
      </w:pPr>
      <w:r>
        <w:rPr>
          <w:rFonts w:ascii="Arial" w:hAnsi="Arial" w:cs="Arial"/>
          <w:sz w:val="24"/>
          <w:szCs w:val="24"/>
        </w:rPr>
        <w:t>3.14.4 common-mode failure mechanisms such as common fuel source, connections or plant stability / ride-through capability;</w:t>
      </w:r>
    </w:p>
    <w:p w14:paraId="74720A5A" w14:textId="53FE4DAB" w:rsidR="009C1403" w:rsidRDefault="00C6386D">
      <w:pPr>
        <w:kinsoku w:val="0"/>
        <w:overflowPunct w:val="0"/>
        <w:autoSpaceDE/>
        <w:autoSpaceDN/>
        <w:adjustRightInd/>
        <w:spacing w:before="207" w:line="273" w:lineRule="exact"/>
        <w:ind w:left="1512" w:right="360" w:hanging="792"/>
        <w:jc w:val="both"/>
        <w:textAlignment w:val="baseline"/>
        <w:rPr>
          <w:rFonts w:ascii="Arial" w:hAnsi="Arial" w:cs="Arial"/>
          <w:sz w:val="24"/>
          <w:szCs w:val="24"/>
        </w:rPr>
      </w:pPr>
      <w:r>
        <w:rPr>
          <w:rFonts w:ascii="Arial" w:hAnsi="Arial" w:cs="Arial"/>
          <w:sz w:val="24"/>
          <w:szCs w:val="24"/>
        </w:rPr>
        <w:t>3.14.5 capping of generation contribution in the event that the generation contribution is dominant with respect to circuit infeed capability</w:t>
      </w:r>
      <w:ins w:id="2077" w:author="Stuart McLarnon (NESO)" w:date="2025-01-24T15:37:00Z" w16du:dateUtc="2025-01-24T15:37:00Z">
        <w:r w:rsidR="00C72086">
          <w:rPr>
            <w:rFonts w:ascii="Arial" w:hAnsi="Arial" w:cs="Arial"/>
            <w:sz w:val="24"/>
            <w:szCs w:val="24"/>
          </w:rPr>
          <w:t>.</w:t>
        </w:r>
      </w:ins>
    </w:p>
    <w:p w14:paraId="56042531" w14:textId="77777777" w:rsidR="009C1403" w:rsidRDefault="00C6386D">
      <w:pPr>
        <w:kinsoku w:val="0"/>
        <w:overflowPunct w:val="0"/>
        <w:autoSpaceDE/>
        <w:autoSpaceDN/>
        <w:adjustRightInd/>
        <w:spacing w:before="210" w:line="271" w:lineRule="exact"/>
        <w:ind w:left="720" w:right="360" w:hanging="720"/>
        <w:jc w:val="both"/>
        <w:textAlignment w:val="baseline"/>
        <w:rPr>
          <w:rFonts w:ascii="Arial" w:hAnsi="Arial" w:cs="Arial"/>
          <w:sz w:val="24"/>
          <w:szCs w:val="24"/>
        </w:rPr>
      </w:pPr>
      <w:r>
        <w:rPr>
          <w:rFonts w:ascii="Arial" w:hAnsi="Arial" w:cs="Arial"/>
          <w:sz w:val="24"/>
          <w:szCs w:val="24"/>
        </w:rPr>
        <w:t xml:space="preserve">3.15 The effective contribution of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importing capacity, shall not exceed the levels indicated in Table 3.2 while taking due account of the considerations detailed in paragraph 3.13.</w:t>
      </w:r>
    </w:p>
    <w:p w14:paraId="7813A46F" w14:textId="4236DCB2" w:rsidR="009C1403" w:rsidRDefault="00C6386D">
      <w:pPr>
        <w:kinsoku w:val="0"/>
        <w:overflowPunct w:val="0"/>
        <w:autoSpaceDE/>
        <w:autoSpaceDN/>
        <w:adjustRightInd/>
        <w:spacing w:before="339" w:after="121" w:line="274" w:lineRule="exact"/>
        <w:ind w:left="1872" w:right="360" w:hanging="1872"/>
        <w:textAlignment w:val="baseline"/>
        <w:rPr>
          <w:rFonts w:ascii="Arial" w:hAnsi="Arial" w:cs="Arial"/>
          <w:i/>
          <w:iCs/>
          <w:sz w:val="24"/>
          <w:szCs w:val="24"/>
        </w:rPr>
      </w:pPr>
      <w:r>
        <w:rPr>
          <w:rFonts w:ascii="Arial" w:hAnsi="Arial" w:cs="Arial"/>
          <w:sz w:val="24"/>
          <w:szCs w:val="24"/>
        </w:rPr>
        <w:t xml:space="preserve">Table 3.2 Effective contribution of embedded </w:t>
      </w:r>
      <w:r>
        <w:rPr>
          <w:rFonts w:ascii="Arial" w:hAnsi="Arial" w:cs="Arial"/>
          <w:i/>
          <w:iCs/>
          <w:sz w:val="24"/>
          <w:szCs w:val="24"/>
        </w:rPr>
        <w:t xml:space="preserve">large power stations </w:t>
      </w:r>
      <w:r>
        <w:rPr>
          <w:rFonts w:ascii="Arial" w:hAnsi="Arial" w:cs="Arial"/>
          <w:sz w:val="24"/>
          <w:szCs w:val="24"/>
        </w:rPr>
        <w:t xml:space="preserve">to </w:t>
      </w:r>
      <w:r>
        <w:rPr>
          <w:rFonts w:ascii="Arial" w:hAnsi="Arial" w:cs="Arial"/>
          <w:i/>
          <w:iCs/>
          <w:sz w:val="24"/>
          <w:szCs w:val="24"/>
        </w:rPr>
        <w:t xml:space="preserve">demand group </w:t>
      </w:r>
      <w:r>
        <w:rPr>
          <w:rFonts w:ascii="Arial" w:hAnsi="Arial" w:cs="Arial"/>
          <w:sz w:val="24"/>
          <w:szCs w:val="24"/>
        </w:rPr>
        <w:t xml:space="preserve">importing capacity in </w:t>
      </w:r>
      <w:r>
        <w:rPr>
          <w:rFonts w:ascii="Arial" w:hAnsi="Arial" w:cs="Arial"/>
          <w:i/>
          <w:iCs/>
          <w:sz w:val="24"/>
          <w:szCs w:val="24"/>
        </w:rPr>
        <w:t>NGET’s transmission system</w:t>
      </w:r>
    </w:p>
    <w:tbl>
      <w:tblPr>
        <w:tblW w:w="0" w:type="auto"/>
        <w:tblInd w:w="9" w:type="dxa"/>
        <w:tblLayout w:type="fixed"/>
        <w:tblCellMar>
          <w:left w:w="0" w:type="dxa"/>
          <w:right w:w="0" w:type="dxa"/>
        </w:tblCellMar>
        <w:tblLook w:val="0000" w:firstRow="0" w:lastRow="0" w:firstColumn="0" w:lastColumn="0" w:noHBand="0" w:noVBand="0"/>
      </w:tblPr>
      <w:tblGrid>
        <w:gridCol w:w="1819"/>
        <w:gridCol w:w="2837"/>
        <w:gridCol w:w="4704"/>
      </w:tblGrid>
      <w:tr w:rsidR="009C1403" w14:paraId="11F8CD6A" w14:textId="77777777">
        <w:trPr>
          <w:cantSplit/>
          <w:trHeight w:hRule="exact" w:val="278"/>
        </w:trPr>
        <w:tc>
          <w:tcPr>
            <w:tcW w:w="1819" w:type="dxa"/>
            <w:vMerge w:val="restart"/>
            <w:tcBorders>
              <w:top w:val="single" w:sz="7" w:space="0" w:color="auto"/>
              <w:left w:val="single" w:sz="7" w:space="0" w:color="auto"/>
              <w:bottom w:val="nil"/>
              <w:right w:val="single" w:sz="7" w:space="0" w:color="auto"/>
            </w:tcBorders>
          </w:tcPr>
          <w:p w14:paraId="24983C26" w14:textId="77777777" w:rsidR="009C1403" w:rsidRDefault="00C6386D">
            <w:pPr>
              <w:kinsoku w:val="0"/>
              <w:overflowPunct w:val="0"/>
              <w:autoSpaceDE/>
              <w:autoSpaceDN/>
              <w:adjustRightInd/>
              <w:spacing w:line="233" w:lineRule="exact"/>
              <w:ind w:left="144"/>
              <w:textAlignment w:val="baseline"/>
              <w:rPr>
                <w:rFonts w:ascii="Arial" w:hAnsi="Arial" w:cs="Arial"/>
                <w:sz w:val="21"/>
                <w:szCs w:val="21"/>
              </w:rPr>
            </w:pPr>
            <w:r>
              <w:rPr>
                <w:rFonts w:ascii="Arial" w:hAnsi="Arial" w:cs="Arial"/>
                <w:sz w:val="21"/>
                <w:szCs w:val="21"/>
              </w:rPr>
              <w:t xml:space="preserve">Expected </w:t>
            </w:r>
            <w:r>
              <w:rPr>
                <w:rFonts w:ascii="Arial" w:hAnsi="Arial" w:cs="Arial"/>
                <w:i/>
                <w:iCs/>
                <w:sz w:val="21"/>
                <w:szCs w:val="21"/>
              </w:rPr>
              <w:t xml:space="preserve">annual load factor </w:t>
            </w:r>
            <w:r>
              <w:rPr>
                <w:rFonts w:ascii="Arial" w:hAnsi="Arial" w:cs="Arial"/>
                <w:sz w:val="21"/>
                <w:szCs w:val="21"/>
              </w:rPr>
              <w:t>of generation</w:t>
            </w:r>
          </w:p>
        </w:tc>
        <w:tc>
          <w:tcPr>
            <w:tcW w:w="7541" w:type="dxa"/>
            <w:gridSpan w:val="2"/>
            <w:tcBorders>
              <w:top w:val="single" w:sz="7" w:space="0" w:color="auto"/>
              <w:left w:val="single" w:sz="7" w:space="0" w:color="auto"/>
              <w:bottom w:val="single" w:sz="7" w:space="0" w:color="auto"/>
              <w:right w:val="single" w:sz="7" w:space="0" w:color="auto"/>
            </w:tcBorders>
            <w:vAlign w:val="center"/>
          </w:tcPr>
          <w:p w14:paraId="7F484129" w14:textId="77777777" w:rsidR="009C1403" w:rsidRDefault="00C6386D">
            <w:pPr>
              <w:kinsoku w:val="0"/>
              <w:overflowPunct w:val="0"/>
              <w:autoSpaceDE/>
              <w:autoSpaceDN/>
              <w:adjustRightInd/>
              <w:spacing w:before="35" w:line="229" w:lineRule="exact"/>
              <w:ind w:right="2687"/>
              <w:jc w:val="right"/>
              <w:textAlignment w:val="baseline"/>
              <w:rPr>
                <w:rFonts w:ascii="Arial" w:hAnsi="Arial" w:cs="Arial"/>
                <w:sz w:val="21"/>
                <w:szCs w:val="21"/>
              </w:rPr>
            </w:pPr>
            <w:r>
              <w:rPr>
                <w:rFonts w:ascii="Arial" w:hAnsi="Arial" w:cs="Arial"/>
                <w:sz w:val="21"/>
                <w:szCs w:val="21"/>
              </w:rPr>
              <w:t>Initial system conditions</w:t>
            </w:r>
          </w:p>
        </w:tc>
      </w:tr>
      <w:tr w:rsidR="009C1403" w14:paraId="799A7D4E" w14:textId="77777777">
        <w:trPr>
          <w:cantSplit/>
          <w:trHeight w:hRule="exact" w:val="452"/>
        </w:trPr>
        <w:tc>
          <w:tcPr>
            <w:tcW w:w="1819" w:type="dxa"/>
            <w:vMerge/>
            <w:tcBorders>
              <w:top w:val="nil"/>
              <w:left w:val="single" w:sz="7" w:space="0" w:color="auto"/>
              <w:bottom w:val="single" w:sz="7" w:space="0" w:color="auto"/>
              <w:right w:val="single" w:sz="7" w:space="0" w:color="auto"/>
            </w:tcBorders>
          </w:tcPr>
          <w:p w14:paraId="10ED1761" w14:textId="77777777" w:rsidR="009C1403" w:rsidRDefault="009C1403">
            <w:pPr>
              <w:kinsoku w:val="0"/>
              <w:overflowPunct w:val="0"/>
              <w:autoSpaceDE/>
              <w:autoSpaceDN/>
              <w:adjustRightInd/>
              <w:textAlignment w:val="baseline"/>
              <w:rPr>
                <w:rFonts w:ascii="Arial" w:hAnsi="Arial" w:cs="Arial"/>
                <w:sz w:val="21"/>
                <w:szCs w:val="21"/>
              </w:rPr>
            </w:pPr>
          </w:p>
        </w:tc>
        <w:tc>
          <w:tcPr>
            <w:tcW w:w="2837" w:type="dxa"/>
            <w:tcBorders>
              <w:top w:val="single" w:sz="7" w:space="0" w:color="auto"/>
              <w:left w:val="single" w:sz="7" w:space="0" w:color="auto"/>
              <w:bottom w:val="single" w:sz="7" w:space="0" w:color="auto"/>
              <w:right w:val="single" w:sz="7" w:space="0" w:color="auto"/>
            </w:tcBorders>
          </w:tcPr>
          <w:p w14:paraId="72A69CBB" w14:textId="77777777" w:rsidR="009C1403" w:rsidRDefault="00C6386D">
            <w:pPr>
              <w:kinsoku w:val="0"/>
              <w:overflowPunct w:val="0"/>
              <w:autoSpaceDE/>
              <w:autoSpaceDN/>
              <w:adjustRightInd/>
              <w:spacing w:after="195" w:line="235" w:lineRule="exact"/>
              <w:ind w:left="125"/>
              <w:textAlignment w:val="baseline"/>
              <w:rPr>
                <w:rFonts w:ascii="Arial" w:hAnsi="Arial" w:cs="Arial"/>
                <w:i/>
                <w:iCs/>
                <w:sz w:val="21"/>
                <w:szCs w:val="21"/>
              </w:rPr>
            </w:pPr>
            <w:r>
              <w:rPr>
                <w:rFonts w:ascii="Arial" w:hAnsi="Arial" w:cs="Arial"/>
                <w:i/>
                <w:iCs/>
                <w:sz w:val="21"/>
                <w:szCs w:val="21"/>
              </w:rPr>
              <w:t>Intact system</w:t>
            </w:r>
          </w:p>
        </w:tc>
        <w:tc>
          <w:tcPr>
            <w:tcW w:w="4704" w:type="dxa"/>
            <w:tcBorders>
              <w:top w:val="single" w:sz="7" w:space="0" w:color="auto"/>
              <w:left w:val="single" w:sz="7" w:space="0" w:color="auto"/>
              <w:bottom w:val="single" w:sz="7" w:space="0" w:color="auto"/>
              <w:right w:val="single" w:sz="7" w:space="0" w:color="auto"/>
            </w:tcBorders>
          </w:tcPr>
          <w:p w14:paraId="7CD7B07C" w14:textId="77777777" w:rsidR="009C1403" w:rsidRDefault="00C6386D">
            <w:pPr>
              <w:kinsoku w:val="0"/>
              <w:overflowPunct w:val="0"/>
              <w:autoSpaceDE/>
              <w:autoSpaceDN/>
              <w:adjustRightInd/>
              <w:spacing w:after="192" w:line="235" w:lineRule="exact"/>
              <w:ind w:left="120"/>
              <w:textAlignment w:val="baseline"/>
              <w:rPr>
                <w:rFonts w:ascii="Arial" w:hAnsi="Arial" w:cs="Arial"/>
                <w:i/>
                <w:iCs/>
                <w:sz w:val="21"/>
                <w:szCs w:val="21"/>
              </w:rPr>
            </w:pPr>
            <w:r>
              <w:rPr>
                <w:rFonts w:ascii="Arial" w:hAnsi="Arial" w:cs="Arial"/>
                <w:sz w:val="21"/>
                <w:szCs w:val="21"/>
              </w:rPr>
              <w:t xml:space="preserve">with single </w:t>
            </w:r>
            <w:r>
              <w:rPr>
                <w:rFonts w:ascii="Arial" w:hAnsi="Arial" w:cs="Arial"/>
                <w:i/>
                <w:iCs/>
                <w:sz w:val="21"/>
                <w:szCs w:val="21"/>
              </w:rPr>
              <w:t>Planned Outage</w:t>
            </w:r>
          </w:p>
        </w:tc>
      </w:tr>
      <w:tr w:rsidR="009C1403" w14:paraId="0E1164EE" w14:textId="77777777">
        <w:trPr>
          <w:trHeight w:hRule="exact" w:val="494"/>
        </w:trPr>
        <w:tc>
          <w:tcPr>
            <w:tcW w:w="1819" w:type="dxa"/>
            <w:tcBorders>
              <w:top w:val="single" w:sz="7" w:space="0" w:color="auto"/>
              <w:left w:val="single" w:sz="7" w:space="0" w:color="auto"/>
              <w:bottom w:val="single" w:sz="7" w:space="0" w:color="auto"/>
              <w:right w:val="single" w:sz="7" w:space="0" w:color="auto"/>
            </w:tcBorders>
          </w:tcPr>
          <w:p w14:paraId="36C607B5" w14:textId="77777777" w:rsidR="009C1403" w:rsidRDefault="00C6386D">
            <w:pPr>
              <w:kinsoku w:val="0"/>
              <w:overflowPunct w:val="0"/>
              <w:autoSpaceDE/>
              <w:autoSpaceDN/>
              <w:adjustRightInd/>
              <w:spacing w:after="215" w:line="244" w:lineRule="exact"/>
              <w:ind w:left="134"/>
              <w:textAlignment w:val="baseline"/>
              <w:rPr>
                <w:rFonts w:ascii="Arial" w:hAnsi="Arial" w:cs="Arial"/>
                <w:sz w:val="21"/>
                <w:szCs w:val="21"/>
              </w:rPr>
            </w:pPr>
            <w:r>
              <w:rPr>
                <w:rFonts w:ascii="Arial" w:hAnsi="Arial" w:cs="Arial"/>
                <w:sz w:val="21"/>
                <w:szCs w:val="21"/>
              </w:rPr>
              <w:t>Over 30%</w:t>
            </w:r>
          </w:p>
        </w:tc>
        <w:tc>
          <w:tcPr>
            <w:tcW w:w="2837" w:type="dxa"/>
            <w:tcBorders>
              <w:top w:val="single" w:sz="7" w:space="0" w:color="auto"/>
              <w:left w:val="single" w:sz="7" w:space="0" w:color="auto"/>
              <w:bottom w:val="single" w:sz="7" w:space="0" w:color="auto"/>
              <w:right w:val="single" w:sz="7" w:space="0" w:color="auto"/>
            </w:tcBorders>
          </w:tcPr>
          <w:p w14:paraId="662273A8" w14:textId="77777777" w:rsidR="009C1403" w:rsidRDefault="00C6386D">
            <w:pPr>
              <w:kinsoku w:val="0"/>
              <w:overflowPunct w:val="0"/>
              <w:autoSpaceDE/>
              <w:autoSpaceDN/>
              <w:adjustRightInd/>
              <w:spacing w:before="34" w:after="215" w:line="235" w:lineRule="exact"/>
              <w:ind w:left="125"/>
              <w:textAlignment w:val="baseline"/>
              <w:rPr>
                <w:rFonts w:ascii="Arial" w:hAnsi="Arial" w:cs="Arial"/>
                <w:i/>
                <w:iCs/>
                <w:sz w:val="21"/>
                <w:szCs w:val="21"/>
              </w:rPr>
            </w:pPr>
            <w:r>
              <w:rPr>
                <w:rFonts w:ascii="Arial" w:hAnsi="Arial" w:cs="Arial"/>
                <w:sz w:val="21"/>
                <w:szCs w:val="21"/>
              </w:rPr>
              <w:t xml:space="preserve">67% of </w:t>
            </w:r>
            <w:r>
              <w:rPr>
                <w:rFonts w:ascii="Arial" w:hAnsi="Arial" w:cs="Arial"/>
                <w:i/>
                <w:iCs/>
                <w:sz w:val="21"/>
                <w:szCs w:val="21"/>
              </w:rPr>
              <w:t>Registered Capacity</w:t>
            </w:r>
          </w:p>
        </w:tc>
        <w:tc>
          <w:tcPr>
            <w:tcW w:w="4704" w:type="dxa"/>
            <w:tcBorders>
              <w:top w:val="single" w:sz="7" w:space="0" w:color="auto"/>
              <w:left w:val="single" w:sz="7" w:space="0" w:color="auto"/>
              <w:bottom w:val="single" w:sz="7" w:space="0" w:color="auto"/>
              <w:right w:val="single" w:sz="7" w:space="0" w:color="auto"/>
            </w:tcBorders>
          </w:tcPr>
          <w:p w14:paraId="52BBEA1E" w14:textId="77777777" w:rsidR="009C1403" w:rsidRDefault="00C6386D">
            <w:pPr>
              <w:kinsoku w:val="0"/>
              <w:overflowPunct w:val="0"/>
              <w:autoSpaceDE/>
              <w:autoSpaceDN/>
              <w:adjustRightInd/>
              <w:spacing w:line="235" w:lineRule="exact"/>
              <w:ind w:left="108" w:right="324"/>
              <w:textAlignment w:val="baseline"/>
              <w:rPr>
                <w:rFonts w:ascii="Arial" w:hAnsi="Arial" w:cs="Arial"/>
                <w:i/>
                <w:iCs/>
                <w:sz w:val="21"/>
                <w:szCs w:val="21"/>
              </w:rPr>
            </w:pPr>
            <w:r>
              <w:rPr>
                <w:rFonts w:ascii="Arial" w:hAnsi="Arial" w:cs="Arial"/>
                <w:b/>
                <w:bCs/>
                <w:sz w:val="21"/>
                <w:szCs w:val="21"/>
              </w:rPr>
              <w:t xml:space="preserve">For </w:t>
            </w:r>
            <w:r>
              <w:rPr>
                <w:rFonts w:ascii="Arial" w:hAnsi="Arial" w:cs="Arial"/>
                <w:b/>
                <w:bCs/>
                <w:i/>
                <w:iCs/>
                <w:sz w:val="21"/>
                <w:szCs w:val="21"/>
              </w:rPr>
              <w:t xml:space="preserve">demand groups </w:t>
            </w:r>
            <w:r>
              <w:rPr>
                <w:rFonts w:ascii="Arial" w:hAnsi="Arial" w:cs="Arial"/>
                <w:b/>
                <w:bCs/>
                <w:sz w:val="21"/>
                <w:szCs w:val="21"/>
              </w:rPr>
              <w:t xml:space="preserve">greater than 60MW only </w:t>
            </w:r>
            <w:r>
              <w:rPr>
                <w:rFonts w:ascii="Arial" w:hAnsi="Arial" w:cs="Arial"/>
                <w:sz w:val="21"/>
                <w:szCs w:val="21"/>
              </w:rPr>
              <w:t xml:space="preserve">67% of </w:t>
            </w:r>
            <w:r>
              <w:rPr>
                <w:rFonts w:ascii="Arial" w:hAnsi="Arial" w:cs="Arial"/>
                <w:i/>
                <w:iCs/>
                <w:sz w:val="21"/>
                <w:szCs w:val="21"/>
              </w:rPr>
              <w:t>Registered Capacity</w:t>
            </w:r>
          </w:p>
        </w:tc>
      </w:tr>
      <w:tr w:rsidR="009C1403" w14:paraId="0B93D82F" w14:textId="77777777">
        <w:trPr>
          <w:trHeight w:hRule="exact" w:val="706"/>
        </w:trPr>
        <w:tc>
          <w:tcPr>
            <w:tcW w:w="1819" w:type="dxa"/>
            <w:tcBorders>
              <w:top w:val="single" w:sz="7" w:space="0" w:color="auto"/>
              <w:left w:val="single" w:sz="7" w:space="0" w:color="auto"/>
              <w:bottom w:val="single" w:sz="7" w:space="0" w:color="auto"/>
              <w:right w:val="single" w:sz="7" w:space="0" w:color="auto"/>
            </w:tcBorders>
          </w:tcPr>
          <w:p w14:paraId="4C59C4BE" w14:textId="77777777" w:rsidR="009C1403" w:rsidRDefault="00C6386D">
            <w:pPr>
              <w:kinsoku w:val="0"/>
              <w:overflowPunct w:val="0"/>
              <w:autoSpaceDE/>
              <w:autoSpaceDN/>
              <w:adjustRightInd/>
              <w:spacing w:after="441" w:line="244" w:lineRule="exact"/>
              <w:ind w:left="134"/>
              <w:textAlignment w:val="baseline"/>
              <w:rPr>
                <w:rFonts w:ascii="Arial" w:hAnsi="Arial" w:cs="Arial"/>
                <w:sz w:val="21"/>
                <w:szCs w:val="21"/>
              </w:rPr>
            </w:pPr>
            <w:r>
              <w:rPr>
                <w:rFonts w:ascii="Arial" w:hAnsi="Arial" w:cs="Arial"/>
                <w:sz w:val="21"/>
                <w:szCs w:val="21"/>
              </w:rPr>
              <w:t>Over 10% to 30%</w:t>
            </w:r>
          </w:p>
        </w:tc>
        <w:tc>
          <w:tcPr>
            <w:tcW w:w="2837" w:type="dxa"/>
            <w:tcBorders>
              <w:top w:val="single" w:sz="7" w:space="0" w:color="auto"/>
              <w:left w:val="single" w:sz="7" w:space="0" w:color="auto"/>
              <w:bottom w:val="single" w:sz="7" w:space="0" w:color="auto"/>
              <w:right w:val="single" w:sz="7" w:space="0" w:color="auto"/>
            </w:tcBorders>
          </w:tcPr>
          <w:p w14:paraId="2ADD9566" w14:textId="77777777" w:rsidR="009C1403" w:rsidRDefault="00C6386D">
            <w:pPr>
              <w:kinsoku w:val="0"/>
              <w:overflowPunct w:val="0"/>
              <w:autoSpaceDE/>
              <w:autoSpaceDN/>
              <w:adjustRightInd/>
              <w:spacing w:line="231"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20%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11B944DF" w14:textId="77777777" w:rsidR="009C1403" w:rsidRDefault="00C6386D">
            <w:pPr>
              <w:kinsoku w:val="0"/>
              <w:overflowPunct w:val="0"/>
              <w:autoSpaceDE/>
              <w:autoSpaceDN/>
              <w:adjustRightInd/>
              <w:spacing w:line="231"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13% of </w:t>
            </w:r>
            <w:r>
              <w:rPr>
                <w:rFonts w:ascii="Arial" w:hAnsi="Arial" w:cs="Arial"/>
                <w:i/>
                <w:iCs/>
                <w:spacing w:val="-4"/>
                <w:sz w:val="21"/>
                <w:szCs w:val="21"/>
              </w:rPr>
              <w:t>Group Demand</w:t>
            </w:r>
          </w:p>
        </w:tc>
      </w:tr>
      <w:tr w:rsidR="009C1403" w14:paraId="4B9361CB" w14:textId="77777777">
        <w:trPr>
          <w:trHeight w:hRule="exact" w:val="729"/>
        </w:trPr>
        <w:tc>
          <w:tcPr>
            <w:tcW w:w="1819" w:type="dxa"/>
            <w:tcBorders>
              <w:top w:val="single" w:sz="7" w:space="0" w:color="auto"/>
              <w:left w:val="single" w:sz="7" w:space="0" w:color="auto"/>
              <w:bottom w:val="single" w:sz="7" w:space="0" w:color="auto"/>
              <w:right w:val="single" w:sz="7" w:space="0" w:color="auto"/>
            </w:tcBorders>
          </w:tcPr>
          <w:p w14:paraId="41D94D41" w14:textId="77777777" w:rsidR="009C1403" w:rsidRDefault="00C6386D">
            <w:pPr>
              <w:kinsoku w:val="0"/>
              <w:overflowPunct w:val="0"/>
              <w:autoSpaceDE/>
              <w:autoSpaceDN/>
              <w:adjustRightInd/>
              <w:spacing w:after="469" w:line="244" w:lineRule="exact"/>
              <w:ind w:left="134"/>
              <w:textAlignment w:val="baseline"/>
              <w:rPr>
                <w:rFonts w:ascii="Arial" w:hAnsi="Arial" w:cs="Arial"/>
                <w:sz w:val="21"/>
                <w:szCs w:val="21"/>
              </w:rPr>
            </w:pPr>
            <w:r>
              <w:rPr>
                <w:rFonts w:ascii="Arial" w:hAnsi="Arial" w:cs="Arial"/>
                <w:sz w:val="21"/>
                <w:szCs w:val="21"/>
              </w:rPr>
              <w:t>up to 10%</w:t>
            </w:r>
          </w:p>
        </w:tc>
        <w:tc>
          <w:tcPr>
            <w:tcW w:w="2837" w:type="dxa"/>
            <w:tcBorders>
              <w:top w:val="single" w:sz="7" w:space="0" w:color="auto"/>
              <w:left w:val="single" w:sz="7" w:space="0" w:color="auto"/>
              <w:bottom w:val="single" w:sz="7" w:space="0" w:color="auto"/>
              <w:right w:val="single" w:sz="7" w:space="0" w:color="auto"/>
            </w:tcBorders>
          </w:tcPr>
          <w:p w14:paraId="487589B5" w14:textId="77777777" w:rsidR="009C1403" w:rsidRDefault="00C6386D">
            <w:pPr>
              <w:kinsoku w:val="0"/>
              <w:overflowPunct w:val="0"/>
              <w:autoSpaceDE/>
              <w:autoSpaceDN/>
              <w:adjustRightInd/>
              <w:spacing w:after="7" w:line="235" w:lineRule="exact"/>
              <w:ind w:left="108"/>
              <w:textAlignment w:val="baseline"/>
              <w:rPr>
                <w:rFonts w:ascii="Arial" w:hAnsi="Arial" w:cs="Arial"/>
                <w:i/>
                <w:iCs/>
                <w:sz w:val="21"/>
                <w:szCs w:val="21"/>
              </w:rPr>
            </w:pPr>
            <w:r>
              <w:rPr>
                <w:rFonts w:ascii="Arial" w:hAnsi="Arial" w:cs="Arial"/>
                <w:sz w:val="21"/>
                <w:szCs w:val="21"/>
              </w:rPr>
              <w:t xml:space="preserve">Smaller of 67% of </w:t>
            </w:r>
            <w:r>
              <w:rPr>
                <w:rFonts w:ascii="Arial" w:hAnsi="Arial" w:cs="Arial"/>
                <w:i/>
                <w:iCs/>
                <w:sz w:val="21"/>
                <w:szCs w:val="21"/>
              </w:rPr>
              <w:t xml:space="preserve">Registered Capacity </w:t>
            </w:r>
            <w:r>
              <w:rPr>
                <w:rFonts w:ascii="Arial" w:hAnsi="Arial" w:cs="Arial"/>
                <w:sz w:val="21"/>
                <w:szCs w:val="21"/>
              </w:rPr>
              <w:t xml:space="preserve">and 10% of </w:t>
            </w:r>
            <w:r>
              <w:rPr>
                <w:rFonts w:ascii="Arial" w:hAnsi="Arial" w:cs="Arial"/>
                <w:i/>
                <w:iCs/>
                <w:sz w:val="21"/>
                <w:szCs w:val="21"/>
              </w:rPr>
              <w:t>Group Demand</w:t>
            </w:r>
          </w:p>
        </w:tc>
        <w:tc>
          <w:tcPr>
            <w:tcW w:w="4704" w:type="dxa"/>
            <w:tcBorders>
              <w:top w:val="single" w:sz="7" w:space="0" w:color="auto"/>
              <w:left w:val="single" w:sz="7" w:space="0" w:color="auto"/>
              <w:bottom w:val="single" w:sz="7" w:space="0" w:color="auto"/>
              <w:right w:val="single" w:sz="7" w:space="0" w:color="auto"/>
            </w:tcBorders>
          </w:tcPr>
          <w:p w14:paraId="6030CF73" w14:textId="77777777" w:rsidR="009C1403" w:rsidRDefault="00C6386D">
            <w:pPr>
              <w:kinsoku w:val="0"/>
              <w:overflowPunct w:val="0"/>
              <w:autoSpaceDE/>
              <w:autoSpaceDN/>
              <w:adjustRightInd/>
              <w:spacing w:after="7" w:line="235" w:lineRule="exact"/>
              <w:ind w:left="108" w:right="108"/>
              <w:textAlignment w:val="baseline"/>
              <w:rPr>
                <w:rFonts w:ascii="Arial" w:hAnsi="Arial" w:cs="Arial"/>
                <w:i/>
                <w:iCs/>
                <w:spacing w:val="-4"/>
                <w:sz w:val="21"/>
                <w:szCs w:val="21"/>
              </w:rPr>
            </w:pPr>
            <w:r>
              <w:rPr>
                <w:rFonts w:ascii="Arial" w:hAnsi="Arial" w:cs="Arial"/>
                <w:b/>
                <w:bCs/>
                <w:spacing w:val="-4"/>
                <w:sz w:val="21"/>
                <w:szCs w:val="21"/>
              </w:rPr>
              <w:t xml:space="preserve">For </w:t>
            </w:r>
            <w:r>
              <w:rPr>
                <w:rFonts w:ascii="Arial" w:hAnsi="Arial" w:cs="Arial"/>
                <w:b/>
                <w:bCs/>
                <w:i/>
                <w:iCs/>
                <w:spacing w:val="-4"/>
                <w:sz w:val="21"/>
                <w:szCs w:val="21"/>
              </w:rPr>
              <w:t xml:space="preserve">demand groups </w:t>
            </w:r>
            <w:r>
              <w:rPr>
                <w:rFonts w:ascii="Arial" w:hAnsi="Arial" w:cs="Arial"/>
                <w:b/>
                <w:bCs/>
                <w:spacing w:val="-4"/>
                <w:sz w:val="21"/>
                <w:szCs w:val="21"/>
              </w:rPr>
              <w:t xml:space="preserve">greater than 300MW only </w:t>
            </w:r>
            <w:r>
              <w:rPr>
                <w:rFonts w:ascii="Arial" w:hAnsi="Arial" w:cs="Arial"/>
                <w:spacing w:val="-4"/>
                <w:sz w:val="21"/>
                <w:szCs w:val="21"/>
              </w:rPr>
              <w:t xml:space="preserve">Smaller of 67% of </w:t>
            </w:r>
            <w:r>
              <w:rPr>
                <w:rFonts w:ascii="Arial" w:hAnsi="Arial" w:cs="Arial"/>
                <w:i/>
                <w:iCs/>
                <w:spacing w:val="-4"/>
                <w:sz w:val="21"/>
                <w:szCs w:val="21"/>
              </w:rPr>
              <w:t xml:space="preserve">Registered Capacity </w:t>
            </w:r>
            <w:r>
              <w:rPr>
                <w:rFonts w:ascii="Arial" w:hAnsi="Arial" w:cs="Arial"/>
                <w:spacing w:val="-4"/>
                <w:sz w:val="21"/>
                <w:szCs w:val="21"/>
              </w:rPr>
              <w:t xml:space="preserve">and 7% of </w:t>
            </w:r>
            <w:r>
              <w:rPr>
                <w:rFonts w:ascii="Arial" w:hAnsi="Arial" w:cs="Arial"/>
                <w:i/>
                <w:iCs/>
                <w:spacing w:val="-4"/>
                <w:sz w:val="21"/>
                <w:szCs w:val="21"/>
              </w:rPr>
              <w:t>Group Demand</w:t>
            </w:r>
          </w:p>
        </w:tc>
      </w:tr>
    </w:tbl>
    <w:p w14:paraId="701B7B9D" w14:textId="77777777" w:rsidR="009C1403" w:rsidRDefault="009C1403">
      <w:pPr>
        <w:kinsoku w:val="0"/>
        <w:overflowPunct w:val="0"/>
        <w:autoSpaceDE/>
        <w:autoSpaceDN/>
        <w:adjustRightInd/>
        <w:spacing w:after="786" w:line="20" w:lineRule="exact"/>
        <w:textAlignment w:val="baseline"/>
        <w:rPr>
          <w:sz w:val="24"/>
          <w:szCs w:val="24"/>
        </w:rPr>
      </w:pPr>
    </w:p>
    <w:p w14:paraId="69623230" w14:textId="77777777" w:rsidR="009C1403" w:rsidRDefault="00C6386D">
      <w:pPr>
        <w:kinsoku w:val="0"/>
        <w:overflowPunct w:val="0"/>
        <w:autoSpaceDE/>
        <w:autoSpaceDN/>
        <w:adjustRightInd/>
        <w:spacing w:before="2" w:line="280" w:lineRule="exact"/>
        <w:textAlignment w:val="baseline"/>
        <w:rPr>
          <w:rFonts w:ascii="Arial" w:hAnsi="Arial" w:cs="Arial"/>
          <w:b/>
          <w:bCs/>
          <w:spacing w:val="-1"/>
          <w:sz w:val="24"/>
          <w:szCs w:val="24"/>
        </w:rPr>
      </w:pPr>
      <w:r>
        <w:rPr>
          <w:rFonts w:ascii="Arial" w:hAnsi="Arial" w:cs="Arial"/>
          <w:b/>
          <w:bCs/>
          <w:spacing w:val="-1"/>
          <w:sz w:val="24"/>
          <w:szCs w:val="24"/>
        </w:rPr>
        <w:t>Switching Arrangements</w:t>
      </w:r>
    </w:p>
    <w:p w14:paraId="772C5AE3" w14:textId="336FDEB6" w:rsidR="009C1403" w:rsidDel="002A3E60" w:rsidRDefault="00C6386D">
      <w:pPr>
        <w:kinsoku w:val="0"/>
        <w:overflowPunct w:val="0"/>
        <w:autoSpaceDE/>
        <w:autoSpaceDN/>
        <w:adjustRightInd/>
        <w:spacing w:before="170" w:line="288" w:lineRule="exact"/>
        <w:ind w:left="720" w:right="360" w:hanging="864"/>
        <w:jc w:val="both"/>
        <w:textAlignment w:val="baseline"/>
        <w:rPr>
          <w:del w:id="2078" w:author="Tammy Meek (NESO)" w:date="2025-01-28T10:58:00Z" w16du:dateUtc="2025-01-28T10:58:00Z"/>
          <w:rFonts w:ascii="Arial" w:hAnsi="Arial" w:cs="Arial"/>
          <w:spacing w:val="-2"/>
          <w:sz w:val="24"/>
          <w:szCs w:val="24"/>
        </w:rPr>
        <w:pPrChange w:id="2079" w:author="Tammy Meek (NESO)" w:date="2025-01-28T10:58:00Z" w16du:dateUtc="2025-01-28T10:58:00Z">
          <w:pPr>
            <w:kinsoku w:val="0"/>
            <w:overflowPunct w:val="0"/>
            <w:autoSpaceDE/>
            <w:autoSpaceDN/>
            <w:adjustRightInd/>
            <w:spacing w:before="170" w:line="288" w:lineRule="exact"/>
            <w:ind w:left="720" w:right="360" w:hanging="720"/>
            <w:jc w:val="both"/>
            <w:textAlignment w:val="baseline"/>
          </w:pPr>
        </w:pPrChange>
      </w:pPr>
      <w:r>
        <w:rPr>
          <w:rFonts w:ascii="Arial" w:hAnsi="Arial" w:cs="Arial"/>
          <w:spacing w:val="-2"/>
          <w:sz w:val="24"/>
          <w:szCs w:val="24"/>
        </w:rPr>
        <w:t>3.16 Guidance on substation configurations and switching arrangements are described in Appendix A. These guidelines provide an acceptable way towards</w:t>
      </w:r>
      <w:ins w:id="2080" w:author="Tammy Meek (NESO)" w:date="2025-01-28T10:58:00Z" w16du:dateUtc="2025-01-28T10:58:00Z">
        <w:r w:rsidR="002A3E60">
          <w:rPr>
            <w:rFonts w:ascii="Arial" w:hAnsi="Arial" w:cs="Arial"/>
            <w:spacing w:val="-2"/>
            <w:sz w:val="24"/>
            <w:szCs w:val="24"/>
          </w:rPr>
          <w:t xml:space="preserve"> </w:t>
        </w:r>
      </w:ins>
    </w:p>
    <w:p w14:paraId="7BA7B58A" w14:textId="06CCC73C" w:rsidR="009C1403" w:rsidDel="002A3E60" w:rsidRDefault="009C1403">
      <w:pPr>
        <w:widowControl/>
        <w:spacing w:before="170" w:line="288" w:lineRule="exact"/>
        <w:ind w:left="720" w:right="360" w:hanging="864"/>
        <w:rPr>
          <w:del w:id="2081" w:author="Tammy Meek (NESO)" w:date="2025-01-28T10:58:00Z" w16du:dateUtc="2025-01-28T10:58:00Z"/>
          <w:sz w:val="24"/>
          <w:szCs w:val="24"/>
        </w:rPr>
        <w:sectPr w:rsidR="009C1403" w:rsidDel="002A3E60">
          <w:headerReference w:type="default" r:id="rId36"/>
          <w:pgSz w:w="11904" w:h="16834"/>
          <w:pgMar w:top="1440" w:right="1104" w:bottom="508" w:left="1440" w:header="720" w:footer="720" w:gutter="0"/>
          <w:cols w:space="720"/>
          <w:noEndnote/>
        </w:sectPr>
        <w:pPrChange w:id="2092" w:author="Tammy Meek (NESO)" w:date="2025-01-28T10:58:00Z" w16du:dateUtc="2025-01-28T10:58:00Z">
          <w:pPr>
            <w:widowControl/>
          </w:pPr>
        </w:pPrChange>
      </w:pPr>
    </w:p>
    <w:p w14:paraId="6BEC71BB" w14:textId="185B21B3" w:rsidR="009C1403" w:rsidRDefault="00C6386D">
      <w:pPr>
        <w:kinsoku w:val="0"/>
        <w:overflowPunct w:val="0"/>
        <w:autoSpaceDE/>
        <w:autoSpaceDN/>
        <w:adjustRightInd/>
        <w:spacing w:before="9" w:line="273" w:lineRule="exact"/>
        <w:ind w:left="864" w:right="144" w:hanging="864"/>
        <w:jc w:val="both"/>
        <w:textAlignment w:val="baseline"/>
        <w:rPr>
          <w:rFonts w:ascii="Arial" w:hAnsi="Arial" w:cs="Arial"/>
          <w:sz w:val="24"/>
          <w:szCs w:val="24"/>
        </w:rPr>
        <w:pPrChange w:id="2093" w:author="Tammy Meek (NESO)" w:date="2025-01-28T10:58:00Z" w16du:dateUtc="2025-01-28T10:58:00Z">
          <w:pPr>
            <w:kinsoku w:val="0"/>
            <w:overflowPunct w:val="0"/>
            <w:autoSpaceDE/>
            <w:autoSpaceDN/>
            <w:adjustRightInd/>
            <w:spacing w:before="9" w:line="273" w:lineRule="exact"/>
            <w:ind w:left="864" w:right="144"/>
            <w:jc w:val="both"/>
            <w:textAlignment w:val="baseline"/>
          </w:pPr>
        </w:pPrChange>
      </w:pPr>
      <w:r>
        <w:rPr>
          <w:rFonts w:ascii="Arial" w:hAnsi="Arial" w:cs="Arial"/>
          <w:sz w:val="24"/>
          <w:szCs w:val="24"/>
        </w:rPr>
        <w:t>meeting the criteria of this chapter. However, other configurations and switching arrangements which meet the criteria are also acceptable.</w:t>
      </w:r>
    </w:p>
    <w:p w14:paraId="68D403D9" w14:textId="77777777" w:rsidR="009C1403" w:rsidRDefault="00C6386D">
      <w:pPr>
        <w:kinsoku w:val="0"/>
        <w:overflowPunct w:val="0"/>
        <w:autoSpaceDE/>
        <w:autoSpaceDN/>
        <w:adjustRightInd/>
        <w:spacing w:before="204" w:line="281"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28A491D9" w14:textId="77777777" w:rsidR="009C1403" w:rsidRDefault="00C6386D">
      <w:pPr>
        <w:kinsoku w:val="0"/>
        <w:overflowPunct w:val="0"/>
        <w:autoSpaceDE/>
        <w:autoSpaceDN/>
        <w:adjustRightInd/>
        <w:spacing w:before="203" w:line="275" w:lineRule="exact"/>
        <w:ind w:left="864" w:right="144" w:hanging="720"/>
        <w:jc w:val="both"/>
        <w:textAlignment w:val="baseline"/>
        <w:rPr>
          <w:rFonts w:ascii="Arial" w:hAnsi="Arial" w:cs="Arial"/>
          <w:spacing w:val="-1"/>
          <w:sz w:val="24"/>
          <w:szCs w:val="24"/>
        </w:rPr>
      </w:pPr>
      <w:r>
        <w:rPr>
          <w:rFonts w:ascii="Arial" w:hAnsi="Arial" w:cs="Arial"/>
          <w:spacing w:val="-1"/>
          <w:sz w:val="24"/>
          <w:szCs w:val="24"/>
        </w:rPr>
        <w:t>3.17 Variations, arising from a demand customers request, to the demand connection design necessary to meet the requirements of paragraphs 3.5 to 3.12 shall also satisfy the requirements of this standard provided that the varied design satisfies the conditions set out in paragraphs 3.18.1 to 3.18.3. For example, such a demand connection design variation may be used to reflect the nature of connection of embedded generation or particular load cycles.</w:t>
      </w:r>
    </w:p>
    <w:p w14:paraId="4C7BE887" w14:textId="77777777" w:rsidR="009C1403" w:rsidRDefault="00C6386D">
      <w:pPr>
        <w:kinsoku w:val="0"/>
        <w:overflowPunct w:val="0"/>
        <w:autoSpaceDE/>
        <w:autoSpaceDN/>
        <w:adjustRightInd/>
        <w:spacing w:before="208" w:line="273" w:lineRule="exact"/>
        <w:ind w:left="864" w:right="144" w:hanging="720"/>
        <w:jc w:val="both"/>
        <w:textAlignment w:val="baseline"/>
        <w:rPr>
          <w:rFonts w:ascii="Arial" w:hAnsi="Arial" w:cs="Arial"/>
          <w:sz w:val="24"/>
          <w:szCs w:val="24"/>
        </w:rPr>
      </w:pPr>
      <w:r>
        <w:rPr>
          <w:rFonts w:ascii="Arial" w:hAnsi="Arial" w:cs="Arial"/>
          <w:sz w:val="24"/>
          <w:szCs w:val="24"/>
        </w:rPr>
        <w:t>3.18 Any demand connections design variation must not, other than in respect of the demand customer requesting the variation, either immediately or in the foreseeable future:</w:t>
      </w:r>
    </w:p>
    <w:p w14:paraId="489473CF" w14:textId="77777777" w:rsidR="009C1403" w:rsidRDefault="00C6386D">
      <w:pPr>
        <w:kinsoku w:val="0"/>
        <w:overflowPunct w:val="0"/>
        <w:autoSpaceDE/>
        <w:autoSpaceDN/>
        <w:adjustRightInd/>
        <w:spacing w:before="206"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3.18.1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22BB434" w14:textId="77777777" w:rsidR="009C1403" w:rsidRDefault="00C6386D">
      <w:pPr>
        <w:kinsoku w:val="0"/>
        <w:overflowPunct w:val="0"/>
        <w:autoSpaceDE/>
        <w:autoSpaceDN/>
        <w:adjustRightInd/>
        <w:spacing w:before="204" w:line="276" w:lineRule="exact"/>
        <w:ind w:left="1728" w:right="144" w:hanging="864"/>
        <w:jc w:val="both"/>
        <w:textAlignment w:val="baseline"/>
        <w:rPr>
          <w:rFonts w:ascii="Arial" w:hAnsi="Arial" w:cs="Arial"/>
          <w:sz w:val="24"/>
          <w:szCs w:val="24"/>
        </w:rPr>
      </w:pPr>
      <w:r>
        <w:rPr>
          <w:rFonts w:ascii="Arial" w:hAnsi="Arial" w:cs="Arial"/>
          <w:sz w:val="24"/>
          <w:szCs w:val="24"/>
        </w:rPr>
        <w:t>3.18.2 result in additional investment or operational costs to any particular customer or overall, or a reduction in the security and quality of supply of the affected customers’ connections to below the planning criteria in the section or Section 2, unless specific agreements are reached with affected customers; or</w:t>
      </w:r>
    </w:p>
    <w:p w14:paraId="61ACE6DC" w14:textId="17BAD3B7" w:rsidR="009C1403" w:rsidRDefault="00C6386D">
      <w:pPr>
        <w:kinsoku w:val="0"/>
        <w:overflowPunct w:val="0"/>
        <w:autoSpaceDE/>
        <w:autoSpaceDN/>
        <w:adjustRightInd/>
        <w:spacing w:before="207"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3.18.3 compromise any </w:t>
      </w:r>
      <w:del w:id="2094" w:author="Tammy Meek (ESO)" w:date="2024-05-01T11:31:00Z">
        <w:r w:rsidDel="008A022D">
          <w:rPr>
            <w:rFonts w:ascii="Arial" w:hAnsi="Arial" w:cs="Arial"/>
            <w:i/>
            <w:iCs/>
            <w:sz w:val="24"/>
            <w:szCs w:val="24"/>
          </w:rPr>
          <w:delText xml:space="preserve">transmission </w:delText>
        </w:r>
      </w:del>
      <w:r>
        <w:rPr>
          <w:rFonts w:ascii="Arial" w:hAnsi="Arial" w:cs="Arial"/>
          <w:i/>
          <w:iCs/>
          <w:sz w:val="24"/>
          <w:szCs w:val="24"/>
        </w:rPr>
        <w:t xml:space="preserve">licensee’s </w:t>
      </w:r>
      <w:r>
        <w:rPr>
          <w:rFonts w:ascii="Arial" w:hAnsi="Arial" w:cs="Arial"/>
          <w:sz w:val="24"/>
          <w:szCs w:val="24"/>
        </w:rPr>
        <w:t>ability to meet other statutory obligations or license obligations.</w:t>
      </w:r>
    </w:p>
    <w:p w14:paraId="41217A10"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3.19 Should system conditions change, for example due to the proposed connection of a new customer, such that either immediately or in the foreseeable future, the conditions set out in paragraphs 3.18.1 to 3.18.3 are no longer satisfied, then alternative arrangements and/or agreements must be put in place such that this standard continues to be satisfied.</w:t>
      </w:r>
    </w:p>
    <w:p w14:paraId="3C54971F" w14:textId="77777777" w:rsidR="009C1403" w:rsidRDefault="00C6386D">
      <w:pPr>
        <w:kinsoku w:val="0"/>
        <w:overflowPunct w:val="0"/>
        <w:autoSpaceDE/>
        <w:autoSpaceDN/>
        <w:adjustRightInd/>
        <w:spacing w:before="190" w:line="276" w:lineRule="exact"/>
        <w:ind w:left="864" w:right="144" w:hanging="720"/>
        <w:jc w:val="both"/>
        <w:textAlignment w:val="baseline"/>
        <w:rPr>
          <w:rFonts w:ascii="Arial" w:hAnsi="Arial" w:cs="Arial"/>
          <w:sz w:val="24"/>
          <w:szCs w:val="24"/>
        </w:rPr>
      </w:pPr>
      <w:r>
        <w:rPr>
          <w:rFonts w:ascii="Arial" w:hAnsi="Arial" w:cs="Arial"/>
          <w:sz w:val="24"/>
          <w:szCs w:val="24"/>
        </w:rPr>
        <w:t xml:space="preserve">3.20 The additional operational costs referred to in paragraph 3.18.2 and/or any potential reliability implications shall be calculated by simulating the expected operation of the </w:t>
      </w:r>
      <w:r>
        <w:rPr>
          <w:rFonts w:ascii="Arial" w:hAnsi="Arial" w:cs="Arial"/>
          <w:i/>
          <w:iCs/>
          <w:sz w:val="24"/>
          <w:szCs w:val="24"/>
        </w:rPr>
        <w:t xml:space="preserve">onshore transmission system </w:t>
      </w:r>
      <w:r>
        <w:rPr>
          <w:rFonts w:ascii="Arial" w:hAnsi="Arial" w:cs="Arial"/>
          <w:sz w:val="24"/>
          <w:szCs w:val="24"/>
        </w:rPr>
        <w:t>in accordance with the operational criteria set out in Section 5 and Section 9. Guidance on economic justification is given in Appendix G.</w:t>
      </w:r>
    </w:p>
    <w:p w14:paraId="14365BE7" w14:textId="3B1EA4EA" w:rsidR="009C1403" w:rsidDel="002A3E60" w:rsidRDefault="002A3E60">
      <w:pPr>
        <w:widowControl/>
        <w:rPr>
          <w:del w:id="2095" w:author="Tammy Meek (NESO)" w:date="2025-01-28T10:58:00Z" w16du:dateUtc="2025-01-28T10:58:00Z"/>
          <w:sz w:val="24"/>
          <w:szCs w:val="24"/>
        </w:rPr>
        <w:sectPr w:rsidR="009C1403" w:rsidDel="002A3E60">
          <w:headerReference w:type="default" r:id="rId37"/>
          <w:pgSz w:w="11904" w:h="16834"/>
          <w:pgMar w:top="1440" w:right="1269" w:bottom="508" w:left="1275" w:header="720" w:footer="720" w:gutter="0"/>
          <w:cols w:space="720"/>
          <w:noEndnote/>
        </w:sectPr>
      </w:pPr>
      <w:ins w:id="2106" w:author="Tammy Meek (NESO)" w:date="2025-01-28T10:58:00Z" w16du:dateUtc="2025-01-28T10:58:00Z">
        <w:r>
          <w:rPr>
            <w:sz w:val="24"/>
            <w:szCs w:val="24"/>
          </w:rPr>
          <w:t xml:space="preserve"> </w:t>
        </w:r>
      </w:ins>
    </w:p>
    <w:p w14:paraId="59D9ECD5" w14:textId="77777777" w:rsidR="002A3E60" w:rsidRDefault="002A3E60" w:rsidP="002A3E60">
      <w:pPr>
        <w:widowControl/>
        <w:rPr>
          <w:ins w:id="2107" w:author="Tammy Meek (NESO)" w:date="2025-01-28T10:58:00Z" w16du:dateUtc="2025-01-28T10:58:00Z"/>
          <w:rFonts w:ascii="Arial" w:hAnsi="Arial" w:cs="Arial"/>
          <w:b/>
          <w:bCs/>
          <w:sz w:val="29"/>
          <w:szCs w:val="29"/>
        </w:rPr>
      </w:pPr>
    </w:p>
    <w:p w14:paraId="04706604" w14:textId="36D9BAA4" w:rsidR="009C1403" w:rsidRDefault="00C6386D">
      <w:pPr>
        <w:widowControl/>
        <w:rPr>
          <w:rFonts w:ascii="Arial" w:hAnsi="Arial" w:cs="Arial"/>
          <w:b/>
          <w:bCs/>
          <w:i/>
          <w:iCs/>
          <w:sz w:val="28"/>
          <w:szCs w:val="28"/>
        </w:rPr>
        <w:pPrChange w:id="2108" w:author="Tammy Meek (NESO)" w:date="2025-01-28T10:58:00Z" w16du:dateUtc="2025-01-28T10:58:00Z">
          <w:pPr>
            <w:tabs>
              <w:tab w:val="decimal" w:pos="360"/>
              <w:tab w:val="left" w:pos="792"/>
            </w:tabs>
            <w:kinsoku w:val="0"/>
            <w:overflowPunct w:val="0"/>
            <w:autoSpaceDE/>
            <w:autoSpaceDN/>
            <w:adjustRightInd/>
            <w:spacing w:before="31" w:line="334" w:lineRule="exact"/>
            <w:ind w:left="144"/>
            <w:textAlignment w:val="baseline"/>
          </w:pPr>
        </w:pPrChange>
      </w:pPr>
      <w:r>
        <w:rPr>
          <w:rFonts w:ascii="Arial" w:hAnsi="Arial" w:cs="Arial"/>
          <w:b/>
          <w:bCs/>
          <w:sz w:val="29"/>
          <w:szCs w:val="29"/>
        </w:rPr>
        <w:tab/>
        <w:t>4.</w:t>
      </w:r>
      <w:r>
        <w:rPr>
          <w:rFonts w:ascii="Arial" w:hAnsi="Arial" w:cs="Arial"/>
          <w:b/>
          <w:bCs/>
          <w:sz w:val="29"/>
          <w:szCs w:val="29"/>
        </w:rPr>
        <w:tab/>
        <w:t xml:space="preserve">Design of the </w:t>
      </w:r>
      <w:r>
        <w:rPr>
          <w:rFonts w:ascii="Arial" w:hAnsi="Arial" w:cs="Arial"/>
          <w:b/>
          <w:bCs/>
          <w:i/>
          <w:iCs/>
          <w:sz w:val="28"/>
          <w:szCs w:val="28"/>
        </w:rPr>
        <w:t>Main Interconnected Transmission System</w:t>
      </w:r>
    </w:p>
    <w:p w14:paraId="67066AA9" w14:textId="77777777" w:rsidR="009C1403" w:rsidRDefault="00C6386D">
      <w:pPr>
        <w:tabs>
          <w:tab w:val="decimal" w:pos="360"/>
          <w:tab w:val="left" w:pos="792"/>
        </w:tabs>
        <w:kinsoku w:val="0"/>
        <w:overflowPunct w:val="0"/>
        <w:autoSpaceDE/>
        <w:autoSpaceDN/>
        <w:adjustRightInd/>
        <w:spacing w:before="223" w:line="279" w:lineRule="exact"/>
        <w:ind w:left="144"/>
        <w:textAlignment w:val="baseline"/>
        <w:rPr>
          <w:rFonts w:ascii="Arial" w:hAnsi="Arial" w:cs="Arial"/>
          <w:i/>
          <w:iCs/>
          <w:sz w:val="24"/>
          <w:szCs w:val="24"/>
        </w:rPr>
      </w:pPr>
      <w:r>
        <w:rPr>
          <w:rFonts w:ascii="Arial" w:hAnsi="Arial" w:cs="Arial"/>
          <w:sz w:val="24"/>
          <w:szCs w:val="24"/>
        </w:rPr>
        <w:tab/>
        <w:t>4.1</w:t>
      </w:r>
      <w:r>
        <w:rPr>
          <w:rFonts w:ascii="Arial" w:hAnsi="Arial" w:cs="Arial"/>
          <w:sz w:val="24"/>
          <w:szCs w:val="24"/>
        </w:rPr>
        <w:tab/>
        <w:t xml:space="preserve">This section presents the planning criteria for the </w:t>
      </w:r>
      <w:r>
        <w:rPr>
          <w:rFonts w:ascii="Arial" w:hAnsi="Arial" w:cs="Arial"/>
          <w:i/>
          <w:iCs/>
          <w:sz w:val="24"/>
          <w:szCs w:val="24"/>
        </w:rPr>
        <w:t>Main Interconnected</w:t>
      </w:r>
    </w:p>
    <w:p w14:paraId="7C36D2F9" w14:textId="77777777" w:rsidR="009C1403" w:rsidRDefault="00C6386D">
      <w:pPr>
        <w:kinsoku w:val="0"/>
        <w:overflowPunct w:val="0"/>
        <w:autoSpaceDE/>
        <w:autoSpaceDN/>
        <w:adjustRightInd/>
        <w:spacing w:line="274" w:lineRule="exact"/>
        <w:ind w:left="864"/>
        <w:textAlignment w:val="baseline"/>
        <w:rPr>
          <w:rFonts w:ascii="Arial" w:hAnsi="Arial" w:cs="Arial"/>
          <w:i/>
          <w:iCs/>
          <w:spacing w:val="-1"/>
          <w:sz w:val="24"/>
          <w:szCs w:val="24"/>
        </w:rPr>
      </w:pPr>
      <w:r>
        <w:rPr>
          <w:rFonts w:ascii="Arial" w:hAnsi="Arial" w:cs="Arial"/>
          <w:i/>
          <w:iCs/>
          <w:spacing w:val="-1"/>
          <w:sz w:val="24"/>
          <w:szCs w:val="24"/>
        </w:rPr>
        <w:t>Transmission System (MITS).</w:t>
      </w:r>
    </w:p>
    <w:p w14:paraId="5E4884C7" w14:textId="77777777" w:rsidR="009C1403" w:rsidRDefault="00C6386D">
      <w:pPr>
        <w:tabs>
          <w:tab w:val="decimal" w:pos="360"/>
          <w:tab w:val="left" w:pos="792"/>
        </w:tabs>
        <w:kinsoku w:val="0"/>
        <w:overflowPunct w:val="0"/>
        <w:autoSpaceDE/>
        <w:autoSpaceDN/>
        <w:adjustRightInd/>
        <w:spacing w:before="201" w:line="279" w:lineRule="exact"/>
        <w:ind w:left="144"/>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 xml:space="preserve">In those parts of the </w:t>
      </w:r>
      <w:r>
        <w:rPr>
          <w:rFonts w:ascii="Arial" w:hAnsi="Arial" w:cs="Arial"/>
          <w:i/>
          <w:iCs/>
          <w:sz w:val="24"/>
          <w:szCs w:val="24"/>
        </w:rPr>
        <w:t xml:space="preserve">onshore transmission system </w:t>
      </w:r>
      <w:r>
        <w:rPr>
          <w:rFonts w:ascii="Arial" w:hAnsi="Arial" w:cs="Arial"/>
          <w:sz w:val="24"/>
          <w:szCs w:val="24"/>
        </w:rPr>
        <w:t>where the criteria of Section</w:t>
      </w:r>
    </w:p>
    <w:p w14:paraId="1F1ABCE8" w14:textId="77777777" w:rsidR="009C1403" w:rsidRDefault="00C6386D">
      <w:pPr>
        <w:kinsoku w:val="0"/>
        <w:overflowPunct w:val="0"/>
        <w:autoSpaceDE/>
        <w:autoSpaceDN/>
        <w:adjustRightInd/>
        <w:spacing w:line="277" w:lineRule="exact"/>
        <w:ind w:left="864" w:right="144"/>
        <w:jc w:val="both"/>
        <w:textAlignment w:val="baseline"/>
        <w:rPr>
          <w:rFonts w:ascii="Arial" w:hAnsi="Arial" w:cs="Arial"/>
          <w:sz w:val="24"/>
          <w:szCs w:val="24"/>
        </w:rPr>
      </w:pPr>
      <w:r>
        <w:rPr>
          <w:rFonts w:ascii="Arial" w:hAnsi="Arial" w:cs="Arial"/>
          <w:sz w:val="24"/>
          <w:szCs w:val="24"/>
        </w:rPr>
        <w:t xml:space="preserve">2 and/or Section 3 also apply, those criteria must also be met. In those parts of the </w:t>
      </w:r>
      <w:r>
        <w:rPr>
          <w:rFonts w:ascii="Arial" w:hAnsi="Arial" w:cs="Arial"/>
          <w:i/>
          <w:iCs/>
          <w:sz w:val="24"/>
          <w:szCs w:val="24"/>
        </w:rPr>
        <w:t xml:space="preserve">offshore transmission system </w:t>
      </w:r>
      <w:r>
        <w:rPr>
          <w:rFonts w:ascii="Arial" w:hAnsi="Arial" w:cs="Arial"/>
          <w:sz w:val="24"/>
          <w:szCs w:val="24"/>
        </w:rPr>
        <w:t>where the criteria of Section 7 and/or Section 8 also apply, those criteria must also be met.</w:t>
      </w:r>
    </w:p>
    <w:p w14:paraId="5FCDD85C" w14:textId="77777777" w:rsidR="009C1403" w:rsidRDefault="00C6386D">
      <w:pPr>
        <w:tabs>
          <w:tab w:val="decimal" w:pos="360"/>
          <w:tab w:val="left" w:pos="792"/>
        </w:tabs>
        <w:kinsoku w:val="0"/>
        <w:overflowPunct w:val="0"/>
        <w:autoSpaceDE/>
        <w:autoSpaceDN/>
        <w:adjustRightInd/>
        <w:spacing w:before="205" w:line="279" w:lineRule="exact"/>
        <w:ind w:left="144"/>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 xml:space="preserve">In planning the </w:t>
      </w:r>
      <w:r>
        <w:rPr>
          <w:rFonts w:ascii="Arial" w:hAnsi="Arial" w:cs="Arial"/>
          <w:i/>
          <w:iCs/>
          <w:sz w:val="24"/>
          <w:szCs w:val="24"/>
        </w:rPr>
        <w:t>MITS</w:t>
      </w:r>
      <w:r>
        <w:rPr>
          <w:rFonts w:ascii="Arial" w:hAnsi="Arial" w:cs="Arial"/>
          <w:sz w:val="24"/>
          <w:szCs w:val="24"/>
        </w:rPr>
        <w:t>, this Standard is met if the design satisfies the minimum</w:t>
      </w:r>
    </w:p>
    <w:p w14:paraId="76F23795" w14:textId="77777777" w:rsidR="009C1403" w:rsidRDefault="00C6386D">
      <w:pPr>
        <w:kinsoku w:val="0"/>
        <w:overflowPunct w:val="0"/>
        <w:autoSpaceDE/>
        <w:autoSpaceDN/>
        <w:adjustRightInd/>
        <w:spacing w:line="275" w:lineRule="exact"/>
        <w:ind w:left="864" w:right="144"/>
        <w:jc w:val="both"/>
        <w:textAlignment w:val="baseline"/>
        <w:rPr>
          <w:rFonts w:ascii="Arial" w:hAnsi="Arial" w:cs="Arial"/>
          <w:sz w:val="24"/>
          <w:szCs w:val="24"/>
        </w:rPr>
      </w:pPr>
      <w:r>
        <w:rPr>
          <w:rFonts w:ascii="Arial" w:hAnsi="Arial" w:cs="Arial"/>
          <w:sz w:val="24"/>
          <w:szCs w:val="24"/>
        </w:rPr>
        <w:t>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54B3A20" w14:textId="77777777" w:rsidR="009C1403" w:rsidRDefault="00C6386D">
      <w:pPr>
        <w:kinsoku w:val="0"/>
        <w:overflowPunct w:val="0"/>
        <w:autoSpaceDE/>
        <w:autoSpaceDN/>
        <w:adjustRightInd/>
        <w:spacing w:before="112" w:line="480" w:lineRule="exact"/>
        <w:ind w:left="144" w:right="3816"/>
        <w:textAlignment w:val="baseline"/>
        <w:rPr>
          <w:rFonts w:ascii="Arial" w:hAnsi="Arial" w:cs="Arial"/>
          <w:i/>
          <w:iCs/>
          <w:spacing w:val="-1"/>
          <w:sz w:val="24"/>
          <w:szCs w:val="24"/>
          <w:u w:val="single"/>
        </w:rPr>
      </w:pPr>
      <w:r>
        <w:rPr>
          <w:rFonts w:ascii="Arial" w:hAnsi="Arial" w:cs="Arial"/>
          <w:b/>
          <w:bCs/>
          <w:spacing w:val="-1"/>
          <w:sz w:val="24"/>
          <w:szCs w:val="24"/>
        </w:rPr>
        <w:t xml:space="preserve">Minimum </w:t>
      </w:r>
      <w:r>
        <w:rPr>
          <w:rFonts w:ascii="Arial" w:hAnsi="Arial" w:cs="Arial"/>
          <w:b/>
          <w:bCs/>
          <w:i/>
          <w:iCs/>
          <w:spacing w:val="-1"/>
          <w:sz w:val="24"/>
          <w:szCs w:val="24"/>
        </w:rPr>
        <w:t xml:space="preserve">Transmission Capacity </w:t>
      </w:r>
      <w:r>
        <w:rPr>
          <w:rFonts w:ascii="Arial" w:hAnsi="Arial" w:cs="Arial"/>
          <w:b/>
          <w:bCs/>
          <w:spacing w:val="-1"/>
          <w:sz w:val="24"/>
          <w:szCs w:val="24"/>
        </w:rPr>
        <w:t xml:space="preserve">Requirements </w:t>
      </w:r>
      <w:r>
        <w:rPr>
          <w:rFonts w:ascii="Arial" w:hAnsi="Arial" w:cs="Arial"/>
          <w:spacing w:val="-1"/>
          <w:sz w:val="24"/>
          <w:szCs w:val="24"/>
          <w:u w:val="single"/>
        </w:rPr>
        <w:t xml:space="preserve">At </w:t>
      </w:r>
      <w:r>
        <w:rPr>
          <w:rFonts w:ascii="Arial" w:hAnsi="Arial" w:cs="Arial"/>
          <w:i/>
          <w:iCs/>
          <w:spacing w:val="-1"/>
          <w:sz w:val="24"/>
          <w:szCs w:val="24"/>
          <w:u w:val="single"/>
        </w:rPr>
        <w:t xml:space="preserve">ACS peak demand </w:t>
      </w:r>
      <w:r>
        <w:rPr>
          <w:rFonts w:ascii="Arial" w:hAnsi="Arial" w:cs="Arial"/>
          <w:spacing w:val="-1"/>
          <w:sz w:val="24"/>
          <w:szCs w:val="24"/>
          <w:u w:val="single"/>
        </w:rPr>
        <w:t xml:space="preserve">with an </w:t>
      </w:r>
      <w:r>
        <w:rPr>
          <w:rFonts w:ascii="Arial" w:hAnsi="Arial" w:cs="Arial"/>
          <w:i/>
          <w:iCs/>
          <w:spacing w:val="-1"/>
          <w:sz w:val="24"/>
          <w:szCs w:val="24"/>
          <w:u w:val="single"/>
        </w:rPr>
        <w:t>intact system</w:t>
      </w:r>
    </w:p>
    <w:p w14:paraId="7201C626" w14:textId="77777777" w:rsidR="009C1403" w:rsidRDefault="00C6386D">
      <w:pPr>
        <w:tabs>
          <w:tab w:val="decimal" w:pos="360"/>
          <w:tab w:val="left" w:pos="792"/>
        </w:tabs>
        <w:kinsoku w:val="0"/>
        <w:overflowPunct w:val="0"/>
        <w:autoSpaceDE/>
        <w:autoSpaceDN/>
        <w:adjustRightInd/>
        <w:spacing w:before="189" w:line="279" w:lineRule="exact"/>
        <w:ind w:left="144"/>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4.5 to 4.6 under both the</w:t>
      </w:r>
    </w:p>
    <w:p w14:paraId="491B888E" w14:textId="77777777" w:rsidR="009C1403" w:rsidRDefault="00C6386D">
      <w:pPr>
        <w:kinsoku w:val="0"/>
        <w:overflowPunct w:val="0"/>
        <w:autoSpaceDE/>
        <w:autoSpaceDN/>
        <w:adjustRightInd/>
        <w:spacing w:before="5" w:line="279" w:lineRule="exact"/>
        <w:ind w:left="864"/>
        <w:textAlignment w:val="baseline"/>
        <w:rPr>
          <w:rFonts w:ascii="Arial" w:hAnsi="Arial" w:cs="Arial"/>
          <w:sz w:val="24"/>
          <w:szCs w:val="24"/>
        </w:rPr>
      </w:pPr>
      <w:r>
        <w:rPr>
          <w:rFonts w:ascii="Arial" w:hAnsi="Arial" w:cs="Arial"/>
          <w:sz w:val="24"/>
          <w:szCs w:val="24"/>
        </w:rPr>
        <w:t>Security and Economy background conditions below:</w:t>
      </w:r>
    </w:p>
    <w:p w14:paraId="40528707" w14:textId="77777777" w:rsidR="009C1403" w:rsidRDefault="00C6386D">
      <w:pPr>
        <w:kinsoku w:val="0"/>
        <w:overflowPunct w:val="0"/>
        <w:autoSpaceDE/>
        <w:autoSpaceDN/>
        <w:adjustRightInd/>
        <w:spacing w:before="19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Background</w:t>
      </w:r>
    </w:p>
    <w:p w14:paraId="3912F069" w14:textId="77777777" w:rsidR="009C1403" w:rsidRDefault="00C6386D">
      <w:pPr>
        <w:tabs>
          <w:tab w:val="left" w:pos="1656"/>
        </w:tabs>
        <w:kinsoku w:val="0"/>
        <w:overflowPunct w:val="0"/>
        <w:autoSpaceDE/>
        <w:autoSpaceDN/>
        <w:adjustRightInd/>
        <w:spacing w:before="204" w:line="279" w:lineRule="exact"/>
        <w:ind w:left="864"/>
        <w:textAlignment w:val="baseline"/>
        <w:rPr>
          <w:rFonts w:ascii="Arial" w:hAnsi="Arial" w:cs="Arial"/>
          <w:i/>
          <w:iCs/>
          <w:spacing w:val="1"/>
          <w:sz w:val="24"/>
          <w:szCs w:val="24"/>
        </w:rPr>
      </w:pPr>
      <w:r>
        <w:rPr>
          <w:rFonts w:ascii="Arial" w:hAnsi="Arial" w:cs="Arial"/>
          <w:spacing w:val="1"/>
          <w:sz w:val="24"/>
          <w:szCs w:val="24"/>
        </w:rPr>
        <w:t>4.4.1</w:t>
      </w:r>
      <w:r>
        <w:rPr>
          <w:rFonts w:ascii="Arial" w:hAnsi="Arial" w:cs="Arial"/>
          <w:spacing w:val="1"/>
          <w:sz w:val="24"/>
          <w:szCs w:val="24"/>
        </w:rPr>
        <w:tab/>
      </w:r>
      <w:r>
        <w:rPr>
          <w:rFonts w:ascii="Arial" w:hAnsi="Arial" w:cs="Arial"/>
          <w:i/>
          <w:iCs/>
          <w:spacing w:val="1"/>
          <w:sz w:val="24"/>
          <w:szCs w:val="24"/>
        </w:rPr>
        <w:t>generating units</w:t>
      </w:r>
      <w:r>
        <w:rPr>
          <w:rFonts w:ascii="Arial" w:hAnsi="Arial" w:cs="Arial"/>
          <w:spacing w:val="1"/>
          <w:sz w:val="24"/>
          <w:szCs w:val="24"/>
        </w:rPr>
        <w:t xml:space="preserve">’ outputs shall be set to those arising from the </w:t>
      </w:r>
      <w:r>
        <w:rPr>
          <w:rFonts w:ascii="Arial" w:hAnsi="Arial" w:cs="Arial"/>
          <w:i/>
          <w:iCs/>
          <w:spacing w:val="1"/>
          <w:sz w:val="24"/>
          <w:szCs w:val="24"/>
        </w:rPr>
        <w:t>security</w:t>
      </w:r>
    </w:p>
    <w:p w14:paraId="269DAFF5"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planned transfer condition </w:t>
      </w:r>
      <w:r>
        <w:rPr>
          <w:rFonts w:ascii="Arial" w:hAnsi="Arial" w:cs="Arial"/>
          <w:sz w:val="24"/>
          <w:szCs w:val="24"/>
        </w:rPr>
        <w:t>described in Appendix C;</w:t>
      </w:r>
    </w:p>
    <w:p w14:paraId="0A740C3E"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4.4.2 power flows shall be set to those arising from the </w:t>
      </w:r>
      <w:r>
        <w:rPr>
          <w:rFonts w:ascii="Arial" w:hAnsi="Arial" w:cs="Arial"/>
          <w:i/>
          <w:iCs/>
          <w:sz w:val="24"/>
          <w:szCs w:val="24"/>
        </w:rPr>
        <w:t xml:space="preserve">security planned transfer condition </w:t>
      </w:r>
      <w:r>
        <w:rPr>
          <w:rFonts w:ascii="Arial" w:hAnsi="Arial" w:cs="Arial"/>
          <w:sz w:val="24"/>
          <w:szCs w:val="24"/>
        </w:rPr>
        <w:t xml:space="preserve">(using the appropriate method described in Appendix C) prior to any fault, and such power flows modified by an appropriate application of the </w:t>
      </w:r>
      <w:r>
        <w:rPr>
          <w:rFonts w:ascii="Arial" w:hAnsi="Arial" w:cs="Arial"/>
          <w:i/>
          <w:iCs/>
          <w:sz w:val="24"/>
          <w:szCs w:val="24"/>
        </w:rPr>
        <w:t xml:space="preserve">interconnection allowance </w:t>
      </w:r>
      <w:r>
        <w:rPr>
          <w:rFonts w:ascii="Arial" w:hAnsi="Arial" w:cs="Arial"/>
          <w:sz w:val="24"/>
          <w:szCs w:val="24"/>
        </w:rPr>
        <w:t xml:space="preserve">(using the methods described in Appendix D) under </w:t>
      </w:r>
      <w:r>
        <w:rPr>
          <w:rFonts w:ascii="Arial" w:hAnsi="Arial" w:cs="Arial"/>
          <w:i/>
          <w:iCs/>
          <w:sz w:val="24"/>
          <w:szCs w:val="24"/>
        </w:rPr>
        <w:t>secured events</w:t>
      </w:r>
      <w:r>
        <w:rPr>
          <w:rFonts w:ascii="Arial" w:hAnsi="Arial" w:cs="Arial"/>
          <w:sz w:val="24"/>
          <w:szCs w:val="24"/>
        </w:rPr>
        <w:t>;</w:t>
      </w:r>
    </w:p>
    <w:p w14:paraId="21066FE1" w14:textId="77777777" w:rsidR="009C1403" w:rsidRDefault="00C6386D">
      <w:pPr>
        <w:kinsoku w:val="0"/>
        <w:overflowPunct w:val="0"/>
        <w:autoSpaceDE/>
        <w:autoSpaceDN/>
        <w:adjustRightInd/>
        <w:spacing w:before="200"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Economy Background</w:t>
      </w:r>
    </w:p>
    <w:p w14:paraId="0EFEDDE9" w14:textId="77777777" w:rsidR="009C1403" w:rsidRDefault="00C6386D">
      <w:pPr>
        <w:kinsoku w:val="0"/>
        <w:overflowPunct w:val="0"/>
        <w:autoSpaceDE/>
        <w:autoSpaceDN/>
        <w:adjustRightInd/>
        <w:spacing w:before="19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4.4.3 </w:t>
      </w:r>
      <w:r>
        <w:rPr>
          <w:rFonts w:ascii="Arial" w:hAnsi="Arial" w:cs="Arial"/>
          <w:i/>
          <w:iCs/>
          <w:sz w:val="24"/>
          <w:szCs w:val="24"/>
        </w:rPr>
        <w:t>generating units</w:t>
      </w:r>
      <w:r>
        <w:rPr>
          <w:rFonts w:ascii="Arial" w:hAnsi="Arial" w:cs="Arial"/>
          <w:sz w:val="24"/>
          <w:szCs w:val="24"/>
        </w:rPr>
        <w:t xml:space="preserve">’ outputs shall be set to those arising from the </w:t>
      </w:r>
      <w:r>
        <w:rPr>
          <w:rFonts w:ascii="Arial" w:hAnsi="Arial" w:cs="Arial"/>
          <w:i/>
          <w:iCs/>
          <w:sz w:val="24"/>
          <w:szCs w:val="24"/>
        </w:rPr>
        <w:t xml:space="preserve">economy planned transfer condition </w:t>
      </w:r>
      <w:r>
        <w:rPr>
          <w:rFonts w:ascii="Arial" w:hAnsi="Arial" w:cs="Arial"/>
          <w:sz w:val="24"/>
          <w:szCs w:val="24"/>
        </w:rPr>
        <w:t>described in Appendix E;</w:t>
      </w:r>
    </w:p>
    <w:p w14:paraId="6293FEF2" w14:textId="77777777" w:rsidR="009C1403" w:rsidRDefault="00C6386D">
      <w:pPr>
        <w:kinsoku w:val="0"/>
        <w:overflowPunct w:val="0"/>
        <w:autoSpaceDE/>
        <w:autoSpaceDN/>
        <w:adjustRightInd/>
        <w:spacing w:before="189" w:line="279" w:lineRule="exact"/>
        <w:ind w:left="1728" w:right="144" w:hanging="864"/>
        <w:jc w:val="both"/>
        <w:textAlignment w:val="baseline"/>
        <w:rPr>
          <w:rFonts w:ascii="Arial" w:hAnsi="Arial" w:cs="Arial"/>
          <w:sz w:val="24"/>
          <w:szCs w:val="24"/>
        </w:rPr>
      </w:pPr>
      <w:r>
        <w:rPr>
          <w:rFonts w:ascii="Arial" w:hAnsi="Arial" w:cs="Arial"/>
          <w:sz w:val="24"/>
          <w:szCs w:val="24"/>
        </w:rPr>
        <w:t xml:space="preserve">4.4.4 power flows shall be set to those arising from the </w:t>
      </w:r>
      <w:r>
        <w:rPr>
          <w:rFonts w:ascii="Arial" w:hAnsi="Arial" w:cs="Arial"/>
          <w:i/>
          <w:iCs/>
          <w:sz w:val="24"/>
          <w:szCs w:val="24"/>
        </w:rPr>
        <w:t xml:space="preserve">economy planned transfer condition </w:t>
      </w:r>
      <w:r>
        <w:rPr>
          <w:rFonts w:ascii="Arial" w:hAnsi="Arial" w:cs="Arial"/>
          <w:sz w:val="24"/>
          <w:szCs w:val="24"/>
        </w:rPr>
        <w:t xml:space="preserve">(using the appropriate method described in Appendix E) prior to any fault, and such power flows modified by an appropriate application of the </w:t>
      </w:r>
      <w:r>
        <w:rPr>
          <w:rFonts w:ascii="Arial" w:hAnsi="Arial" w:cs="Arial"/>
          <w:i/>
          <w:iCs/>
          <w:sz w:val="24"/>
          <w:szCs w:val="24"/>
        </w:rPr>
        <w:t xml:space="preserve">boundary allowance </w:t>
      </w:r>
      <w:r>
        <w:rPr>
          <w:rFonts w:ascii="Arial" w:hAnsi="Arial" w:cs="Arial"/>
          <w:sz w:val="24"/>
          <w:szCs w:val="24"/>
        </w:rPr>
        <w:t xml:space="preserve">(using the methods described in Appendix F) under </w:t>
      </w:r>
      <w:r>
        <w:rPr>
          <w:rFonts w:ascii="Arial" w:hAnsi="Arial" w:cs="Arial"/>
          <w:i/>
          <w:iCs/>
          <w:sz w:val="24"/>
          <w:szCs w:val="24"/>
        </w:rPr>
        <w:t>secured events</w:t>
      </w:r>
      <w:r>
        <w:rPr>
          <w:rFonts w:ascii="Arial" w:hAnsi="Arial" w:cs="Arial"/>
          <w:sz w:val="24"/>
          <w:szCs w:val="24"/>
        </w:rPr>
        <w:t>;</w:t>
      </w:r>
    </w:p>
    <w:p w14:paraId="62A878CE" w14:textId="77777777" w:rsidR="009C1403" w:rsidRDefault="00C6386D">
      <w:pPr>
        <w:kinsoku w:val="0"/>
        <w:overflowPunct w:val="0"/>
        <w:autoSpaceDE/>
        <w:autoSpaceDN/>
        <w:adjustRightInd/>
        <w:spacing w:before="186" w:line="277" w:lineRule="exact"/>
        <w:ind w:left="864"/>
        <w:textAlignment w:val="baseline"/>
        <w:rPr>
          <w:rFonts w:ascii="Arial" w:hAnsi="Arial" w:cs="Arial"/>
          <w:spacing w:val="-1"/>
          <w:sz w:val="24"/>
          <w:szCs w:val="24"/>
          <w:u w:val="single"/>
        </w:rPr>
      </w:pPr>
      <w:r>
        <w:rPr>
          <w:rFonts w:ascii="Arial" w:hAnsi="Arial" w:cs="Arial"/>
          <w:spacing w:val="-1"/>
          <w:sz w:val="24"/>
          <w:szCs w:val="24"/>
          <w:u w:val="single"/>
        </w:rPr>
        <w:t>Security and Economy Backgrounds</w:t>
      </w:r>
    </w:p>
    <w:p w14:paraId="742F7071" w14:textId="77777777" w:rsidR="009C1403" w:rsidRDefault="00C6386D">
      <w:pPr>
        <w:kinsoku w:val="0"/>
        <w:overflowPunct w:val="0"/>
        <w:autoSpaceDE/>
        <w:autoSpaceDN/>
        <w:adjustRightInd/>
        <w:spacing w:before="198" w:line="279" w:lineRule="exact"/>
        <w:ind w:left="1728" w:right="144" w:hanging="864"/>
        <w:jc w:val="both"/>
        <w:textAlignment w:val="baseline"/>
        <w:rPr>
          <w:rFonts w:ascii="Arial" w:hAnsi="Arial" w:cs="Arial"/>
          <w:spacing w:val="-2"/>
          <w:sz w:val="24"/>
          <w:szCs w:val="24"/>
        </w:rPr>
      </w:pPr>
      <w:r>
        <w:rPr>
          <w:rFonts w:ascii="Arial" w:hAnsi="Arial" w:cs="Arial"/>
          <w:spacing w:val="-2"/>
          <w:sz w:val="24"/>
          <w:szCs w:val="24"/>
        </w:rPr>
        <w:t xml:space="preserve">4.4.5 sensitivity cases on the conditions described in 4.4.2 and 4.4.4 shall comprise </w:t>
      </w:r>
      <w:r>
        <w:rPr>
          <w:rFonts w:ascii="Arial" w:hAnsi="Arial" w:cs="Arial"/>
          <w:i/>
          <w:iCs/>
          <w:spacing w:val="-2"/>
          <w:sz w:val="24"/>
          <w:szCs w:val="24"/>
        </w:rPr>
        <w:t xml:space="preserve">generating units </w:t>
      </w:r>
      <w:r>
        <w:rPr>
          <w:rFonts w:ascii="Arial" w:hAnsi="Arial" w:cs="Arial"/>
          <w:spacing w:val="-2"/>
          <w:sz w:val="24"/>
          <w:szCs w:val="24"/>
        </w:rPr>
        <w:t xml:space="preserve">with output equal to their </w:t>
      </w:r>
      <w:r>
        <w:rPr>
          <w:rFonts w:ascii="Arial" w:hAnsi="Arial" w:cs="Arial"/>
          <w:i/>
          <w:iCs/>
          <w:spacing w:val="-2"/>
          <w:sz w:val="24"/>
          <w:szCs w:val="24"/>
        </w:rPr>
        <w:t xml:space="preserve">registered capacities </w:t>
      </w:r>
      <w:r>
        <w:rPr>
          <w:rFonts w:ascii="Arial" w:hAnsi="Arial" w:cs="Arial"/>
          <w:spacing w:val="-2"/>
          <w:sz w:val="24"/>
          <w:szCs w:val="24"/>
        </w:rPr>
        <w:t>such that the required power transfers described in 4.4.2 and 4.4.4 above are approximated by selection of individual units; and</w:t>
      </w:r>
    </w:p>
    <w:p w14:paraId="5AF997AF" w14:textId="1E107E17" w:rsidR="009C1403" w:rsidDel="002A3E60" w:rsidRDefault="009C1403">
      <w:pPr>
        <w:widowControl/>
        <w:rPr>
          <w:del w:id="2109" w:author="Tammy Meek (NESO)" w:date="2025-01-28T10:58:00Z" w16du:dateUtc="2025-01-28T10:58:00Z"/>
          <w:sz w:val="24"/>
          <w:szCs w:val="24"/>
        </w:rPr>
        <w:sectPr w:rsidR="009C1403" w:rsidDel="002A3E60">
          <w:headerReference w:type="default" r:id="rId38"/>
          <w:pgSz w:w="11904" w:h="16834"/>
          <w:pgMar w:top="1420" w:right="1253" w:bottom="508" w:left="1291" w:header="720" w:footer="720" w:gutter="0"/>
          <w:cols w:space="720"/>
          <w:noEndnote/>
        </w:sectPr>
      </w:pPr>
    </w:p>
    <w:p w14:paraId="70DCA5F9" w14:textId="77777777" w:rsidR="002A3E60" w:rsidRDefault="002A3E60">
      <w:pPr>
        <w:kinsoku w:val="0"/>
        <w:overflowPunct w:val="0"/>
        <w:autoSpaceDE/>
        <w:autoSpaceDN/>
        <w:adjustRightInd/>
        <w:spacing w:before="5" w:line="277" w:lineRule="exact"/>
        <w:ind w:left="1728" w:right="144" w:hanging="864"/>
        <w:jc w:val="both"/>
        <w:textAlignment w:val="baseline"/>
        <w:rPr>
          <w:ins w:id="2120" w:author="Tammy Meek (NESO)" w:date="2025-01-28T10:58:00Z" w16du:dateUtc="2025-01-28T10:58:00Z"/>
          <w:rFonts w:ascii="Arial" w:hAnsi="Arial" w:cs="Arial"/>
          <w:sz w:val="24"/>
          <w:szCs w:val="24"/>
        </w:rPr>
      </w:pPr>
    </w:p>
    <w:p w14:paraId="343CFF7F" w14:textId="46ACDE65" w:rsidR="009C1403" w:rsidRDefault="00C6386D">
      <w:pPr>
        <w:kinsoku w:val="0"/>
        <w:overflowPunct w:val="0"/>
        <w:autoSpaceDE/>
        <w:autoSpaceDN/>
        <w:adjustRightInd/>
        <w:spacing w:before="5"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4.4.6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23228CB2" w14:textId="77777777" w:rsidR="009C1403" w:rsidRDefault="00C6386D">
      <w:pPr>
        <w:tabs>
          <w:tab w:val="decimal" w:pos="288"/>
          <w:tab w:val="left" w:pos="864"/>
        </w:tabs>
        <w:kinsoku w:val="0"/>
        <w:overflowPunct w:val="0"/>
        <w:autoSpaceDE/>
        <w:autoSpaceDN/>
        <w:adjustRightInd/>
        <w:spacing w:before="179" w:line="288" w:lineRule="exact"/>
        <w:ind w:left="144"/>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7F7C4F2B" w14:textId="77777777" w:rsidR="009C1403" w:rsidRDefault="00C6386D">
      <w:pPr>
        <w:kinsoku w:val="0"/>
        <w:overflowPunct w:val="0"/>
        <w:autoSpaceDE/>
        <w:autoSpaceDN/>
        <w:adjustRightInd/>
        <w:spacing w:before="14" w:line="273" w:lineRule="exact"/>
        <w:ind w:left="864" w:right="144"/>
        <w:jc w:val="both"/>
        <w:textAlignment w:val="baseline"/>
        <w:rPr>
          <w:rFonts w:ascii="Arial" w:hAnsi="Arial" w:cs="Arial"/>
          <w:sz w:val="24"/>
          <w:szCs w:val="24"/>
        </w:rPr>
      </w:pPr>
      <w:r>
        <w:rPr>
          <w:rFonts w:ascii="Arial" w:hAnsi="Arial" w:cs="Arial"/>
          <w:sz w:val="24"/>
          <w:szCs w:val="24"/>
        </w:rPr>
        <w:t>the background conditions described in paragraph 4.4, prior to any fault there shall not be:</w:t>
      </w:r>
    </w:p>
    <w:p w14:paraId="5EF621E6" w14:textId="77777777" w:rsidR="009C1403" w:rsidRDefault="00C6386D">
      <w:pPr>
        <w:tabs>
          <w:tab w:val="left" w:pos="1656"/>
        </w:tabs>
        <w:kinsoku w:val="0"/>
        <w:overflowPunct w:val="0"/>
        <w:autoSpaceDE/>
        <w:autoSpaceDN/>
        <w:adjustRightInd/>
        <w:spacing w:before="193" w:line="288" w:lineRule="exact"/>
        <w:ind w:left="864"/>
        <w:textAlignment w:val="baseline"/>
        <w:rPr>
          <w:rFonts w:ascii="Arial" w:hAnsi="Arial" w:cs="Arial"/>
          <w:sz w:val="24"/>
          <w:szCs w:val="24"/>
        </w:rPr>
      </w:pPr>
      <w:r>
        <w:rPr>
          <w:rFonts w:ascii="Arial" w:hAnsi="Arial" w:cs="Arial"/>
          <w:sz w:val="24"/>
          <w:szCs w:val="24"/>
        </w:rPr>
        <w:t>4.5.1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237F695F" w14:textId="77777777" w:rsidR="009C1403" w:rsidRDefault="00C6386D">
      <w:pPr>
        <w:kinsoku w:val="0"/>
        <w:overflowPunct w:val="0"/>
        <w:autoSpaceDE/>
        <w:autoSpaceDN/>
        <w:adjustRightInd/>
        <w:spacing w:before="178" w:line="288" w:lineRule="exact"/>
        <w:ind w:left="1728" w:right="144" w:hanging="864"/>
        <w:jc w:val="both"/>
        <w:textAlignment w:val="baseline"/>
        <w:rPr>
          <w:rFonts w:ascii="Arial" w:hAnsi="Arial" w:cs="Arial"/>
          <w:sz w:val="24"/>
          <w:szCs w:val="24"/>
        </w:rPr>
      </w:pPr>
      <w:r>
        <w:rPr>
          <w:rFonts w:ascii="Arial" w:hAnsi="Arial" w:cs="Arial"/>
          <w:sz w:val="24"/>
          <w:szCs w:val="24"/>
        </w:rPr>
        <w:t xml:space="preserve">4.5.2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69FA1BCE" w14:textId="77777777" w:rsidR="009C1403" w:rsidRDefault="00C6386D">
      <w:pPr>
        <w:kinsoku w:val="0"/>
        <w:overflowPunct w:val="0"/>
        <w:autoSpaceDE/>
        <w:autoSpaceDN/>
        <w:adjustRightInd/>
        <w:spacing w:before="173" w:line="288" w:lineRule="exact"/>
        <w:ind w:left="864"/>
        <w:textAlignment w:val="baseline"/>
        <w:rPr>
          <w:rFonts w:ascii="Arial" w:hAnsi="Arial" w:cs="Arial"/>
          <w:spacing w:val="9"/>
          <w:sz w:val="24"/>
          <w:szCs w:val="24"/>
        </w:rPr>
      </w:pPr>
      <w:r>
        <w:rPr>
          <w:rFonts w:ascii="Arial" w:hAnsi="Arial" w:cs="Arial"/>
          <w:spacing w:val="9"/>
          <w:sz w:val="24"/>
          <w:szCs w:val="24"/>
        </w:rPr>
        <w:t xml:space="preserve">4.5.3 </w:t>
      </w:r>
      <w:r>
        <w:rPr>
          <w:rFonts w:ascii="Arial" w:hAnsi="Arial" w:cs="Arial"/>
          <w:i/>
          <w:iCs/>
          <w:spacing w:val="9"/>
          <w:sz w:val="24"/>
          <w:szCs w:val="24"/>
        </w:rPr>
        <w:t xml:space="preserve">system instability; </w:t>
      </w:r>
      <w:r>
        <w:rPr>
          <w:rFonts w:ascii="Arial" w:hAnsi="Arial" w:cs="Arial"/>
          <w:spacing w:val="9"/>
          <w:sz w:val="24"/>
          <w:szCs w:val="24"/>
        </w:rPr>
        <w:t>or</w:t>
      </w:r>
    </w:p>
    <w:p w14:paraId="3B0993D0" w14:textId="77777777" w:rsidR="009C1403" w:rsidRDefault="00C6386D">
      <w:pPr>
        <w:kinsoku w:val="0"/>
        <w:overflowPunct w:val="0"/>
        <w:autoSpaceDE/>
        <w:autoSpaceDN/>
        <w:adjustRightInd/>
        <w:spacing w:before="196"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4.5.4 </w:t>
      </w:r>
      <w:r>
        <w:rPr>
          <w:rFonts w:ascii="Arial" w:hAnsi="Arial" w:cs="Arial"/>
          <w:i/>
          <w:iCs/>
          <w:spacing w:val="1"/>
          <w:sz w:val="24"/>
          <w:szCs w:val="24"/>
        </w:rPr>
        <w:t>Unacceptable Sub-Synchronous Oscillations.</w:t>
      </w:r>
    </w:p>
    <w:p w14:paraId="79787491" w14:textId="77777777" w:rsidR="009C1403" w:rsidRDefault="00C6386D">
      <w:pPr>
        <w:tabs>
          <w:tab w:val="decimal" w:pos="288"/>
          <w:tab w:val="left" w:pos="864"/>
        </w:tabs>
        <w:kinsoku w:val="0"/>
        <w:overflowPunct w:val="0"/>
        <w:autoSpaceDE/>
        <w:autoSpaceDN/>
        <w:adjustRightInd/>
        <w:spacing w:before="192" w:line="284" w:lineRule="exact"/>
        <w:ind w:left="144"/>
        <w:textAlignment w:val="baseline"/>
        <w:rPr>
          <w:rFonts w:ascii="Arial" w:hAnsi="Arial" w:cs="Arial"/>
          <w:sz w:val="24"/>
          <w:szCs w:val="24"/>
        </w:rPr>
      </w:pPr>
      <w:r>
        <w:rPr>
          <w:rFonts w:ascii="Arial" w:hAnsi="Arial" w:cs="Arial"/>
          <w:sz w:val="24"/>
          <w:szCs w:val="24"/>
        </w:rPr>
        <w:tab/>
        <w:t>4.6</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1D1CCEFF" w14:textId="77777777" w:rsidR="009C1403" w:rsidRDefault="00C6386D">
      <w:pPr>
        <w:kinsoku w:val="0"/>
        <w:overflowPunct w:val="0"/>
        <w:autoSpaceDE/>
        <w:autoSpaceDN/>
        <w:adjustRightInd/>
        <w:spacing w:line="273" w:lineRule="exact"/>
        <w:ind w:left="864" w:right="144"/>
        <w:jc w:val="both"/>
        <w:textAlignment w:val="baseline"/>
        <w:rPr>
          <w:rFonts w:ascii="Arial" w:hAnsi="Arial" w:cs="Arial"/>
          <w:sz w:val="24"/>
          <w:szCs w:val="24"/>
        </w:rPr>
      </w:pPr>
      <w:r>
        <w:rPr>
          <w:rFonts w:ascii="Arial" w:hAnsi="Arial" w:cs="Arial"/>
          <w:sz w:val="24"/>
          <w:szCs w:val="24"/>
        </w:rPr>
        <w:t xml:space="preserve">that for the conditions described in paragraph 4.4 and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753DCAE6" w14:textId="77777777" w:rsidR="009C1403" w:rsidRDefault="00C6386D">
      <w:pPr>
        <w:tabs>
          <w:tab w:val="left" w:pos="1656"/>
        </w:tabs>
        <w:kinsoku w:val="0"/>
        <w:overflowPunct w:val="0"/>
        <w:autoSpaceDE/>
        <w:autoSpaceDN/>
        <w:adjustRightInd/>
        <w:spacing w:before="192" w:line="286" w:lineRule="exact"/>
        <w:ind w:left="864"/>
        <w:jc w:val="both"/>
        <w:textAlignment w:val="baseline"/>
        <w:rPr>
          <w:rFonts w:ascii="Arial" w:hAnsi="Arial" w:cs="Arial"/>
          <w:spacing w:val="1"/>
          <w:sz w:val="24"/>
          <w:szCs w:val="24"/>
        </w:rPr>
      </w:pPr>
      <w:r>
        <w:rPr>
          <w:rFonts w:ascii="Arial" w:hAnsi="Arial" w:cs="Arial"/>
          <w:spacing w:val="1"/>
          <w:sz w:val="24"/>
          <w:szCs w:val="24"/>
        </w:rPr>
        <w:t>4.6.1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5E9DD795" w14:textId="77777777" w:rsidR="009C1403" w:rsidRDefault="00C6386D">
      <w:pPr>
        <w:kinsoku w:val="0"/>
        <w:overflowPunct w:val="0"/>
        <w:autoSpaceDE/>
        <w:autoSpaceDN/>
        <w:adjustRightInd/>
        <w:spacing w:line="274" w:lineRule="exact"/>
        <w:ind w:left="1728"/>
        <w:textAlignment w:val="baseline"/>
        <w:rPr>
          <w:rFonts w:ascii="Arial" w:hAnsi="Arial" w:cs="Arial"/>
          <w:spacing w:val="-2"/>
          <w:sz w:val="24"/>
          <w:szCs w:val="24"/>
        </w:rPr>
      </w:pPr>
      <w:r>
        <w:rPr>
          <w:rFonts w:ascii="Arial" w:hAnsi="Arial" w:cs="Arial"/>
          <w:spacing w:val="-2"/>
          <w:sz w:val="24"/>
          <w:szCs w:val="24"/>
        </w:rPr>
        <w:t>power provider;</w:t>
      </w:r>
    </w:p>
    <w:p w14:paraId="68645D0C" w14:textId="77777777" w:rsidR="009C1403" w:rsidRDefault="00C6386D">
      <w:pPr>
        <w:kinsoku w:val="0"/>
        <w:overflowPunct w:val="0"/>
        <w:autoSpaceDE/>
        <w:autoSpaceDN/>
        <w:adjustRightInd/>
        <w:spacing w:before="200" w:line="281" w:lineRule="exact"/>
        <w:ind w:left="1728" w:right="144" w:hanging="864"/>
        <w:jc w:val="both"/>
        <w:textAlignment w:val="baseline"/>
        <w:rPr>
          <w:rFonts w:ascii="Arial" w:hAnsi="Arial" w:cs="Arial"/>
          <w:i/>
          <w:iCs/>
          <w:sz w:val="24"/>
          <w:szCs w:val="24"/>
        </w:rPr>
      </w:pPr>
      <w:r>
        <w:rPr>
          <w:rFonts w:ascii="Arial" w:hAnsi="Arial" w:cs="Arial"/>
          <w:sz w:val="24"/>
          <w:szCs w:val="24"/>
        </w:rPr>
        <w:t xml:space="preserve">4.6.2 a single </w:t>
      </w:r>
      <w:r>
        <w:rPr>
          <w:rFonts w:ascii="Arial" w:hAnsi="Arial" w:cs="Arial"/>
          <w:i/>
          <w:iCs/>
          <w:sz w:val="24"/>
          <w:szCs w:val="24"/>
        </w:rPr>
        <w:t xml:space="preserve">generation circuit, </w:t>
      </w:r>
      <w:r>
        <w:rPr>
          <w:rFonts w:ascii="Arial" w:hAnsi="Arial" w:cs="Arial"/>
          <w:sz w:val="24"/>
          <w:szCs w:val="24"/>
        </w:rPr>
        <w:t xml:space="preserve">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6D52811B" w14:textId="77777777" w:rsidR="009C1403" w:rsidRDefault="00C6386D">
      <w:pPr>
        <w:kinsoku w:val="0"/>
        <w:overflowPunct w:val="0"/>
        <w:autoSpaceDE/>
        <w:autoSpaceDN/>
        <w:adjustRightInd/>
        <w:spacing w:before="184" w:line="276" w:lineRule="exact"/>
        <w:ind w:left="864"/>
        <w:textAlignment w:val="baseline"/>
        <w:rPr>
          <w:rFonts w:ascii="Arial" w:hAnsi="Arial" w:cs="Arial"/>
          <w:spacing w:val="3"/>
          <w:sz w:val="24"/>
          <w:szCs w:val="24"/>
        </w:rPr>
      </w:pPr>
      <w:r>
        <w:rPr>
          <w:rFonts w:ascii="Arial" w:hAnsi="Arial" w:cs="Arial"/>
          <w:spacing w:val="3"/>
          <w:sz w:val="24"/>
          <w:szCs w:val="24"/>
        </w:rPr>
        <w:t>4.6.3 a double circuit overhead line on the supergrid;</w:t>
      </w:r>
    </w:p>
    <w:p w14:paraId="112FCA4B" w14:textId="77777777" w:rsidR="009C1403" w:rsidRDefault="00C6386D">
      <w:pPr>
        <w:kinsoku w:val="0"/>
        <w:overflowPunct w:val="0"/>
        <w:autoSpaceDE/>
        <w:autoSpaceDN/>
        <w:adjustRightInd/>
        <w:spacing w:before="217" w:line="268" w:lineRule="exact"/>
        <w:ind w:left="1728" w:right="144" w:hanging="864"/>
        <w:jc w:val="both"/>
        <w:textAlignment w:val="baseline"/>
        <w:rPr>
          <w:rFonts w:ascii="Arial" w:hAnsi="Arial" w:cs="Arial"/>
          <w:sz w:val="24"/>
          <w:szCs w:val="24"/>
        </w:rPr>
      </w:pPr>
      <w:r>
        <w:rPr>
          <w:rFonts w:ascii="Arial" w:hAnsi="Arial" w:cs="Arial"/>
          <w:sz w:val="24"/>
          <w:szCs w:val="24"/>
        </w:rPr>
        <w:t xml:space="preserve">4.6.4 a double circuit overhead line where any part of either circuit is in </w:t>
      </w:r>
      <w:r>
        <w:rPr>
          <w:rFonts w:ascii="Arial" w:hAnsi="Arial" w:cs="Arial"/>
          <w:i/>
          <w:iCs/>
          <w:sz w:val="24"/>
          <w:szCs w:val="24"/>
        </w:rPr>
        <w:t xml:space="preserve">NGET’s </w:t>
      </w:r>
      <w:r>
        <w:rPr>
          <w:rFonts w:ascii="Arial" w:hAnsi="Arial" w:cs="Arial"/>
          <w:sz w:val="24"/>
          <w:szCs w:val="24"/>
        </w:rPr>
        <w:t xml:space="preserve">transmission system or </w:t>
      </w:r>
      <w:r>
        <w:rPr>
          <w:rFonts w:ascii="Arial" w:hAnsi="Arial" w:cs="Arial"/>
          <w:i/>
          <w:iCs/>
          <w:sz w:val="24"/>
          <w:szCs w:val="24"/>
        </w:rPr>
        <w:t xml:space="preserve">SHET’S </w:t>
      </w:r>
      <w:r>
        <w:rPr>
          <w:rFonts w:ascii="Arial" w:hAnsi="Arial" w:cs="Arial"/>
          <w:sz w:val="24"/>
          <w:szCs w:val="24"/>
        </w:rPr>
        <w:t>transmission system;</w:t>
      </w:r>
    </w:p>
    <w:p w14:paraId="71705EDC" w14:textId="77777777" w:rsidR="009C1403" w:rsidRDefault="00C6386D">
      <w:pPr>
        <w:kinsoku w:val="0"/>
        <w:overflowPunct w:val="0"/>
        <w:autoSpaceDE/>
        <w:autoSpaceDN/>
        <w:adjustRightInd/>
        <w:spacing w:before="193" w:line="288" w:lineRule="exact"/>
        <w:ind w:left="864"/>
        <w:textAlignment w:val="baseline"/>
        <w:rPr>
          <w:rFonts w:ascii="Arial" w:hAnsi="Arial" w:cs="Arial"/>
          <w:spacing w:val="2"/>
          <w:sz w:val="24"/>
          <w:szCs w:val="24"/>
        </w:rPr>
      </w:pPr>
      <w:r>
        <w:rPr>
          <w:rFonts w:ascii="Arial" w:hAnsi="Arial" w:cs="Arial"/>
          <w:spacing w:val="2"/>
          <w:sz w:val="24"/>
          <w:szCs w:val="24"/>
        </w:rPr>
        <w:t xml:space="preserve">4.6.5 a section of </w:t>
      </w:r>
      <w:r>
        <w:rPr>
          <w:rFonts w:ascii="Arial" w:hAnsi="Arial" w:cs="Arial"/>
          <w:i/>
          <w:iCs/>
          <w:spacing w:val="2"/>
          <w:sz w:val="24"/>
          <w:szCs w:val="24"/>
        </w:rPr>
        <w:t xml:space="preserve">busbar </w:t>
      </w:r>
      <w:r>
        <w:rPr>
          <w:rFonts w:ascii="Arial" w:hAnsi="Arial" w:cs="Arial"/>
          <w:spacing w:val="2"/>
          <w:sz w:val="24"/>
          <w:szCs w:val="24"/>
        </w:rPr>
        <w:t>or mesh corner; or</w:t>
      </w:r>
    </w:p>
    <w:p w14:paraId="7EF3FFED" w14:textId="77777777" w:rsidR="009C1403" w:rsidRDefault="00C6386D">
      <w:pPr>
        <w:kinsoku w:val="0"/>
        <w:overflowPunct w:val="0"/>
        <w:autoSpaceDE/>
        <w:autoSpaceDN/>
        <w:adjustRightInd/>
        <w:spacing w:before="206" w:line="275" w:lineRule="exact"/>
        <w:ind w:left="1584" w:right="144" w:hanging="720"/>
        <w:jc w:val="both"/>
        <w:textAlignment w:val="baseline"/>
        <w:rPr>
          <w:rFonts w:ascii="Arial" w:hAnsi="Arial" w:cs="Arial"/>
          <w:sz w:val="24"/>
          <w:szCs w:val="24"/>
        </w:rPr>
      </w:pPr>
      <w:r>
        <w:rPr>
          <w:rFonts w:ascii="Arial" w:hAnsi="Arial" w:cs="Arial"/>
          <w:sz w:val="24"/>
          <w:szCs w:val="24"/>
        </w:rPr>
        <w:t xml:space="preserve">4.6.6 provided both the </w:t>
      </w:r>
      <w:r>
        <w:rPr>
          <w:rFonts w:ascii="Arial" w:hAnsi="Arial" w:cs="Arial"/>
          <w:i/>
          <w:iCs/>
          <w:sz w:val="24"/>
          <w:szCs w:val="24"/>
        </w:rPr>
        <w:t xml:space="preserve">fault outage </w:t>
      </w:r>
      <w:r>
        <w:rPr>
          <w:rFonts w:ascii="Arial" w:hAnsi="Arial" w:cs="Arial"/>
          <w:sz w:val="24"/>
          <w:szCs w:val="24"/>
        </w:rPr>
        <w:t>and prior outage involve plant that is wholly in NGET</w:t>
      </w:r>
      <w:r>
        <w:rPr>
          <w:rFonts w:ascii="Arial" w:hAnsi="Arial" w:cs="Arial"/>
          <w:sz w:val="25"/>
          <w:szCs w:val="25"/>
        </w:rPr>
        <w:t xml:space="preserve">’s </w:t>
      </w:r>
      <w:r>
        <w:rPr>
          <w:rFonts w:ascii="Arial" w:hAnsi="Arial" w:cs="Arial"/>
          <w:sz w:val="24"/>
          <w:szCs w:val="24"/>
        </w:rPr>
        <w:t xml:space="preserve">transmission area, any single </w:t>
      </w:r>
      <w:r>
        <w:rPr>
          <w:rFonts w:ascii="Arial" w:hAnsi="Arial" w:cs="Arial"/>
          <w:i/>
          <w:iCs/>
          <w:sz w:val="24"/>
          <w:szCs w:val="24"/>
        </w:rPr>
        <w:t xml:space="preserve">transmission circuit </w:t>
      </w:r>
      <w:r>
        <w:rPr>
          <w:rFonts w:ascii="Arial" w:hAnsi="Arial" w:cs="Arial"/>
          <w:sz w:val="24"/>
          <w:szCs w:val="24"/>
        </w:rPr>
        <w:t xml:space="preserve">with the prior outage of another </w:t>
      </w:r>
      <w:r>
        <w:rPr>
          <w:rFonts w:ascii="Arial" w:hAnsi="Arial" w:cs="Arial"/>
          <w:i/>
          <w:iCs/>
          <w:sz w:val="24"/>
          <w:szCs w:val="24"/>
        </w:rPr>
        <w:t xml:space="preserve">transmission circuit </w:t>
      </w:r>
      <w:r>
        <w:rPr>
          <w:rFonts w:ascii="Arial" w:hAnsi="Arial" w:cs="Arial"/>
          <w:sz w:val="24"/>
          <w:szCs w:val="24"/>
        </w:rPr>
        <w:t xml:space="preserve">containing either a transformer in series or a cable section located wholly or mainly outside a substation, 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 breaker, that cannot be separately isolated), reactive compensator or other reactive power provider,</w:t>
      </w:r>
    </w:p>
    <w:p w14:paraId="71AE176A" w14:textId="77777777" w:rsidR="009C1403" w:rsidRDefault="00C6386D">
      <w:pPr>
        <w:kinsoku w:val="0"/>
        <w:overflowPunct w:val="0"/>
        <w:autoSpaceDE/>
        <w:autoSpaceDN/>
        <w:adjustRightInd/>
        <w:spacing w:before="204" w:line="276"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EC52223" w14:textId="77777777" w:rsidR="009C1403" w:rsidRDefault="00C6386D">
      <w:pPr>
        <w:kinsoku w:val="0"/>
        <w:overflowPunct w:val="0"/>
        <w:autoSpaceDE/>
        <w:autoSpaceDN/>
        <w:adjustRightInd/>
        <w:spacing w:before="207" w:line="273" w:lineRule="exact"/>
        <w:ind w:left="1584" w:right="144" w:hanging="720"/>
        <w:jc w:val="both"/>
        <w:textAlignment w:val="baseline"/>
        <w:rPr>
          <w:rFonts w:ascii="Arial" w:hAnsi="Arial" w:cs="Arial"/>
          <w:sz w:val="24"/>
          <w:szCs w:val="24"/>
        </w:rPr>
      </w:pPr>
      <w:r>
        <w:rPr>
          <w:rFonts w:ascii="Arial" w:hAnsi="Arial" w:cs="Arial"/>
          <w:sz w:val="24"/>
          <w:szCs w:val="24"/>
        </w:rPr>
        <w:t xml:space="preserve">4.6.7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3 and Section 8);</w:t>
      </w:r>
    </w:p>
    <w:p w14:paraId="2BBB7075" w14:textId="77777777" w:rsidR="009C1403" w:rsidRDefault="00C6386D">
      <w:pPr>
        <w:kinsoku w:val="0"/>
        <w:overflowPunct w:val="0"/>
        <w:autoSpaceDE/>
        <w:autoSpaceDN/>
        <w:adjustRightInd/>
        <w:spacing w:before="193" w:line="288" w:lineRule="exact"/>
        <w:ind w:left="864"/>
        <w:textAlignment w:val="baseline"/>
        <w:rPr>
          <w:rFonts w:ascii="Arial" w:hAnsi="Arial" w:cs="Arial"/>
          <w:i/>
          <w:iCs/>
          <w:spacing w:val="1"/>
          <w:sz w:val="24"/>
          <w:szCs w:val="24"/>
        </w:rPr>
      </w:pPr>
      <w:r>
        <w:rPr>
          <w:rFonts w:ascii="Arial" w:hAnsi="Arial" w:cs="Arial"/>
          <w:spacing w:val="1"/>
          <w:sz w:val="24"/>
          <w:szCs w:val="24"/>
        </w:rPr>
        <w:t xml:space="preserve">4.6.8 </w:t>
      </w:r>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p>
    <w:p w14:paraId="50D606E1" w14:textId="41CC6DE7" w:rsidR="009C1403" w:rsidDel="002A3E60" w:rsidRDefault="009C1403">
      <w:pPr>
        <w:widowControl/>
        <w:rPr>
          <w:del w:id="2121" w:author="Tammy Meek (NESO)" w:date="2025-01-28T10:58:00Z" w16du:dateUtc="2025-01-28T10:58:00Z"/>
          <w:sz w:val="24"/>
          <w:szCs w:val="24"/>
        </w:rPr>
        <w:sectPr w:rsidR="009C1403" w:rsidDel="002A3E60">
          <w:headerReference w:type="default" r:id="rId39"/>
          <w:pgSz w:w="11904" w:h="16834"/>
          <w:pgMar w:top="1440" w:right="1255" w:bottom="508" w:left="1289" w:header="720" w:footer="720" w:gutter="0"/>
          <w:cols w:space="720"/>
          <w:noEndnote/>
        </w:sectPr>
      </w:pPr>
    </w:p>
    <w:p w14:paraId="7E44539B" w14:textId="77777777" w:rsidR="002A3E60" w:rsidRDefault="002A3E60">
      <w:pPr>
        <w:kinsoku w:val="0"/>
        <w:overflowPunct w:val="0"/>
        <w:autoSpaceDE/>
        <w:autoSpaceDN/>
        <w:adjustRightInd/>
        <w:spacing w:before="30" w:line="273" w:lineRule="exact"/>
        <w:ind w:left="1584" w:right="144" w:hanging="720"/>
        <w:textAlignment w:val="baseline"/>
        <w:rPr>
          <w:ins w:id="2132" w:author="Tammy Meek (NESO)" w:date="2025-01-28T10:58:00Z" w16du:dateUtc="2025-01-28T10:58:00Z"/>
          <w:rFonts w:ascii="Arial" w:hAnsi="Arial" w:cs="Arial"/>
          <w:sz w:val="24"/>
          <w:szCs w:val="24"/>
        </w:rPr>
      </w:pPr>
    </w:p>
    <w:p w14:paraId="3DD2BF6E" w14:textId="1B8CA937" w:rsidR="009C1403" w:rsidRDefault="00C6386D">
      <w:pPr>
        <w:kinsoku w:val="0"/>
        <w:overflowPunct w:val="0"/>
        <w:autoSpaceDE/>
        <w:autoSpaceDN/>
        <w:adjustRightInd/>
        <w:spacing w:before="30" w:line="273" w:lineRule="exact"/>
        <w:ind w:left="1584" w:right="144" w:hanging="720"/>
        <w:textAlignment w:val="baseline"/>
        <w:rPr>
          <w:rFonts w:ascii="Arial" w:hAnsi="Arial" w:cs="Arial"/>
          <w:i/>
          <w:iCs/>
          <w:sz w:val="24"/>
          <w:szCs w:val="24"/>
        </w:rPr>
      </w:pPr>
      <w:r>
        <w:rPr>
          <w:rFonts w:ascii="Arial" w:hAnsi="Arial" w:cs="Arial"/>
          <w:sz w:val="24"/>
          <w:szCs w:val="24"/>
        </w:rPr>
        <w:t xml:space="preserve">4.6.9 </w:t>
      </w:r>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p>
    <w:p w14:paraId="5906A2B2"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z w:val="24"/>
          <w:szCs w:val="24"/>
        </w:rPr>
      </w:pPr>
      <w:r>
        <w:rPr>
          <w:rFonts w:ascii="Arial" w:hAnsi="Arial" w:cs="Arial"/>
          <w:sz w:val="24"/>
          <w:szCs w:val="24"/>
        </w:rPr>
        <w:t xml:space="preserve">4.6.10 </w:t>
      </w:r>
      <w:r>
        <w:rPr>
          <w:rFonts w:ascii="Arial" w:hAnsi="Arial" w:cs="Arial"/>
          <w:i/>
          <w:iCs/>
          <w:sz w:val="24"/>
          <w:szCs w:val="24"/>
        </w:rPr>
        <w:t>system instability; or</w:t>
      </w:r>
    </w:p>
    <w:p w14:paraId="6E9C684B" w14:textId="27A8AB20" w:rsidR="009C1403" w:rsidRDefault="00C6386D">
      <w:pPr>
        <w:kinsoku w:val="0"/>
        <w:overflowPunct w:val="0"/>
        <w:autoSpaceDE/>
        <w:autoSpaceDN/>
        <w:adjustRightInd/>
        <w:spacing w:before="13" w:line="466" w:lineRule="exact"/>
        <w:ind w:left="144" w:right="3024" w:firstLine="720"/>
        <w:jc w:val="both"/>
        <w:textAlignment w:val="baseline"/>
        <w:rPr>
          <w:rFonts w:ascii="Arial" w:hAnsi="Arial" w:cs="Arial"/>
          <w:spacing w:val="-1"/>
          <w:sz w:val="24"/>
          <w:szCs w:val="24"/>
          <w:u w:val="single"/>
        </w:rPr>
      </w:pPr>
      <w:r>
        <w:rPr>
          <w:rFonts w:ascii="Arial" w:hAnsi="Arial" w:cs="Arial"/>
          <w:spacing w:val="-1"/>
          <w:sz w:val="24"/>
          <w:szCs w:val="24"/>
        </w:rPr>
        <w:t xml:space="preserve">4.6.11 </w:t>
      </w:r>
      <w:r>
        <w:rPr>
          <w:rFonts w:ascii="Arial" w:hAnsi="Arial" w:cs="Arial"/>
          <w:i/>
          <w:iCs/>
          <w:spacing w:val="-1"/>
          <w:sz w:val="24"/>
          <w:szCs w:val="24"/>
        </w:rPr>
        <w:t>Unacceptable Sub-Synchronous Oscillations</w:t>
      </w:r>
      <w:ins w:id="2133" w:author="Stuart McLarnon (NESO)" w:date="2025-01-24T15:37:00Z" w16du:dateUtc="2025-01-24T15:37:00Z">
        <w:r w:rsidR="00C72086">
          <w:rPr>
            <w:rFonts w:ascii="Arial" w:hAnsi="Arial" w:cs="Arial"/>
            <w:i/>
            <w:iCs/>
            <w:spacing w:val="-1"/>
            <w:sz w:val="24"/>
            <w:szCs w:val="24"/>
          </w:rPr>
          <w:t>,</w:t>
        </w:r>
      </w:ins>
      <w:r>
        <w:rPr>
          <w:rFonts w:ascii="Arial" w:hAnsi="Arial" w:cs="Arial"/>
          <w:i/>
          <w:iCs/>
          <w:spacing w:val="-1"/>
          <w:sz w:val="24"/>
          <w:szCs w:val="24"/>
        </w:rPr>
        <w:t xml:space="preserve"> </w:t>
      </w:r>
      <w:r>
        <w:rPr>
          <w:rFonts w:ascii="Arial" w:hAnsi="Arial" w:cs="Arial"/>
          <w:spacing w:val="-1"/>
          <w:sz w:val="24"/>
          <w:szCs w:val="24"/>
          <w:u w:val="single"/>
        </w:rPr>
        <w:t>Under conditions in the course of a year of operation</w:t>
      </w:r>
    </w:p>
    <w:p w14:paraId="0159F917" w14:textId="77777777" w:rsidR="009C1403" w:rsidRDefault="00C6386D">
      <w:pPr>
        <w:tabs>
          <w:tab w:val="decimal" w:pos="288"/>
          <w:tab w:val="left" w:pos="864"/>
        </w:tabs>
        <w:kinsoku w:val="0"/>
        <w:overflowPunct w:val="0"/>
        <w:autoSpaceDE/>
        <w:autoSpaceDN/>
        <w:adjustRightInd/>
        <w:spacing w:before="204" w:line="275" w:lineRule="exact"/>
        <w:ind w:left="144"/>
        <w:textAlignment w:val="baseline"/>
        <w:rPr>
          <w:rFonts w:ascii="Arial" w:hAnsi="Arial" w:cs="Arial"/>
          <w:sz w:val="24"/>
          <w:szCs w:val="24"/>
        </w:rPr>
      </w:pPr>
      <w:r>
        <w:rPr>
          <w:rFonts w:ascii="Arial" w:hAnsi="Arial" w:cs="Arial"/>
          <w:sz w:val="24"/>
          <w:szCs w:val="24"/>
        </w:rPr>
        <w:tab/>
        <w:t>4.7</w:t>
      </w:r>
      <w:r>
        <w:rPr>
          <w:rFonts w:ascii="Arial" w:hAnsi="Arial" w:cs="Arial"/>
          <w:sz w:val="24"/>
          <w:szCs w:val="24"/>
        </w:rPr>
        <w:tab/>
        <w:t xml:space="preserve">The </w:t>
      </w:r>
      <w:r>
        <w:rPr>
          <w:rFonts w:ascii="Arial" w:hAnsi="Arial" w:cs="Arial"/>
          <w:i/>
          <w:iCs/>
          <w:sz w:val="24"/>
          <w:szCs w:val="24"/>
        </w:rPr>
        <w:t xml:space="preserve">MITS </w:t>
      </w:r>
      <w:r>
        <w:rPr>
          <w:rFonts w:ascii="Arial" w:hAnsi="Arial" w:cs="Arial"/>
          <w:sz w:val="24"/>
          <w:szCs w:val="24"/>
        </w:rPr>
        <w:t>shall meet the criteria set out in paragraphs 4.8 to 4.10 under the</w:t>
      </w:r>
    </w:p>
    <w:p w14:paraId="73B593EF" w14:textId="77777777" w:rsidR="009C1403" w:rsidRDefault="00C6386D">
      <w:pPr>
        <w:kinsoku w:val="0"/>
        <w:overflowPunct w:val="0"/>
        <w:autoSpaceDE/>
        <w:autoSpaceDN/>
        <w:adjustRightInd/>
        <w:spacing w:line="275" w:lineRule="exact"/>
        <w:ind w:left="864"/>
        <w:textAlignment w:val="baseline"/>
        <w:rPr>
          <w:rFonts w:ascii="Arial" w:hAnsi="Arial" w:cs="Arial"/>
          <w:spacing w:val="-1"/>
          <w:sz w:val="24"/>
          <w:szCs w:val="24"/>
        </w:rPr>
      </w:pPr>
      <w:r>
        <w:rPr>
          <w:rFonts w:ascii="Arial" w:hAnsi="Arial" w:cs="Arial"/>
          <w:spacing w:val="-1"/>
          <w:sz w:val="24"/>
          <w:szCs w:val="24"/>
        </w:rPr>
        <w:t>following background conditions:</w:t>
      </w:r>
    </w:p>
    <w:p w14:paraId="17F93AF4" w14:textId="77777777" w:rsidR="009C1403" w:rsidRDefault="00C6386D">
      <w:pPr>
        <w:tabs>
          <w:tab w:val="left" w:pos="1656"/>
        </w:tabs>
        <w:kinsoku w:val="0"/>
        <w:overflowPunct w:val="0"/>
        <w:autoSpaceDE/>
        <w:autoSpaceDN/>
        <w:adjustRightInd/>
        <w:spacing w:before="204" w:line="275" w:lineRule="exact"/>
        <w:ind w:left="864"/>
        <w:textAlignment w:val="baseline"/>
        <w:rPr>
          <w:rFonts w:ascii="Arial" w:hAnsi="Arial" w:cs="Arial"/>
          <w:spacing w:val="2"/>
          <w:sz w:val="24"/>
          <w:szCs w:val="24"/>
        </w:rPr>
      </w:pPr>
      <w:r>
        <w:rPr>
          <w:rFonts w:ascii="Arial" w:hAnsi="Arial" w:cs="Arial"/>
          <w:spacing w:val="2"/>
          <w:sz w:val="24"/>
          <w:szCs w:val="24"/>
        </w:rPr>
        <w:t>4.7.1</w:t>
      </w:r>
      <w:r>
        <w:rPr>
          <w:rFonts w:ascii="Arial" w:hAnsi="Arial" w:cs="Arial"/>
          <w:spacing w:val="2"/>
          <w:sz w:val="24"/>
          <w:szCs w:val="24"/>
        </w:rPr>
        <w:tab/>
        <w:t xml:space="preserve">conditions on the </w:t>
      </w:r>
      <w:r>
        <w:rPr>
          <w:rFonts w:ascii="Arial" w:hAnsi="Arial" w:cs="Arial"/>
          <w:i/>
          <w:iCs/>
          <w:spacing w:val="2"/>
          <w:sz w:val="24"/>
          <w:szCs w:val="24"/>
        </w:rPr>
        <w:t xml:space="preserve">national electricity transmission system </w:t>
      </w:r>
      <w:r>
        <w:rPr>
          <w:rFonts w:ascii="Arial" w:hAnsi="Arial" w:cs="Arial"/>
          <w:spacing w:val="2"/>
          <w:sz w:val="24"/>
          <w:szCs w:val="24"/>
        </w:rPr>
        <w:t>shall be set</w:t>
      </w:r>
    </w:p>
    <w:p w14:paraId="4F575CB6" w14:textId="77777777" w:rsidR="009C1403" w:rsidRDefault="00C6386D">
      <w:pPr>
        <w:kinsoku w:val="0"/>
        <w:overflowPunct w:val="0"/>
        <w:autoSpaceDE/>
        <w:autoSpaceDN/>
        <w:adjustRightInd/>
        <w:spacing w:line="276" w:lineRule="exact"/>
        <w:ind w:left="1728" w:right="144"/>
        <w:jc w:val="both"/>
        <w:textAlignment w:val="baseline"/>
        <w:rPr>
          <w:rFonts w:ascii="Arial" w:hAnsi="Arial" w:cs="Arial"/>
          <w:sz w:val="24"/>
          <w:szCs w:val="24"/>
        </w:rPr>
      </w:pPr>
      <w:r>
        <w:rPr>
          <w:rFonts w:ascii="Arial" w:hAnsi="Arial" w:cs="Arial"/>
          <w:sz w:val="24"/>
          <w:szCs w:val="24"/>
        </w:rPr>
        <w:t xml:space="preserve">to those which ought reasonably to be foreseen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and</w:t>
      </w:r>
    </w:p>
    <w:p w14:paraId="658C8330" w14:textId="77777777" w:rsidR="009C1403" w:rsidRDefault="00C6386D">
      <w:pPr>
        <w:kinsoku w:val="0"/>
        <w:overflowPunct w:val="0"/>
        <w:autoSpaceDE/>
        <w:autoSpaceDN/>
        <w:adjustRightInd/>
        <w:spacing w:before="202" w:line="277" w:lineRule="exact"/>
        <w:ind w:left="1728" w:right="144" w:hanging="864"/>
        <w:jc w:val="both"/>
        <w:textAlignment w:val="baseline"/>
        <w:rPr>
          <w:rFonts w:ascii="Arial" w:hAnsi="Arial" w:cs="Arial"/>
          <w:sz w:val="24"/>
          <w:szCs w:val="24"/>
        </w:rPr>
      </w:pPr>
      <w:r>
        <w:rPr>
          <w:rFonts w:ascii="Arial" w:hAnsi="Arial" w:cs="Arial"/>
          <w:sz w:val="24"/>
          <w:szCs w:val="24"/>
        </w:rPr>
        <w:t xml:space="preserve">4.7.2 the expected availability of generation reactive capability shall be set to that which ought reasonably to be expected to arise. This shall take into account the variation of reactive capability with the active power output (for example, as defined in the machine performance chart). In the absence of better data the expected available capability shall not exceed 90% of the Grid Code specified capability, (unless modified by a direction of the </w:t>
      </w:r>
      <w:r>
        <w:rPr>
          <w:rFonts w:ascii="Arial" w:hAnsi="Arial" w:cs="Arial"/>
          <w:i/>
          <w:iCs/>
          <w:sz w:val="24"/>
          <w:szCs w:val="24"/>
        </w:rPr>
        <w:t>Authority</w:t>
      </w:r>
      <w:r>
        <w:rPr>
          <w:rFonts w:ascii="Arial" w:hAnsi="Arial" w:cs="Arial"/>
          <w:sz w:val="24"/>
          <w:szCs w:val="24"/>
        </w:rPr>
        <w:t>) or 90% of the contracted capability for the active power output level, whichever is relevant.</w:t>
      </w:r>
    </w:p>
    <w:p w14:paraId="5A91B6CE" w14:textId="77777777" w:rsidR="009C1403" w:rsidRDefault="00C6386D">
      <w:pPr>
        <w:tabs>
          <w:tab w:val="decimal" w:pos="288"/>
          <w:tab w:val="left" w:pos="864"/>
        </w:tabs>
        <w:kinsoku w:val="0"/>
        <w:overflowPunct w:val="0"/>
        <w:autoSpaceDE/>
        <w:autoSpaceDN/>
        <w:adjustRightInd/>
        <w:spacing w:before="189" w:line="277" w:lineRule="exact"/>
        <w:ind w:left="144"/>
        <w:textAlignment w:val="baseline"/>
        <w:rPr>
          <w:rFonts w:ascii="Arial" w:hAnsi="Arial" w:cs="Arial"/>
          <w:sz w:val="24"/>
          <w:szCs w:val="24"/>
        </w:rPr>
      </w:pPr>
      <w:r>
        <w:rPr>
          <w:rFonts w:ascii="Arial" w:hAnsi="Arial" w:cs="Arial"/>
          <w:sz w:val="24"/>
          <w:szCs w:val="24"/>
        </w:rPr>
        <w:tab/>
        <w:t>4.8</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be planned such that, for</w:t>
      </w:r>
    </w:p>
    <w:p w14:paraId="231EEC08" w14:textId="77777777" w:rsidR="009C1403" w:rsidRDefault="00C6386D">
      <w:pPr>
        <w:kinsoku w:val="0"/>
        <w:overflowPunct w:val="0"/>
        <w:autoSpaceDE/>
        <w:autoSpaceDN/>
        <w:adjustRightInd/>
        <w:spacing w:before="13" w:line="274" w:lineRule="exact"/>
        <w:ind w:left="864" w:right="144"/>
        <w:textAlignment w:val="baseline"/>
        <w:rPr>
          <w:rFonts w:ascii="Arial" w:hAnsi="Arial" w:cs="Arial"/>
          <w:sz w:val="24"/>
          <w:szCs w:val="24"/>
        </w:rPr>
      </w:pPr>
      <w:r>
        <w:rPr>
          <w:rFonts w:ascii="Arial" w:hAnsi="Arial" w:cs="Arial"/>
          <w:sz w:val="24"/>
          <w:szCs w:val="24"/>
        </w:rPr>
        <w:t>the background conditions described in paragraph 4.7, prior to any fault there shall not be:</w:t>
      </w:r>
    </w:p>
    <w:p w14:paraId="7451B7A9" w14:textId="77777777" w:rsidR="009C1403" w:rsidRDefault="00C6386D">
      <w:pPr>
        <w:tabs>
          <w:tab w:val="left" w:pos="1656"/>
        </w:tabs>
        <w:kinsoku w:val="0"/>
        <w:overflowPunct w:val="0"/>
        <w:autoSpaceDE/>
        <w:autoSpaceDN/>
        <w:adjustRightInd/>
        <w:spacing w:before="204" w:line="277" w:lineRule="exact"/>
        <w:ind w:left="864"/>
        <w:textAlignment w:val="baseline"/>
        <w:rPr>
          <w:rFonts w:ascii="Arial" w:hAnsi="Arial" w:cs="Arial"/>
          <w:sz w:val="24"/>
          <w:szCs w:val="24"/>
        </w:rPr>
      </w:pPr>
      <w:r>
        <w:rPr>
          <w:rFonts w:ascii="Arial" w:hAnsi="Arial" w:cs="Arial"/>
          <w:sz w:val="24"/>
          <w:szCs w:val="24"/>
        </w:rPr>
        <w:t>4.8.1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DFFB68B" w14:textId="77777777" w:rsidR="009C1403" w:rsidRDefault="00C6386D">
      <w:pPr>
        <w:kinsoku w:val="0"/>
        <w:overflowPunct w:val="0"/>
        <w:autoSpaceDE/>
        <w:autoSpaceDN/>
        <w:adjustRightInd/>
        <w:spacing w:before="168" w:line="293" w:lineRule="exact"/>
        <w:ind w:left="1728" w:right="144" w:hanging="864"/>
        <w:textAlignment w:val="baseline"/>
        <w:rPr>
          <w:rFonts w:ascii="Arial" w:hAnsi="Arial" w:cs="Arial"/>
          <w:sz w:val="24"/>
          <w:szCs w:val="24"/>
        </w:rPr>
      </w:pPr>
      <w:r>
        <w:rPr>
          <w:rFonts w:ascii="Arial" w:hAnsi="Arial" w:cs="Arial"/>
          <w:sz w:val="24"/>
          <w:szCs w:val="24"/>
        </w:rPr>
        <w:t xml:space="preserve">4.8.2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560ADEEB" w14:textId="77777777" w:rsidR="009C1403" w:rsidRDefault="00C6386D">
      <w:pPr>
        <w:kinsoku w:val="0"/>
        <w:overflowPunct w:val="0"/>
        <w:autoSpaceDE/>
        <w:autoSpaceDN/>
        <w:adjustRightInd/>
        <w:spacing w:before="183" w:line="277" w:lineRule="exact"/>
        <w:ind w:left="864"/>
        <w:textAlignment w:val="baseline"/>
        <w:rPr>
          <w:rFonts w:ascii="Arial" w:hAnsi="Arial" w:cs="Arial"/>
          <w:i/>
          <w:iCs/>
          <w:spacing w:val="9"/>
          <w:sz w:val="24"/>
          <w:szCs w:val="24"/>
        </w:rPr>
      </w:pPr>
      <w:r>
        <w:rPr>
          <w:rFonts w:ascii="Arial" w:hAnsi="Arial" w:cs="Arial"/>
          <w:spacing w:val="9"/>
          <w:sz w:val="24"/>
          <w:szCs w:val="24"/>
        </w:rPr>
        <w:t xml:space="preserve">4.8.3 </w:t>
      </w:r>
      <w:r>
        <w:rPr>
          <w:rFonts w:ascii="Arial" w:hAnsi="Arial" w:cs="Arial"/>
          <w:i/>
          <w:iCs/>
          <w:spacing w:val="9"/>
          <w:sz w:val="24"/>
          <w:szCs w:val="24"/>
        </w:rPr>
        <w:t>system instability; or</w:t>
      </w:r>
    </w:p>
    <w:p w14:paraId="7A16B0EA" w14:textId="77777777" w:rsidR="009C1403" w:rsidRDefault="00C6386D">
      <w:pPr>
        <w:kinsoku w:val="0"/>
        <w:overflowPunct w:val="0"/>
        <w:autoSpaceDE/>
        <w:autoSpaceDN/>
        <w:adjustRightInd/>
        <w:spacing w:before="203" w:line="277" w:lineRule="exact"/>
        <w:ind w:left="864"/>
        <w:textAlignment w:val="baseline"/>
        <w:rPr>
          <w:rFonts w:ascii="Arial" w:hAnsi="Arial" w:cs="Arial"/>
          <w:i/>
          <w:iCs/>
          <w:spacing w:val="1"/>
          <w:sz w:val="24"/>
          <w:szCs w:val="24"/>
        </w:rPr>
      </w:pPr>
      <w:r>
        <w:rPr>
          <w:rFonts w:ascii="Arial" w:hAnsi="Arial" w:cs="Arial"/>
          <w:spacing w:val="1"/>
          <w:sz w:val="24"/>
          <w:szCs w:val="24"/>
        </w:rPr>
        <w:t xml:space="preserve">4.8.4 </w:t>
      </w:r>
      <w:r>
        <w:rPr>
          <w:rFonts w:ascii="Arial" w:hAnsi="Arial" w:cs="Arial"/>
          <w:i/>
          <w:iCs/>
          <w:spacing w:val="1"/>
          <w:sz w:val="24"/>
          <w:szCs w:val="24"/>
        </w:rPr>
        <w:t>Unacceptable Sub-Synchronous Oscillations.</w:t>
      </w:r>
    </w:p>
    <w:p w14:paraId="538DEF27" w14:textId="77777777" w:rsidR="009C1403" w:rsidRDefault="00C6386D">
      <w:pPr>
        <w:tabs>
          <w:tab w:val="decimal" w:pos="288"/>
          <w:tab w:val="left" w:pos="864"/>
        </w:tabs>
        <w:kinsoku w:val="0"/>
        <w:overflowPunct w:val="0"/>
        <w:autoSpaceDE/>
        <w:autoSpaceDN/>
        <w:adjustRightInd/>
        <w:spacing w:before="203" w:line="275" w:lineRule="exact"/>
        <w:ind w:left="144"/>
        <w:textAlignment w:val="baseline"/>
        <w:rPr>
          <w:rFonts w:ascii="Arial" w:hAnsi="Arial" w:cs="Arial"/>
          <w:sz w:val="24"/>
          <w:szCs w:val="24"/>
        </w:rPr>
      </w:pPr>
      <w:r>
        <w:rPr>
          <w:rFonts w:ascii="Arial" w:hAnsi="Arial" w:cs="Arial"/>
          <w:sz w:val="24"/>
          <w:szCs w:val="24"/>
        </w:rPr>
        <w:tab/>
        <w:t>4.9</w:t>
      </w:r>
      <w:r>
        <w:rPr>
          <w:rFonts w:ascii="Arial" w:hAnsi="Arial" w:cs="Arial"/>
          <w:sz w:val="24"/>
          <w:szCs w:val="24"/>
        </w:rPr>
        <w:tab/>
        <w:t xml:space="preserve">The minimum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MITS </w:t>
      </w:r>
      <w:r>
        <w:rPr>
          <w:rFonts w:ascii="Arial" w:hAnsi="Arial" w:cs="Arial"/>
          <w:sz w:val="24"/>
          <w:szCs w:val="24"/>
        </w:rPr>
        <w:t>shall also be planned such</w:t>
      </w:r>
    </w:p>
    <w:p w14:paraId="071C859C" w14:textId="77777777" w:rsidR="009C1403" w:rsidRDefault="00C6386D">
      <w:pPr>
        <w:kinsoku w:val="0"/>
        <w:overflowPunct w:val="0"/>
        <w:autoSpaceDE/>
        <w:autoSpaceDN/>
        <w:adjustRightInd/>
        <w:spacing w:line="274" w:lineRule="exact"/>
        <w:ind w:left="864" w:right="144"/>
        <w:textAlignment w:val="baseline"/>
        <w:rPr>
          <w:rFonts w:ascii="Arial" w:hAnsi="Arial" w:cs="Arial"/>
          <w:sz w:val="24"/>
          <w:szCs w:val="24"/>
        </w:rPr>
      </w:pPr>
      <w:r>
        <w:rPr>
          <w:rFonts w:ascii="Arial" w:hAnsi="Arial" w:cs="Arial"/>
          <w:sz w:val="24"/>
          <w:szCs w:val="24"/>
        </w:rPr>
        <w:t>that, for the background conditions described in paragraph 4.7, the operational security criteria set out in Section 5 can be met.</w:t>
      </w:r>
    </w:p>
    <w:p w14:paraId="6C3E6E5D" w14:textId="77777777" w:rsidR="009C1403" w:rsidRDefault="00C6386D">
      <w:pPr>
        <w:kinsoku w:val="0"/>
        <w:overflowPunct w:val="0"/>
        <w:autoSpaceDE/>
        <w:autoSpaceDN/>
        <w:adjustRightInd/>
        <w:spacing w:before="204" w:line="276" w:lineRule="exact"/>
        <w:ind w:left="864" w:right="144" w:hanging="720"/>
        <w:jc w:val="both"/>
        <w:textAlignment w:val="baseline"/>
        <w:rPr>
          <w:rFonts w:ascii="Arial" w:hAnsi="Arial" w:cs="Arial"/>
          <w:sz w:val="24"/>
          <w:szCs w:val="24"/>
        </w:rPr>
      </w:pPr>
      <w:r>
        <w:rPr>
          <w:rFonts w:ascii="Arial" w:hAnsi="Arial" w:cs="Arial"/>
          <w:sz w:val="24"/>
          <w:szCs w:val="24"/>
        </w:rPr>
        <w:t xml:space="preserve">4.10 Where necessary to satisfy the criteria set out in paragraphs 4.8 and 4.9, investment should be made in </w:t>
      </w:r>
      <w:r>
        <w:rPr>
          <w:rFonts w:ascii="Arial" w:hAnsi="Arial" w:cs="Arial"/>
          <w:i/>
          <w:iCs/>
          <w:sz w:val="24"/>
          <w:szCs w:val="24"/>
        </w:rPr>
        <w:t xml:space="preserve">transmission capacity </w:t>
      </w:r>
      <w:r>
        <w:rPr>
          <w:rFonts w:ascii="Arial" w:hAnsi="Arial" w:cs="Arial"/>
          <w:sz w:val="24"/>
          <w:szCs w:val="24"/>
        </w:rPr>
        <w:t xml:space="preserve">except where operational measures suffice to meet the criteria in paragraphs 4.8 and 4.9 provided that maintenance access for each </w:t>
      </w:r>
      <w:r>
        <w:rPr>
          <w:rFonts w:ascii="Arial" w:hAnsi="Arial" w:cs="Arial"/>
          <w:i/>
          <w:iCs/>
          <w:sz w:val="24"/>
          <w:szCs w:val="24"/>
        </w:rPr>
        <w:t xml:space="preserve">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321CC492" w14:textId="785F8B47" w:rsidR="009C1403" w:rsidDel="002A3E60" w:rsidRDefault="002A3E60">
      <w:pPr>
        <w:widowControl/>
        <w:rPr>
          <w:del w:id="2134" w:author="Tammy Meek (NESO)" w:date="2025-01-28T10:58:00Z" w16du:dateUtc="2025-01-28T10:58:00Z"/>
          <w:sz w:val="24"/>
          <w:szCs w:val="24"/>
        </w:rPr>
        <w:sectPr w:rsidR="009C1403" w:rsidDel="002A3E60">
          <w:headerReference w:type="default" r:id="rId40"/>
          <w:pgSz w:w="11904" w:h="16834"/>
          <w:pgMar w:top="1420" w:right="1255" w:bottom="508" w:left="1289" w:header="720" w:footer="720" w:gutter="0"/>
          <w:cols w:space="720"/>
          <w:noEndnote/>
        </w:sectPr>
      </w:pPr>
      <w:ins w:id="2145" w:author="Tammy Meek (NESO)" w:date="2025-01-28T10:58:00Z" w16du:dateUtc="2025-01-28T10:58:00Z">
        <w:r>
          <w:rPr>
            <w:sz w:val="24"/>
            <w:szCs w:val="24"/>
          </w:rPr>
          <w:t xml:space="preserve"> </w:t>
        </w:r>
      </w:ins>
    </w:p>
    <w:p w14:paraId="6765453A" w14:textId="77777777" w:rsidR="002A3E60" w:rsidRDefault="002A3E60" w:rsidP="002A3E60">
      <w:pPr>
        <w:widowControl/>
        <w:rPr>
          <w:ins w:id="2146" w:author="Tammy Meek (NESO)" w:date="2025-01-28T10:58:00Z" w16du:dateUtc="2025-01-28T10:58:00Z"/>
          <w:rFonts w:ascii="Arial" w:hAnsi="Arial" w:cs="Arial"/>
          <w:b/>
          <w:bCs/>
          <w:sz w:val="24"/>
          <w:szCs w:val="24"/>
        </w:rPr>
      </w:pPr>
    </w:p>
    <w:p w14:paraId="14ADE657" w14:textId="1280846F" w:rsidR="009C1403" w:rsidRDefault="00C6386D">
      <w:pPr>
        <w:widowControl/>
        <w:rPr>
          <w:rFonts w:ascii="Arial" w:hAnsi="Arial" w:cs="Arial"/>
          <w:b/>
          <w:bCs/>
          <w:sz w:val="24"/>
          <w:szCs w:val="24"/>
        </w:rPr>
        <w:pPrChange w:id="2147" w:author="Tammy Meek (NESO)" w:date="2025-01-28T10:58:00Z" w16du:dateUtc="2025-01-28T10:58:00Z">
          <w:pPr>
            <w:kinsoku w:val="0"/>
            <w:overflowPunct w:val="0"/>
            <w:autoSpaceDE/>
            <w:autoSpaceDN/>
            <w:adjustRightInd/>
            <w:spacing w:before="5" w:line="276" w:lineRule="exact"/>
            <w:ind w:left="144"/>
            <w:textAlignment w:val="baseline"/>
          </w:pPr>
        </w:pPrChange>
      </w:pPr>
      <w:r>
        <w:rPr>
          <w:rFonts w:ascii="Arial" w:hAnsi="Arial" w:cs="Arial"/>
          <w:b/>
          <w:bCs/>
          <w:sz w:val="24"/>
          <w:szCs w:val="24"/>
        </w:rPr>
        <w:t>General Criteria</w:t>
      </w:r>
    </w:p>
    <w:p w14:paraId="6E6A4E27" w14:textId="77777777" w:rsidR="009C1403" w:rsidRDefault="00C6386D">
      <w:pPr>
        <w:kinsoku w:val="0"/>
        <w:overflowPunct w:val="0"/>
        <w:autoSpaceDE/>
        <w:autoSpaceDN/>
        <w:adjustRightInd/>
        <w:spacing w:before="199" w:line="268" w:lineRule="exact"/>
        <w:ind w:left="864" w:right="144" w:hanging="720"/>
        <w:jc w:val="both"/>
        <w:textAlignment w:val="baseline"/>
        <w:rPr>
          <w:rFonts w:ascii="Arial" w:hAnsi="Arial" w:cs="Arial"/>
          <w:sz w:val="24"/>
          <w:szCs w:val="24"/>
        </w:rPr>
      </w:pPr>
      <w:r>
        <w:rPr>
          <w:rFonts w:ascii="Arial" w:hAnsi="Arial" w:cs="Arial"/>
          <w:sz w:val="24"/>
          <w:szCs w:val="24"/>
        </w:rPr>
        <w:t>4.11 In addition to the requirements set out in paragraphs 4.4 to 4.10, the system shall also be planned such that:</w:t>
      </w:r>
    </w:p>
    <w:p w14:paraId="7F4510FF" w14:textId="77777777" w:rsidR="009C1403" w:rsidRDefault="00C6386D">
      <w:pPr>
        <w:kinsoku w:val="0"/>
        <w:overflowPunct w:val="0"/>
        <w:autoSpaceDE/>
        <w:autoSpaceDN/>
        <w:adjustRightInd/>
        <w:spacing w:before="207" w:line="274" w:lineRule="exact"/>
        <w:ind w:left="1728" w:right="144" w:hanging="864"/>
        <w:jc w:val="both"/>
        <w:textAlignment w:val="baseline"/>
        <w:rPr>
          <w:rFonts w:ascii="Arial" w:hAnsi="Arial" w:cs="Arial"/>
          <w:sz w:val="24"/>
          <w:szCs w:val="24"/>
        </w:rPr>
      </w:pPr>
      <w:r>
        <w:rPr>
          <w:rFonts w:ascii="Arial" w:hAnsi="Arial" w:cs="Arial"/>
          <w:sz w:val="24"/>
          <w:szCs w:val="24"/>
        </w:rPr>
        <w:t xml:space="preserve">4.11.1 </w:t>
      </w:r>
      <w:r>
        <w:rPr>
          <w:rFonts w:ascii="Arial" w:hAnsi="Arial" w:cs="Arial"/>
          <w:i/>
          <w:iCs/>
          <w:sz w:val="24"/>
          <w:szCs w:val="24"/>
        </w:rPr>
        <w:t xml:space="preserve">operational switching </w:t>
      </w:r>
      <w:r>
        <w:rPr>
          <w:rFonts w:ascii="Arial" w:hAnsi="Arial" w:cs="Arial"/>
          <w:sz w:val="24"/>
          <w:szCs w:val="24"/>
        </w:rPr>
        <w:t xml:space="preserve">or </w:t>
      </w:r>
      <w:r>
        <w:rPr>
          <w:rFonts w:ascii="Arial" w:hAnsi="Arial" w:cs="Arial"/>
          <w:i/>
          <w:iCs/>
          <w:sz w:val="24"/>
          <w:szCs w:val="24"/>
        </w:rPr>
        <w:t xml:space="preserve">infrequent operational switching </w:t>
      </w:r>
      <w:r>
        <w:rPr>
          <w:rFonts w:ascii="Arial" w:hAnsi="Arial" w:cs="Arial"/>
          <w:sz w:val="24"/>
          <w:szCs w:val="24"/>
        </w:rPr>
        <w:t xml:space="preserve">shall not cause </w:t>
      </w:r>
      <w:r>
        <w:rPr>
          <w:rFonts w:ascii="Arial" w:hAnsi="Arial" w:cs="Arial"/>
          <w:i/>
          <w:iCs/>
          <w:sz w:val="24"/>
          <w:szCs w:val="24"/>
        </w:rPr>
        <w:t>unacceptable voltage conditions</w:t>
      </w:r>
      <w:r>
        <w:rPr>
          <w:rFonts w:ascii="Arial" w:hAnsi="Arial" w:cs="Arial"/>
          <w:sz w:val="24"/>
          <w:szCs w:val="24"/>
        </w:rPr>
        <w:t>,</w:t>
      </w:r>
    </w:p>
    <w:p w14:paraId="17A9F6F5" w14:textId="77777777" w:rsidR="009C1403" w:rsidRDefault="00C6386D">
      <w:pPr>
        <w:kinsoku w:val="0"/>
        <w:overflowPunct w:val="0"/>
        <w:autoSpaceDE/>
        <w:autoSpaceDN/>
        <w:adjustRightInd/>
        <w:spacing w:before="207" w:line="273" w:lineRule="exact"/>
        <w:ind w:left="864" w:right="144" w:hanging="720"/>
        <w:jc w:val="both"/>
        <w:textAlignment w:val="baseline"/>
        <w:rPr>
          <w:rFonts w:ascii="Arial" w:hAnsi="Arial" w:cs="Arial"/>
          <w:spacing w:val="2"/>
          <w:sz w:val="24"/>
          <w:szCs w:val="24"/>
        </w:rPr>
      </w:pPr>
      <w:r>
        <w:rPr>
          <w:rFonts w:ascii="Arial" w:hAnsi="Arial" w:cs="Arial"/>
          <w:spacing w:val="2"/>
          <w:sz w:val="24"/>
          <w:szCs w:val="24"/>
        </w:rPr>
        <w:t xml:space="preserve">4.12 </w:t>
      </w:r>
      <w:r>
        <w:rPr>
          <w:rFonts w:ascii="Arial" w:hAnsi="Arial" w:cs="Arial"/>
          <w:i/>
          <w:iCs/>
          <w:spacing w:val="2"/>
          <w:sz w:val="24"/>
          <w:szCs w:val="24"/>
        </w:rPr>
        <w:t xml:space="preserve">Transmission circuits </w:t>
      </w:r>
      <w:r>
        <w:rPr>
          <w:rFonts w:ascii="Arial" w:hAnsi="Arial" w:cs="Arial"/>
          <w:spacing w:val="2"/>
          <w:sz w:val="24"/>
          <w:szCs w:val="24"/>
        </w:rPr>
        <w:t xml:space="preserve">comprising the </w:t>
      </w:r>
      <w:r>
        <w:rPr>
          <w:rFonts w:ascii="Arial" w:hAnsi="Arial" w:cs="Arial"/>
          <w:i/>
          <w:iCs/>
          <w:spacing w:val="2"/>
          <w:sz w:val="24"/>
          <w:szCs w:val="24"/>
        </w:rPr>
        <w:t xml:space="preserve">supergrid </w:t>
      </w:r>
      <w:r>
        <w:rPr>
          <w:rFonts w:ascii="Arial" w:hAnsi="Arial" w:cs="Arial"/>
          <w:spacing w:val="2"/>
          <w:sz w:val="24"/>
          <w:szCs w:val="24"/>
        </w:rPr>
        <w:t xml:space="preserve">part of the </w:t>
      </w:r>
      <w:r>
        <w:rPr>
          <w:rFonts w:ascii="Arial" w:hAnsi="Arial" w:cs="Arial"/>
          <w:i/>
          <w:iCs/>
          <w:spacing w:val="2"/>
          <w:sz w:val="24"/>
          <w:szCs w:val="24"/>
        </w:rPr>
        <w:t xml:space="preserve">MITS </w:t>
      </w:r>
      <w:r>
        <w:rPr>
          <w:rFonts w:ascii="Arial" w:hAnsi="Arial" w:cs="Arial"/>
          <w:spacing w:val="2"/>
          <w:sz w:val="24"/>
          <w:szCs w:val="24"/>
        </w:rPr>
        <w:t>shall not exceed the circuit complexity limit defined in paragraphs B.3 to B.7 of Appendix B.</w:t>
      </w:r>
    </w:p>
    <w:p w14:paraId="6E73D344" w14:textId="339500CF" w:rsidR="009C1403" w:rsidRDefault="00C6386D">
      <w:pPr>
        <w:kinsoku w:val="0"/>
        <w:overflowPunct w:val="0"/>
        <w:autoSpaceDE/>
        <w:autoSpaceDN/>
        <w:adjustRightInd/>
        <w:spacing w:before="208" w:line="275" w:lineRule="exact"/>
        <w:ind w:left="864" w:right="144" w:hanging="720"/>
        <w:jc w:val="both"/>
        <w:textAlignment w:val="baseline"/>
        <w:rPr>
          <w:rFonts w:ascii="Arial" w:hAnsi="Arial" w:cs="Arial"/>
          <w:sz w:val="24"/>
          <w:szCs w:val="24"/>
        </w:rPr>
      </w:pPr>
      <w:r>
        <w:rPr>
          <w:rFonts w:ascii="Arial" w:hAnsi="Arial" w:cs="Arial"/>
          <w:sz w:val="24"/>
          <w:szCs w:val="24"/>
        </w:rPr>
        <w:t xml:space="preserve">4.13 Guidance on complexity of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MITS </w:t>
      </w:r>
      <w:r>
        <w:rPr>
          <w:rFonts w:ascii="Arial" w:hAnsi="Arial" w:cs="Arial"/>
          <w:sz w:val="24"/>
          <w:szCs w:val="24"/>
        </w:rPr>
        <w:t xml:space="preserve">operated at a nominal voltage of 132kV is given in paragraphs B.8 to B.13 of Appendix B. Relaxation of the restrictions cited in paragraphs B.8 to B.13 may be justified in certain circumstances following appropriate liaison between the relevant </w:t>
      </w:r>
      <w:del w:id="2148" w:author="Tammy Meek (NESO)" w:date="2025-01-24T11:59:00Z" w16du:dateUtc="2025-01-24T11:59:00Z">
        <w:r w:rsidDel="000D741D">
          <w:rPr>
            <w:rFonts w:ascii="Arial" w:hAnsi="Arial" w:cs="Arial"/>
            <w:i/>
            <w:iCs/>
            <w:sz w:val="24"/>
            <w:szCs w:val="24"/>
          </w:rPr>
          <w:delText>transmission licensee</w:delText>
        </w:r>
      </w:del>
      <w:ins w:id="2149" w:author="Tammy Meek (NESO)" w:date="2025-01-24T12:00:00Z" w16du:dateUtc="2025-01-24T12:00:00Z">
        <w:del w:id="2150" w:author="Stuart McLarnon (NESO)" w:date="2025-01-29T15:51:00Z" w16du:dateUtc="2025-01-29T15:51: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151"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responsible for the design of the circuits and their operation.</w:t>
      </w:r>
    </w:p>
    <w:p w14:paraId="6C7CD5BB" w14:textId="77777777" w:rsidR="009C1403" w:rsidRDefault="00C6386D">
      <w:pPr>
        <w:kinsoku w:val="0"/>
        <w:overflowPunct w:val="0"/>
        <w:autoSpaceDE/>
        <w:autoSpaceDN/>
        <w:adjustRightInd/>
        <w:spacing w:before="332"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0C2054DB" w14:textId="77777777" w:rsidR="009C1403" w:rsidRDefault="00C6386D">
      <w:pPr>
        <w:kinsoku w:val="0"/>
        <w:overflowPunct w:val="0"/>
        <w:autoSpaceDE/>
        <w:autoSpaceDN/>
        <w:adjustRightInd/>
        <w:spacing w:before="185" w:line="278" w:lineRule="exact"/>
        <w:ind w:left="864" w:right="144" w:hanging="720"/>
        <w:jc w:val="both"/>
        <w:textAlignment w:val="baseline"/>
        <w:rPr>
          <w:rFonts w:ascii="Arial" w:hAnsi="Arial" w:cs="Arial"/>
          <w:sz w:val="24"/>
          <w:szCs w:val="24"/>
        </w:rPr>
      </w:pPr>
      <w:r>
        <w:rPr>
          <w:rFonts w:ascii="Arial" w:hAnsi="Arial" w:cs="Arial"/>
          <w:sz w:val="24"/>
          <w:szCs w:val="24"/>
        </w:rPr>
        <w:t>4.14 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4F641B04" w14:textId="77777777" w:rsidR="009C1403" w:rsidRDefault="009C1403">
      <w:pPr>
        <w:widowControl/>
        <w:rPr>
          <w:sz w:val="24"/>
          <w:szCs w:val="24"/>
        </w:rPr>
        <w:sectPr w:rsidR="009C1403">
          <w:headerReference w:type="default" r:id="rId41"/>
          <w:pgSz w:w="11904" w:h="16834"/>
          <w:pgMar w:top="1460" w:right="1262" w:bottom="508" w:left="1282" w:header="720" w:footer="720" w:gutter="0"/>
          <w:cols w:space="720"/>
          <w:noEndnote/>
        </w:sectPr>
      </w:pPr>
    </w:p>
    <w:p w14:paraId="4E6D50E7" w14:textId="33CD16E3" w:rsidR="009C1403" w:rsidRDefault="00C6386D">
      <w:pPr>
        <w:kinsoku w:val="0"/>
        <w:overflowPunct w:val="0"/>
        <w:autoSpaceDE/>
        <w:autoSpaceDN/>
        <w:adjustRightInd/>
        <w:spacing w:before="31" w:line="331" w:lineRule="exact"/>
        <w:ind w:left="144"/>
        <w:textAlignment w:val="baseline"/>
        <w:rPr>
          <w:rFonts w:ascii="Arial" w:hAnsi="Arial" w:cs="Arial"/>
          <w:b/>
          <w:bCs/>
          <w:spacing w:val="-4"/>
          <w:sz w:val="29"/>
          <w:szCs w:val="29"/>
        </w:rPr>
      </w:pPr>
      <w:r>
        <w:rPr>
          <w:rFonts w:ascii="Arial" w:hAnsi="Arial" w:cs="Arial"/>
          <w:b/>
          <w:bCs/>
          <w:spacing w:val="-4"/>
          <w:sz w:val="29"/>
          <w:szCs w:val="29"/>
        </w:rPr>
        <w:t>5. Operation of the Onshore Transmission System</w:t>
      </w:r>
    </w:p>
    <w:p w14:paraId="52C58FB3" w14:textId="77777777" w:rsidR="009C1403" w:rsidRDefault="00C6386D">
      <w:pPr>
        <w:kinsoku w:val="0"/>
        <w:overflowPunct w:val="0"/>
        <w:autoSpaceDE/>
        <w:autoSpaceDN/>
        <w:adjustRightInd/>
        <w:spacing w:before="355" w:line="276" w:lineRule="exact"/>
        <w:ind w:left="144"/>
        <w:textAlignment w:val="baseline"/>
        <w:rPr>
          <w:rFonts w:ascii="Arial" w:hAnsi="Arial" w:cs="Arial"/>
          <w:b/>
          <w:bCs/>
          <w:sz w:val="24"/>
          <w:szCs w:val="24"/>
        </w:rPr>
      </w:pPr>
      <w:r>
        <w:rPr>
          <w:rFonts w:ascii="Arial" w:hAnsi="Arial" w:cs="Arial"/>
          <w:b/>
          <w:bCs/>
          <w:sz w:val="24"/>
          <w:szCs w:val="24"/>
        </w:rPr>
        <w:t>Normal Operational Criteria</w:t>
      </w:r>
    </w:p>
    <w:p w14:paraId="0026A172" w14:textId="77777777" w:rsidR="009C1403" w:rsidRDefault="00C6386D">
      <w:pPr>
        <w:tabs>
          <w:tab w:val="decimal" w:pos="288"/>
          <w:tab w:val="left" w:pos="792"/>
        </w:tabs>
        <w:kinsoku w:val="0"/>
        <w:overflowPunct w:val="0"/>
        <w:autoSpaceDE/>
        <w:autoSpaceDN/>
        <w:adjustRightInd/>
        <w:spacing w:before="190" w:line="278" w:lineRule="exact"/>
        <w:ind w:left="144"/>
        <w:textAlignment w:val="baseline"/>
        <w:rPr>
          <w:rFonts w:ascii="Arial" w:hAnsi="Arial" w:cs="Arial"/>
          <w:i/>
          <w:iCs/>
          <w:sz w:val="24"/>
          <w:szCs w:val="24"/>
        </w:rPr>
      </w:pPr>
      <w:r>
        <w:rPr>
          <w:rFonts w:ascii="Arial" w:hAnsi="Arial" w:cs="Arial"/>
          <w:sz w:val="24"/>
          <w:szCs w:val="24"/>
        </w:rPr>
        <w:tab/>
        <w:t>5.1</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650C369A" w14:textId="77777777" w:rsidR="009C1403" w:rsidRDefault="00C6386D">
      <w:pPr>
        <w:kinsoku w:val="0"/>
        <w:overflowPunct w:val="0"/>
        <w:autoSpaceDE/>
        <w:autoSpaceDN/>
        <w:adjustRightInd/>
        <w:spacing w:before="20" w:line="268"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of any of the following:</w:t>
      </w:r>
    </w:p>
    <w:p w14:paraId="2097A7E3" w14:textId="77777777" w:rsidR="009C1403" w:rsidRDefault="00C6386D">
      <w:pPr>
        <w:tabs>
          <w:tab w:val="left" w:pos="1656"/>
        </w:tabs>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75106D94" w14:textId="77777777" w:rsidR="009C1403" w:rsidRDefault="00C6386D">
      <w:pPr>
        <w:kinsoku w:val="0"/>
        <w:overflowPunct w:val="0"/>
        <w:autoSpaceDE/>
        <w:autoSpaceDN/>
        <w:adjustRightInd/>
        <w:spacing w:line="269" w:lineRule="exact"/>
        <w:ind w:left="1728"/>
        <w:textAlignment w:val="baseline"/>
        <w:rPr>
          <w:rFonts w:ascii="Arial" w:hAnsi="Arial" w:cs="Arial"/>
          <w:sz w:val="24"/>
          <w:szCs w:val="24"/>
        </w:rPr>
      </w:pPr>
      <w:r>
        <w:rPr>
          <w:rFonts w:ascii="Arial" w:hAnsi="Arial" w:cs="Arial"/>
          <w:sz w:val="24"/>
          <w:szCs w:val="24"/>
        </w:rPr>
        <w:t>power provider; or</w:t>
      </w:r>
    </w:p>
    <w:p w14:paraId="1248B6DD" w14:textId="77777777" w:rsidR="009C1403" w:rsidRDefault="00C6386D">
      <w:pPr>
        <w:kinsoku w:val="0"/>
        <w:overflowPunct w:val="0"/>
        <w:autoSpaceDE/>
        <w:autoSpaceDN/>
        <w:adjustRightInd/>
        <w:spacing w:before="213"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5.1.2 a single </w:t>
      </w:r>
      <w:r>
        <w:rPr>
          <w:rFonts w:ascii="Arial" w:hAnsi="Arial" w:cs="Arial"/>
          <w:i/>
          <w:iCs/>
          <w:sz w:val="24"/>
          <w:szCs w:val="24"/>
        </w:rPr>
        <w:t>generation circuit</w:t>
      </w:r>
      <w:r>
        <w:rPr>
          <w:rFonts w:ascii="Arial" w:hAnsi="Arial" w:cs="Arial"/>
          <w:sz w:val="24"/>
          <w:szCs w:val="24"/>
        </w:rPr>
        <w:t xml:space="preserve">, a single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r>
        <w:rPr>
          <w:rFonts w:ascii="Arial" w:hAnsi="Arial" w:cs="Arial"/>
          <w:sz w:val="24"/>
          <w:szCs w:val="24"/>
        </w:rPr>
        <w:t>; or</w:t>
      </w:r>
    </w:p>
    <w:p w14:paraId="0A9BE593" w14:textId="77777777" w:rsidR="009C1403" w:rsidRDefault="00C6386D">
      <w:pPr>
        <w:kinsoku w:val="0"/>
        <w:overflowPunct w:val="0"/>
        <w:autoSpaceDE/>
        <w:autoSpaceDN/>
        <w:adjustRightInd/>
        <w:spacing w:before="202" w:line="278" w:lineRule="exact"/>
        <w:ind w:left="864"/>
        <w:textAlignment w:val="baseline"/>
        <w:rPr>
          <w:rFonts w:ascii="Arial" w:hAnsi="Arial" w:cs="Arial"/>
          <w:spacing w:val="2"/>
          <w:sz w:val="24"/>
          <w:szCs w:val="24"/>
        </w:rPr>
      </w:pPr>
      <w:r>
        <w:rPr>
          <w:rFonts w:ascii="Arial" w:hAnsi="Arial" w:cs="Arial"/>
          <w:spacing w:val="2"/>
          <w:sz w:val="24"/>
          <w:szCs w:val="24"/>
        </w:rPr>
        <w:t xml:space="preserve">5.1.3 the most onerous </w:t>
      </w:r>
      <w:r>
        <w:rPr>
          <w:rFonts w:ascii="Arial" w:hAnsi="Arial" w:cs="Arial"/>
          <w:i/>
          <w:iCs/>
          <w:spacing w:val="2"/>
          <w:sz w:val="24"/>
          <w:szCs w:val="24"/>
        </w:rPr>
        <w:t>loss of power infeed</w:t>
      </w:r>
      <w:r>
        <w:rPr>
          <w:rFonts w:ascii="Arial" w:hAnsi="Arial" w:cs="Arial"/>
          <w:spacing w:val="2"/>
          <w:sz w:val="24"/>
          <w:szCs w:val="24"/>
        </w:rPr>
        <w:t>; or</w:t>
      </w:r>
    </w:p>
    <w:p w14:paraId="19C2EF1A"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2"/>
          <w:sz w:val="24"/>
          <w:szCs w:val="24"/>
        </w:rPr>
      </w:pPr>
      <w:r>
        <w:rPr>
          <w:rFonts w:ascii="Arial" w:hAnsi="Arial" w:cs="Arial"/>
          <w:spacing w:val="2"/>
          <w:sz w:val="24"/>
          <w:szCs w:val="24"/>
        </w:rPr>
        <w:t>5.1.4 the most onerous loss of power outfeed; or</w:t>
      </w:r>
    </w:p>
    <w:p w14:paraId="665B82D9" w14:textId="77777777" w:rsidR="009C1403" w:rsidRDefault="00C6386D">
      <w:pPr>
        <w:kinsoku w:val="0"/>
        <w:overflowPunct w:val="0"/>
        <w:autoSpaceDE/>
        <w:autoSpaceDN/>
        <w:adjustRightInd/>
        <w:spacing w:before="193" w:line="278" w:lineRule="exact"/>
        <w:ind w:left="864"/>
        <w:textAlignment w:val="baseline"/>
        <w:rPr>
          <w:rFonts w:ascii="Arial" w:hAnsi="Arial" w:cs="Arial"/>
          <w:spacing w:val="4"/>
          <w:sz w:val="24"/>
          <w:szCs w:val="24"/>
        </w:rPr>
      </w:pPr>
      <w:r>
        <w:rPr>
          <w:rFonts w:ascii="Arial" w:hAnsi="Arial" w:cs="Arial"/>
          <w:spacing w:val="4"/>
          <w:sz w:val="24"/>
          <w:szCs w:val="24"/>
        </w:rPr>
        <w:t xml:space="preserve">5.1.5 where the system is designed to be secure against a </w:t>
      </w:r>
      <w:r>
        <w:rPr>
          <w:rFonts w:ascii="Arial" w:hAnsi="Arial" w:cs="Arial"/>
          <w:i/>
          <w:iCs/>
          <w:spacing w:val="4"/>
          <w:sz w:val="24"/>
          <w:szCs w:val="24"/>
        </w:rPr>
        <w:t xml:space="preserve">fault outage </w:t>
      </w:r>
      <w:r>
        <w:rPr>
          <w:rFonts w:ascii="Arial" w:hAnsi="Arial" w:cs="Arial"/>
          <w:spacing w:val="4"/>
          <w:sz w:val="24"/>
          <w:szCs w:val="24"/>
        </w:rPr>
        <w:t>of a</w:t>
      </w:r>
    </w:p>
    <w:p w14:paraId="5FB7A6D5" w14:textId="77777777" w:rsidR="009C1403" w:rsidRDefault="00C6386D">
      <w:pPr>
        <w:kinsoku w:val="0"/>
        <w:overflowPunct w:val="0"/>
        <w:autoSpaceDE/>
        <w:autoSpaceDN/>
        <w:adjustRightInd/>
        <w:spacing w:before="15" w:line="273" w:lineRule="exact"/>
        <w:ind w:left="1728" w:right="144"/>
        <w:textAlignment w:val="baseline"/>
        <w:rPr>
          <w:rFonts w:ascii="Arial" w:hAnsi="Arial" w:cs="Arial"/>
          <w:sz w:val="24"/>
          <w:szCs w:val="24"/>
        </w:rPr>
      </w:pPr>
      <w:r>
        <w:rPr>
          <w:rFonts w:ascii="Arial" w:hAnsi="Arial" w:cs="Arial"/>
          <w:sz w:val="24"/>
          <w:szCs w:val="24"/>
        </w:rPr>
        <w:t xml:space="preserve">section of </w:t>
      </w:r>
      <w:r>
        <w:rPr>
          <w:rFonts w:ascii="Arial" w:hAnsi="Arial" w:cs="Arial"/>
          <w:i/>
          <w:iCs/>
          <w:sz w:val="24"/>
          <w:szCs w:val="24"/>
        </w:rPr>
        <w:t xml:space="preserve">busbar </w:t>
      </w:r>
      <w:r>
        <w:rPr>
          <w:rFonts w:ascii="Arial" w:hAnsi="Arial" w:cs="Arial"/>
          <w:sz w:val="24"/>
          <w:szCs w:val="24"/>
        </w:rPr>
        <w:t xml:space="preserve">or mesh corner under </w:t>
      </w:r>
      <w:r>
        <w:rPr>
          <w:rFonts w:ascii="Arial" w:hAnsi="Arial" w:cs="Arial"/>
          <w:i/>
          <w:iCs/>
          <w:sz w:val="24"/>
          <w:szCs w:val="24"/>
        </w:rPr>
        <w:t xml:space="preserve">planned outage </w:t>
      </w:r>
      <w:r>
        <w:rPr>
          <w:rFonts w:ascii="Arial" w:hAnsi="Arial" w:cs="Arial"/>
          <w:sz w:val="24"/>
          <w:szCs w:val="24"/>
        </w:rPr>
        <w:t xml:space="preserve">conditions, a section of </w:t>
      </w:r>
      <w:r>
        <w:rPr>
          <w:rFonts w:ascii="Arial" w:hAnsi="Arial" w:cs="Arial"/>
          <w:i/>
          <w:iCs/>
          <w:sz w:val="24"/>
          <w:szCs w:val="24"/>
        </w:rPr>
        <w:t xml:space="preserve">busbar </w:t>
      </w:r>
      <w:r>
        <w:rPr>
          <w:rFonts w:ascii="Arial" w:hAnsi="Arial" w:cs="Arial"/>
          <w:sz w:val="24"/>
          <w:szCs w:val="24"/>
        </w:rPr>
        <w:t>or mesh corner,</w:t>
      </w:r>
    </w:p>
    <w:p w14:paraId="238817B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37029542" w14:textId="77777777" w:rsidR="009C1403" w:rsidRDefault="00C6386D">
      <w:pPr>
        <w:kinsoku w:val="0"/>
        <w:overflowPunct w:val="0"/>
        <w:autoSpaceDE/>
        <w:autoSpaceDN/>
        <w:adjustRightInd/>
        <w:spacing w:before="188" w:line="278" w:lineRule="exact"/>
        <w:ind w:left="864"/>
        <w:textAlignment w:val="baseline"/>
        <w:rPr>
          <w:rFonts w:ascii="Arial" w:hAnsi="Arial" w:cs="Arial"/>
          <w:sz w:val="24"/>
          <w:szCs w:val="24"/>
        </w:rPr>
      </w:pPr>
      <w:r>
        <w:rPr>
          <w:rFonts w:ascii="Arial" w:hAnsi="Arial" w:cs="Arial"/>
          <w:sz w:val="24"/>
          <w:szCs w:val="24"/>
        </w:rPr>
        <w:t xml:space="preserve">5.1.6 a </w:t>
      </w:r>
      <w:r>
        <w:rPr>
          <w:rFonts w:ascii="Arial" w:hAnsi="Arial" w:cs="Arial"/>
          <w:i/>
          <w:iCs/>
          <w:sz w:val="24"/>
          <w:szCs w:val="24"/>
        </w:rPr>
        <w:t xml:space="preserve">loss of supply capacity </w:t>
      </w:r>
      <w:r>
        <w:rPr>
          <w:rFonts w:ascii="Arial" w:hAnsi="Arial" w:cs="Arial"/>
          <w:sz w:val="24"/>
          <w:szCs w:val="24"/>
        </w:rPr>
        <w:t>except as specified in Table 5.1</w:t>
      </w:r>
    </w:p>
    <w:p w14:paraId="7924CD47" w14:textId="77777777" w:rsidR="009C1403" w:rsidRDefault="00C6386D">
      <w:pPr>
        <w:kinsoku w:val="0"/>
        <w:overflowPunct w:val="0"/>
        <w:autoSpaceDE/>
        <w:autoSpaceDN/>
        <w:adjustRightInd/>
        <w:spacing w:before="202" w:line="273" w:lineRule="exact"/>
        <w:ind w:left="864"/>
        <w:textAlignment w:val="baseline"/>
        <w:rPr>
          <w:rFonts w:ascii="Arial" w:hAnsi="Arial" w:cs="Arial"/>
          <w:spacing w:val="1"/>
          <w:sz w:val="24"/>
          <w:szCs w:val="24"/>
        </w:rPr>
      </w:pPr>
      <w:r>
        <w:rPr>
          <w:rFonts w:ascii="Arial" w:hAnsi="Arial" w:cs="Arial"/>
          <w:spacing w:val="1"/>
          <w:sz w:val="24"/>
          <w:szCs w:val="24"/>
        </w:rPr>
        <w:t>5.1.7 unacceptable frequency conditions;</w:t>
      </w:r>
    </w:p>
    <w:p w14:paraId="13E427DD" w14:textId="77777777" w:rsidR="009C1403" w:rsidRDefault="00C6386D">
      <w:pPr>
        <w:kinsoku w:val="0"/>
        <w:overflowPunct w:val="0"/>
        <w:autoSpaceDE/>
        <w:autoSpaceDN/>
        <w:adjustRightInd/>
        <w:spacing w:before="212" w:line="273" w:lineRule="exact"/>
        <w:ind w:left="864"/>
        <w:textAlignment w:val="baseline"/>
        <w:rPr>
          <w:rFonts w:ascii="Arial" w:hAnsi="Arial" w:cs="Arial"/>
          <w:spacing w:val="1"/>
          <w:sz w:val="24"/>
          <w:szCs w:val="24"/>
        </w:rPr>
      </w:pPr>
      <w:r>
        <w:rPr>
          <w:rFonts w:ascii="Arial" w:hAnsi="Arial" w:cs="Arial"/>
          <w:spacing w:val="1"/>
          <w:sz w:val="24"/>
          <w:szCs w:val="24"/>
        </w:rPr>
        <w:t>5.1.8 unacceptable overloading of any primary transmission equipment;</w:t>
      </w:r>
    </w:p>
    <w:p w14:paraId="32DA018F" w14:textId="77777777" w:rsidR="009C1403" w:rsidRDefault="00C6386D">
      <w:pPr>
        <w:kinsoku w:val="0"/>
        <w:overflowPunct w:val="0"/>
        <w:autoSpaceDE/>
        <w:autoSpaceDN/>
        <w:adjustRightInd/>
        <w:spacing w:before="207" w:line="273" w:lineRule="exact"/>
        <w:ind w:left="864"/>
        <w:textAlignment w:val="baseline"/>
        <w:rPr>
          <w:rFonts w:ascii="Arial" w:hAnsi="Arial" w:cs="Arial"/>
          <w:spacing w:val="1"/>
          <w:sz w:val="24"/>
          <w:szCs w:val="24"/>
        </w:rPr>
      </w:pPr>
      <w:r>
        <w:rPr>
          <w:rFonts w:ascii="Arial" w:hAnsi="Arial" w:cs="Arial"/>
          <w:spacing w:val="1"/>
          <w:sz w:val="24"/>
          <w:szCs w:val="24"/>
        </w:rPr>
        <w:t>5.1.9 unacceptable voltage conditions;</w:t>
      </w:r>
    </w:p>
    <w:p w14:paraId="707A8E3B" w14:textId="77777777" w:rsidR="009C1403" w:rsidRDefault="00C6386D">
      <w:pPr>
        <w:kinsoku w:val="0"/>
        <w:overflowPunct w:val="0"/>
        <w:autoSpaceDE/>
        <w:autoSpaceDN/>
        <w:adjustRightInd/>
        <w:spacing w:before="188" w:line="278" w:lineRule="exact"/>
        <w:ind w:left="864"/>
        <w:textAlignment w:val="baseline"/>
        <w:rPr>
          <w:rFonts w:ascii="Arial" w:hAnsi="Arial" w:cs="Arial"/>
          <w:i/>
          <w:iCs/>
          <w:sz w:val="24"/>
          <w:szCs w:val="24"/>
        </w:rPr>
      </w:pPr>
      <w:r>
        <w:rPr>
          <w:rFonts w:ascii="Arial" w:hAnsi="Arial" w:cs="Arial"/>
          <w:sz w:val="24"/>
          <w:szCs w:val="24"/>
        </w:rPr>
        <w:t xml:space="preserve">5.1.10 </w:t>
      </w:r>
      <w:r>
        <w:rPr>
          <w:rFonts w:ascii="Arial" w:hAnsi="Arial" w:cs="Arial"/>
          <w:i/>
          <w:iCs/>
          <w:sz w:val="24"/>
          <w:szCs w:val="24"/>
        </w:rPr>
        <w:t>system instability; or</w:t>
      </w:r>
    </w:p>
    <w:p w14:paraId="28AF71FC" w14:textId="77777777" w:rsidR="009C1403" w:rsidRDefault="00C6386D">
      <w:pPr>
        <w:kinsoku w:val="0"/>
        <w:overflowPunct w:val="0"/>
        <w:autoSpaceDE/>
        <w:autoSpaceDN/>
        <w:adjustRightInd/>
        <w:spacing w:before="207" w:line="278" w:lineRule="exact"/>
        <w:ind w:left="864"/>
        <w:textAlignment w:val="baseline"/>
        <w:rPr>
          <w:rFonts w:ascii="Arial" w:hAnsi="Arial" w:cs="Arial"/>
          <w:i/>
          <w:iCs/>
          <w:sz w:val="24"/>
          <w:szCs w:val="24"/>
        </w:rPr>
      </w:pPr>
      <w:r>
        <w:rPr>
          <w:rFonts w:ascii="Arial" w:hAnsi="Arial" w:cs="Arial"/>
          <w:sz w:val="24"/>
          <w:szCs w:val="24"/>
        </w:rPr>
        <w:t xml:space="preserve">5.1.11 </w:t>
      </w:r>
      <w:r>
        <w:rPr>
          <w:rFonts w:ascii="Arial" w:hAnsi="Arial" w:cs="Arial"/>
          <w:i/>
          <w:iCs/>
          <w:sz w:val="24"/>
          <w:szCs w:val="24"/>
        </w:rPr>
        <w:t>Unacceptable Sub-Synchronous Oscillations.</w:t>
      </w:r>
    </w:p>
    <w:p w14:paraId="6DB49075" w14:textId="77777777" w:rsidR="009C1403" w:rsidRDefault="00C6386D">
      <w:pPr>
        <w:tabs>
          <w:tab w:val="decimal" w:pos="288"/>
          <w:tab w:val="left" w:pos="792"/>
        </w:tabs>
        <w:kinsoku w:val="0"/>
        <w:overflowPunct w:val="0"/>
        <w:autoSpaceDE/>
        <w:autoSpaceDN/>
        <w:adjustRightInd/>
        <w:spacing w:before="202" w:line="273" w:lineRule="exact"/>
        <w:ind w:left="144"/>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 xml:space="preserve">For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on connections to</w:t>
      </w:r>
    </w:p>
    <w:p w14:paraId="4316D662" w14:textId="77777777" w:rsidR="009C1403" w:rsidRDefault="00C6386D">
      <w:pPr>
        <w:kinsoku w:val="0"/>
        <w:overflowPunct w:val="0"/>
        <w:autoSpaceDE/>
        <w:autoSpaceDN/>
        <w:adjustRightInd/>
        <w:spacing w:line="273" w:lineRule="exact"/>
        <w:ind w:left="864" w:right="144"/>
        <w:textAlignment w:val="baseline"/>
        <w:rPr>
          <w:rFonts w:ascii="Arial" w:hAnsi="Arial" w:cs="Arial"/>
          <w:spacing w:val="-2"/>
          <w:sz w:val="24"/>
          <w:szCs w:val="24"/>
        </w:rPr>
      </w:pPr>
      <w:r>
        <w:rPr>
          <w:rFonts w:ascii="Arial" w:hAnsi="Arial" w:cs="Arial"/>
          <w:spacing w:val="-2"/>
          <w:sz w:val="24"/>
          <w:szCs w:val="24"/>
        </w:rPr>
        <w:t xml:space="preserve">more than one </w:t>
      </w:r>
      <w:r>
        <w:rPr>
          <w:rFonts w:ascii="Arial" w:hAnsi="Arial" w:cs="Arial"/>
          <w:i/>
          <w:iCs/>
          <w:spacing w:val="-2"/>
          <w:sz w:val="24"/>
          <w:szCs w:val="24"/>
        </w:rPr>
        <w:t xml:space="preserve">demand group </w:t>
      </w:r>
      <w:r>
        <w:rPr>
          <w:rFonts w:ascii="Arial" w:hAnsi="Arial" w:cs="Arial"/>
          <w:spacing w:val="-2"/>
          <w:sz w:val="24"/>
          <w:szCs w:val="24"/>
        </w:rPr>
        <w:t xml:space="preserve">the permitted </w:t>
      </w:r>
      <w:r>
        <w:rPr>
          <w:rFonts w:ascii="Arial" w:hAnsi="Arial" w:cs="Arial"/>
          <w:i/>
          <w:iCs/>
          <w:spacing w:val="-2"/>
          <w:sz w:val="24"/>
          <w:szCs w:val="24"/>
        </w:rPr>
        <w:t xml:space="preserve">loss of supply capacity </w:t>
      </w:r>
      <w:r>
        <w:rPr>
          <w:rFonts w:ascii="Arial" w:hAnsi="Arial" w:cs="Arial"/>
          <w:spacing w:val="-2"/>
          <w:sz w:val="24"/>
          <w:szCs w:val="24"/>
        </w:rPr>
        <w:t xml:space="preserve">for that </w:t>
      </w:r>
      <w:r>
        <w:rPr>
          <w:rFonts w:ascii="Arial" w:hAnsi="Arial" w:cs="Arial"/>
          <w:i/>
          <w:iCs/>
          <w:spacing w:val="-2"/>
          <w:sz w:val="24"/>
          <w:szCs w:val="24"/>
        </w:rPr>
        <w:t xml:space="preserve">secured event </w:t>
      </w:r>
      <w:r>
        <w:rPr>
          <w:rFonts w:ascii="Arial" w:hAnsi="Arial" w:cs="Arial"/>
          <w:spacing w:val="-2"/>
          <w:sz w:val="24"/>
          <w:szCs w:val="24"/>
        </w:rPr>
        <w:t>is the maximum of the permitted loss of supply capacities set out</w:t>
      </w:r>
    </w:p>
    <w:p w14:paraId="5E2B4D6F" w14:textId="77777777" w:rsidR="009C1403" w:rsidRDefault="00C6386D">
      <w:pPr>
        <w:kinsoku w:val="0"/>
        <w:overflowPunct w:val="0"/>
        <w:autoSpaceDE/>
        <w:autoSpaceDN/>
        <w:adjustRightInd/>
        <w:spacing w:before="10" w:line="278" w:lineRule="exact"/>
        <w:ind w:left="864"/>
        <w:textAlignment w:val="baseline"/>
        <w:rPr>
          <w:rFonts w:ascii="Arial" w:hAnsi="Arial" w:cs="Arial"/>
          <w:spacing w:val="-1"/>
          <w:sz w:val="24"/>
          <w:szCs w:val="24"/>
        </w:rPr>
      </w:pPr>
      <w:r>
        <w:rPr>
          <w:rFonts w:ascii="Arial" w:hAnsi="Arial" w:cs="Arial"/>
          <w:spacing w:val="-1"/>
          <w:sz w:val="24"/>
          <w:szCs w:val="24"/>
        </w:rPr>
        <w:t xml:space="preserve">in Table 5.1 for each of these </w:t>
      </w:r>
      <w:r>
        <w:rPr>
          <w:rFonts w:ascii="Arial" w:hAnsi="Arial" w:cs="Arial"/>
          <w:i/>
          <w:iCs/>
          <w:spacing w:val="-1"/>
          <w:sz w:val="24"/>
          <w:szCs w:val="24"/>
        </w:rPr>
        <w:t>demand group</w:t>
      </w:r>
      <w:r>
        <w:rPr>
          <w:rFonts w:ascii="Arial" w:hAnsi="Arial" w:cs="Arial"/>
          <w:spacing w:val="-1"/>
          <w:sz w:val="24"/>
          <w:szCs w:val="24"/>
        </w:rPr>
        <w:t>s.</w:t>
      </w:r>
    </w:p>
    <w:p w14:paraId="3E468161" w14:textId="77777777" w:rsidR="009C1403" w:rsidRDefault="00C6386D">
      <w:pPr>
        <w:tabs>
          <w:tab w:val="decimal" w:pos="288"/>
          <w:tab w:val="left" w:pos="792"/>
        </w:tabs>
        <w:kinsoku w:val="0"/>
        <w:overflowPunct w:val="0"/>
        <w:autoSpaceDE/>
        <w:autoSpaceDN/>
        <w:adjustRightInd/>
        <w:spacing w:before="188" w:line="278" w:lineRule="exact"/>
        <w:ind w:left="144"/>
        <w:textAlignment w:val="baseline"/>
        <w:rPr>
          <w:rFonts w:ascii="Arial" w:hAnsi="Arial" w:cs="Arial"/>
          <w:i/>
          <w:iCs/>
          <w:sz w:val="24"/>
          <w:szCs w:val="24"/>
        </w:rPr>
      </w:pPr>
      <w:r>
        <w:rPr>
          <w:rFonts w:ascii="Arial" w:hAnsi="Arial" w:cs="Arial"/>
          <w:sz w:val="24"/>
          <w:szCs w:val="24"/>
        </w:rPr>
        <w:tab/>
        <w:t>5.3</w:t>
      </w:r>
      <w:r>
        <w:rPr>
          <w:rFonts w:ascii="Arial" w:hAnsi="Arial" w:cs="Arial"/>
          <w:sz w:val="24"/>
          <w:szCs w:val="24"/>
        </w:rPr>
        <w:tab/>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prevailing system</w:t>
      </w:r>
    </w:p>
    <w:p w14:paraId="31DE28DA" w14:textId="77777777" w:rsidR="009C1403" w:rsidRDefault="00C6386D">
      <w:pPr>
        <w:kinsoku w:val="0"/>
        <w:overflowPunct w:val="0"/>
        <w:autoSpaceDE/>
        <w:autoSpaceDN/>
        <w:adjustRightInd/>
        <w:spacing w:before="15" w:line="273" w:lineRule="exact"/>
        <w:ind w:left="864" w:right="144"/>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onshore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32D1F908" w14:textId="77777777" w:rsidR="009C1403" w:rsidRDefault="00C6386D">
      <w:pPr>
        <w:tabs>
          <w:tab w:val="left" w:pos="1656"/>
        </w:tabs>
        <w:kinsoku w:val="0"/>
        <w:overflowPunct w:val="0"/>
        <w:autoSpaceDE/>
        <w:autoSpaceDN/>
        <w:adjustRightInd/>
        <w:spacing w:before="202" w:line="278" w:lineRule="exact"/>
        <w:ind w:left="864"/>
        <w:textAlignment w:val="baseline"/>
        <w:rPr>
          <w:rFonts w:ascii="Arial" w:hAnsi="Arial" w:cs="Arial"/>
          <w:sz w:val="24"/>
          <w:szCs w:val="24"/>
        </w:rPr>
      </w:pPr>
      <w:r>
        <w:rPr>
          <w:rFonts w:ascii="Arial" w:hAnsi="Arial" w:cs="Arial"/>
          <w:sz w:val="24"/>
          <w:szCs w:val="24"/>
        </w:rPr>
        <w:t>5.3.1</w:t>
      </w:r>
      <w:r>
        <w:rPr>
          <w:rFonts w:ascii="Arial" w:hAnsi="Arial" w:cs="Arial"/>
          <w:sz w:val="24"/>
          <w:szCs w:val="24"/>
        </w:rPr>
        <w:tab/>
        <w:t xml:space="preserve">a </w:t>
      </w:r>
      <w:r>
        <w:rPr>
          <w:rFonts w:ascii="Arial" w:hAnsi="Arial" w:cs="Arial"/>
          <w:i/>
          <w:iCs/>
          <w:sz w:val="24"/>
          <w:szCs w:val="24"/>
        </w:rPr>
        <w:t>double circuit overhead line</w:t>
      </w:r>
      <w:r>
        <w:rPr>
          <w:rFonts w:ascii="Arial" w:hAnsi="Arial" w:cs="Arial"/>
          <w:sz w:val="24"/>
          <w:szCs w:val="24"/>
        </w:rPr>
        <w:t>; or</w:t>
      </w:r>
    </w:p>
    <w:p w14:paraId="3C4B6679" w14:textId="77777777" w:rsidR="009C1403" w:rsidRDefault="00C6386D">
      <w:pPr>
        <w:kinsoku w:val="0"/>
        <w:overflowPunct w:val="0"/>
        <w:autoSpaceDE/>
        <w:autoSpaceDN/>
        <w:adjustRightInd/>
        <w:spacing w:before="188" w:line="278" w:lineRule="exact"/>
        <w:ind w:left="864"/>
        <w:textAlignment w:val="baseline"/>
        <w:rPr>
          <w:rFonts w:ascii="Arial" w:hAnsi="Arial" w:cs="Arial"/>
          <w:spacing w:val="5"/>
          <w:sz w:val="24"/>
          <w:szCs w:val="24"/>
        </w:rPr>
      </w:pPr>
      <w:r>
        <w:rPr>
          <w:rFonts w:ascii="Arial" w:hAnsi="Arial" w:cs="Arial"/>
          <w:spacing w:val="5"/>
          <w:sz w:val="24"/>
          <w:szCs w:val="24"/>
        </w:rPr>
        <w:t xml:space="preserve">5.3.2 a section of </w:t>
      </w:r>
      <w:r>
        <w:rPr>
          <w:rFonts w:ascii="Arial" w:hAnsi="Arial" w:cs="Arial"/>
          <w:i/>
          <w:iCs/>
          <w:spacing w:val="5"/>
          <w:sz w:val="24"/>
          <w:szCs w:val="24"/>
        </w:rPr>
        <w:t xml:space="preserve">busbar </w:t>
      </w:r>
      <w:r>
        <w:rPr>
          <w:rFonts w:ascii="Arial" w:hAnsi="Arial" w:cs="Arial"/>
          <w:spacing w:val="5"/>
          <w:sz w:val="24"/>
          <w:szCs w:val="24"/>
        </w:rPr>
        <w:t>or mesh corner,</w:t>
      </w:r>
    </w:p>
    <w:p w14:paraId="33A6FD22" w14:textId="77777777" w:rsidR="009C1403" w:rsidRDefault="00C6386D">
      <w:pPr>
        <w:kinsoku w:val="0"/>
        <w:overflowPunct w:val="0"/>
        <w:autoSpaceDE/>
        <w:autoSpaceDN/>
        <w:adjustRightInd/>
        <w:spacing w:before="327" w:line="273" w:lineRule="exact"/>
        <w:ind w:left="864"/>
        <w:textAlignment w:val="baseline"/>
        <w:rPr>
          <w:rFonts w:ascii="Arial" w:hAnsi="Arial" w:cs="Arial"/>
          <w:spacing w:val="-1"/>
          <w:sz w:val="24"/>
          <w:szCs w:val="24"/>
        </w:rPr>
      </w:pPr>
      <w:r>
        <w:rPr>
          <w:rFonts w:ascii="Arial" w:hAnsi="Arial" w:cs="Arial"/>
          <w:spacing w:val="-1"/>
          <w:sz w:val="24"/>
          <w:szCs w:val="24"/>
        </w:rPr>
        <w:t>there shall not be any of the following:</w:t>
      </w:r>
    </w:p>
    <w:p w14:paraId="2849DEA4" w14:textId="77777777" w:rsidR="009C1403" w:rsidRDefault="00C6386D">
      <w:pPr>
        <w:kinsoku w:val="0"/>
        <w:overflowPunct w:val="0"/>
        <w:autoSpaceDE/>
        <w:autoSpaceDN/>
        <w:adjustRightInd/>
        <w:spacing w:line="475" w:lineRule="exact"/>
        <w:ind w:left="864" w:right="2520"/>
        <w:textAlignment w:val="baseline"/>
        <w:rPr>
          <w:rFonts w:ascii="Arial" w:hAnsi="Arial" w:cs="Arial"/>
          <w:sz w:val="24"/>
          <w:szCs w:val="24"/>
        </w:rPr>
      </w:pPr>
      <w:r>
        <w:rPr>
          <w:rFonts w:ascii="Arial" w:hAnsi="Arial" w:cs="Arial"/>
          <w:sz w:val="24"/>
          <w:szCs w:val="24"/>
        </w:rPr>
        <w:t xml:space="preserve">5.3.3 a </w:t>
      </w:r>
      <w:r>
        <w:rPr>
          <w:rFonts w:ascii="Arial" w:hAnsi="Arial" w:cs="Arial"/>
          <w:i/>
          <w:iCs/>
          <w:sz w:val="24"/>
          <w:szCs w:val="24"/>
        </w:rPr>
        <w:t xml:space="preserve">loss of supply capacity </w:t>
      </w:r>
      <w:r>
        <w:rPr>
          <w:rFonts w:ascii="Arial" w:hAnsi="Arial" w:cs="Arial"/>
          <w:sz w:val="24"/>
          <w:szCs w:val="24"/>
        </w:rPr>
        <w:t xml:space="preserve">greater than 1500 MW; 5.3.4 </w:t>
      </w:r>
      <w:r>
        <w:rPr>
          <w:rFonts w:ascii="Arial" w:hAnsi="Arial" w:cs="Arial"/>
          <w:i/>
          <w:iCs/>
          <w:sz w:val="24"/>
          <w:szCs w:val="24"/>
        </w:rPr>
        <w:t>unacceptable frequency conditions</w:t>
      </w:r>
      <w:r>
        <w:rPr>
          <w:rFonts w:ascii="Arial" w:hAnsi="Arial" w:cs="Arial"/>
          <w:sz w:val="24"/>
          <w:szCs w:val="24"/>
        </w:rPr>
        <w:t>;</w:t>
      </w:r>
    </w:p>
    <w:p w14:paraId="34EEF286" w14:textId="77777777" w:rsidR="009C1403" w:rsidRDefault="009C1403">
      <w:pPr>
        <w:widowControl/>
        <w:rPr>
          <w:sz w:val="24"/>
          <w:szCs w:val="24"/>
        </w:rPr>
        <w:sectPr w:rsidR="009C1403">
          <w:headerReference w:type="default" r:id="rId42"/>
          <w:pgSz w:w="11904" w:h="16834"/>
          <w:pgMar w:top="1420" w:right="1250" w:bottom="508" w:left="1294" w:header="720" w:footer="720" w:gutter="0"/>
          <w:cols w:space="720"/>
          <w:noEndnote/>
        </w:sectPr>
      </w:pPr>
    </w:p>
    <w:p w14:paraId="4DDADA51" w14:textId="4B5BC988" w:rsidR="009C1403" w:rsidRDefault="00C6386D">
      <w:pPr>
        <w:kinsoku w:val="0"/>
        <w:overflowPunct w:val="0"/>
        <w:autoSpaceDE/>
        <w:autoSpaceDN/>
        <w:adjustRightInd/>
        <w:spacing w:before="31" w:line="273" w:lineRule="exact"/>
        <w:ind w:left="1584" w:right="216" w:hanging="864"/>
        <w:textAlignment w:val="baseline"/>
        <w:rPr>
          <w:rFonts w:ascii="Arial" w:hAnsi="Arial" w:cs="Arial"/>
          <w:sz w:val="24"/>
          <w:szCs w:val="24"/>
        </w:rPr>
      </w:pPr>
      <w:r>
        <w:rPr>
          <w:rFonts w:ascii="Arial" w:hAnsi="Arial" w:cs="Arial"/>
          <w:sz w:val="24"/>
          <w:szCs w:val="24"/>
        </w:rPr>
        <w:t xml:space="preserve">5.3.5 </w:t>
      </w:r>
      <w:r>
        <w:rPr>
          <w:rFonts w:ascii="Arial" w:hAnsi="Arial" w:cs="Arial"/>
          <w:i/>
          <w:iCs/>
          <w:sz w:val="24"/>
          <w:szCs w:val="24"/>
        </w:rPr>
        <w:t xml:space="preserve">unacceptable voltage conditions </w:t>
      </w:r>
      <w:r>
        <w:rPr>
          <w:rFonts w:ascii="Arial" w:hAnsi="Arial" w:cs="Arial"/>
          <w:sz w:val="24"/>
          <w:szCs w:val="24"/>
        </w:rPr>
        <w:t xml:space="preserve">affecting one or more </w:t>
      </w:r>
      <w:r>
        <w:rPr>
          <w:rFonts w:ascii="Arial" w:hAnsi="Arial" w:cs="Arial"/>
          <w:i/>
          <w:iCs/>
          <w:sz w:val="24"/>
          <w:szCs w:val="24"/>
        </w:rPr>
        <w:t xml:space="preserve">Grid Supply Points </w:t>
      </w:r>
      <w:r>
        <w:rPr>
          <w:rFonts w:ascii="Arial" w:hAnsi="Arial" w:cs="Arial"/>
          <w:sz w:val="24"/>
          <w:szCs w:val="24"/>
        </w:rPr>
        <w:t xml:space="preserve">for which the total </w:t>
      </w:r>
      <w:r>
        <w:rPr>
          <w:rFonts w:ascii="Arial" w:hAnsi="Arial" w:cs="Arial"/>
          <w:i/>
          <w:iCs/>
          <w:sz w:val="24"/>
          <w:szCs w:val="24"/>
        </w:rPr>
        <w:t xml:space="preserve">group demand </w:t>
      </w:r>
      <w:r>
        <w:rPr>
          <w:rFonts w:ascii="Arial" w:hAnsi="Arial" w:cs="Arial"/>
          <w:sz w:val="24"/>
          <w:szCs w:val="24"/>
        </w:rPr>
        <w:t>is greater than 1500 MW;</w:t>
      </w:r>
    </w:p>
    <w:p w14:paraId="5FF634E2" w14:textId="77777777" w:rsidR="009C1403" w:rsidRDefault="00C6386D">
      <w:pPr>
        <w:kinsoku w:val="0"/>
        <w:overflowPunct w:val="0"/>
        <w:autoSpaceDE/>
        <w:autoSpaceDN/>
        <w:adjustRightInd/>
        <w:spacing w:before="208" w:line="273" w:lineRule="exact"/>
        <w:ind w:left="1584" w:right="216" w:hanging="864"/>
        <w:textAlignment w:val="baseline"/>
        <w:rPr>
          <w:rFonts w:ascii="Arial" w:hAnsi="Arial" w:cs="Arial"/>
          <w:i/>
          <w:iCs/>
          <w:sz w:val="24"/>
          <w:szCs w:val="24"/>
        </w:rPr>
      </w:pPr>
      <w:r>
        <w:rPr>
          <w:rFonts w:ascii="Arial" w:hAnsi="Arial" w:cs="Arial"/>
          <w:sz w:val="24"/>
          <w:szCs w:val="24"/>
        </w:rPr>
        <w:t xml:space="preserve">5.3.6 </w:t>
      </w:r>
      <w:r>
        <w:rPr>
          <w:rFonts w:ascii="Arial" w:hAnsi="Arial" w:cs="Arial"/>
          <w:i/>
          <w:iCs/>
          <w:sz w:val="24"/>
          <w:szCs w:val="24"/>
        </w:rPr>
        <w:t xml:space="preserve">system instability </w:t>
      </w:r>
      <w:r>
        <w:rPr>
          <w:rFonts w:ascii="Arial" w:hAnsi="Arial" w:cs="Arial"/>
          <w:sz w:val="24"/>
          <w:szCs w:val="24"/>
        </w:rPr>
        <w:t xml:space="preserve">of one or more </w:t>
      </w:r>
      <w:r>
        <w:rPr>
          <w:rFonts w:ascii="Arial" w:hAnsi="Arial" w:cs="Arial"/>
          <w:i/>
          <w:iCs/>
          <w:sz w:val="24"/>
          <w:szCs w:val="24"/>
        </w:rPr>
        <w:t xml:space="preserve">generating units </w:t>
      </w:r>
      <w:r>
        <w:rPr>
          <w:rFonts w:ascii="Arial" w:hAnsi="Arial" w:cs="Arial"/>
          <w:sz w:val="24"/>
          <w:szCs w:val="24"/>
        </w:rPr>
        <w:t xml:space="preserve">connected to the </w:t>
      </w:r>
      <w:r>
        <w:rPr>
          <w:rFonts w:ascii="Arial" w:hAnsi="Arial" w:cs="Arial"/>
          <w:i/>
          <w:iCs/>
          <w:sz w:val="24"/>
          <w:szCs w:val="24"/>
        </w:rPr>
        <w:t>supergrid; or</w:t>
      </w:r>
    </w:p>
    <w:p w14:paraId="0357ABAE" w14:textId="77777777" w:rsidR="009C1403" w:rsidRDefault="00C6386D">
      <w:pPr>
        <w:kinsoku w:val="0"/>
        <w:overflowPunct w:val="0"/>
        <w:autoSpaceDE/>
        <w:autoSpaceDN/>
        <w:adjustRightInd/>
        <w:spacing w:before="207" w:line="273" w:lineRule="exact"/>
        <w:ind w:left="720"/>
        <w:textAlignment w:val="baseline"/>
        <w:rPr>
          <w:rFonts w:ascii="Arial" w:hAnsi="Arial" w:cs="Arial"/>
          <w:i/>
          <w:iCs/>
          <w:spacing w:val="1"/>
          <w:sz w:val="24"/>
          <w:szCs w:val="24"/>
        </w:rPr>
      </w:pPr>
      <w:r>
        <w:rPr>
          <w:rFonts w:ascii="Arial" w:hAnsi="Arial" w:cs="Arial"/>
          <w:spacing w:val="1"/>
          <w:sz w:val="24"/>
          <w:szCs w:val="24"/>
        </w:rPr>
        <w:t xml:space="preserve">5.3.7 </w:t>
      </w:r>
      <w:r>
        <w:rPr>
          <w:rFonts w:ascii="Arial" w:hAnsi="Arial" w:cs="Arial"/>
          <w:i/>
          <w:iCs/>
          <w:spacing w:val="1"/>
          <w:sz w:val="24"/>
          <w:szCs w:val="24"/>
        </w:rPr>
        <w:t>Unacceptable Sub-Synchronous Oscillations.</w:t>
      </w:r>
    </w:p>
    <w:p w14:paraId="5561E310" w14:textId="77777777" w:rsidR="009C1403" w:rsidRDefault="00C6386D">
      <w:pPr>
        <w:tabs>
          <w:tab w:val="left" w:pos="720"/>
        </w:tabs>
        <w:kinsoku w:val="0"/>
        <w:overflowPunct w:val="0"/>
        <w:autoSpaceDE/>
        <w:autoSpaceDN/>
        <w:adjustRightInd/>
        <w:spacing w:before="207" w:line="273" w:lineRule="exact"/>
        <w:ind w:left="72"/>
        <w:textAlignment w:val="baseline"/>
        <w:rPr>
          <w:rFonts w:ascii="Arial" w:hAnsi="Arial" w:cs="Arial"/>
          <w:i/>
          <w:iCs/>
          <w:spacing w:val="3"/>
          <w:sz w:val="24"/>
          <w:szCs w:val="24"/>
        </w:rPr>
      </w:pPr>
      <w:r>
        <w:rPr>
          <w:rFonts w:ascii="Arial" w:hAnsi="Arial" w:cs="Arial"/>
          <w:spacing w:val="3"/>
          <w:sz w:val="24"/>
          <w:szCs w:val="24"/>
        </w:rPr>
        <w:t>5.4</w:t>
      </w:r>
      <w:r>
        <w:rPr>
          <w:rFonts w:ascii="Arial" w:hAnsi="Arial" w:cs="Arial"/>
          <w:spacing w:val="3"/>
          <w:sz w:val="24"/>
          <w:szCs w:val="24"/>
        </w:rPr>
        <w:tab/>
        <w:t xml:space="preserve">The </w:t>
      </w:r>
      <w:r>
        <w:rPr>
          <w:rFonts w:ascii="Arial" w:hAnsi="Arial" w:cs="Arial"/>
          <w:i/>
          <w:iCs/>
          <w:spacing w:val="3"/>
          <w:sz w:val="24"/>
          <w:szCs w:val="24"/>
        </w:rPr>
        <w:t xml:space="preserve">onshore transmission system </w:t>
      </w:r>
      <w:r>
        <w:rPr>
          <w:rFonts w:ascii="Arial" w:hAnsi="Arial" w:cs="Arial"/>
          <w:spacing w:val="3"/>
          <w:sz w:val="24"/>
          <w:szCs w:val="24"/>
        </w:rPr>
        <w:t xml:space="preserve">shall be operated under </w:t>
      </w:r>
      <w:r>
        <w:rPr>
          <w:rFonts w:ascii="Arial" w:hAnsi="Arial" w:cs="Arial"/>
          <w:i/>
          <w:iCs/>
          <w:spacing w:val="3"/>
          <w:sz w:val="24"/>
          <w:szCs w:val="24"/>
        </w:rPr>
        <w:t>prevailing system</w:t>
      </w:r>
    </w:p>
    <w:p w14:paraId="2750C723" w14:textId="77777777" w:rsidR="009C1403" w:rsidRDefault="00C6386D">
      <w:pPr>
        <w:kinsoku w:val="0"/>
        <w:overflowPunct w:val="0"/>
        <w:autoSpaceDE/>
        <w:autoSpaceDN/>
        <w:adjustRightInd/>
        <w:spacing w:before="1" w:line="273" w:lineRule="exact"/>
        <w:ind w:left="720"/>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w:t>
      </w:r>
    </w:p>
    <w:p w14:paraId="60F459E3" w14:textId="77777777" w:rsidR="009C1403" w:rsidRDefault="00C6386D">
      <w:pPr>
        <w:tabs>
          <w:tab w:val="left" w:pos="1584"/>
        </w:tabs>
        <w:kinsoku w:val="0"/>
        <w:overflowPunct w:val="0"/>
        <w:autoSpaceDE/>
        <w:autoSpaceDN/>
        <w:adjustRightInd/>
        <w:spacing w:before="207" w:line="270" w:lineRule="exact"/>
        <w:ind w:left="720"/>
        <w:textAlignment w:val="baseline"/>
        <w:rPr>
          <w:rFonts w:ascii="Arial" w:hAnsi="Arial" w:cs="Arial"/>
          <w:spacing w:val="6"/>
          <w:sz w:val="24"/>
          <w:szCs w:val="24"/>
        </w:rPr>
      </w:pPr>
      <w:r>
        <w:rPr>
          <w:rFonts w:ascii="Arial" w:hAnsi="Arial" w:cs="Arial"/>
          <w:spacing w:val="6"/>
          <w:sz w:val="24"/>
          <w:szCs w:val="24"/>
        </w:rPr>
        <w:t>5.4.1</w:t>
      </w:r>
      <w:r>
        <w:rPr>
          <w:rFonts w:ascii="Arial" w:hAnsi="Arial" w:cs="Arial"/>
          <w:spacing w:val="6"/>
          <w:sz w:val="24"/>
          <w:szCs w:val="24"/>
        </w:rPr>
        <w:tab/>
        <w:t xml:space="preserve">a </w:t>
      </w:r>
      <w:r>
        <w:rPr>
          <w:rFonts w:ascii="Arial" w:hAnsi="Arial" w:cs="Arial"/>
          <w:i/>
          <w:iCs/>
          <w:spacing w:val="6"/>
          <w:sz w:val="24"/>
          <w:szCs w:val="24"/>
        </w:rPr>
        <w:t>double circuit overhead line w</w:t>
      </w:r>
      <w:r>
        <w:rPr>
          <w:rFonts w:ascii="Arial" w:hAnsi="Arial" w:cs="Arial"/>
          <w:spacing w:val="6"/>
          <w:sz w:val="24"/>
          <w:szCs w:val="24"/>
        </w:rPr>
        <w:t>here any part of either circuit is in</w:t>
      </w:r>
    </w:p>
    <w:p w14:paraId="192940F2" w14:textId="77777777" w:rsidR="009C1403" w:rsidRDefault="00C6386D">
      <w:pPr>
        <w:kinsoku w:val="0"/>
        <w:overflowPunct w:val="0"/>
        <w:autoSpaceDE/>
        <w:autoSpaceDN/>
        <w:adjustRightInd/>
        <w:spacing w:line="279" w:lineRule="exact"/>
        <w:ind w:left="1584"/>
        <w:textAlignment w:val="baseline"/>
        <w:rPr>
          <w:rFonts w:ascii="Arial" w:hAnsi="Arial" w:cs="Arial"/>
          <w:sz w:val="24"/>
          <w:szCs w:val="24"/>
        </w:rPr>
      </w:pPr>
      <w:r>
        <w:rPr>
          <w:rFonts w:ascii="Arial" w:hAnsi="Arial" w:cs="Arial"/>
          <w:i/>
          <w:iCs/>
          <w:sz w:val="24"/>
          <w:szCs w:val="24"/>
        </w:rPr>
        <w:t>NGET’s transmission system</w:t>
      </w:r>
      <w:r>
        <w:rPr>
          <w:rFonts w:ascii="Arial" w:hAnsi="Arial" w:cs="Arial"/>
          <w:sz w:val="24"/>
          <w:szCs w:val="24"/>
        </w:rPr>
        <w:t>; or</w:t>
      </w:r>
    </w:p>
    <w:p w14:paraId="5EAD3178" w14:textId="77777777" w:rsidR="009C1403" w:rsidRDefault="00C6386D">
      <w:pPr>
        <w:kinsoku w:val="0"/>
        <w:overflowPunct w:val="0"/>
        <w:autoSpaceDE/>
        <w:autoSpaceDN/>
        <w:adjustRightInd/>
        <w:spacing w:line="532" w:lineRule="exact"/>
        <w:ind w:left="720" w:right="576"/>
        <w:textAlignment w:val="baseline"/>
        <w:rPr>
          <w:rFonts w:ascii="Arial" w:hAnsi="Arial" w:cs="Arial"/>
          <w:sz w:val="24"/>
          <w:szCs w:val="24"/>
        </w:rPr>
      </w:pPr>
      <w:r>
        <w:rPr>
          <w:rFonts w:ascii="Arial" w:hAnsi="Arial" w:cs="Arial"/>
          <w:sz w:val="24"/>
          <w:szCs w:val="24"/>
        </w:rPr>
        <w:t xml:space="preserve">5.4.2 a section of </w:t>
      </w:r>
      <w:r>
        <w:rPr>
          <w:rFonts w:ascii="Arial" w:hAnsi="Arial" w:cs="Arial"/>
          <w:i/>
          <w:iCs/>
          <w:sz w:val="24"/>
          <w:szCs w:val="24"/>
        </w:rPr>
        <w:t xml:space="preserve">busbar </w:t>
      </w:r>
      <w:r>
        <w:rPr>
          <w:rFonts w:ascii="Arial" w:hAnsi="Arial" w:cs="Arial"/>
          <w:sz w:val="24"/>
          <w:szCs w:val="24"/>
        </w:rPr>
        <w:t xml:space="preserve">or mesh corner in </w:t>
      </w:r>
      <w:r>
        <w:rPr>
          <w:rFonts w:ascii="Arial" w:hAnsi="Arial" w:cs="Arial"/>
          <w:i/>
          <w:iCs/>
          <w:sz w:val="24"/>
          <w:szCs w:val="24"/>
        </w:rPr>
        <w:t>NGET’s transmission system</w:t>
      </w:r>
      <w:r>
        <w:rPr>
          <w:rFonts w:ascii="Arial" w:hAnsi="Arial" w:cs="Arial"/>
          <w:sz w:val="24"/>
          <w:szCs w:val="24"/>
        </w:rPr>
        <w:t>, there shall not be:</w:t>
      </w:r>
    </w:p>
    <w:p w14:paraId="354FB338" w14:textId="77777777" w:rsidR="009C1403" w:rsidRDefault="00C6386D">
      <w:pPr>
        <w:kinsoku w:val="0"/>
        <w:overflowPunct w:val="0"/>
        <w:autoSpaceDE/>
        <w:autoSpaceDN/>
        <w:adjustRightInd/>
        <w:spacing w:before="214" w:line="273" w:lineRule="exact"/>
        <w:ind w:left="1584" w:right="216" w:hanging="864"/>
        <w:textAlignment w:val="baseline"/>
        <w:rPr>
          <w:rFonts w:ascii="Arial" w:hAnsi="Arial" w:cs="Arial"/>
          <w:sz w:val="24"/>
          <w:szCs w:val="24"/>
        </w:rPr>
      </w:pPr>
      <w:r>
        <w:rPr>
          <w:rFonts w:ascii="Arial" w:hAnsi="Arial" w:cs="Arial"/>
          <w:sz w:val="24"/>
          <w:szCs w:val="24"/>
        </w:rPr>
        <w:t xml:space="preserve">5.4.3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 xml:space="preserve">in </w:t>
      </w:r>
      <w:r>
        <w:rPr>
          <w:rFonts w:ascii="Arial" w:hAnsi="Arial" w:cs="Arial"/>
          <w:i/>
          <w:iCs/>
          <w:sz w:val="24"/>
          <w:szCs w:val="24"/>
        </w:rPr>
        <w:t>NGET’s transmission system</w:t>
      </w:r>
      <w:r>
        <w:rPr>
          <w:rFonts w:ascii="Arial" w:hAnsi="Arial" w:cs="Arial"/>
          <w:sz w:val="24"/>
          <w:szCs w:val="24"/>
        </w:rPr>
        <w:t>;</w:t>
      </w:r>
    </w:p>
    <w:p w14:paraId="4D9B3107" w14:textId="77777777" w:rsidR="009C1403" w:rsidRDefault="00C6386D">
      <w:pPr>
        <w:kinsoku w:val="0"/>
        <w:overflowPunct w:val="0"/>
        <w:autoSpaceDE/>
        <w:autoSpaceDN/>
        <w:adjustRightInd/>
        <w:spacing w:after="268" w:line="536" w:lineRule="exact"/>
        <w:ind w:left="360" w:right="648" w:firstLine="360"/>
        <w:textAlignment w:val="baseline"/>
        <w:rPr>
          <w:rFonts w:ascii="Arial" w:hAnsi="Arial" w:cs="Arial"/>
          <w:i/>
          <w:iCs/>
          <w:spacing w:val="-1"/>
          <w:sz w:val="24"/>
          <w:szCs w:val="24"/>
        </w:rPr>
      </w:pPr>
      <w:r>
        <w:rPr>
          <w:rFonts w:ascii="Arial" w:hAnsi="Arial" w:cs="Arial"/>
          <w:spacing w:val="-1"/>
          <w:sz w:val="24"/>
          <w:szCs w:val="24"/>
        </w:rPr>
        <w:t xml:space="preserve">5.4.4 </w:t>
      </w:r>
      <w:r>
        <w:rPr>
          <w:rFonts w:ascii="Arial" w:hAnsi="Arial" w:cs="Arial"/>
          <w:i/>
          <w:iCs/>
          <w:spacing w:val="-1"/>
          <w:sz w:val="24"/>
          <w:szCs w:val="24"/>
        </w:rPr>
        <w:t xml:space="preserve">unacceptable voltage conditions </w:t>
      </w:r>
      <w:r>
        <w:rPr>
          <w:rFonts w:ascii="Arial" w:hAnsi="Arial" w:cs="Arial"/>
          <w:spacing w:val="-1"/>
          <w:sz w:val="24"/>
          <w:szCs w:val="24"/>
        </w:rPr>
        <w:t xml:space="preserve">in </w:t>
      </w:r>
      <w:r>
        <w:rPr>
          <w:rFonts w:ascii="Arial" w:hAnsi="Arial" w:cs="Arial"/>
          <w:i/>
          <w:iCs/>
          <w:spacing w:val="-1"/>
          <w:sz w:val="24"/>
          <w:szCs w:val="24"/>
        </w:rPr>
        <w:t>NGET’s transmission system</w:t>
      </w:r>
      <w:r>
        <w:rPr>
          <w:rFonts w:ascii="Arial" w:hAnsi="Arial" w:cs="Arial"/>
          <w:spacing w:val="-1"/>
          <w:sz w:val="24"/>
          <w:szCs w:val="24"/>
        </w:rPr>
        <w:t xml:space="preserve">. Table 5.1 Maximum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following </w:t>
      </w:r>
      <w:r>
        <w:rPr>
          <w:rFonts w:ascii="Arial" w:hAnsi="Arial" w:cs="Arial"/>
          <w:i/>
          <w:iCs/>
          <w:spacing w:val="-1"/>
          <w:sz w:val="24"/>
          <w:szCs w:val="24"/>
        </w:rPr>
        <w:t>secured events</w:t>
      </w:r>
    </w:p>
    <w:tbl>
      <w:tblPr>
        <w:tblW w:w="0" w:type="auto"/>
        <w:tblInd w:w="5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6ACF06F9"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55B4B089" w14:textId="77777777" w:rsidR="009C1403" w:rsidRDefault="00C6386D">
            <w:pPr>
              <w:kinsoku w:val="0"/>
              <w:overflowPunct w:val="0"/>
              <w:autoSpaceDE/>
              <w:autoSpaceDN/>
              <w:adjustRightInd/>
              <w:spacing w:before="39" w:after="708" w:line="241" w:lineRule="exact"/>
              <w:ind w:left="130"/>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0FE54D31" w14:textId="77777777" w:rsidR="009C1403" w:rsidRDefault="00C6386D">
            <w:pPr>
              <w:kinsoku w:val="0"/>
              <w:overflowPunct w:val="0"/>
              <w:autoSpaceDE/>
              <w:autoSpaceDN/>
              <w:adjustRightInd/>
              <w:spacing w:before="52" w:after="3" w:line="228"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7696B758"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234B64D0"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1E6737D6"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p w14:paraId="78D5D006" w14:textId="77777777" w:rsidR="009C1403" w:rsidRDefault="00C6386D">
            <w:pPr>
              <w:kinsoku w:val="0"/>
              <w:overflowPunct w:val="0"/>
              <w:autoSpaceDE/>
              <w:autoSpaceDN/>
              <w:adjustRightInd/>
              <w:spacing w:after="16" w:line="220" w:lineRule="exact"/>
              <w:ind w:left="144"/>
              <w:textAlignment w:val="baseline"/>
              <w:rPr>
                <w:rFonts w:ascii="Arial" w:hAnsi="Arial" w:cs="Arial"/>
                <w:b/>
                <w:bCs/>
                <w:i/>
                <w:iCs/>
                <w:sz w:val="21"/>
                <w:szCs w:val="21"/>
              </w:rPr>
            </w:pPr>
            <w:r>
              <w:rPr>
                <w:rFonts w:ascii="Arial" w:hAnsi="Arial" w:cs="Arial"/>
                <w:b/>
                <w:bCs/>
                <w:i/>
                <w:iCs/>
                <w:sz w:val="21"/>
                <w:szCs w:val="21"/>
              </w:rPr>
              <w:t>Note 1,2</w:t>
            </w:r>
          </w:p>
        </w:tc>
        <w:tc>
          <w:tcPr>
            <w:tcW w:w="3888" w:type="dxa"/>
            <w:tcBorders>
              <w:top w:val="single" w:sz="7" w:space="0" w:color="auto"/>
              <w:left w:val="single" w:sz="7" w:space="0" w:color="auto"/>
              <w:bottom w:val="single" w:sz="7" w:space="0" w:color="auto"/>
              <w:right w:val="single" w:sz="7" w:space="0" w:color="auto"/>
            </w:tcBorders>
          </w:tcPr>
          <w:p w14:paraId="3D9A7ABA" w14:textId="77777777" w:rsidR="009C1403" w:rsidRDefault="00C6386D">
            <w:pPr>
              <w:kinsoku w:val="0"/>
              <w:overflowPunct w:val="0"/>
              <w:autoSpaceDE/>
              <w:autoSpaceDN/>
              <w:adjustRightInd/>
              <w:spacing w:line="224" w:lineRule="exact"/>
              <w:ind w:left="144"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p w14:paraId="6A6317D8" w14:textId="77777777" w:rsidR="009C1403" w:rsidRDefault="00C6386D">
            <w:pPr>
              <w:kinsoku w:val="0"/>
              <w:overflowPunct w:val="0"/>
              <w:autoSpaceDE/>
              <w:autoSpaceDN/>
              <w:adjustRightInd/>
              <w:spacing w:after="16" w:line="220" w:lineRule="exact"/>
              <w:ind w:left="72"/>
              <w:textAlignment w:val="baseline"/>
              <w:rPr>
                <w:rFonts w:ascii="Arial" w:hAnsi="Arial" w:cs="Arial"/>
                <w:b/>
                <w:bCs/>
                <w:i/>
                <w:iCs/>
                <w:sz w:val="21"/>
                <w:szCs w:val="21"/>
              </w:rPr>
            </w:pPr>
            <w:r>
              <w:rPr>
                <w:rFonts w:ascii="Arial" w:hAnsi="Arial" w:cs="Arial"/>
                <w:b/>
                <w:bCs/>
                <w:i/>
                <w:iCs/>
                <w:sz w:val="21"/>
                <w:szCs w:val="21"/>
              </w:rPr>
              <w:t>Note 1</w:t>
            </w:r>
          </w:p>
        </w:tc>
      </w:tr>
      <w:tr w:rsidR="009C1403" w14:paraId="62626D92" w14:textId="77777777">
        <w:trPr>
          <w:trHeight w:hRule="exact" w:val="720"/>
        </w:trPr>
        <w:tc>
          <w:tcPr>
            <w:tcW w:w="1675" w:type="dxa"/>
            <w:tcBorders>
              <w:top w:val="single" w:sz="7" w:space="0" w:color="auto"/>
              <w:left w:val="single" w:sz="7" w:space="0" w:color="auto"/>
              <w:bottom w:val="single" w:sz="7" w:space="0" w:color="auto"/>
              <w:right w:val="single" w:sz="7" w:space="0" w:color="auto"/>
            </w:tcBorders>
          </w:tcPr>
          <w:p w14:paraId="0F04B12B" w14:textId="77777777" w:rsidR="009C1403" w:rsidRDefault="00C6386D">
            <w:pPr>
              <w:kinsoku w:val="0"/>
              <w:overflowPunct w:val="0"/>
              <w:autoSpaceDE/>
              <w:autoSpaceDN/>
              <w:adjustRightInd/>
              <w:spacing w:before="38" w:after="453" w:line="228" w:lineRule="exact"/>
              <w:ind w:left="130"/>
              <w:textAlignment w:val="baseline"/>
              <w:rPr>
                <w:rFonts w:ascii="Arial" w:hAnsi="Arial" w:cs="Arial"/>
                <w:sz w:val="21"/>
                <w:szCs w:val="21"/>
              </w:rPr>
            </w:pPr>
            <w:r>
              <w:rPr>
                <w:rFonts w:ascii="Arial" w:hAnsi="Arial" w:cs="Arial"/>
                <w:sz w:val="21"/>
                <w:szCs w:val="21"/>
              </w:rPr>
              <w:t>over 1500 MW</w:t>
            </w:r>
          </w:p>
        </w:tc>
        <w:tc>
          <w:tcPr>
            <w:tcW w:w="3701" w:type="dxa"/>
            <w:tcBorders>
              <w:top w:val="single" w:sz="7" w:space="0" w:color="auto"/>
              <w:left w:val="single" w:sz="7" w:space="0" w:color="auto"/>
              <w:bottom w:val="single" w:sz="7" w:space="0" w:color="auto"/>
              <w:right w:val="single" w:sz="7" w:space="0" w:color="auto"/>
            </w:tcBorders>
          </w:tcPr>
          <w:p w14:paraId="420D7E63" w14:textId="77777777" w:rsidR="009C1403" w:rsidRDefault="00C6386D">
            <w:pPr>
              <w:kinsoku w:val="0"/>
              <w:overflowPunct w:val="0"/>
              <w:autoSpaceDE/>
              <w:autoSpaceDN/>
              <w:adjustRightInd/>
              <w:spacing w:before="38" w:after="453" w:line="228" w:lineRule="exact"/>
              <w:ind w:left="120"/>
              <w:textAlignment w:val="baseline"/>
              <w:rPr>
                <w:rFonts w:ascii="Arial" w:hAnsi="Arial" w:cs="Arial"/>
                <w:sz w:val="21"/>
                <w:szCs w:val="21"/>
              </w:rPr>
            </w:pPr>
            <w:r>
              <w:rPr>
                <w:rFonts w:ascii="Arial" w:hAnsi="Arial" w:cs="Arial"/>
                <w:sz w:val="21"/>
                <w:szCs w:val="21"/>
              </w:rPr>
              <w:t>None</w:t>
            </w:r>
          </w:p>
        </w:tc>
        <w:tc>
          <w:tcPr>
            <w:tcW w:w="3888" w:type="dxa"/>
            <w:tcBorders>
              <w:top w:val="single" w:sz="7" w:space="0" w:color="auto"/>
              <w:left w:val="single" w:sz="7" w:space="0" w:color="auto"/>
              <w:bottom w:val="single" w:sz="7" w:space="0" w:color="auto"/>
              <w:right w:val="single" w:sz="7" w:space="0" w:color="auto"/>
            </w:tcBorders>
          </w:tcPr>
          <w:p w14:paraId="1AB6658C" w14:textId="77777777" w:rsidR="009C1403" w:rsidRDefault="00C6386D">
            <w:pPr>
              <w:kinsoku w:val="0"/>
              <w:overflowPunct w:val="0"/>
              <w:autoSpaceDE/>
              <w:autoSpaceDN/>
              <w:adjustRightInd/>
              <w:spacing w:after="242"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182275E4" w14:textId="77777777">
        <w:trPr>
          <w:trHeight w:hRule="exact" w:val="705"/>
        </w:trPr>
        <w:tc>
          <w:tcPr>
            <w:tcW w:w="1675" w:type="dxa"/>
            <w:tcBorders>
              <w:top w:val="single" w:sz="7" w:space="0" w:color="auto"/>
              <w:left w:val="single" w:sz="7" w:space="0" w:color="auto"/>
              <w:bottom w:val="single" w:sz="7" w:space="0" w:color="auto"/>
              <w:right w:val="single" w:sz="7" w:space="0" w:color="auto"/>
            </w:tcBorders>
          </w:tcPr>
          <w:p w14:paraId="75125F57" w14:textId="77777777" w:rsidR="009C1403" w:rsidRDefault="00C6386D">
            <w:pPr>
              <w:kinsoku w:val="0"/>
              <w:overflowPunct w:val="0"/>
              <w:autoSpaceDE/>
              <w:autoSpaceDN/>
              <w:adjustRightInd/>
              <w:spacing w:after="213" w:line="228" w:lineRule="exact"/>
              <w:ind w:left="108" w:right="324"/>
              <w:textAlignment w:val="baseline"/>
              <w:rPr>
                <w:rFonts w:ascii="Arial" w:hAnsi="Arial" w:cs="Arial"/>
                <w:spacing w:val="-3"/>
                <w:sz w:val="21"/>
                <w:szCs w:val="21"/>
              </w:rPr>
            </w:pPr>
            <w:r>
              <w:rPr>
                <w:rFonts w:ascii="Arial" w:hAnsi="Arial" w:cs="Arial"/>
                <w:spacing w:val="-3"/>
                <w:sz w:val="21"/>
                <w:szCs w:val="21"/>
              </w:rPr>
              <w:t>over 300 MW to 1500 MW</w:t>
            </w:r>
          </w:p>
        </w:tc>
        <w:tc>
          <w:tcPr>
            <w:tcW w:w="3701" w:type="dxa"/>
            <w:tcBorders>
              <w:top w:val="single" w:sz="7" w:space="0" w:color="auto"/>
              <w:left w:val="single" w:sz="7" w:space="0" w:color="auto"/>
              <w:bottom w:val="single" w:sz="7" w:space="0" w:color="auto"/>
              <w:right w:val="single" w:sz="7" w:space="0" w:color="auto"/>
            </w:tcBorders>
          </w:tcPr>
          <w:p w14:paraId="5CE07C9F" w14:textId="77777777" w:rsidR="009C1403" w:rsidRDefault="00C6386D">
            <w:pPr>
              <w:kinsoku w:val="0"/>
              <w:overflowPunct w:val="0"/>
              <w:autoSpaceDE/>
              <w:autoSpaceDN/>
              <w:adjustRightInd/>
              <w:spacing w:after="227" w:line="228" w:lineRule="exact"/>
              <w:ind w:left="108" w:right="2952"/>
              <w:textAlignment w:val="baseline"/>
              <w:rPr>
                <w:rFonts w:ascii="Arial" w:hAnsi="Arial" w:cs="Arial"/>
                <w:b/>
                <w:bCs/>
                <w:i/>
                <w:iCs/>
                <w:spacing w:val="-3"/>
                <w:sz w:val="21"/>
                <w:szCs w:val="21"/>
              </w:rPr>
            </w:pPr>
            <w:r>
              <w:rPr>
                <w:rFonts w:ascii="Arial" w:hAnsi="Arial" w:cs="Arial"/>
                <w:spacing w:val="-3"/>
                <w:sz w:val="21"/>
                <w:szCs w:val="21"/>
              </w:rPr>
              <w:t xml:space="preserve">None </w:t>
            </w:r>
            <w:r>
              <w:rPr>
                <w:rFonts w:ascii="Arial" w:hAnsi="Arial" w:cs="Arial"/>
                <w:b/>
                <w:bCs/>
                <w:i/>
                <w:iCs/>
                <w:spacing w:val="-3"/>
                <w:sz w:val="21"/>
                <w:szCs w:val="21"/>
              </w:rPr>
              <w:t>Note 4</w:t>
            </w:r>
          </w:p>
        </w:tc>
        <w:tc>
          <w:tcPr>
            <w:tcW w:w="3888" w:type="dxa"/>
            <w:tcBorders>
              <w:top w:val="single" w:sz="7" w:space="0" w:color="auto"/>
              <w:left w:val="single" w:sz="7" w:space="0" w:color="auto"/>
              <w:bottom w:val="single" w:sz="7" w:space="0" w:color="auto"/>
              <w:right w:val="single" w:sz="7" w:space="0" w:color="auto"/>
            </w:tcBorders>
          </w:tcPr>
          <w:p w14:paraId="2B19CEE2" w14:textId="77777777" w:rsidR="009C1403" w:rsidRDefault="00C6386D">
            <w:pPr>
              <w:kinsoku w:val="0"/>
              <w:overflowPunct w:val="0"/>
              <w:autoSpaceDE/>
              <w:autoSpaceDN/>
              <w:adjustRightInd/>
              <w:spacing w:after="227" w:line="228" w:lineRule="exact"/>
              <w:ind w:left="108" w:right="3168"/>
              <w:textAlignment w:val="baseline"/>
              <w:rPr>
                <w:rFonts w:ascii="Arial" w:hAnsi="Arial" w:cs="Arial"/>
                <w:b/>
                <w:bCs/>
                <w:i/>
                <w:iCs/>
                <w:spacing w:val="-6"/>
                <w:sz w:val="21"/>
                <w:szCs w:val="21"/>
              </w:rPr>
            </w:pPr>
            <w:r>
              <w:rPr>
                <w:rFonts w:ascii="Arial" w:hAnsi="Arial" w:cs="Arial"/>
                <w:spacing w:val="-6"/>
                <w:sz w:val="21"/>
                <w:szCs w:val="21"/>
              </w:rPr>
              <w:t xml:space="preserve">None </w:t>
            </w:r>
            <w:r>
              <w:rPr>
                <w:rFonts w:ascii="Arial" w:hAnsi="Arial" w:cs="Arial"/>
                <w:b/>
                <w:bCs/>
                <w:i/>
                <w:iCs/>
                <w:spacing w:val="-6"/>
                <w:sz w:val="21"/>
                <w:szCs w:val="21"/>
              </w:rPr>
              <w:t>Note 3</w:t>
            </w:r>
          </w:p>
        </w:tc>
      </w:tr>
      <w:tr w:rsidR="009C1403" w14:paraId="782A744C"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7D1171BC" w14:textId="77777777" w:rsidR="009C1403" w:rsidRDefault="00C6386D">
            <w:pPr>
              <w:kinsoku w:val="0"/>
              <w:overflowPunct w:val="0"/>
              <w:autoSpaceDE/>
              <w:autoSpaceDN/>
              <w:adjustRightInd/>
              <w:spacing w:after="904" w:line="228" w:lineRule="exact"/>
              <w:ind w:left="108" w:right="432"/>
              <w:textAlignment w:val="baseline"/>
              <w:rPr>
                <w:rFonts w:ascii="Arial" w:hAnsi="Arial" w:cs="Arial"/>
                <w:spacing w:val="-2"/>
                <w:sz w:val="21"/>
                <w:szCs w:val="21"/>
              </w:rPr>
            </w:pPr>
            <w:r>
              <w:rPr>
                <w:rFonts w:ascii="Arial" w:hAnsi="Arial" w:cs="Arial"/>
                <w:spacing w:val="-2"/>
                <w:sz w:val="21"/>
                <w:szCs w:val="21"/>
              </w:rPr>
              <w:t>over 60 MW to 300 MW</w:t>
            </w:r>
          </w:p>
        </w:tc>
        <w:tc>
          <w:tcPr>
            <w:tcW w:w="3701" w:type="dxa"/>
            <w:tcBorders>
              <w:top w:val="single" w:sz="7" w:space="0" w:color="auto"/>
              <w:left w:val="single" w:sz="7" w:space="0" w:color="auto"/>
              <w:bottom w:val="single" w:sz="7" w:space="0" w:color="auto"/>
              <w:right w:val="single" w:sz="7" w:space="0" w:color="auto"/>
            </w:tcBorders>
          </w:tcPr>
          <w:p w14:paraId="21452532" w14:textId="77777777" w:rsidR="009C1403" w:rsidRDefault="00C6386D">
            <w:pPr>
              <w:kinsoku w:val="0"/>
              <w:overflowPunct w:val="0"/>
              <w:autoSpaceDE/>
              <w:autoSpaceDN/>
              <w:adjustRightInd/>
              <w:spacing w:line="226" w:lineRule="exact"/>
              <w:ind w:left="144" w:right="180"/>
              <w:textAlignment w:val="baseline"/>
              <w:rPr>
                <w:rFonts w:ascii="Arial" w:hAnsi="Arial" w:cs="Arial"/>
                <w:spacing w:val="-4"/>
                <w:sz w:val="21"/>
                <w:szCs w:val="21"/>
              </w:rPr>
            </w:pPr>
            <w:r>
              <w:rPr>
                <w:rFonts w:ascii="Arial" w:hAnsi="Arial" w:cs="Arial"/>
                <w:spacing w:val="-4"/>
                <w:sz w:val="21"/>
                <w:szCs w:val="21"/>
              </w:rPr>
              <w:t>None except that where such facilities and suitable measures for restoration are available, up to 20 MW by automatic disconnection</w:t>
            </w:r>
          </w:p>
          <w:p w14:paraId="74B0B837" w14:textId="77777777" w:rsidR="009C1403" w:rsidRDefault="00C6386D">
            <w:pPr>
              <w:kinsoku w:val="0"/>
              <w:overflowPunct w:val="0"/>
              <w:autoSpaceDE/>
              <w:autoSpaceDN/>
              <w:adjustRightInd/>
              <w:spacing w:after="232" w:line="220" w:lineRule="exact"/>
              <w:ind w:left="144"/>
              <w:textAlignment w:val="baseline"/>
              <w:rPr>
                <w:rFonts w:ascii="Arial" w:hAnsi="Arial" w:cs="Arial"/>
                <w:b/>
                <w:bCs/>
                <w:i/>
                <w:iCs/>
                <w:sz w:val="21"/>
                <w:szCs w:val="21"/>
              </w:rPr>
            </w:pPr>
            <w:r>
              <w:rPr>
                <w:rFonts w:ascii="Arial" w:hAnsi="Arial" w:cs="Arial"/>
                <w:b/>
                <w:bCs/>
                <w:i/>
                <w:iCs/>
                <w:sz w:val="21"/>
                <w:szCs w:val="21"/>
              </w:rPr>
              <w:t>Note 5</w:t>
            </w:r>
          </w:p>
        </w:tc>
        <w:tc>
          <w:tcPr>
            <w:tcW w:w="3888" w:type="dxa"/>
            <w:tcBorders>
              <w:top w:val="single" w:sz="7" w:space="0" w:color="auto"/>
              <w:left w:val="single" w:sz="7" w:space="0" w:color="auto"/>
              <w:bottom w:val="single" w:sz="7" w:space="0" w:color="auto"/>
              <w:right w:val="single" w:sz="7" w:space="0" w:color="auto"/>
            </w:tcBorders>
          </w:tcPr>
          <w:p w14:paraId="3A981A01" w14:textId="77777777" w:rsidR="009C1403" w:rsidRDefault="00C6386D">
            <w:pPr>
              <w:kinsoku w:val="0"/>
              <w:overflowPunct w:val="0"/>
              <w:autoSpaceDE/>
              <w:autoSpaceDN/>
              <w:adjustRightInd/>
              <w:spacing w:after="684" w:line="223" w:lineRule="exact"/>
              <w:ind w:left="108" w:right="108"/>
              <w:jc w:val="both"/>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r>
      <w:tr w:rsidR="009C1403" w14:paraId="2592D944" w14:textId="77777777">
        <w:trPr>
          <w:trHeight w:hRule="exact" w:val="1392"/>
        </w:trPr>
        <w:tc>
          <w:tcPr>
            <w:tcW w:w="1675" w:type="dxa"/>
            <w:tcBorders>
              <w:top w:val="single" w:sz="7" w:space="0" w:color="auto"/>
              <w:left w:val="single" w:sz="7" w:space="0" w:color="auto"/>
              <w:bottom w:val="single" w:sz="7" w:space="0" w:color="auto"/>
              <w:right w:val="single" w:sz="7" w:space="0" w:color="auto"/>
            </w:tcBorders>
          </w:tcPr>
          <w:p w14:paraId="0FBC82F2" w14:textId="77777777" w:rsidR="009C1403" w:rsidRDefault="00C6386D">
            <w:pPr>
              <w:kinsoku w:val="0"/>
              <w:overflowPunct w:val="0"/>
              <w:autoSpaceDE/>
              <w:autoSpaceDN/>
              <w:adjustRightInd/>
              <w:spacing w:after="909" w:line="228" w:lineRule="exact"/>
              <w:ind w:left="108"/>
              <w:textAlignment w:val="baseline"/>
              <w:rPr>
                <w:rFonts w:ascii="Arial" w:hAnsi="Arial" w:cs="Arial"/>
                <w:sz w:val="21"/>
                <w:szCs w:val="21"/>
              </w:rPr>
            </w:pPr>
            <w:r>
              <w:rPr>
                <w:rFonts w:ascii="Arial" w:hAnsi="Arial" w:cs="Arial"/>
                <w:sz w:val="21"/>
                <w:szCs w:val="21"/>
              </w:rPr>
              <w:t>over 12 MW to 60 MW</w:t>
            </w:r>
          </w:p>
        </w:tc>
        <w:tc>
          <w:tcPr>
            <w:tcW w:w="3701" w:type="dxa"/>
            <w:tcBorders>
              <w:top w:val="single" w:sz="7" w:space="0" w:color="auto"/>
              <w:left w:val="single" w:sz="7" w:space="0" w:color="auto"/>
              <w:bottom w:val="single" w:sz="7" w:space="0" w:color="auto"/>
              <w:right w:val="single" w:sz="7" w:space="0" w:color="auto"/>
            </w:tcBorders>
          </w:tcPr>
          <w:p w14:paraId="4DF830CA" w14:textId="77777777" w:rsidR="009C1403" w:rsidRDefault="00C6386D">
            <w:pPr>
              <w:kinsoku w:val="0"/>
              <w:overflowPunct w:val="0"/>
              <w:autoSpaceDE/>
              <w:autoSpaceDN/>
              <w:adjustRightInd/>
              <w:spacing w:after="223" w:line="228" w:lineRule="exact"/>
              <w:ind w:left="108" w:right="180"/>
              <w:textAlignment w:val="baseline"/>
              <w:rPr>
                <w:rFonts w:ascii="Arial" w:hAnsi="Arial" w:cs="Arial"/>
                <w:spacing w:val="-3"/>
                <w:sz w:val="21"/>
                <w:szCs w:val="21"/>
              </w:rPr>
            </w:pPr>
            <w:r>
              <w:rPr>
                <w:rFonts w:ascii="Arial" w:hAnsi="Arial" w:cs="Arial"/>
                <w:spacing w:val="-3"/>
                <w:sz w:val="21"/>
                <w:szCs w:val="21"/>
              </w:rPr>
              <w:t>None except that where such facilities and suitable measures for restoration are available, up to 12 MW by automatic disconnection for up to 15 minutes.</w:t>
            </w:r>
          </w:p>
        </w:tc>
        <w:tc>
          <w:tcPr>
            <w:tcW w:w="3888" w:type="dxa"/>
            <w:tcBorders>
              <w:top w:val="single" w:sz="7" w:space="0" w:color="auto"/>
              <w:left w:val="single" w:sz="7" w:space="0" w:color="auto"/>
              <w:bottom w:val="single" w:sz="7" w:space="0" w:color="auto"/>
              <w:right w:val="single" w:sz="7" w:space="0" w:color="auto"/>
            </w:tcBorders>
          </w:tcPr>
          <w:p w14:paraId="45749C09" w14:textId="77777777" w:rsidR="009C1403" w:rsidRDefault="00C6386D">
            <w:pPr>
              <w:kinsoku w:val="0"/>
              <w:overflowPunct w:val="0"/>
              <w:autoSpaceDE/>
              <w:autoSpaceDN/>
              <w:adjustRightInd/>
              <w:spacing w:after="1135"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717F19C6" w14:textId="77777777">
        <w:trPr>
          <w:trHeight w:hRule="exact" w:val="946"/>
        </w:trPr>
        <w:tc>
          <w:tcPr>
            <w:tcW w:w="1675" w:type="dxa"/>
            <w:tcBorders>
              <w:top w:val="single" w:sz="7" w:space="0" w:color="auto"/>
              <w:left w:val="single" w:sz="7" w:space="0" w:color="auto"/>
              <w:bottom w:val="single" w:sz="7" w:space="0" w:color="auto"/>
              <w:right w:val="single" w:sz="7" w:space="0" w:color="auto"/>
            </w:tcBorders>
          </w:tcPr>
          <w:p w14:paraId="0DA5D0EF" w14:textId="77777777" w:rsidR="009C1403" w:rsidRDefault="00C6386D">
            <w:pPr>
              <w:kinsoku w:val="0"/>
              <w:overflowPunct w:val="0"/>
              <w:autoSpaceDE/>
              <w:autoSpaceDN/>
              <w:adjustRightInd/>
              <w:spacing w:after="467" w:line="228"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2D4D2263" w14:textId="77777777" w:rsidR="009C1403" w:rsidRDefault="00C6386D">
            <w:pPr>
              <w:kinsoku w:val="0"/>
              <w:overflowPunct w:val="0"/>
              <w:autoSpaceDE/>
              <w:autoSpaceDN/>
              <w:adjustRightInd/>
              <w:spacing w:after="227"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032D0756" w14:textId="77777777" w:rsidR="009C1403" w:rsidRDefault="00C6386D">
            <w:pPr>
              <w:kinsoku w:val="0"/>
              <w:overflowPunct w:val="0"/>
              <w:autoSpaceDE/>
              <w:autoSpaceDN/>
              <w:adjustRightInd/>
              <w:spacing w:after="693"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30CE1721" w14:textId="77777777">
        <w:trPr>
          <w:trHeight w:hRule="exact" w:val="941"/>
        </w:trPr>
        <w:tc>
          <w:tcPr>
            <w:tcW w:w="1675" w:type="dxa"/>
            <w:tcBorders>
              <w:top w:val="single" w:sz="7" w:space="0" w:color="auto"/>
              <w:left w:val="single" w:sz="7" w:space="0" w:color="auto"/>
              <w:bottom w:val="single" w:sz="7" w:space="0" w:color="auto"/>
              <w:right w:val="single" w:sz="7" w:space="0" w:color="auto"/>
            </w:tcBorders>
          </w:tcPr>
          <w:p w14:paraId="340CAF3A" w14:textId="77777777" w:rsidR="009C1403" w:rsidRDefault="00C6386D">
            <w:pPr>
              <w:kinsoku w:val="0"/>
              <w:overflowPunct w:val="0"/>
              <w:autoSpaceDE/>
              <w:autoSpaceDN/>
              <w:adjustRightInd/>
              <w:spacing w:after="698" w:line="228" w:lineRule="exact"/>
              <w:ind w:left="130"/>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65AB1D02" w14:textId="77777777" w:rsidR="009C1403" w:rsidRDefault="00C6386D">
            <w:pPr>
              <w:kinsoku w:val="0"/>
              <w:overflowPunct w:val="0"/>
              <w:autoSpaceDE/>
              <w:autoSpaceDN/>
              <w:adjustRightInd/>
              <w:spacing w:after="232"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7084C6DE" w14:textId="77777777" w:rsidR="009C1403" w:rsidRDefault="00C6386D">
            <w:pPr>
              <w:kinsoku w:val="0"/>
              <w:overflowPunct w:val="0"/>
              <w:autoSpaceDE/>
              <w:autoSpaceDN/>
              <w:adjustRightInd/>
              <w:spacing w:after="698" w:line="228"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0B7E056A" w14:textId="77777777" w:rsidR="001F0989" w:rsidRDefault="001F0989">
      <w:pPr>
        <w:kinsoku w:val="0"/>
        <w:overflowPunct w:val="0"/>
        <w:autoSpaceDE/>
        <w:autoSpaceDN/>
        <w:adjustRightInd/>
        <w:spacing w:line="234" w:lineRule="exact"/>
        <w:textAlignment w:val="baseline"/>
        <w:rPr>
          <w:ins w:id="2172" w:author="Tammy Meek (NESO)" w:date="2025-01-27T14:32:00Z" w16du:dateUtc="2025-01-27T14:32:00Z"/>
          <w:rFonts w:ascii="Arial" w:hAnsi="Arial" w:cs="Arial"/>
          <w:b/>
          <w:bCs/>
          <w:spacing w:val="15"/>
          <w:sz w:val="21"/>
          <w:szCs w:val="21"/>
        </w:rPr>
      </w:pPr>
    </w:p>
    <w:p w14:paraId="58C986FB" w14:textId="77777777" w:rsidR="001F0989" w:rsidRDefault="001F0989">
      <w:pPr>
        <w:kinsoku w:val="0"/>
        <w:overflowPunct w:val="0"/>
        <w:autoSpaceDE/>
        <w:autoSpaceDN/>
        <w:adjustRightInd/>
        <w:spacing w:line="234" w:lineRule="exact"/>
        <w:textAlignment w:val="baseline"/>
        <w:rPr>
          <w:ins w:id="2173" w:author="Tammy Meek (NESO)" w:date="2025-01-27T14:32:00Z" w16du:dateUtc="2025-01-27T14:32:00Z"/>
          <w:rFonts w:ascii="Arial" w:hAnsi="Arial" w:cs="Arial"/>
          <w:b/>
          <w:bCs/>
          <w:spacing w:val="15"/>
          <w:sz w:val="21"/>
          <w:szCs w:val="21"/>
        </w:rPr>
      </w:pPr>
    </w:p>
    <w:p w14:paraId="6D5A16CA" w14:textId="755F0180" w:rsidR="009C1403" w:rsidRDefault="00C6386D">
      <w:pPr>
        <w:kinsoku w:val="0"/>
        <w:overflowPunct w:val="0"/>
        <w:autoSpaceDE/>
        <w:autoSpaceDN/>
        <w:adjustRightInd/>
        <w:spacing w:line="234" w:lineRule="exact"/>
        <w:textAlignment w:val="baseline"/>
        <w:rPr>
          <w:rFonts w:ascii="Arial" w:hAnsi="Arial" w:cs="Arial"/>
          <w:b/>
          <w:bCs/>
          <w:spacing w:val="15"/>
          <w:sz w:val="21"/>
          <w:szCs w:val="21"/>
        </w:rPr>
      </w:pPr>
      <w:r>
        <w:rPr>
          <w:rFonts w:ascii="Arial" w:hAnsi="Arial" w:cs="Arial"/>
          <w:b/>
          <w:bCs/>
          <w:spacing w:val="15"/>
          <w:sz w:val="21"/>
          <w:szCs w:val="21"/>
        </w:rPr>
        <w:t>Notes</w:t>
      </w:r>
    </w:p>
    <w:p w14:paraId="3429405D" w14:textId="26582658" w:rsidR="009C1403" w:rsidRDefault="009C1403">
      <w:pPr>
        <w:widowControl/>
        <w:rPr>
          <w:del w:id="2174" w:author="Tammy Meek (NESO)" w:date="2025-01-27T14:32:00Z" w16du:dateUtc="2025-01-27T14:32:00Z"/>
          <w:sz w:val="24"/>
          <w:szCs w:val="24"/>
        </w:rPr>
        <w:sectPr w:rsidR="009C1403">
          <w:headerReference w:type="default" r:id="rId43"/>
          <w:pgSz w:w="11904" w:h="16834"/>
          <w:pgMar w:top="1420" w:right="1152" w:bottom="508" w:left="1392" w:header="720" w:footer="720" w:gutter="0"/>
          <w:cols w:space="720"/>
          <w:noEndnote/>
        </w:sectPr>
      </w:pPr>
    </w:p>
    <w:p w14:paraId="2D9708BA" w14:textId="18995769" w:rsidR="009C1403" w:rsidRDefault="00C6386D">
      <w:pPr>
        <w:numPr>
          <w:ilvl w:val="0"/>
          <w:numId w:val="3"/>
        </w:numPr>
        <w:kinsoku w:val="0"/>
        <w:overflowPunct w:val="0"/>
        <w:autoSpaceDE/>
        <w:autoSpaceDN/>
        <w:adjustRightInd/>
        <w:spacing w:before="27" w:line="229" w:lineRule="exact"/>
        <w:ind w:right="144"/>
        <w:jc w:val="both"/>
        <w:textAlignment w:val="baseline"/>
        <w:rPr>
          <w:rFonts w:ascii="Arial" w:hAnsi="Arial" w:cs="Arial"/>
          <w:sz w:val="21"/>
          <w:szCs w:val="21"/>
        </w:rPr>
      </w:pPr>
      <w:r>
        <w:rPr>
          <w:rFonts w:ascii="Arial" w:hAnsi="Arial" w:cs="Arial"/>
          <w:sz w:val="21"/>
          <w:szCs w:val="21"/>
        </w:rPr>
        <w:t>The time to restore any lost supply capacity shall be as short as practicable. If any part of any lost supply capacity can be restored in less than the specified maximum time to restore all of it, it shall be restored.</w:t>
      </w:r>
    </w:p>
    <w:p w14:paraId="1636925A" w14:textId="77777777" w:rsidR="009C1403" w:rsidRDefault="00C6386D">
      <w:pPr>
        <w:numPr>
          <w:ilvl w:val="0"/>
          <w:numId w:val="3"/>
        </w:numPr>
        <w:kinsoku w:val="0"/>
        <w:overflowPunct w:val="0"/>
        <w:autoSpaceDE/>
        <w:autoSpaceDN/>
        <w:adjustRightInd/>
        <w:spacing w:line="220" w:lineRule="exact"/>
        <w:jc w:val="both"/>
        <w:textAlignment w:val="baseline"/>
        <w:rPr>
          <w:rFonts w:ascii="Arial" w:hAnsi="Arial" w:cs="Arial"/>
          <w:i/>
          <w:iCs/>
          <w:spacing w:val="-5"/>
          <w:sz w:val="21"/>
          <w:szCs w:val="21"/>
        </w:rPr>
      </w:pPr>
      <w:r>
        <w:rPr>
          <w:rFonts w:ascii="Arial" w:hAnsi="Arial" w:cs="Arial"/>
          <w:spacing w:val="-5"/>
          <w:sz w:val="21"/>
          <w:szCs w:val="21"/>
        </w:rPr>
        <w:t xml:space="preserve">Where the supply capacity was designed in such a way, there should be no </w:t>
      </w:r>
      <w:r>
        <w:rPr>
          <w:rFonts w:ascii="Arial" w:hAnsi="Arial" w:cs="Arial"/>
          <w:i/>
          <w:iCs/>
          <w:spacing w:val="-5"/>
          <w:sz w:val="21"/>
          <w:szCs w:val="21"/>
        </w:rPr>
        <w:t>loss of supply capacity.</w:t>
      </w:r>
    </w:p>
    <w:p w14:paraId="469944D0" w14:textId="77777777" w:rsidR="009C1403" w:rsidRDefault="00C6386D">
      <w:pPr>
        <w:numPr>
          <w:ilvl w:val="0"/>
          <w:numId w:val="3"/>
        </w:numPr>
        <w:kinsoku w:val="0"/>
        <w:overflowPunct w:val="0"/>
        <w:autoSpaceDE/>
        <w:autoSpaceDN/>
        <w:adjustRightInd/>
        <w:spacing w:before="12" w:line="229" w:lineRule="exact"/>
        <w:ind w:right="144"/>
        <w:jc w:val="both"/>
        <w:textAlignment w:val="baseline"/>
        <w:rPr>
          <w:rFonts w:ascii="Arial" w:hAnsi="Arial" w:cs="Arial"/>
          <w:spacing w:val="-4"/>
          <w:sz w:val="21"/>
          <w:szCs w:val="21"/>
        </w:rPr>
      </w:pPr>
      <w:r>
        <w:rPr>
          <w:rFonts w:ascii="Arial" w:hAnsi="Arial" w:cs="Arial"/>
          <w:spacing w:val="-4"/>
          <w:sz w:val="21"/>
          <w:szCs w:val="21"/>
        </w:rPr>
        <w:t xml:space="preserve">Where the supply capacity to the </w:t>
      </w:r>
      <w:r>
        <w:rPr>
          <w:rFonts w:ascii="Arial" w:hAnsi="Arial" w:cs="Arial"/>
          <w:i/>
          <w:iCs/>
          <w:spacing w:val="-4"/>
          <w:sz w:val="21"/>
          <w:szCs w:val="21"/>
        </w:rPr>
        <w:t xml:space="preserve">Grid Supply Point </w:t>
      </w:r>
      <w:r>
        <w:rPr>
          <w:rFonts w:ascii="Arial" w:hAnsi="Arial" w:cs="Arial"/>
          <w:spacing w:val="-4"/>
          <w:sz w:val="21"/>
          <w:szCs w:val="21"/>
        </w:rPr>
        <w:t xml:space="preserve">was designed in accordance with the demand connection criteria in Section 3 in such a way as to permit it, a </w:t>
      </w:r>
      <w:r>
        <w:rPr>
          <w:rFonts w:ascii="Arial" w:hAnsi="Arial" w:cs="Arial"/>
          <w:i/>
          <w:iCs/>
          <w:spacing w:val="-4"/>
          <w:sz w:val="21"/>
          <w:szCs w:val="21"/>
        </w:rPr>
        <w:t xml:space="preserve">loss of supply capacity </w:t>
      </w:r>
      <w:r>
        <w:rPr>
          <w:rFonts w:ascii="Arial" w:hAnsi="Arial" w:cs="Arial"/>
          <w:spacing w:val="-4"/>
          <w:sz w:val="21"/>
          <w:szCs w:val="21"/>
        </w:rPr>
        <w:t xml:space="preserve">equal to any amount by which the prevailing demand exceeds the </w:t>
      </w:r>
      <w:r>
        <w:rPr>
          <w:rFonts w:ascii="Arial" w:hAnsi="Arial" w:cs="Arial"/>
          <w:i/>
          <w:iCs/>
          <w:spacing w:val="-4"/>
          <w:sz w:val="21"/>
          <w:szCs w:val="21"/>
        </w:rPr>
        <w:t xml:space="preserve">maintenance period demand </w:t>
      </w:r>
      <w:r>
        <w:rPr>
          <w:rFonts w:ascii="Arial" w:hAnsi="Arial" w:cs="Arial"/>
          <w:spacing w:val="-4"/>
          <w:sz w:val="21"/>
          <w:szCs w:val="21"/>
        </w:rPr>
        <w:t>may be permitted up to a maximum of 1500 MW for no longer than the operational specified time to restore supply capacity.</w:t>
      </w:r>
    </w:p>
    <w:p w14:paraId="00F1A94C" w14:textId="77777777" w:rsidR="009C1403" w:rsidRDefault="00C6386D">
      <w:pPr>
        <w:numPr>
          <w:ilvl w:val="0"/>
          <w:numId w:val="3"/>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was designed in accordance with the demand connection criteria in Section 3 in such a way as to permit it, up to 60 MW may be lost for up to 60 seconds.</w:t>
      </w:r>
    </w:p>
    <w:p w14:paraId="51F871E5" w14:textId="77777777" w:rsidR="009C1403" w:rsidRDefault="00C6386D">
      <w:pPr>
        <w:numPr>
          <w:ilvl w:val="0"/>
          <w:numId w:val="3"/>
        </w:numPr>
        <w:kinsoku w:val="0"/>
        <w:overflowPunct w:val="0"/>
        <w:autoSpaceDE/>
        <w:autoSpaceDN/>
        <w:adjustRightInd/>
        <w:spacing w:line="228" w:lineRule="exact"/>
        <w:ind w:right="144"/>
        <w:jc w:val="both"/>
        <w:textAlignment w:val="baseline"/>
        <w:rPr>
          <w:rFonts w:ascii="Arial" w:hAnsi="Arial" w:cs="Arial"/>
          <w:sz w:val="21"/>
          <w:szCs w:val="21"/>
        </w:rPr>
      </w:pPr>
      <w:r>
        <w:rPr>
          <w:rFonts w:ascii="Arial" w:hAnsi="Arial" w:cs="Arial"/>
          <w:sz w:val="21"/>
          <w:szCs w:val="21"/>
        </w:rPr>
        <w:t xml:space="preserve">Where the supply capacity to the </w:t>
      </w:r>
      <w:r>
        <w:rPr>
          <w:rFonts w:ascii="Arial" w:hAnsi="Arial" w:cs="Arial"/>
          <w:i/>
          <w:iCs/>
          <w:sz w:val="21"/>
          <w:szCs w:val="21"/>
        </w:rPr>
        <w:t xml:space="preserve">Grid Supply Point </w:t>
      </w:r>
      <w:r>
        <w:rPr>
          <w:rFonts w:ascii="Arial" w:hAnsi="Arial" w:cs="Arial"/>
          <w:sz w:val="21"/>
          <w:szCs w:val="21"/>
        </w:rPr>
        <w:t xml:space="preserve">was designed in accordance with the demand connection criteria in Section 3 in such a way as to permit it, up to the </w:t>
      </w:r>
      <w:r>
        <w:rPr>
          <w:rFonts w:ascii="Arial" w:hAnsi="Arial" w:cs="Arial"/>
          <w:i/>
          <w:iCs/>
          <w:sz w:val="21"/>
          <w:szCs w:val="21"/>
        </w:rPr>
        <w:t xml:space="preserve">group demand </w:t>
      </w:r>
      <w:r>
        <w:rPr>
          <w:rFonts w:ascii="Arial" w:hAnsi="Arial" w:cs="Arial"/>
          <w:sz w:val="21"/>
          <w:szCs w:val="21"/>
        </w:rPr>
        <w:t>may be lost for up to 60 seconds.</w:t>
      </w:r>
    </w:p>
    <w:p w14:paraId="43363B41" w14:textId="77777777" w:rsidR="009C1403" w:rsidRDefault="00C6386D">
      <w:pPr>
        <w:kinsoku w:val="0"/>
        <w:overflowPunct w:val="0"/>
        <w:autoSpaceDE/>
        <w:autoSpaceDN/>
        <w:adjustRightInd/>
        <w:spacing w:before="358" w:line="271" w:lineRule="exact"/>
        <w:ind w:left="144"/>
        <w:textAlignment w:val="baseline"/>
        <w:rPr>
          <w:rFonts w:ascii="Arial" w:hAnsi="Arial" w:cs="Arial"/>
          <w:b/>
          <w:bCs/>
          <w:sz w:val="24"/>
          <w:szCs w:val="24"/>
        </w:rPr>
      </w:pPr>
      <w:r>
        <w:rPr>
          <w:rFonts w:ascii="Arial" w:hAnsi="Arial" w:cs="Arial"/>
          <w:b/>
          <w:bCs/>
          <w:sz w:val="24"/>
          <w:szCs w:val="24"/>
        </w:rPr>
        <w:t>Conditional Further Operational Criteria</w:t>
      </w:r>
    </w:p>
    <w:p w14:paraId="128C027C" w14:textId="77777777" w:rsidR="009C1403" w:rsidRDefault="00C6386D">
      <w:pPr>
        <w:tabs>
          <w:tab w:val="decimal" w:pos="288"/>
          <w:tab w:val="left" w:pos="864"/>
        </w:tabs>
        <w:kinsoku w:val="0"/>
        <w:overflowPunct w:val="0"/>
        <w:autoSpaceDE/>
        <w:autoSpaceDN/>
        <w:adjustRightInd/>
        <w:spacing w:before="190" w:line="275" w:lineRule="exact"/>
        <w:ind w:left="144"/>
        <w:textAlignment w:val="baseline"/>
        <w:rPr>
          <w:rFonts w:ascii="Arial" w:hAnsi="Arial" w:cs="Arial"/>
          <w:spacing w:val="-1"/>
          <w:sz w:val="24"/>
          <w:szCs w:val="24"/>
        </w:rPr>
      </w:pPr>
      <w:r>
        <w:rPr>
          <w:rFonts w:ascii="Arial" w:hAnsi="Arial" w:cs="Arial"/>
          <w:spacing w:val="-1"/>
          <w:sz w:val="24"/>
          <w:szCs w:val="24"/>
        </w:rPr>
        <w:tab/>
        <w:t>5.5</w:t>
      </w:r>
      <w:r>
        <w:rPr>
          <w:rFonts w:ascii="Arial" w:hAnsi="Arial" w:cs="Arial"/>
          <w:spacing w:val="-1"/>
          <w:sz w:val="24"/>
          <w:szCs w:val="24"/>
        </w:rPr>
        <w:tab/>
        <w:t>If:</w:t>
      </w:r>
    </w:p>
    <w:p w14:paraId="204808AB" w14:textId="77777777" w:rsidR="009C1403" w:rsidRDefault="00C6386D">
      <w:pPr>
        <w:tabs>
          <w:tab w:val="left" w:pos="1656"/>
        </w:tabs>
        <w:kinsoku w:val="0"/>
        <w:overflowPunct w:val="0"/>
        <w:autoSpaceDE/>
        <w:autoSpaceDN/>
        <w:adjustRightInd/>
        <w:spacing w:before="210" w:line="273" w:lineRule="exact"/>
        <w:ind w:left="864"/>
        <w:textAlignment w:val="baseline"/>
        <w:rPr>
          <w:rFonts w:ascii="Arial" w:hAnsi="Arial" w:cs="Arial"/>
          <w:i/>
          <w:iCs/>
          <w:sz w:val="24"/>
          <w:szCs w:val="24"/>
        </w:rPr>
      </w:pPr>
      <w:r>
        <w:rPr>
          <w:rFonts w:ascii="Arial" w:hAnsi="Arial" w:cs="Arial"/>
          <w:sz w:val="24"/>
          <w:szCs w:val="24"/>
        </w:rPr>
        <w:t>5.5.1</w:t>
      </w:r>
      <w:r>
        <w:rPr>
          <w:rFonts w:ascii="Arial" w:hAnsi="Arial" w:cs="Arial"/>
          <w:sz w:val="24"/>
          <w:szCs w:val="24"/>
        </w:rPr>
        <w:tab/>
        <w:t xml:space="preserve">there are </w:t>
      </w:r>
      <w:r>
        <w:rPr>
          <w:rFonts w:ascii="Arial" w:hAnsi="Arial" w:cs="Arial"/>
          <w:i/>
          <w:iCs/>
          <w:sz w:val="24"/>
          <w:szCs w:val="24"/>
        </w:rPr>
        <w:t xml:space="preserve">adverse conditions </w:t>
      </w:r>
      <w:r>
        <w:rPr>
          <w:rFonts w:ascii="Arial" w:hAnsi="Arial" w:cs="Arial"/>
          <w:sz w:val="24"/>
          <w:szCs w:val="24"/>
        </w:rPr>
        <w:t xml:space="preserve">such that the likelihood of a </w:t>
      </w:r>
      <w:r>
        <w:rPr>
          <w:rFonts w:ascii="Arial" w:hAnsi="Arial" w:cs="Arial"/>
          <w:i/>
          <w:iCs/>
          <w:sz w:val="24"/>
          <w:szCs w:val="24"/>
        </w:rPr>
        <w:t>double circuit</w:t>
      </w:r>
    </w:p>
    <w:p w14:paraId="068155C0" w14:textId="77777777" w:rsidR="009C1403" w:rsidRDefault="00C6386D">
      <w:pPr>
        <w:kinsoku w:val="0"/>
        <w:overflowPunct w:val="0"/>
        <w:autoSpaceDE/>
        <w:autoSpaceDN/>
        <w:adjustRightInd/>
        <w:spacing w:line="273" w:lineRule="exact"/>
        <w:ind w:left="1728"/>
        <w:textAlignment w:val="baseline"/>
        <w:rPr>
          <w:rFonts w:ascii="Arial" w:hAnsi="Arial" w:cs="Arial"/>
          <w:sz w:val="24"/>
          <w:szCs w:val="24"/>
        </w:rPr>
      </w:pPr>
      <w:r>
        <w:rPr>
          <w:rFonts w:ascii="Arial" w:hAnsi="Arial" w:cs="Arial"/>
          <w:i/>
          <w:iCs/>
          <w:sz w:val="24"/>
          <w:szCs w:val="24"/>
        </w:rPr>
        <w:t xml:space="preserve">overhead line </w:t>
      </w:r>
      <w:r>
        <w:rPr>
          <w:rFonts w:ascii="Arial" w:hAnsi="Arial" w:cs="Arial"/>
          <w:sz w:val="24"/>
          <w:szCs w:val="24"/>
        </w:rPr>
        <w:t>fault is significantly higher than normal; or</w:t>
      </w:r>
    </w:p>
    <w:p w14:paraId="2AC3611F" w14:textId="77777777" w:rsidR="009C1403" w:rsidRDefault="00C6386D">
      <w:pPr>
        <w:tabs>
          <w:tab w:val="left" w:pos="1656"/>
        </w:tabs>
        <w:kinsoku w:val="0"/>
        <w:overflowPunct w:val="0"/>
        <w:autoSpaceDE/>
        <w:autoSpaceDN/>
        <w:adjustRightInd/>
        <w:spacing w:before="202" w:line="275" w:lineRule="exact"/>
        <w:ind w:left="864"/>
        <w:textAlignment w:val="baseline"/>
        <w:rPr>
          <w:rFonts w:ascii="Arial" w:hAnsi="Arial" w:cs="Arial"/>
          <w:spacing w:val="4"/>
          <w:sz w:val="24"/>
          <w:szCs w:val="24"/>
        </w:rPr>
      </w:pPr>
      <w:r>
        <w:rPr>
          <w:rFonts w:ascii="Arial" w:hAnsi="Arial" w:cs="Arial"/>
          <w:spacing w:val="4"/>
          <w:sz w:val="24"/>
          <w:szCs w:val="24"/>
        </w:rPr>
        <w:t>5.5.2</w:t>
      </w:r>
      <w:r>
        <w:rPr>
          <w:rFonts w:ascii="Arial" w:hAnsi="Arial" w:cs="Arial"/>
          <w:spacing w:val="4"/>
          <w:sz w:val="24"/>
          <w:szCs w:val="24"/>
        </w:rPr>
        <w:tab/>
        <w:t>there is no significant economic justification for failing to secure the</w:t>
      </w:r>
    </w:p>
    <w:p w14:paraId="2471A8D9" w14:textId="77777777" w:rsidR="009C1403" w:rsidRDefault="00C6386D">
      <w:pPr>
        <w:kinsoku w:val="0"/>
        <w:overflowPunct w:val="0"/>
        <w:autoSpaceDE/>
        <w:autoSpaceDN/>
        <w:adjustRightInd/>
        <w:spacing w:before="4" w:line="273" w:lineRule="exact"/>
        <w:ind w:left="1728" w:right="144"/>
        <w:textAlignment w:val="baseline"/>
        <w:rPr>
          <w:rFonts w:ascii="Arial" w:hAnsi="Arial" w:cs="Arial"/>
          <w:sz w:val="24"/>
          <w:szCs w:val="24"/>
        </w:rPr>
      </w:pPr>
      <w:r>
        <w:rPr>
          <w:rFonts w:ascii="Arial" w:hAnsi="Arial" w:cs="Arial"/>
          <w:i/>
          <w:iCs/>
          <w:sz w:val="24"/>
          <w:szCs w:val="24"/>
        </w:rPr>
        <w:t xml:space="preserve">onshore transmission system </w:t>
      </w:r>
      <w:r>
        <w:rPr>
          <w:rFonts w:ascii="Arial" w:hAnsi="Arial" w:cs="Arial"/>
          <w:sz w:val="24"/>
          <w:szCs w:val="24"/>
        </w:rPr>
        <w:t xml:space="preserve">to this criterion and the probability of </w:t>
      </w:r>
      <w:r>
        <w:rPr>
          <w:rFonts w:ascii="Arial" w:hAnsi="Arial" w:cs="Arial"/>
          <w:i/>
          <w:iCs/>
          <w:sz w:val="24"/>
          <w:szCs w:val="24"/>
        </w:rPr>
        <w:t xml:space="preserve">loss of supply capacity </w:t>
      </w:r>
      <w:r>
        <w:rPr>
          <w:rFonts w:ascii="Arial" w:hAnsi="Arial" w:cs="Arial"/>
          <w:sz w:val="24"/>
          <w:szCs w:val="24"/>
        </w:rPr>
        <w:t>is not increased by following this criterion,</w:t>
      </w:r>
    </w:p>
    <w:p w14:paraId="3767445B" w14:textId="77777777" w:rsidR="009C1403" w:rsidRDefault="00C6386D">
      <w:pPr>
        <w:kinsoku w:val="0"/>
        <w:overflowPunct w:val="0"/>
        <w:autoSpaceDE/>
        <w:autoSpaceDN/>
        <w:adjustRightInd/>
        <w:spacing w:before="203" w:line="273" w:lineRule="exact"/>
        <w:ind w:left="1728" w:right="144"/>
        <w:textAlignment w:val="baseline"/>
        <w:rPr>
          <w:rFonts w:ascii="Arial" w:hAnsi="Arial" w:cs="Arial"/>
          <w:sz w:val="24"/>
          <w:szCs w:val="24"/>
        </w:rPr>
      </w:pPr>
      <w:r>
        <w:rPr>
          <w:rFonts w:ascii="Arial" w:hAnsi="Arial" w:cs="Arial"/>
          <w:sz w:val="24"/>
          <w:szCs w:val="24"/>
        </w:rPr>
        <w:t xml:space="preserve">the </w:t>
      </w:r>
      <w:r>
        <w:rPr>
          <w:rFonts w:ascii="Arial" w:hAnsi="Arial" w:cs="Arial"/>
          <w:i/>
          <w:iCs/>
          <w:sz w:val="24"/>
          <w:szCs w:val="24"/>
        </w:rPr>
        <w:t xml:space="preserve">onshore transmission system </w:t>
      </w:r>
      <w:r>
        <w:rPr>
          <w:rFonts w:ascii="Arial" w:hAnsi="Arial" w:cs="Arial"/>
          <w:sz w:val="24"/>
          <w:szCs w:val="24"/>
        </w:rPr>
        <w:t xml:space="preserve">shall be operated under </w:t>
      </w:r>
      <w:r>
        <w:rPr>
          <w:rFonts w:ascii="Arial" w:hAnsi="Arial" w:cs="Arial"/>
          <w:i/>
          <w:iCs/>
          <w:sz w:val="24"/>
          <w:szCs w:val="24"/>
        </w:rPr>
        <w:t xml:space="preserve">prevailing system 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of</w:t>
      </w:r>
    </w:p>
    <w:p w14:paraId="0FB62164" w14:textId="77777777" w:rsidR="009C1403" w:rsidRDefault="00C6386D">
      <w:pPr>
        <w:kinsoku w:val="0"/>
        <w:overflowPunct w:val="0"/>
        <w:autoSpaceDE/>
        <w:autoSpaceDN/>
        <w:adjustRightInd/>
        <w:spacing w:line="543" w:lineRule="exact"/>
        <w:ind w:left="864" w:right="936"/>
        <w:textAlignment w:val="baseline"/>
        <w:rPr>
          <w:rFonts w:ascii="Arial" w:hAnsi="Arial" w:cs="Arial"/>
          <w:sz w:val="24"/>
          <w:szCs w:val="24"/>
        </w:rPr>
      </w:pPr>
      <w:r>
        <w:rPr>
          <w:rFonts w:ascii="Arial" w:hAnsi="Arial" w:cs="Arial"/>
          <w:sz w:val="24"/>
          <w:szCs w:val="24"/>
        </w:rPr>
        <w:t xml:space="preserve">5.5.3 a </w:t>
      </w:r>
      <w:r>
        <w:rPr>
          <w:rFonts w:ascii="Arial" w:hAnsi="Arial" w:cs="Arial"/>
          <w:i/>
          <w:iCs/>
          <w:sz w:val="24"/>
          <w:szCs w:val="24"/>
        </w:rPr>
        <w:t xml:space="preserve">fault outage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of a </w:t>
      </w:r>
      <w:r>
        <w:rPr>
          <w:rFonts w:ascii="Arial" w:hAnsi="Arial" w:cs="Arial"/>
          <w:i/>
          <w:iCs/>
          <w:sz w:val="24"/>
          <w:szCs w:val="24"/>
        </w:rPr>
        <w:t xml:space="preserve">double circuit overhead line </w:t>
      </w:r>
      <w:r>
        <w:rPr>
          <w:rFonts w:ascii="Arial" w:hAnsi="Arial" w:cs="Arial"/>
          <w:sz w:val="24"/>
          <w:szCs w:val="24"/>
        </w:rPr>
        <w:t>there shall not be:</w:t>
      </w:r>
    </w:p>
    <w:p w14:paraId="592BB3FF" w14:textId="77777777" w:rsidR="009C1403" w:rsidRDefault="00C6386D">
      <w:pPr>
        <w:kinsoku w:val="0"/>
        <w:overflowPunct w:val="0"/>
        <w:autoSpaceDE/>
        <w:autoSpaceDN/>
        <w:adjustRightInd/>
        <w:spacing w:before="196" w:line="273" w:lineRule="exact"/>
        <w:ind w:left="1728" w:right="144" w:hanging="864"/>
        <w:jc w:val="both"/>
        <w:textAlignment w:val="baseline"/>
        <w:rPr>
          <w:rFonts w:ascii="Arial" w:hAnsi="Arial" w:cs="Arial"/>
          <w:sz w:val="24"/>
          <w:szCs w:val="24"/>
        </w:rPr>
      </w:pPr>
      <w:r>
        <w:rPr>
          <w:rFonts w:ascii="Arial" w:hAnsi="Arial" w:cs="Arial"/>
          <w:sz w:val="24"/>
          <w:szCs w:val="24"/>
        </w:rPr>
        <w:t xml:space="preserve">5.5.4 where possible and there is no significant economic penalty, any </w:t>
      </w:r>
      <w:r>
        <w:rPr>
          <w:rFonts w:ascii="Arial" w:hAnsi="Arial" w:cs="Arial"/>
          <w:i/>
          <w:iCs/>
          <w:sz w:val="24"/>
          <w:szCs w:val="24"/>
        </w:rPr>
        <w:t xml:space="preserve">loss of supply capacity </w:t>
      </w:r>
      <w:r>
        <w:rPr>
          <w:rFonts w:ascii="Arial" w:hAnsi="Arial" w:cs="Arial"/>
          <w:sz w:val="24"/>
          <w:szCs w:val="24"/>
        </w:rPr>
        <w:t>greater than 300 MW;</w:t>
      </w:r>
    </w:p>
    <w:p w14:paraId="7CA52017" w14:textId="77777777" w:rsidR="009C1403" w:rsidRDefault="00C6386D">
      <w:pPr>
        <w:kinsoku w:val="0"/>
        <w:overflowPunct w:val="0"/>
        <w:autoSpaceDE/>
        <w:autoSpaceDN/>
        <w:adjustRightInd/>
        <w:spacing w:line="480" w:lineRule="exact"/>
        <w:ind w:left="864" w:right="648"/>
        <w:textAlignment w:val="baseline"/>
        <w:rPr>
          <w:rFonts w:ascii="Arial" w:hAnsi="Arial" w:cs="Arial"/>
          <w:sz w:val="24"/>
          <w:szCs w:val="24"/>
        </w:rPr>
      </w:pPr>
      <w:r>
        <w:rPr>
          <w:rFonts w:ascii="Arial" w:hAnsi="Arial" w:cs="Arial"/>
          <w:sz w:val="24"/>
          <w:szCs w:val="24"/>
        </w:rPr>
        <w:t xml:space="preserve">5.5.5 </w:t>
      </w:r>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r>
        <w:rPr>
          <w:rFonts w:ascii="Arial" w:hAnsi="Arial" w:cs="Arial"/>
          <w:sz w:val="24"/>
          <w:szCs w:val="24"/>
        </w:rPr>
        <w:t xml:space="preserve">; 5.5.6 </w:t>
      </w:r>
      <w:r>
        <w:rPr>
          <w:rFonts w:ascii="Arial" w:hAnsi="Arial" w:cs="Arial"/>
          <w:i/>
          <w:iCs/>
          <w:sz w:val="24"/>
          <w:szCs w:val="24"/>
        </w:rPr>
        <w:t>unacceptable voltage conditions</w:t>
      </w:r>
      <w:r>
        <w:rPr>
          <w:rFonts w:ascii="Arial" w:hAnsi="Arial" w:cs="Arial"/>
          <w:sz w:val="24"/>
          <w:szCs w:val="24"/>
        </w:rPr>
        <w:t>;</w:t>
      </w:r>
    </w:p>
    <w:p w14:paraId="65CD061E" w14:textId="77777777" w:rsidR="009C1403" w:rsidRDefault="00C6386D">
      <w:pPr>
        <w:kinsoku w:val="0"/>
        <w:overflowPunct w:val="0"/>
        <w:autoSpaceDE/>
        <w:autoSpaceDN/>
        <w:adjustRightInd/>
        <w:spacing w:before="207" w:line="273" w:lineRule="exact"/>
        <w:ind w:left="864"/>
        <w:textAlignment w:val="baseline"/>
        <w:rPr>
          <w:rFonts w:ascii="Arial" w:hAnsi="Arial" w:cs="Arial"/>
          <w:i/>
          <w:iCs/>
          <w:spacing w:val="9"/>
          <w:sz w:val="24"/>
          <w:szCs w:val="24"/>
        </w:rPr>
      </w:pPr>
      <w:r>
        <w:rPr>
          <w:rFonts w:ascii="Arial" w:hAnsi="Arial" w:cs="Arial"/>
          <w:spacing w:val="9"/>
          <w:sz w:val="24"/>
          <w:szCs w:val="24"/>
        </w:rPr>
        <w:t xml:space="preserve">5.5.7 </w:t>
      </w:r>
      <w:r>
        <w:rPr>
          <w:rFonts w:ascii="Arial" w:hAnsi="Arial" w:cs="Arial"/>
          <w:i/>
          <w:iCs/>
          <w:spacing w:val="9"/>
          <w:sz w:val="24"/>
          <w:szCs w:val="24"/>
        </w:rPr>
        <w:t>system instability; or</w:t>
      </w:r>
    </w:p>
    <w:p w14:paraId="05709F2B" w14:textId="77777777" w:rsidR="009C1403" w:rsidRDefault="00C6386D">
      <w:pPr>
        <w:kinsoku w:val="0"/>
        <w:overflowPunct w:val="0"/>
        <w:autoSpaceDE/>
        <w:autoSpaceDN/>
        <w:adjustRightInd/>
        <w:spacing w:before="193" w:line="273" w:lineRule="exact"/>
        <w:ind w:left="864"/>
        <w:textAlignment w:val="baseline"/>
        <w:rPr>
          <w:rFonts w:ascii="Arial" w:hAnsi="Arial" w:cs="Arial"/>
          <w:i/>
          <w:iCs/>
          <w:spacing w:val="1"/>
          <w:sz w:val="24"/>
          <w:szCs w:val="24"/>
        </w:rPr>
      </w:pPr>
      <w:r>
        <w:rPr>
          <w:rFonts w:ascii="Arial" w:hAnsi="Arial" w:cs="Arial"/>
          <w:spacing w:val="1"/>
          <w:sz w:val="24"/>
          <w:szCs w:val="24"/>
        </w:rPr>
        <w:t xml:space="preserve">5.5.8 </w:t>
      </w:r>
      <w:r>
        <w:rPr>
          <w:rFonts w:ascii="Arial" w:hAnsi="Arial" w:cs="Arial"/>
          <w:i/>
          <w:iCs/>
          <w:spacing w:val="1"/>
          <w:sz w:val="24"/>
          <w:szCs w:val="24"/>
        </w:rPr>
        <w:t>Unacceptable Sub-Synchronous Oscillations.</w:t>
      </w:r>
    </w:p>
    <w:p w14:paraId="7798A764" w14:textId="6A90EF2E" w:rsidR="009C1403" w:rsidRDefault="00C6386D">
      <w:pPr>
        <w:tabs>
          <w:tab w:val="decimal" w:pos="288"/>
          <w:tab w:val="left" w:pos="864"/>
        </w:tabs>
        <w:kinsoku w:val="0"/>
        <w:overflowPunct w:val="0"/>
        <w:autoSpaceDE/>
        <w:autoSpaceDN/>
        <w:adjustRightInd/>
        <w:spacing w:before="207" w:after="120" w:line="270" w:lineRule="exact"/>
        <w:ind w:left="851" w:hanging="851"/>
        <w:jc w:val="both"/>
        <w:textAlignment w:val="baseline"/>
        <w:rPr>
          <w:rFonts w:ascii="Arial" w:hAnsi="Arial" w:cs="Arial"/>
          <w:sz w:val="24"/>
          <w:szCs w:val="24"/>
        </w:rPr>
        <w:pPrChange w:id="2185" w:author="Tammy Meek (NESO)" w:date="2025-01-28T09:35:00Z" w16du:dateUtc="2025-01-28T09:35:00Z">
          <w:pPr>
            <w:tabs>
              <w:tab w:val="decimal" w:pos="288"/>
              <w:tab w:val="left" w:pos="864"/>
            </w:tabs>
            <w:kinsoku w:val="0"/>
            <w:overflowPunct w:val="0"/>
            <w:autoSpaceDE/>
            <w:autoSpaceDN/>
            <w:adjustRightInd/>
            <w:spacing w:before="207" w:line="270" w:lineRule="exact"/>
            <w:ind w:left="851" w:hanging="851"/>
            <w:jc w:val="both"/>
            <w:textAlignment w:val="baseline"/>
          </w:pPr>
        </w:pPrChange>
      </w:pPr>
      <w:r>
        <w:rPr>
          <w:rFonts w:ascii="Arial" w:hAnsi="Arial" w:cs="Arial"/>
          <w:sz w:val="24"/>
          <w:szCs w:val="24"/>
        </w:rPr>
        <w:tab/>
        <w:t>5.6</w:t>
      </w:r>
      <w:r>
        <w:rPr>
          <w:rFonts w:ascii="Arial" w:hAnsi="Arial" w:cs="Arial"/>
          <w:sz w:val="24"/>
          <w:szCs w:val="24"/>
        </w:rPr>
        <w:tab/>
        <w:t xml:space="preserve">During periods of </w:t>
      </w:r>
      <w:r>
        <w:rPr>
          <w:rFonts w:ascii="Arial" w:hAnsi="Arial" w:cs="Arial"/>
          <w:i/>
          <w:iCs/>
          <w:sz w:val="24"/>
          <w:szCs w:val="24"/>
        </w:rPr>
        <w:t>major system risk</w:t>
      </w:r>
      <w:r>
        <w:rPr>
          <w:rFonts w:ascii="Arial" w:hAnsi="Arial" w:cs="Arial"/>
          <w:sz w:val="24"/>
          <w:szCs w:val="24"/>
        </w:rPr>
        <w:t xml:space="preserve">, </w:t>
      </w:r>
      <w:del w:id="2186" w:author="Tammy Meek (ESO)" w:date="2024-05-01T11:38:00Z">
        <w:r w:rsidDel="00710782">
          <w:rPr>
            <w:rFonts w:ascii="Arial" w:hAnsi="Arial" w:cs="Arial"/>
            <w:sz w:val="24"/>
            <w:szCs w:val="24"/>
          </w:rPr>
          <w:delText xml:space="preserve">NGESO </w:delText>
        </w:r>
      </w:del>
      <w:ins w:id="2187" w:author="Tammy Meek (ESO)" w:date="2024-05-01T11:38:00Z">
        <w:r w:rsidR="00710782">
          <w:rPr>
            <w:rFonts w:ascii="Arial" w:hAnsi="Arial" w:cs="Arial"/>
            <w:sz w:val="24"/>
            <w:szCs w:val="24"/>
          </w:rPr>
          <w:t xml:space="preserve">the </w:t>
        </w:r>
      </w:ins>
      <w:ins w:id="2188" w:author="Tammy Meek (ESO)" w:date="2024-05-02T10:35:00Z">
        <w:del w:id="2189" w:author="Tammy Meek (NESO)" w:date="2025-01-24T11:51:00Z" w16du:dateUtc="2025-01-24T11:51:00Z">
          <w:r w:rsidR="00362AAE" w:rsidRPr="00362AAE" w:rsidDel="00C14108">
            <w:rPr>
              <w:rFonts w:ascii="Arial" w:hAnsi="Arial" w:cs="Arial"/>
              <w:i/>
              <w:iCs/>
              <w:sz w:val="24"/>
              <w:szCs w:val="24"/>
            </w:rPr>
            <w:delText>ISOP</w:delText>
          </w:r>
        </w:del>
      </w:ins>
      <w:ins w:id="2190" w:author="Tammy Meek (NESO)" w:date="2025-01-24T11:51:00Z" w16du:dateUtc="2025-01-24T11:51:00Z">
        <w:r w:rsidR="00C14108" w:rsidRPr="00C14108">
          <w:rPr>
            <w:rFonts w:ascii="Arial" w:hAnsi="Arial" w:cs="Arial"/>
            <w:i/>
            <w:iCs/>
            <w:sz w:val="24"/>
            <w:szCs w:val="24"/>
          </w:rPr>
          <w:t>ISOP</w:t>
        </w:r>
      </w:ins>
      <w:ins w:id="2191" w:author="Tammy Meek (ESO)" w:date="2024-05-01T11:38:00Z">
        <w:r w:rsidR="00710782">
          <w:rPr>
            <w:rFonts w:ascii="Arial" w:hAnsi="Arial" w:cs="Arial"/>
            <w:sz w:val="24"/>
            <w:szCs w:val="24"/>
          </w:rPr>
          <w:t xml:space="preserve"> </w:t>
        </w:r>
      </w:ins>
      <w:r>
        <w:rPr>
          <w:rFonts w:ascii="Arial" w:hAnsi="Arial" w:cs="Arial"/>
          <w:sz w:val="24"/>
          <w:szCs w:val="24"/>
        </w:rPr>
        <w:t xml:space="preserve">may implement </w:t>
      </w:r>
      <w:r w:rsidR="00710782">
        <w:rPr>
          <w:rFonts w:ascii="Arial" w:hAnsi="Arial" w:cs="Arial"/>
          <w:sz w:val="24"/>
          <w:szCs w:val="24"/>
        </w:rPr>
        <w:t>m</w:t>
      </w:r>
      <w:r>
        <w:rPr>
          <w:rFonts w:ascii="Arial" w:hAnsi="Arial" w:cs="Arial"/>
          <w:sz w:val="24"/>
          <w:szCs w:val="24"/>
        </w:rPr>
        <w:t>easures to</w:t>
      </w:r>
      <w:ins w:id="2192" w:author="Tammy Meek (ESO)" w:date="2024-05-01T11:38:00Z">
        <w:r w:rsidR="00710782">
          <w:rPr>
            <w:rFonts w:ascii="Arial" w:hAnsi="Arial" w:cs="Arial"/>
            <w:sz w:val="24"/>
            <w:szCs w:val="24"/>
          </w:rPr>
          <w:t xml:space="preserve"> </w:t>
        </w:r>
      </w:ins>
      <w:r>
        <w:rPr>
          <w:rFonts w:ascii="Arial" w:hAnsi="Arial" w:cs="Arial"/>
          <w:sz w:val="24"/>
          <w:szCs w:val="24"/>
        </w:rPr>
        <w:t>mitigate the consequences of this risk. Such measures may include: providing</w:t>
      </w:r>
      <w:r w:rsidR="00710782">
        <w:rPr>
          <w:rFonts w:ascii="Arial" w:hAnsi="Arial" w:cs="Arial"/>
          <w:sz w:val="24"/>
          <w:szCs w:val="24"/>
        </w:rPr>
        <w:t xml:space="preserve"> </w:t>
      </w:r>
      <w:r>
        <w:rPr>
          <w:rFonts w:ascii="Arial" w:hAnsi="Arial" w:cs="Arial"/>
          <w:sz w:val="24"/>
          <w:szCs w:val="24"/>
        </w:rPr>
        <w:t>additional reserve; reducing system-to-</w:t>
      </w:r>
      <w:r>
        <w:rPr>
          <w:rFonts w:ascii="Arial" w:hAnsi="Arial" w:cs="Arial"/>
          <w:i/>
          <w:iCs/>
          <w:sz w:val="24"/>
          <w:szCs w:val="24"/>
        </w:rPr>
        <w:t xml:space="preserve">generator </w:t>
      </w:r>
      <w:r>
        <w:rPr>
          <w:rFonts w:ascii="Arial" w:hAnsi="Arial" w:cs="Arial"/>
          <w:sz w:val="24"/>
          <w:szCs w:val="24"/>
        </w:rPr>
        <w:t xml:space="preserve">intertrip risks, securing as far as possible appropriate two-circuit combinations, or reducing system transfers, for example through </w:t>
      </w:r>
      <w:r>
        <w:rPr>
          <w:rFonts w:ascii="Arial" w:hAnsi="Arial" w:cs="Arial"/>
          <w:i/>
          <w:iCs/>
          <w:sz w:val="24"/>
          <w:szCs w:val="24"/>
        </w:rPr>
        <w:t>balancing services</w:t>
      </w:r>
      <w:r>
        <w:rPr>
          <w:rFonts w:ascii="Arial" w:hAnsi="Arial" w:cs="Arial"/>
          <w:sz w:val="24"/>
          <w:szCs w:val="24"/>
        </w:rPr>
        <w:t>.</w:t>
      </w:r>
    </w:p>
    <w:p w14:paraId="365A9C4B" w14:textId="162118A3" w:rsidR="009C1403" w:rsidRDefault="00C6386D">
      <w:pPr>
        <w:tabs>
          <w:tab w:val="decimal" w:pos="288"/>
          <w:tab w:val="left" w:pos="864"/>
        </w:tabs>
        <w:kinsoku w:val="0"/>
        <w:overflowPunct w:val="0"/>
        <w:autoSpaceDE/>
        <w:autoSpaceDN/>
        <w:adjustRightInd/>
        <w:spacing w:before="202" w:line="275" w:lineRule="exact"/>
        <w:ind w:left="144" w:hanging="722"/>
        <w:textAlignment w:val="baseline"/>
        <w:rPr>
          <w:del w:id="2193" w:author="Tammy Meek (NESO)" w:date="2025-01-27T14:33:00Z" w16du:dateUtc="2025-01-27T14:33:00Z"/>
          <w:rFonts w:ascii="Arial" w:hAnsi="Arial" w:cs="Arial"/>
          <w:sz w:val="24"/>
          <w:szCs w:val="24"/>
        </w:rPr>
        <w:pPrChange w:id="2194" w:author="Tammy Meek (NESO)" w:date="2025-01-28T09:35:00Z" w16du:dateUtc="2025-01-28T09:35:00Z">
          <w:pPr>
            <w:tabs>
              <w:tab w:val="decimal" w:pos="288"/>
              <w:tab w:val="left" w:pos="864"/>
            </w:tabs>
            <w:kinsoku w:val="0"/>
            <w:overflowPunct w:val="0"/>
            <w:autoSpaceDE/>
            <w:autoSpaceDN/>
            <w:adjustRightInd/>
            <w:spacing w:before="202" w:line="275" w:lineRule="exact"/>
            <w:ind w:left="144"/>
            <w:textAlignment w:val="baseline"/>
          </w:pPr>
        </w:pPrChange>
      </w:pPr>
      <w:del w:id="2195" w:author="Tammy Meek (NESO)" w:date="2025-01-27T14:33:00Z" w16du:dateUtc="2025-01-27T14:33:00Z">
        <w:r>
          <w:rPr>
            <w:rFonts w:ascii="Arial" w:hAnsi="Arial" w:cs="Arial"/>
            <w:sz w:val="24"/>
            <w:szCs w:val="24"/>
          </w:rPr>
          <w:tab/>
        </w:r>
      </w:del>
      <w:r>
        <w:rPr>
          <w:rFonts w:ascii="Arial" w:hAnsi="Arial" w:cs="Arial"/>
          <w:sz w:val="24"/>
          <w:szCs w:val="24"/>
        </w:rPr>
        <w:t>5.7</w:t>
      </w:r>
      <w:r>
        <w:rPr>
          <w:rFonts w:ascii="Arial" w:hAnsi="Arial" w:cs="Arial"/>
          <w:sz w:val="24"/>
          <w:szCs w:val="24"/>
        </w:rPr>
        <w:tab/>
        <w:t>In the case that neither of the conditions in paragraphs 5.5.1 and 5.5.2 is met,</w:t>
      </w:r>
      <w:ins w:id="2196" w:author="Tammy Meek (NESO)" w:date="2025-01-27T14:33:00Z" w16du:dateUtc="2025-01-27T14:33:00Z">
        <w:r w:rsidR="00B10814">
          <w:rPr>
            <w:rFonts w:ascii="Arial" w:hAnsi="Arial" w:cs="Arial"/>
            <w:sz w:val="24"/>
            <w:szCs w:val="24"/>
          </w:rPr>
          <w:t xml:space="preserve"> </w:t>
        </w:r>
      </w:ins>
    </w:p>
    <w:p w14:paraId="4D2AB18D" w14:textId="2375E544" w:rsidR="009C1403" w:rsidRDefault="00C6386D">
      <w:pPr>
        <w:tabs>
          <w:tab w:val="decimal" w:pos="288"/>
          <w:tab w:val="left" w:pos="864"/>
        </w:tabs>
        <w:kinsoku w:val="0"/>
        <w:overflowPunct w:val="0"/>
        <w:autoSpaceDE/>
        <w:autoSpaceDN/>
        <w:adjustRightInd/>
        <w:spacing w:before="202" w:line="275" w:lineRule="exact"/>
        <w:ind w:left="144" w:hanging="722"/>
        <w:textAlignment w:val="baseline"/>
        <w:rPr>
          <w:del w:id="2197" w:author="Tammy Meek (NESO)" w:date="2025-01-27T14:33:00Z" w16du:dateUtc="2025-01-27T14:33:00Z"/>
          <w:rFonts w:ascii="Arial" w:hAnsi="Arial" w:cs="Arial"/>
          <w:sz w:val="24"/>
          <w:szCs w:val="24"/>
        </w:rPr>
        <w:pPrChange w:id="2198" w:author="Tammy Meek (NESO)" w:date="2025-01-28T09:35:00Z" w16du:dateUtc="2025-01-28T09:35:00Z">
          <w:pPr>
            <w:kinsoku w:val="0"/>
            <w:overflowPunct w:val="0"/>
            <w:autoSpaceDE/>
            <w:autoSpaceDN/>
            <w:adjustRightInd/>
            <w:spacing w:before="4" w:line="273" w:lineRule="exact"/>
            <w:ind w:left="864" w:right="144"/>
            <w:jc w:val="both"/>
            <w:textAlignment w:val="baseline"/>
          </w:pPr>
        </w:pPrChange>
      </w:pPr>
      <w:r>
        <w:rPr>
          <w:rFonts w:ascii="Arial" w:hAnsi="Arial" w:cs="Arial"/>
          <w:sz w:val="24"/>
          <w:szCs w:val="24"/>
        </w:rPr>
        <w:t xml:space="preserve">it is acceptable to utilise short term post fault actions to avoid </w:t>
      </w:r>
      <w:r>
        <w:rPr>
          <w:rFonts w:ascii="Arial" w:hAnsi="Arial" w:cs="Arial"/>
          <w:i/>
          <w:iCs/>
          <w:sz w:val="24"/>
          <w:szCs w:val="24"/>
        </w:rPr>
        <w:t xml:space="preserve">unacceptable overloading </w:t>
      </w:r>
      <w:r>
        <w:rPr>
          <w:rFonts w:ascii="Arial" w:hAnsi="Arial" w:cs="Arial"/>
          <w:sz w:val="24"/>
          <w:szCs w:val="24"/>
        </w:rPr>
        <w:t xml:space="preserve">of </w:t>
      </w:r>
      <w:r>
        <w:rPr>
          <w:rFonts w:ascii="Arial" w:hAnsi="Arial" w:cs="Arial"/>
          <w:i/>
          <w:iCs/>
          <w:sz w:val="24"/>
          <w:szCs w:val="24"/>
        </w:rPr>
        <w:t xml:space="preserve">primary transmission equipment </w:t>
      </w:r>
      <w:r>
        <w:rPr>
          <w:rFonts w:ascii="Arial" w:hAnsi="Arial" w:cs="Arial"/>
          <w:sz w:val="24"/>
          <w:szCs w:val="24"/>
        </w:rPr>
        <w:t>which may include a</w:t>
      </w:r>
      <w:ins w:id="2199" w:author="Tammy Meek (NESO)" w:date="2025-01-27T14:33:00Z" w16du:dateUtc="2025-01-27T14:33:00Z">
        <w:r w:rsidR="001F0989">
          <w:rPr>
            <w:rFonts w:ascii="Arial" w:hAnsi="Arial" w:cs="Arial"/>
            <w:sz w:val="24"/>
            <w:szCs w:val="24"/>
          </w:rPr>
          <w:t xml:space="preserve"> </w:t>
        </w:r>
      </w:ins>
    </w:p>
    <w:p w14:paraId="79EA52EC" w14:textId="708C9A8C" w:rsidR="009C1403" w:rsidRDefault="00C6386D">
      <w:pPr>
        <w:kinsoku w:val="0"/>
        <w:overflowPunct w:val="0"/>
        <w:autoSpaceDE/>
        <w:autoSpaceDN/>
        <w:adjustRightInd/>
        <w:spacing w:before="4" w:line="273" w:lineRule="exact"/>
        <w:ind w:left="864" w:right="144" w:hanging="722"/>
        <w:jc w:val="both"/>
        <w:textAlignment w:val="baseline"/>
        <w:rPr>
          <w:del w:id="2200" w:author="Tammy Meek (NESO)" w:date="2025-01-27T14:33:00Z" w16du:dateUtc="2025-01-27T14:33:00Z"/>
          <w:rFonts w:ascii="Arial" w:hAnsi="Arial" w:cs="Arial"/>
          <w:sz w:val="24"/>
          <w:szCs w:val="24"/>
        </w:rPr>
        <w:pPrChange w:id="2201" w:author="Tammy Meek (NESO)" w:date="2025-01-28T09:35:00Z" w16du:dateUtc="2025-01-28T09:35:00Z">
          <w:pPr>
            <w:kinsoku w:val="0"/>
            <w:overflowPunct w:val="0"/>
            <w:autoSpaceDE/>
            <w:autoSpaceDN/>
            <w:adjustRightInd/>
            <w:spacing w:before="10" w:after="765" w:line="275" w:lineRule="exact"/>
            <w:ind w:left="864"/>
            <w:jc w:val="both"/>
            <w:textAlignment w:val="baseline"/>
          </w:pPr>
        </w:pPrChange>
      </w:pPr>
      <w:r>
        <w:rPr>
          <w:rFonts w:ascii="Arial" w:hAnsi="Arial" w:cs="Arial"/>
          <w:sz w:val="24"/>
          <w:szCs w:val="24"/>
        </w:rPr>
        <w:t>requirement for demand reduction; however, this will not be used as a method</w:t>
      </w:r>
      <w:ins w:id="2202" w:author="Tammy Meek (NESO)" w:date="2025-01-27T14:33:00Z" w16du:dateUtc="2025-01-27T14:33:00Z">
        <w:r w:rsidR="00EB65AC">
          <w:rPr>
            <w:rFonts w:ascii="Arial" w:hAnsi="Arial" w:cs="Arial"/>
            <w:sz w:val="24"/>
            <w:szCs w:val="24"/>
          </w:rPr>
          <w:t xml:space="preserve"> </w:t>
        </w:r>
      </w:ins>
    </w:p>
    <w:p w14:paraId="2D7C2CBC" w14:textId="643D8FFC" w:rsidR="009C1403" w:rsidRDefault="00C6386D">
      <w:pPr>
        <w:kinsoku w:val="0"/>
        <w:overflowPunct w:val="0"/>
        <w:autoSpaceDE/>
        <w:autoSpaceDN/>
        <w:adjustRightInd/>
        <w:spacing w:before="4" w:line="273" w:lineRule="exact"/>
        <w:ind w:left="864" w:right="144" w:hanging="722"/>
        <w:jc w:val="both"/>
        <w:textAlignment w:val="baseline"/>
        <w:rPr>
          <w:rFonts w:ascii="Arial" w:hAnsi="Arial" w:cs="Arial"/>
          <w:sz w:val="24"/>
          <w:szCs w:val="24"/>
        </w:rPr>
        <w:pPrChange w:id="2203" w:author="Tammy Meek (NESO)" w:date="2025-01-28T09:35:00Z" w16du:dateUtc="2025-01-28T09:35:00Z">
          <w:pPr>
            <w:kinsoku w:val="0"/>
            <w:overflowPunct w:val="0"/>
            <w:autoSpaceDE/>
            <w:autoSpaceDN/>
            <w:adjustRightInd/>
            <w:spacing w:before="30" w:line="272" w:lineRule="exact"/>
            <w:ind w:left="864" w:right="144"/>
            <w:jc w:val="both"/>
            <w:textAlignment w:val="baseline"/>
          </w:pPr>
        </w:pPrChange>
      </w:pPr>
      <w:r>
        <w:rPr>
          <w:rFonts w:ascii="Arial" w:hAnsi="Arial" w:cs="Arial"/>
          <w:sz w:val="24"/>
          <w:szCs w:val="24"/>
        </w:rPr>
        <w:t xml:space="preserve">of increasing reserve to cover abnormal post fault generation reduction. Where possible these post fault actions shall be notified to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 xml:space="preserve">. Normally the provisions of the Grid Code, in respect of Emergency Manual Demand Disconnection and/or, for example through </w:t>
      </w:r>
      <w:r>
        <w:rPr>
          <w:rFonts w:ascii="Arial" w:hAnsi="Arial" w:cs="Arial"/>
          <w:i/>
          <w:iCs/>
          <w:sz w:val="24"/>
          <w:szCs w:val="24"/>
        </w:rPr>
        <w:t>balancing services</w:t>
      </w:r>
      <w:r>
        <w:rPr>
          <w:rFonts w:ascii="Arial" w:hAnsi="Arial" w:cs="Arial"/>
          <w:sz w:val="24"/>
          <w:szCs w:val="24"/>
        </w:rPr>
        <w:t xml:space="preserve">, will be applied. Additional post fault actions beyond the Grid Code provisions may be applied, but only where they have been agreed in advance with the appropriate </w:t>
      </w:r>
      <w:r>
        <w:rPr>
          <w:rFonts w:ascii="Arial" w:hAnsi="Arial" w:cs="Arial"/>
          <w:i/>
          <w:iCs/>
          <w:sz w:val="24"/>
          <w:szCs w:val="24"/>
        </w:rPr>
        <w:t xml:space="preserve">Network Operator </w:t>
      </w:r>
      <w:r>
        <w:rPr>
          <w:rFonts w:ascii="Arial" w:hAnsi="Arial" w:cs="Arial"/>
          <w:sz w:val="24"/>
          <w:szCs w:val="24"/>
        </w:rPr>
        <w:t xml:space="preserve">or </w:t>
      </w:r>
      <w:r>
        <w:rPr>
          <w:rFonts w:ascii="Arial" w:hAnsi="Arial" w:cs="Arial"/>
          <w:i/>
          <w:iCs/>
          <w:sz w:val="24"/>
          <w:szCs w:val="24"/>
        </w:rPr>
        <w:t>Generator</w:t>
      </w:r>
      <w:r>
        <w:rPr>
          <w:rFonts w:ascii="Arial" w:hAnsi="Arial" w:cs="Arial"/>
          <w:sz w:val="24"/>
          <w:szCs w:val="24"/>
        </w:rPr>
        <w:t>.</w:t>
      </w:r>
    </w:p>
    <w:p w14:paraId="4379712F" w14:textId="55349FDC" w:rsidR="009C1403" w:rsidRDefault="00C6386D" w:rsidP="00584393">
      <w:pPr>
        <w:tabs>
          <w:tab w:val="decimal" w:pos="288"/>
          <w:tab w:val="left" w:pos="864"/>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5.8</w:t>
      </w:r>
      <w:r>
        <w:rPr>
          <w:rFonts w:ascii="Arial" w:hAnsi="Arial" w:cs="Arial"/>
          <w:sz w:val="24"/>
          <w:szCs w:val="24"/>
        </w:rPr>
        <w:tab/>
      </w:r>
      <w:del w:id="2204" w:author="Tammy Meek (ESO)" w:date="2024-05-01T11:39:00Z">
        <w:r w:rsidDel="00584393">
          <w:rPr>
            <w:rFonts w:ascii="Arial" w:hAnsi="Arial" w:cs="Arial"/>
            <w:sz w:val="24"/>
            <w:szCs w:val="24"/>
          </w:rPr>
          <w:delText xml:space="preserve">NGESO </w:delText>
        </w:r>
      </w:del>
      <w:ins w:id="2205" w:author="Tammy Meek (ESO)" w:date="2024-05-01T11:39:00Z">
        <w:r w:rsidR="00584393">
          <w:rPr>
            <w:rFonts w:ascii="Arial" w:hAnsi="Arial" w:cs="Arial"/>
            <w:sz w:val="24"/>
            <w:szCs w:val="24"/>
          </w:rPr>
          <w:t xml:space="preserve">The </w:t>
        </w:r>
      </w:ins>
      <w:ins w:id="2206" w:author="Tammy Meek (ESO)" w:date="2024-05-02T10:35:00Z">
        <w:del w:id="2207" w:author="Tammy Meek (NESO)" w:date="2025-01-24T11:51:00Z" w16du:dateUtc="2025-01-24T11:51:00Z">
          <w:r w:rsidR="00362AAE" w:rsidRPr="00362AAE" w:rsidDel="00C14108">
            <w:rPr>
              <w:rFonts w:ascii="Arial" w:hAnsi="Arial" w:cs="Arial"/>
              <w:i/>
              <w:iCs/>
              <w:sz w:val="24"/>
              <w:szCs w:val="24"/>
            </w:rPr>
            <w:delText>ISOP</w:delText>
          </w:r>
        </w:del>
      </w:ins>
      <w:ins w:id="2208" w:author="Tammy Meek (NESO)" w:date="2025-01-24T11:51:00Z" w16du:dateUtc="2025-01-24T11:51:00Z">
        <w:r w:rsidR="00C14108" w:rsidRPr="00C14108">
          <w:rPr>
            <w:rFonts w:ascii="Arial" w:hAnsi="Arial" w:cs="Arial"/>
            <w:i/>
            <w:iCs/>
            <w:sz w:val="24"/>
            <w:szCs w:val="24"/>
          </w:rPr>
          <w:t>ISOP</w:t>
        </w:r>
      </w:ins>
      <w:ins w:id="2209" w:author="Tammy Meek (ESO)" w:date="2024-05-01T11:39:00Z">
        <w:r w:rsidR="00584393">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584393">
        <w:rPr>
          <w:rFonts w:ascii="Arial" w:hAnsi="Arial" w:cs="Arial"/>
          <w:i/>
          <w:iCs/>
          <w:sz w:val="24"/>
          <w:szCs w:val="24"/>
        </w:rPr>
        <w:t xml:space="preserve"> </w:t>
      </w:r>
      <w:r>
        <w:rPr>
          <w:rFonts w:ascii="Arial" w:hAnsi="Arial" w:cs="Arial"/>
          <w:sz w:val="24"/>
          <w:szCs w:val="24"/>
        </w:rPr>
        <w:t xml:space="preserve">as consulted on and approved by the </w:t>
      </w:r>
      <w:r w:rsidRPr="00FD2D8F">
        <w:rPr>
          <w:rFonts w:ascii="Arial" w:hAnsi="Arial" w:cs="Arial"/>
          <w:i/>
          <w:sz w:val="24"/>
          <w:szCs w:val="24"/>
          <w:rPrChange w:id="2210" w:author="Stuart McLarnon (NESO)" w:date="2025-01-27T10:28:00Z" w16du:dateUtc="2025-01-27T10:28:00Z">
            <w:rPr>
              <w:rFonts w:ascii="Arial" w:hAnsi="Arial" w:cs="Arial"/>
              <w:sz w:val="24"/>
              <w:szCs w:val="24"/>
            </w:rPr>
          </w:rPrChange>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w:t>
      </w:r>
      <w:r>
        <w:rPr>
          <w:rFonts w:ascii="Arial" w:hAnsi="Arial" w:cs="Arial"/>
          <w:i/>
          <w:iCs/>
          <w:sz w:val="24"/>
          <w:szCs w:val="24"/>
        </w:rPr>
        <w:t xml:space="preserve">The Frequency Risk and Control Report </w:t>
      </w:r>
      <w:r>
        <w:rPr>
          <w:rFonts w:ascii="Arial" w:hAnsi="Arial" w:cs="Arial"/>
          <w:sz w:val="24"/>
          <w:szCs w:val="24"/>
        </w:rPr>
        <w:t>assessment includes consideration of any consequential loss of distributed energy resources associated with any such event.</w:t>
      </w:r>
    </w:p>
    <w:p w14:paraId="24F7FA28" w14:textId="77777777" w:rsidR="009C1403" w:rsidRDefault="00C6386D" w:rsidP="00584393">
      <w:pPr>
        <w:kinsoku w:val="0"/>
        <w:overflowPunct w:val="0"/>
        <w:autoSpaceDE/>
        <w:autoSpaceDN/>
        <w:adjustRightInd/>
        <w:spacing w:before="334" w:line="278" w:lineRule="exact"/>
        <w:ind w:left="851" w:hanging="851"/>
        <w:textAlignment w:val="baseline"/>
        <w:rPr>
          <w:rFonts w:ascii="Arial" w:hAnsi="Arial" w:cs="Arial"/>
          <w:b/>
          <w:bCs/>
          <w:sz w:val="24"/>
          <w:szCs w:val="24"/>
        </w:rPr>
      </w:pPr>
      <w:r>
        <w:rPr>
          <w:rFonts w:ascii="Arial" w:hAnsi="Arial" w:cs="Arial"/>
          <w:b/>
          <w:bCs/>
          <w:sz w:val="24"/>
          <w:szCs w:val="24"/>
        </w:rPr>
        <w:t>Post-fault Restoration of System Security</w:t>
      </w:r>
    </w:p>
    <w:p w14:paraId="5844A174" w14:textId="4AB8FF30" w:rsidR="009C1403" w:rsidRDefault="00C6386D">
      <w:pPr>
        <w:tabs>
          <w:tab w:val="decimal" w:pos="288"/>
          <w:tab w:val="left" w:pos="864"/>
        </w:tabs>
        <w:kinsoku w:val="0"/>
        <w:overflowPunct w:val="0"/>
        <w:autoSpaceDE/>
        <w:autoSpaceDN/>
        <w:adjustRightInd/>
        <w:spacing w:before="192" w:line="272" w:lineRule="exact"/>
        <w:ind w:left="144" w:hanging="722"/>
        <w:textAlignment w:val="baseline"/>
        <w:rPr>
          <w:del w:id="2211" w:author="Tammy Meek (NESO)" w:date="2025-01-27T14:34:00Z" w16du:dateUtc="2025-01-27T14:34:00Z"/>
          <w:rFonts w:ascii="Arial" w:hAnsi="Arial" w:cs="Arial"/>
          <w:i/>
          <w:iCs/>
          <w:sz w:val="24"/>
          <w:szCs w:val="24"/>
        </w:rPr>
        <w:pPrChange w:id="2212" w:author="Tammy Meek (NESO)" w:date="2025-01-28T09:35:00Z" w16du:dateUtc="2025-01-28T09:35:00Z">
          <w:pPr>
            <w:tabs>
              <w:tab w:val="decimal" w:pos="288"/>
              <w:tab w:val="left" w:pos="864"/>
            </w:tabs>
            <w:kinsoku w:val="0"/>
            <w:overflowPunct w:val="0"/>
            <w:autoSpaceDE/>
            <w:autoSpaceDN/>
            <w:adjustRightInd/>
            <w:spacing w:before="192" w:line="272" w:lineRule="exact"/>
            <w:ind w:left="144"/>
            <w:textAlignment w:val="baseline"/>
          </w:pPr>
        </w:pPrChange>
      </w:pPr>
      <w:r>
        <w:rPr>
          <w:rFonts w:ascii="Arial" w:hAnsi="Arial" w:cs="Arial"/>
          <w:sz w:val="24"/>
          <w:szCs w:val="24"/>
        </w:rPr>
        <w:tab/>
        <w:t>5.9</w:t>
      </w:r>
      <w:r>
        <w:rPr>
          <w:rFonts w:ascii="Arial" w:hAnsi="Arial" w:cs="Arial"/>
          <w:sz w:val="24"/>
          <w:szCs w:val="24"/>
        </w:rPr>
        <w:tab/>
        <w:t xml:space="preserve">Following the occurrence of a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onshore transmission</w:t>
      </w:r>
      <w:ins w:id="2213" w:author="Tammy Meek (NESO)" w:date="2025-01-27T14:34:00Z" w16du:dateUtc="2025-01-27T14:34:00Z">
        <w:r w:rsidR="00EB65AC">
          <w:rPr>
            <w:rFonts w:ascii="Arial" w:hAnsi="Arial" w:cs="Arial"/>
            <w:i/>
            <w:iCs/>
            <w:sz w:val="24"/>
            <w:szCs w:val="24"/>
          </w:rPr>
          <w:t xml:space="preserve"> </w:t>
        </w:r>
      </w:ins>
    </w:p>
    <w:p w14:paraId="5BF2BF92" w14:textId="77777777" w:rsidR="009C1403" w:rsidRDefault="00C6386D">
      <w:pPr>
        <w:tabs>
          <w:tab w:val="decimal" w:pos="288"/>
          <w:tab w:val="left" w:pos="864"/>
        </w:tabs>
        <w:kinsoku w:val="0"/>
        <w:overflowPunct w:val="0"/>
        <w:autoSpaceDE/>
        <w:autoSpaceDN/>
        <w:adjustRightInd/>
        <w:spacing w:before="192" w:line="272" w:lineRule="exact"/>
        <w:ind w:left="864" w:hanging="722"/>
        <w:jc w:val="both"/>
        <w:textAlignment w:val="baseline"/>
        <w:rPr>
          <w:rFonts w:ascii="Arial" w:hAnsi="Arial" w:cs="Arial"/>
          <w:sz w:val="24"/>
          <w:szCs w:val="24"/>
        </w:rPr>
        <w:pPrChange w:id="2214" w:author="Tammy Meek (NESO)" w:date="2025-01-28T09:35:00Z" w16du:dateUtc="2025-01-28T09:35:00Z">
          <w:pPr>
            <w:kinsoku w:val="0"/>
            <w:overflowPunct w:val="0"/>
            <w:autoSpaceDE/>
            <w:autoSpaceDN/>
            <w:adjustRightInd/>
            <w:spacing w:before="15" w:line="272" w:lineRule="exact"/>
            <w:ind w:left="864" w:right="144"/>
            <w:jc w:val="both"/>
            <w:textAlignment w:val="baseline"/>
          </w:pPr>
        </w:pPrChange>
      </w:pPr>
      <w:r>
        <w:rPr>
          <w:rFonts w:ascii="Arial" w:hAnsi="Arial" w:cs="Arial"/>
          <w:i/>
          <w:iCs/>
          <w:sz w:val="24"/>
          <w:szCs w:val="24"/>
        </w:rPr>
        <w:t>system</w:t>
      </w:r>
      <w:r>
        <w:rPr>
          <w:rFonts w:ascii="Arial" w:hAnsi="Arial" w:cs="Arial"/>
          <w:sz w:val="24"/>
          <w:szCs w:val="24"/>
        </w:rPr>
        <w:t>, measures shall be taken to re-secure the system to the above operational criteria as soon as reasonably practicable. To this end, it is permissible to put operational measures in place pre-fault to facilitate the speedy restoration of system security.</w:t>
      </w:r>
    </w:p>
    <w:p w14:paraId="0AAC3B7A" w14:textId="77777777" w:rsidR="009C1403" w:rsidRDefault="00C6386D">
      <w:pPr>
        <w:kinsoku w:val="0"/>
        <w:overflowPunct w:val="0"/>
        <w:autoSpaceDE/>
        <w:autoSpaceDN/>
        <w:adjustRightInd/>
        <w:spacing w:before="334" w:line="278" w:lineRule="exact"/>
        <w:ind w:left="144"/>
        <w:textAlignment w:val="baseline"/>
        <w:rPr>
          <w:rFonts w:ascii="Arial" w:hAnsi="Arial" w:cs="Arial"/>
          <w:b/>
          <w:bCs/>
          <w:sz w:val="24"/>
          <w:szCs w:val="24"/>
        </w:rPr>
      </w:pPr>
      <w:r>
        <w:rPr>
          <w:rFonts w:ascii="Arial" w:hAnsi="Arial" w:cs="Arial"/>
          <w:b/>
          <w:bCs/>
          <w:sz w:val="24"/>
          <w:szCs w:val="24"/>
        </w:rPr>
        <w:t>Authorised Variations from the Operational Criteria</w:t>
      </w:r>
    </w:p>
    <w:p w14:paraId="0C727F54" w14:textId="77777777" w:rsidR="009C1403" w:rsidRDefault="00C6386D">
      <w:pPr>
        <w:kinsoku w:val="0"/>
        <w:overflowPunct w:val="0"/>
        <w:autoSpaceDE/>
        <w:autoSpaceDN/>
        <w:adjustRightInd/>
        <w:spacing w:before="20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5.10 Provided it is in accordance with the appropriate requirements of the demand connection criteria in Section 3, there may be associated </w:t>
      </w:r>
      <w:r>
        <w:rPr>
          <w:rFonts w:ascii="Arial" w:hAnsi="Arial" w:cs="Arial"/>
          <w:i/>
          <w:iCs/>
          <w:sz w:val="24"/>
          <w:szCs w:val="24"/>
        </w:rPr>
        <w:t xml:space="preserve">loss of supply capacity </w:t>
      </w:r>
      <w:r>
        <w:rPr>
          <w:rFonts w:ascii="Arial" w:hAnsi="Arial" w:cs="Arial"/>
          <w:sz w:val="24"/>
          <w:szCs w:val="24"/>
        </w:rPr>
        <w:t xml:space="preserve">due to a </w:t>
      </w:r>
      <w:r>
        <w:rPr>
          <w:rFonts w:ascii="Arial" w:hAnsi="Arial" w:cs="Arial"/>
          <w:i/>
          <w:iCs/>
          <w:sz w:val="24"/>
          <w:szCs w:val="24"/>
        </w:rPr>
        <w:t>secured event</w:t>
      </w:r>
      <w:r>
        <w:rPr>
          <w:rFonts w:ascii="Arial" w:hAnsi="Arial" w:cs="Arial"/>
          <w:sz w:val="24"/>
          <w:szCs w:val="24"/>
        </w:rPr>
        <w:t>, for example by virtue of the design of the generation connections and/or the designed switching arrangements at the substations concerned.</w:t>
      </w:r>
    </w:p>
    <w:p w14:paraId="1F8B8259" w14:textId="77777777" w:rsidR="009C1403" w:rsidRDefault="00C6386D">
      <w:pPr>
        <w:kinsoku w:val="0"/>
        <w:overflowPunct w:val="0"/>
        <w:autoSpaceDE/>
        <w:autoSpaceDN/>
        <w:adjustRightInd/>
        <w:spacing w:before="204" w:line="276" w:lineRule="exact"/>
        <w:ind w:left="144"/>
        <w:textAlignment w:val="baseline"/>
        <w:rPr>
          <w:rFonts w:ascii="Arial" w:hAnsi="Arial" w:cs="Arial"/>
          <w:spacing w:val="1"/>
          <w:sz w:val="24"/>
          <w:szCs w:val="24"/>
        </w:rPr>
      </w:pPr>
      <w:r>
        <w:rPr>
          <w:rFonts w:ascii="Arial" w:hAnsi="Arial" w:cs="Arial"/>
          <w:spacing w:val="1"/>
          <w:sz w:val="24"/>
          <w:szCs w:val="24"/>
        </w:rPr>
        <w:t>5.11 Exceptions to the criteria in paragraphs 5.1 to 5.7 and 5.9 may be required:</w:t>
      </w:r>
    </w:p>
    <w:p w14:paraId="46145916" w14:textId="77777777" w:rsidR="009C1403" w:rsidRDefault="00C6386D">
      <w:pPr>
        <w:kinsoku w:val="0"/>
        <w:overflowPunct w:val="0"/>
        <w:autoSpaceDE/>
        <w:autoSpaceDN/>
        <w:adjustRightInd/>
        <w:spacing w:before="206" w:line="274" w:lineRule="exact"/>
        <w:ind w:left="1584" w:right="144" w:hanging="720"/>
        <w:jc w:val="both"/>
        <w:textAlignment w:val="baseline"/>
        <w:rPr>
          <w:rFonts w:ascii="Arial" w:hAnsi="Arial" w:cs="Arial"/>
          <w:sz w:val="24"/>
          <w:szCs w:val="24"/>
        </w:rPr>
      </w:pPr>
      <w:r>
        <w:rPr>
          <w:rFonts w:ascii="Arial" w:hAnsi="Arial" w:cs="Arial"/>
          <w:sz w:val="24"/>
          <w:szCs w:val="24"/>
        </w:rPr>
        <w:t>5.11.1 where variations to the connection designs as per paragraphs 3.12 to 3.15 have been agreed; or</w:t>
      </w:r>
    </w:p>
    <w:p w14:paraId="15AA8925" w14:textId="77777777" w:rsidR="009C1403" w:rsidRDefault="00C6386D">
      <w:pPr>
        <w:kinsoku w:val="0"/>
        <w:overflowPunct w:val="0"/>
        <w:autoSpaceDE/>
        <w:autoSpaceDN/>
        <w:adjustRightInd/>
        <w:spacing w:before="207" w:line="272" w:lineRule="exact"/>
        <w:ind w:left="1584" w:right="144" w:hanging="720"/>
        <w:jc w:val="both"/>
        <w:textAlignment w:val="baseline"/>
        <w:rPr>
          <w:rFonts w:ascii="Arial" w:hAnsi="Arial" w:cs="Arial"/>
          <w:sz w:val="24"/>
          <w:szCs w:val="24"/>
        </w:rPr>
      </w:pPr>
      <w:r>
        <w:rPr>
          <w:rFonts w:ascii="Arial" w:hAnsi="Arial" w:cs="Arial"/>
          <w:sz w:val="24"/>
          <w:szCs w:val="24"/>
        </w:rPr>
        <w:t xml:space="preserve">5.11.2 in relation to 5.1.7 and 5.3.4 only, based on the outcome of an assessment conducted in accordance with the </w:t>
      </w:r>
      <w:r>
        <w:rPr>
          <w:rFonts w:ascii="Arial" w:hAnsi="Arial" w:cs="Arial"/>
          <w:i/>
          <w:iCs/>
          <w:sz w:val="24"/>
          <w:szCs w:val="24"/>
        </w:rPr>
        <w:t>Frequency Risk and Control Report</w:t>
      </w:r>
      <w:r>
        <w:rPr>
          <w:rFonts w:ascii="Arial" w:hAnsi="Arial" w:cs="Arial"/>
          <w:sz w:val="24"/>
          <w:szCs w:val="24"/>
        </w:rPr>
        <w:t>.</w:t>
      </w:r>
    </w:p>
    <w:p w14:paraId="4A5C1659" w14:textId="5EE5A731" w:rsidR="009C1403" w:rsidRDefault="00C6386D">
      <w:pPr>
        <w:kinsoku w:val="0"/>
        <w:overflowPunct w:val="0"/>
        <w:autoSpaceDE/>
        <w:autoSpaceDN/>
        <w:adjustRightInd/>
        <w:spacing w:before="227" w:line="272" w:lineRule="exact"/>
        <w:ind w:left="864" w:right="144" w:hanging="720"/>
        <w:jc w:val="both"/>
        <w:textAlignment w:val="baseline"/>
        <w:rPr>
          <w:rFonts w:ascii="Arial" w:hAnsi="Arial" w:cs="Arial"/>
          <w:sz w:val="24"/>
          <w:szCs w:val="24"/>
        </w:rPr>
      </w:pPr>
      <w:r>
        <w:rPr>
          <w:rFonts w:ascii="Arial" w:hAnsi="Arial" w:cs="Arial"/>
          <w:sz w:val="24"/>
          <w:szCs w:val="24"/>
        </w:rPr>
        <w:t xml:space="preserve">5.12 The principles of these operational criteria shall be applied at all times except in special circumstances where </w:t>
      </w:r>
      <w:del w:id="2215" w:author="Tammy Meek (ESO)" w:date="2024-05-01T11:40:00Z">
        <w:r w:rsidDel="00324180">
          <w:rPr>
            <w:rFonts w:ascii="Arial" w:hAnsi="Arial" w:cs="Arial"/>
            <w:sz w:val="24"/>
            <w:szCs w:val="24"/>
          </w:rPr>
          <w:delText>NGESO</w:delText>
        </w:r>
      </w:del>
      <w:ins w:id="2216" w:author="Tammy Meek (ESO)" w:date="2024-05-01T11:40:00Z">
        <w:r w:rsidR="00324180">
          <w:rPr>
            <w:rFonts w:ascii="Arial" w:hAnsi="Arial" w:cs="Arial"/>
            <w:sz w:val="24"/>
            <w:szCs w:val="24"/>
          </w:rPr>
          <w:t xml:space="preserve">the </w:t>
        </w:r>
      </w:ins>
      <w:ins w:id="2217" w:author="Tammy Meek (ESO)" w:date="2024-05-02T10:35:00Z">
        <w:del w:id="2218" w:author="Tammy Meek (NESO)" w:date="2025-01-24T11:51:00Z" w16du:dateUtc="2025-01-24T11:51:00Z">
          <w:r w:rsidR="00362AAE" w:rsidRPr="00362AAE" w:rsidDel="00C14108">
            <w:rPr>
              <w:rFonts w:ascii="Arial" w:hAnsi="Arial" w:cs="Arial"/>
              <w:i/>
              <w:iCs/>
              <w:sz w:val="24"/>
              <w:szCs w:val="24"/>
            </w:rPr>
            <w:delText>ISOP</w:delText>
          </w:r>
        </w:del>
      </w:ins>
      <w:ins w:id="2219"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Network Operator</w:t>
      </w:r>
      <w:r>
        <w:rPr>
          <w:rFonts w:ascii="Arial" w:hAnsi="Arial" w:cs="Arial"/>
          <w:sz w:val="24"/>
          <w:szCs w:val="24"/>
        </w:rPr>
        <w:t xml:space="preserve">, </w:t>
      </w:r>
      <w:r>
        <w:rPr>
          <w:rFonts w:ascii="Arial" w:hAnsi="Arial" w:cs="Arial"/>
          <w:i/>
          <w:iCs/>
          <w:sz w:val="24"/>
          <w:szCs w:val="24"/>
        </w:rPr>
        <w:t xml:space="preserve">Generator </w:t>
      </w:r>
      <w:r>
        <w:rPr>
          <w:rFonts w:ascii="Arial" w:hAnsi="Arial" w:cs="Arial"/>
          <w:sz w:val="24"/>
          <w:szCs w:val="24"/>
        </w:rPr>
        <w:t xml:space="preserve">or </w:t>
      </w:r>
      <w:r>
        <w:rPr>
          <w:rFonts w:ascii="Arial" w:hAnsi="Arial" w:cs="Arial"/>
          <w:i/>
          <w:iCs/>
          <w:sz w:val="24"/>
          <w:szCs w:val="24"/>
        </w:rPr>
        <w:t>Non-Embedded Customer</w:t>
      </w:r>
      <w:r>
        <w:rPr>
          <w:rFonts w:ascii="Arial" w:hAnsi="Arial" w:cs="Arial"/>
          <w:sz w:val="24"/>
          <w:szCs w:val="24"/>
        </w:rPr>
        <w:t>, may need to give instructions to the contrary to preserve overall system integrity.</w:t>
      </w:r>
    </w:p>
    <w:p w14:paraId="49D2403A" w14:textId="77777777" w:rsidR="009C1403" w:rsidRDefault="009C1403">
      <w:pPr>
        <w:widowControl/>
        <w:rPr>
          <w:sz w:val="24"/>
          <w:szCs w:val="24"/>
        </w:rPr>
        <w:sectPr w:rsidR="009C1403">
          <w:headerReference w:type="default" r:id="rId44"/>
          <w:pgSz w:w="11904" w:h="16834"/>
          <w:pgMar w:top="1440" w:right="1255" w:bottom="508" w:left="1289" w:header="720" w:footer="720" w:gutter="0"/>
          <w:cols w:space="720"/>
          <w:noEndnote/>
        </w:sectPr>
      </w:pPr>
    </w:p>
    <w:p w14:paraId="21F6E07E" w14:textId="0B818AE5" w:rsidR="009C1403" w:rsidRDefault="00C6386D">
      <w:pPr>
        <w:kinsoku w:val="0"/>
        <w:overflowPunct w:val="0"/>
        <w:autoSpaceDE/>
        <w:autoSpaceDN/>
        <w:adjustRightInd/>
        <w:spacing w:before="42" w:line="284" w:lineRule="exact"/>
        <w:ind w:left="864"/>
        <w:textAlignment w:val="baseline"/>
        <w:rPr>
          <w:rFonts w:ascii="Arial" w:hAnsi="Arial" w:cs="Arial"/>
          <w:b/>
          <w:bCs/>
          <w:i/>
          <w:iCs/>
          <w:sz w:val="28"/>
          <w:szCs w:val="28"/>
        </w:rPr>
      </w:pPr>
      <w:r>
        <w:rPr>
          <w:noProof/>
          <w:color w:val="2B579A"/>
          <w:shd w:val="clear" w:color="auto" w:fill="E6E6E6"/>
        </w:rPr>
        <mc:AlternateContent>
          <mc:Choice Requires="wps">
            <w:drawing>
              <wp:anchor distT="0" distB="0" distL="0" distR="0" simplePos="0" relativeHeight="251658307" behindDoc="0" locked="0" layoutInCell="0" allowOverlap="1" wp14:anchorId="79CDCEF6" wp14:editId="18A64DAD">
                <wp:simplePos x="0" y="0"/>
                <wp:positionH relativeFrom="page">
                  <wp:posOffset>814070</wp:posOffset>
                </wp:positionH>
                <wp:positionV relativeFrom="page">
                  <wp:posOffset>902970</wp:posOffset>
                </wp:positionV>
                <wp:extent cx="5943600" cy="218440"/>
                <wp:effectExtent l="0" t="0" r="0" b="0"/>
                <wp:wrapSquare wrapText="bothSides"/>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184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DCEF6" id="Text Box 169" o:spid="_x0000_s1310" type="#_x0000_t202" style="position:absolute;left:0;text-align:left;margin-left:64.1pt;margin-top:71.1pt;width:468pt;height:17.2pt;z-index:25165830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" o:allowincell="f" stroked="f">
                <v:fill opacity="0"/>
                <v:textbox inset="0,0,0,0">
                  <w:txbxContent>
                    <w:p w14:paraId="76F9801F" w14:textId="77777777" w:rsidR="009C1403" w:rsidRDefault="00C6386D">
                      <w:pPr>
                        <w:tabs>
                          <w:tab w:val="left" w:pos="792"/>
                        </w:tabs>
                        <w:kinsoku w:val="0"/>
                        <w:overflowPunct w:val="0"/>
                        <w:autoSpaceDE/>
                        <w:autoSpaceDN/>
                        <w:adjustRightInd/>
                        <w:spacing w:before="14"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6.</w:t>
                      </w:r>
                      <w:r>
                        <w:rPr>
                          <w:rFonts w:ascii="Arial" w:hAnsi="Arial" w:cs="Arial"/>
                          <w:b/>
                          <w:bCs/>
                          <w:spacing w:val="-3"/>
                          <w:sz w:val="29"/>
                          <w:szCs w:val="29"/>
                        </w:rPr>
                        <w:tab/>
                        <w:t xml:space="preserve">Voltage Limits in Planning and Operating the </w:t>
                      </w:r>
                      <w:r>
                        <w:rPr>
                          <w:rFonts w:ascii="Arial" w:hAnsi="Arial" w:cs="Arial"/>
                          <w:b/>
                          <w:bCs/>
                          <w:i/>
                          <w:iCs/>
                          <w:spacing w:val="-3"/>
                          <w:sz w:val="28"/>
                          <w:szCs w:val="28"/>
                        </w:rPr>
                        <w:t>Onshore</w:t>
                      </w:r>
                    </w:p>
                  </w:txbxContent>
                </v:textbox>
                <w10:wrap type="square" anchorx="page" anchory="page"/>
              </v:shape>
            </w:pict>
          </mc:Fallback>
        </mc:AlternateContent>
      </w:r>
      <w:r>
        <w:rPr>
          <w:rFonts w:ascii="Arial" w:hAnsi="Arial" w:cs="Arial"/>
          <w:b/>
          <w:bCs/>
          <w:i/>
          <w:iCs/>
          <w:sz w:val="28"/>
          <w:szCs w:val="28"/>
        </w:rPr>
        <w:t>Transmission System</w:t>
      </w:r>
    </w:p>
    <w:p w14:paraId="170EF913" w14:textId="77777777" w:rsidR="009C1403" w:rsidRDefault="00C6386D">
      <w:pPr>
        <w:kinsoku w:val="0"/>
        <w:overflowPunct w:val="0"/>
        <w:autoSpaceDE/>
        <w:autoSpaceDN/>
        <w:adjustRightInd/>
        <w:spacing w:before="180" w:line="460" w:lineRule="exact"/>
        <w:ind w:left="144" w:right="1656"/>
        <w:textAlignment w:val="baseline"/>
        <w:rPr>
          <w:rFonts w:ascii="Arial" w:hAnsi="Arial" w:cs="Arial"/>
          <w:spacing w:val="-1"/>
          <w:sz w:val="24"/>
          <w:szCs w:val="24"/>
        </w:rPr>
      </w:pPr>
      <w:r>
        <w:rPr>
          <w:rFonts w:ascii="Arial" w:hAnsi="Arial" w:cs="Arial"/>
          <w:b/>
          <w:bCs/>
          <w:spacing w:val="-1"/>
          <w:sz w:val="24"/>
          <w:szCs w:val="24"/>
        </w:rPr>
        <w:t xml:space="preserve">Voltage and Voltage Performance Margins in Planning Timescales </w:t>
      </w:r>
      <w:r>
        <w:rPr>
          <w:rFonts w:ascii="Arial" w:hAnsi="Arial" w:cs="Arial"/>
          <w:spacing w:val="-1"/>
          <w:sz w:val="24"/>
          <w:szCs w:val="24"/>
        </w:rPr>
        <w:t>6.1. A voltage condition is unacceptable in planning timescales if:</w:t>
      </w:r>
    </w:p>
    <w:p w14:paraId="34760354" w14:textId="77777777" w:rsidR="009C1403" w:rsidRDefault="00C6386D">
      <w:pPr>
        <w:kinsoku w:val="0"/>
        <w:overflowPunct w:val="0"/>
        <w:autoSpaceDE/>
        <w:autoSpaceDN/>
        <w:adjustRightInd/>
        <w:spacing w:before="130" w:line="280" w:lineRule="exact"/>
        <w:ind w:left="1728" w:right="144" w:hanging="864"/>
        <w:jc w:val="both"/>
        <w:textAlignment w:val="baseline"/>
        <w:rPr>
          <w:rFonts w:ascii="Arial" w:hAnsi="Arial" w:cs="Arial"/>
          <w:sz w:val="24"/>
          <w:szCs w:val="24"/>
        </w:rPr>
      </w:pPr>
      <w:r>
        <w:rPr>
          <w:rFonts w:ascii="Arial" w:hAnsi="Arial" w:cs="Arial"/>
          <w:sz w:val="24"/>
          <w:szCs w:val="24"/>
        </w:rPr>
        <w:t xml:space="preserve">6.1.1. There is any inability to achieve pre-fault steady-state voltages as specified in Table 6.1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2E6A748D" w14:textId="77777777" w:rsidR="009C1403" w:rsidRDefault="00C6386D">
      <w:pPr>
        <w:kinsoku w:val="0"/>
        <w:overflowPunct w:val="0"/>
        <w:autoSpaceDE/>
        <w:autoSpaceDN/>
        <w:adjustRightInd/>
        <w:spacing w:before="106"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45060031" w14:textId="77777777" w:rsidR="009C1403" w:rsidRDefault="00C6386D">
      <w:pPr>
        <w:tabs>
          <w:tab w:val="left" w:pos="1728"/>
        </w:tabs>
        <w:kinsoku w:val="0"/>
        <w:overflowPunct w:val="0"/>
        <w:autoSpaceDE/>
        <w:autoSpaceDN/>
        <w:adjustRightInd/>
        <w:spacing w:before="126" w:line="273" w:lineRule="exact"/>
        <w:ind w:left="864"/>
        <w:textAlignment w:val="baseline"/>
        <w:rPr>
          <w:rFonts w:ascii="Arial" w:hAnsi="Arial" w:cs="Arial"/>
          <w:spacing w:val="-2"/>
          <w:sz w:val="24"/>
          <w:szCs w:val="24"/>
        </w:rPr>
      </w:pPr>
      <w:r>
        <w:rPr>
          <w:rFonts w:ascii="Arial" w:hAnsi="Arial" w:cs="Arial"/>
          <w:spacing w:val="-2"/>
          <w:sz w:val="24"/>
          <w:szCs w:val="24"/>
        </w:rPr>
        <w:t>6.1.2.</w:t>
      </w:r>
      <w:r>
        <w:rPr>
          <w:rFonts w:ascii="Arial" w:hAnsi="Arial" w:cs="Arial"/>
          <w:spacing w:val="-2"/>
          <w:sz w:val="24"/>
          <w:szCs w:val="24"/>
        </w:rPr>
        <w:tab/>
        <w:t>if, after either:</w:t>
      </w:r>
    </w:p>
    <w:p w14:paraId="12422FC5" w14:textId="77777777" w:rsidR="009C1403" w:rsidRDefault="00C6386D">
      <w:pPr>
        <w:kinsoku w:val="0"/>
        <w:overflowPunct w:val="0"/>
        <w:autoSpaceDE/>
        <w:autoSpaceDN/>
        <w:adjustRightInd/>
        <w:spacing w:before="137" w:line="271" w:lineRule="exact"/>
        <w:ind w:left="2088"/>
        <w:textAlignment w:val="baseline"/>
        <w:rPr>
          <w:rFonts w:ascii="Arial" w:hAnsi="Arial" w:cs="Arial"/>
          <w:sz w:val="24"/>
          <w:szCs w:val="24"/>
        </w:rPr>
      </w:pPr>
      <w:r>
        <w:rPr>
          <w:rFonts w:ascii="Arial" w:hAnsi="Arial" w:cs="Arial"/>
          <w:sz w:val="24"/>
          <w:szCs w:val="24"/>
        </w:rPr>
        <w:t xml:space="preserve">6.1.2.1. a </w:t>
      </w:r>
      <w:r>
        <w:rPr>
          <w:rFonts w:ascii="Arial" w:hAnsi="Arial" w:cs="Arial"/>
          <w:i/>
          <w:iCs/>
          <w:sz w:val="24"/>
          <w:szCs w:val="24"/>
        </w:rPr>
        <w:t>secured event</w:t>
      </w:r>
      <w:r>
        <w:rPr>
          <w:rFonts w:ascii="Arial" w:hAnsi="Arial" w:cs="Arial"/>
          <w:sz w:val="24"/>
          <w:szCs w:val="24"/>
        </w:rPr>
        <w:t>,</w:t>
      </w:r>
    </w:p>
    <w:p w14:paraId="102F557D" w14:textId="77777777" w:rsidR="009C1403" w:rsidRDefault="00C6386D">
      <w:pPr>
        <w:kinsoku w:val="0"/>
        <w:overflowPunct w:val="0"/>
        <w:autoSpaceDE/>
        <w:autoSpaceDN/>
        <w:adjustRightInd/>
        <w:spacing w:before="12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02EF4360" w14:textId="77777777" w:rsidR="009C1403" w:rsidRDefault="00C6386D">
      <w:pPr>
        <w:kinsoku w:val="0"/>
        <w:overflowPunct w:val="0"/>
        <w:autoSpaceDE/>
        <w:autoSpaceDN/>
        <w:adjustRightInd/>
        <w:spacing w:before="118" w:line="271" w:lineRule="exact"/>
        <w:ind w:left="2088"/>
        <w:textAlignment w:val="baseline"/>
        <w:rPr>
          <w:rFonts w:ascii="Arial" w:hAnsi="Arial" w:cs="Arial"/>
          <w:sz w:val="24"/>
          <w:szCs w:val="24"/>
        </w:rPr>
      </w:pPr>
      <w:r>
        <w:rPr>
          <w:rFonts w:ascii="Arial" w:hAnsi="Arial" w:cs="Arial"/>
          <w:sz w:val="24"/>
          <w:szCs w:val="24"/>
        </w:rPr>
        <w:t xml:space="preserve">6.1.2.2. </w:t>
      </w:r>
      <w:r>
        <w:rPr>
          <w:rFonts w:ascii="Arial" w:hAnsi="Arial" w:cs="Arial"/>
          <w:i/>
          <w:iCs/>
          <w:sz w:val="24"/>
          <w:szCs w:val="24"/>
        </w:rPr>
        <w:t>operational switching</w:t>
      </w:r>
      <w:r>
        <w:rPr>
          <w:rFonts w:ascii="Arial" w:hAnsi="Arial" w:cs="Arial"/>
          <w:sz w:val="24"/>
          <w:szCs w:val="24"/>
        </w:rPr>
        <w:t>,</w:t>
      </w:r>
    </w:p>
    <w:p w14:paraId="2FF87EBC" w14:textId="77777777" w:rsidR="009C1403" w:rsidRDefault="00C6386D">
      <w:pPr>
        <w:kinsoku w:val="0"/>
        <w:overflowPunct w:val="0"/>
        <w:autoSpaceDE/>
        <w:autoSpaceDN/>
        <w:adjustRightInd/>
        <w:spacing w:before="115" w:line="280" w:lineRule="exact"/>
        <w:ind w:left="864" w:right="144"/>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any of the following conditions applies:</w:t>
      </w:r>
    </w:p>
    <w:p w14:paraId="6B22C95D" w14:textId="77777777" w:rsidR="009C1403" w:rsidRDefault="00C6386D">
      <w:pPr>
        <w:kinsoku w:val="0"/>
        <w:overflowPunct w:val="0"/>
        <w:autoSpaceDE/>
        <w:autoSpaceDN/>
        <w:adjustRightInd/>
        <w:spacing w:before="103" w:after="119" w:line="281" w:lineRule="exact"/>
        <w:ind w:left="3024" w:right="144" w:hanging="936"/>
        <w:jc w:val="both"/>
        <w:textAlignment w:val="baseline"/>
        <w:rPr>
          <w:rFonts w:ascii="Arial" w:hAnsi="Arial" w:cs="Arial"/>
          <w:sz w:val="24"/>
          <w:szCs w:val="24"/>
        </w:rPr>
      </w:pPr>
      <w:r>
        <w:rPr>
          <w:rFonts w:ascii="Arial" w:hAnsi="Arial" w:cs="Arial"/>
          <w:sz w:val="24"/>
          <w:szCs w:val="24"/>
        </w:rPr>
        <w:t xml:space="preserve">6.1.2.3.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3093E82D" w14:textId="77777777" w:rsidR="009C1403" w:rsidRDefault="00C6386D">
      <w:pPr>
        <w:kinsoku w:val="0"/>
        <w:overflowPunct w:val="0"/>
        <w:autoSpaceDE/>
        <w:autoSpaceDN/>
        <w:adjustRightInd/>
        <w:spacing w:before="2" w:after="110"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353ED5B3" w14:textId="77777777" w:rsidR="009C1403" w:rsidRDefault="00C6386D">
      <w:pPr>
        <w:kinsoku w:val="0"/>
        <w:overflowPunct w:val="0"/>
        <w:autoSpaceDE/>
        <w:autoSpaceDN/>
        <w:adjustRightInd/>
        <w:spacing w:before="24" w:line="271" w:lineRule="exact"/>
        <w:ind w:left="3024" w:right="144" w:hanging="936"/>
        <w:jc w:val="both"/>
        <w:textAlignment w:val="baseline"/>
        <w:rPr>
          <w:rFonts w:ascii="Arial" w:hAnsi="Arial" w:cs="Arial"/>
          <w:sz w:val="24"/>
          <w:szCs w:val="24"/>
        </w:rPr>
      </w:pPr>
      <w:r>
        <w:rPr>
          <w:rFonts w:ascii="Arial" w:hAnsi="Arial" w:cs="Arial"/>
          <w:sz w:val="24"/>
          <w:szCs w:val="24"/>
        </w:rPr>
        <w:t xml:space="preserve">6.1.2.4.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6.2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4698F537" w14:textId="77777777" w:rsidR="009C1403" w:rsidRDefault="00C6386D">
      <w:pPr>
        <w:kinsoku w:val="0"/>
        <w:overflowPunct w:val="0"/>
        <w:autoSpaceDE/>
        <w:autoSpaceDN/>
        <w:adjustRightInd/>
        <w:spacing w:before="125" w:line="273" w:lineRule="exact"/>
        <w:ind w:left="864"/>
        <w:textAlignment w:val="baseline"/>
        <w:rPr>
          <w:rFonts w:ascii="Arial" w:hAnsi="Arial" w:cs="Arial"/>
          <w:spacing w:val="-2"/>
          <w:sz w:val="24"/>
          <w:szCs w:val="24"/>
        </w:rPr>
      </w:pPr>
      <w:r>
        <w:rPr>
          <w:rFonts w:ascii="Arial" w:hAnsi="Arial" w:cs="Arial"/>
          <w:spacing w:val="-2"/>
          <w:sz w:val="24"/>
          <w:szCs w:val="24"/>
        </w:rPr>
        <w:t>or</w:t>
      </w:r>
    </w:p>
    <w:p w14:paraId="750419DE" w14:textId="77777777" w:rsidR="009C1403" w:rsidRDefault="00C6386D">
      <w:pPr>
        <w:tabs>
          <w:tab w:val="left" w:pos="1728"/>
        </w:tabs>
        <w:kinsoku w:val="0"/>
        <w:overflowPunct w:val="0"/>
        <w:autoSpaceDE/>
        <w:autoSpaceDN/>
        <w:adjustRightInd/>
        <w:spacing w:before="131" w:line="273" w:lineRule="exact"/>
        <w:ind w:left="864"/>
        <w:textAlignment w:val="baseline"/>
        <w:rPr>
          <w:rFonts w:ascii="Arial" w:hAnsi="Arial" w:cs="Arial"/>
          <w:spacing w:val="-1"/>
          <w:sz w:val="24"/>
          <w:szCs w:val="24"/>
        </w:rPr>
      </w:pPr>
      <w:r>
        <w:rPr>
          <w:rFonts w:ascii="Arial" w:hAnsi="Arial" w:cs="Arial"/>
          <w:spacing w:val="-1"/>
          <w:sz w:val="24"/>
          <w:szCs w:val="24"/>
        </w:rPr>
        <w:t>6.1.3.</w:t>
      </w:r>
      <w:r>
        <w:rPr>
          <w:rFonts w:ascii="Arial" w:hAnsi="Arial" w:cs="Arial"/>
          <w:spacing w:val="-1"/>
          <w:sz w:val="24"/>
          <w:szCs w:val="24"/>
        </w:rPr>
        <w:tab/>
        <w:t>if, pre-fault, or after either:</w:t>
      </w:r>
    </w:p>
    <w:p w14:paraId="39614027" w14:textId="77777777" w:rsidR="009C1403" w:rsidRDefault="00C6386D">
      <w:pPr>
        <w:kinsoku w:val="0"/>
        <w:overflowPunct w:val="0"/>
        <w:autoSpaceDE/>
        <w:autoSpaceDN/>
        <w:adjustRightInd/>
        <w:spacing w:before="132" w:line="271" w:lineRule="exact"/>
        <w:ind w:left="2088"/>
        <w:textAlignment w:val="baseline"/>
        <w:rPr>
          <w:rFonts w:ascii="Arial" w:hAnsi="Arial" w:cs="Arial"/>
          <w:sz w:val="24"/>
          <w:szCs w:val="24"/>
        </w:rPr>
      </w:pPr>
      <w:r>
        <w:rPr>
          <w:rFonts w:ascii="Arial" w:hAnsi="Arial" w:cs="Arial"/>
          <w:sz w:val="24"/>
          <w:szCs w:val="24"/>
        </w:rPr>
        <w:t xml:space="preserve">6.1.3.1. a </w:t>
      </w:r>
      <w:r>
        <w:rPr>
          <w:rFonts w:ascii="Arial" w:hAnsi="Arial" w:cs="Arial"/>
          <w:i/>
          <w:iCs/>
          <w:sz w:val="24"/>
          <w:szCs w:val="24"/>
        </w:rPr>
        <w:t>secured event</w:t>
      </w:r>
      <w:r>
        <w:rPr>
          <w:rFonts w:ascii="Arial" w:hAnsi="Arial" w:cs="Arial"/>
          <w:sz w:val="24"/>
          <w:szCs w:val="24"/>
        </w:rPr>
        <w:t>,</w:t>
      </w:r>
    </w:p>
    <w:p w14:paraId="62E6DE39" w14:textId="77777777" w:rsidR="009C1403" w:rsidRDefault="00C6386D">
      <w:pPr>
        <w:kinsoku w:val="0"/>
        <w:overflowPunct w:val="0"/>
        <w:autoSpaceDE/>
        <w:autoSpaceDN/>
        <w:adjustRightInd/>
        <w:spacing w:before="106" w:line="273" w:lineRule="exact"/>
        <w:ind w:left="1728"/>
        <w:textAlignment w:val="baseline"/>
        <w:rPr>
          <w:rFonts w:ascii="Arial" w:hAnsi="Arial" w:cs="Arial"/>
          <w:spacing w:val="38"/>
          <w:sz w:val="24"/>
          <w:szCs w:val="24"/>
        </w:rPr>
      </w:pPr>
      <w:r>
        <w:rPr>
          <w:rFonts w:ascii="Arial" w:hAnsi="Arial" w:cs="Arial"/>
          <w:spacing w:val="38"/>
          <w:sz w:val="24"/>
          <w:szCs w:val="24"/>
        </w:rPr>
        <w:t>or</w:t>
      </w:r>
    </w:p>
    <w:p w14:paraId="4DE82A8A" w14:textId="77777777" w:rsidR="009C1403" w:rsidRDefault="00C6386D">
      <w:pPr>
        <w:kinsoku w:val="0"/>
        <w:overflowPunct w:val="0"/>
        <w:autoSpaceDE/>
        <w:autoSpaceDN/>
        <w:adjustRightInd/>
        <w:spacing w:before="132" w:line="271" w:lineRule="exact"/>
        <w:ind w:left="2088"/>
        <w:textAlignment w:val="baseline"/>
        <w:rPr>
          <w:rFonts w:ascii="Arial" w:hAnsi="Arial" w:cs="Arial"/>
          <w:i/>
          <w:iCs/>
          <w:sz w:val="24"/>
          <w:szCs w:val="24"/>
        </w:rPr>
      </w:pPr>
      <w:r>
        <w:rPr>
          <w:rFonts w:ascii="Arial" w:hAnsi="Arial" w:cs="Arial"/>
          <w:sz w:val="24"/>
          <w:szCs w:val="24"/>
        </w:rPr>
        <w:t xml:space="preserve">6.1.3.2. </w:t>
      </w:r>
      <w:r>
        <w:rPr>
          <w:rFonts w:ascii="Arial" w:hAnsi="Arial" w:cs="Arial"/>
          <w:i/>
          <w:iCs/>
          <w:sz w:val="24"/>
          <w:szCs w:val="24"/>
        </w:rPr>
        <w:t>operational switching</w:t>
      </w:r>
    </w:p>
    <w:p w14:paraId="5EB4D74F" w14:textId="77777777" w:rsidR="009C1403" w:rsidRDefault="00C6386D">
      <w:pPr>
        <w:kinsoku w:val="0"/>
        <w:overflowPunct w:val="0"/>
        <w:autoSpaceDE/>
        <w:autoSpaceDN/>
        <w:adjustRightInd/>
        <w:spacing w:before="133" w:line="271" w:lineRule="exact"/>
        <w:ind w:left="864"/>
        <w:textAlignment w:val="baseline"/>
        <w:rPr>
          <w:rFonts w:ascii="Arial" w:hAnsi="Arial" w:cs="Arial"/>
          <w:sz w:val="24"/>
          <w:szCs w:val="24"/>
        </w:rPr>
      </w:pPr>
      <w:r>
        <w:rPr>
          <w:rFonts w:ascii="Arial" w:hAnsi="Arial" w:cs="Arial"/>
          <w:sz w:val="24"/>
          <w:szCs w:val="24"/>
        </w:rPr>
        <w:t xml:space="preserve">there are </w:t>
      </w:r>
      <w:r>
        <w:rPr>
          <w:rFonts w:ascii="Arial" w:hAnsi="Arial" w:cs="Arial"/>
          <w:i/>
          <w:iCs/>
          <w:sz w:val="24"/>
          <w:szCs w:val="24"/>
        </w:rPr>
        <w:t>insufficient voltage performance margins</w:t>
      </w:r>
      <w:r>
        <w:rPr>
          <w:rFonts w:ascii="Arial" w:hAnsi="Arial" w:cs="Arial"/>
          <w:sz w:val="24"/>
          <w:szCs w:val="24"/>
        </w:rPr>
        <w:t>, as evidenced by:</w:t>
      </w:r>
    </w:p>
    <w:p w14:paraId="5AB4D01C" w14:textId="77777777" w:rsidR="009C1403" w:rsidRDefault="00C6386D">
      <w:pPr>
        <w:numPr>
          <w:ilvl w:val="0"/>
          <w:numId w:val="4"/>
        </w:numPr>
        <w:kinsoku w:val="0"/>
        <w:overflowPunct w:val="0"/>
        <w:autoSpaceDE/>
        <w:autoSpaceDN/>
        <w:adjustRightInd/>
        <w:spacing w:before="127" w:line="271" w:lineRule="exact"/>
        <w:textAlignment w:val="baseline"/>
        <w:rPr>
          <w:rFonts w:ascii="Arial" w:hAnsi="Arial" w:cs="Arial"/>
          <w:spacing w:val="-3"/>
          <w:sz w:val="24"/>
          <w:szCs w:val="24"/>
        </w:rPr>
      </w:pPr>
      <w:r>
        <w:rPr>
          <w:rFonts w:ascii="Arial" w:hAnsi="Arial" w:cs="Arial"/>
          <w:i/>
          <w:iCs/>
          <w:spacing w:val="-3"/>
          <w:sz w:val="24"/>
          <w:szCs w:val="24"/>
        </w:rPr>
        <w:t>voltage collapse</w:t>
      </w:r>
      <w:r>
        <w:rPr>
          <w:rFonts w:ascii="Arial" w:hAnsi="Arial" w:cs="Arial"/>
          <w:spacing w:val="-3"/>
          <w:sz w:val="24"/>
          <w:szCs w:val="24"/>
        </w:rPr>
        <w:t>;</w:t>
      </w:r>
    </w:p>
    <w:p w14:paraId="65A096EA" w14:textId="77777777" w:rsidR="009C1403" w:rsidRDefault="00C6386D">
      <w:pPr>
        <w:numPr>
          <w:ilvl w:val="0"/>
          <w:numId w:val="5"/>
        </w:numPr>
        <w:kinsoku w:val="0"/>
        <w:overflowPunct w:val="0"/>
        <w:autoSpaceDE/>
        <w:autoSpaceDN/>
        <w:adjustRightInd/>
        <w:spacing w:before="106" w:line="273" w:lineRule="exact"/>
        <w:textAlignment w:val="baseline"/>
        <w:rPr>
          <w:rFonts w:ascii="Arial" w:hAnsi="Arial" w:cs="Arial"/>
          <w:spacing w:val="-1"/>
          <w:sz w:val="24"/>
          <w:szCs w:val="24"/>
        </w:rPr>
      </w:pPr>
      <w:r>
        <w:rPr>
          <w:rFonts w:ascii="Arial" w:hAnsi="Arial" w:cs="Arial"/>
          <w:spacing w:val="-1"/>
          <w:sz w:val="24"/>
          <w:szCs w:val="24"/>
        </w:rPr>
        <w:t>over-sensitivity of system voltage; or</w:t>
      </w:r>
    </w:p>
    <w:p w14:paraId="5CCA798E" w14:textId="77777777" w:rsidR="009C1403" w:rsidRDefault="00C6386D">
      <w:pPr>
        <w:numPr>
          <w:ilvl w:val="0"/>
          <w:numId w:val="5"/>
        </w:numPr>
        <w:kinsoku w:val="0"/>
        <w:overflowPunct w:val="0"/>
        <w:autoSpaceDE/>
        <w:autoSpaceDN/>
        <w:adjustRightInd/>
        <w:spacing w:before="126" w:line="277" w:lineRule="exact"/>
        <w:ind w:right="144"/>
        <w:jc w:val="both"/>
        <w:textAlignment w:val="baseline"/>
        <w:rPr>
          <w:rFonts w:ascii="Arial" w:hAnsi="Arial" w:cs="Arial"/>
          <w:sz w:val="24"/>
          <w:szCs w:val="24"/>
        </w:rPr>
      </w:pPr>
      <w:r>
        <w:rPr>
          <w:rFonts w:ascii="Arial" w:hAnsi="Arial" w:cs="Arial"/>
          <w:sz w:val="24"/>
          <w:szCs w:val="24"/>
        </w:rPr>
        <w:t xml:space="preserve">unavoidably exceeding the continuous reactive capability expected to be available from </w:t>
      </w:r>
      <w:r>
        <w:rPr>
          <w:rFonts w:ascii="Arial" w:hAnsi="Arial" w:cs="Arial"/>
          <w:i/>
          <w:iCs/>
          <w:sz w:val="24"/>
          <w:szCs w:val="24"/>
        </w:rPr>
        <w:t xml:space="preserve">generating units </w:t>
      </w:r>
      <w:r>
        <w:rPr>
          <w:rFonts w:ascii="Arial" w:hAnsi="Arial" w:cs="Arial"/>
          <w:sz w:val="24"/>
          <w:szCs w:val="24"/>
        </w:rPr>
        <w:t>or other reactive sources, so that accessible reactive reserves are exhausted;</w:t>
      </w:r>
    </w:p>
    <w:p w14:paraId="5EA621AA" w14:textId="77777777" w:rsidR="009C1403" w:rsidRDefault="00C6386D">
      <w:pPr>
        <w:kinsoku w:val="0"/>
        <w:overflowPunct w:val="0"/>
        <w:autoSpaceDE/>
        <w:autoSpaceDN/>
        <w:adjustRightInd/>
        <w:spacing w:before="130" w:line="273" w:lineRule="exact"/>
        <w:ind w:left="864"/>
        <w:textAlignment w:val="baseline"/>
        <w:rPr>
          <w:rFonts w:ascii="Arial" w:hAnsi="Arial" w:cs="Arial"/>
          <w:spacing w:val="-2"/>
          <w:sz w:val="24"/>
          <w:szCs w:val="24"/>
        </w:rPr>
      </w:pPr>
      <w:r>
        <w:rPr>
          <w:rFonts w:ascii="Arial" w:hAnsi="Arial" w:cs="Arial"/>
          <w:spacing w:val="-2"/>
          <w:sz w:val="24"/>
          <w:szCs w:val="24"/>
        </w:rPr>
        <w:t>under any of the following conditions:</w:t>
      </w:r>
    </w:p>
    <w:p w14:paraId="266651DF" w14:textId="77777777" w:rsidR="009C1403" w:rsidRDefault="00C6386D">
      <w:pPr>
        <w:tabs>
          <w:tab w:val="left" w:pos="2664"/>
        </w:tabs>
        <w:kinsoku w:val="0"/>
        <w:overflowPunct w:val="0"/>
        <w:autoSpaceDE/>
        <w:autoSpaceDN/>
        <w:adjustRightInd/>
        <w:spacing w:before="111" w:line="273" w:lineRule="exact"/>
        <w:ind w:left="1728"/>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credible demand sensitivities;</w:t>
      </w:r>
    </w:p>
    <w:p w14:paraId="3E5FAD0E" w14:textId="77777777" w:rsidR="009C1403" w:rsidRDefault="009C1403">
      <w:pPr>
        <w:widowControl/>
        <w:rPr>
          <w:sz w:val="24"/>
          <w:szCs w:val="24"/>
        </w:rPr>
        <w:sectPr w:rsidR="009C1403">
          <w:headerReference w:type="default" r:id="rId45"/>
          <w:pgSz w:w="11904" w:h="16834"/>
          <w:pgMar w:top="1766" w:right="1262" w:bottom="508" w:left="1282" w:header="720" w:footer="720" w:gutter="0"/>
          <w:cols w:space="720"/>
          <w:noEndnote/>
        </w:sectPr>
      </w:pPr>
    </w:p>
    <w:p w14:paraId="777ED224" w14:textId="236EF17E" w:rsidR="009C1403" w:rsidRDefault="00C6386D">
      <w:pPr>
        <w:numPr>
          <w:ilvl w:val="0"/>
          <w:numId w:val="6"/>
        </w:numPr>
        <w:kinsoku w:val="0"/>
        <w:overflowPunct w:val="0"/>
        <w:autoSpaceDE/>
        <w:autoSpaceDN/>
        <w:adjustRightInd/>
        <w:spacing w:before="10" w:line="273" w:lineRule="exact"/>
        <w:ind w:right="792"/>
        <w:textAlignment w:val="baseline"/>
        <w:rPr>
          <w:rFonts w:ascii="Arial" w:hAnsi="Arial" w:cs="Arial"/>
          <w:sz w:val="24"/>
          <w:szCs w:val="24"/>
        </w:rPr>
      </w:pPr>
      <w:r>
        <w:rPr>
          <w:rFonts w:ascii="Arial" w:hAnsi="Arial" w:cs="Arial"/>
          <w:sz w:val="24"/>
          <w:szCs w:val="24"/>
        </w:rPr>
        <w:t>the unavailability of any single reactive compensator or other reactive power provider; or</w:t>
      </w:r>
    </w:p>
    <w:p w14:paraId="5750AA09" w14:textId="77777777" w:rsidR="009C1403" w:rsidRDefault="00C6386D">
      <w:pPr>
        <w:numPr>
          <w:ilvl w:val="0"/>
          <w:numId w:val="6"/>
        </w:numPr>
        <w:kinsoku w:val="0"/>
        <w:overflowPunct w:val="0"/>
        <w:autoSpaceDE/>
        <w:autoSpaceDN/>
        <w:adjustRightInd/>
        <w:spacing w:before="136" w:line="268" w:lineRule="exact"/>
        <w:ind w:right="792"/>
        <w:textAlignment w:val="baseline"/>
        <w:rPr>
          <w:rFonts w:ascii="Arial" w:hAnsi="Arial" w:cs="Arial"/>
          <w:sz w:val="24"/>
          <w:szCs w:val="24"/>
        </w:rPr>
      </w:pPr>
      <w:r>
        <w:rPr>
          <w:rFonts w:ascii="Arial" w:hAnsi="Arial" w:cs="Arial"/>
          <w:sz w:val="24"/>
          <w:szCs w:val="24"/>
        </w:rPr>
        <w:t>the loss of any one automatic switching system or any automatic voltage control system for on-load tap changing.</w:t>
      </w:r>
    </w:p>
    <w:p w14:paraId="4C97F7F5" w14:textId="1F728927" w:rsidR="009C1403" w:rsidRDefault="479F96F1">
      <w:pPr>
        <w:kinsoku w:val="0"/>
        <w:overflowPunct w:val="0"/>
        <w:autoSpaceDE/>
        <w:autoSpaceDN/>
        <w:adjustRightInd/>
        <w:spacing w:before="132" w:line="274" w:lineRule="exact"/>
        <w:ind w:left="1512" w:right="792" w:hanging="720"/>
        <w:jc w:val="both"/>
        <w:textAlignment w:val="baseline"/>
        <w:rPr>
          <w:rFonts w:ascii="Arial" w:hAnsi="Arial" w:cs="Arial"/>
          <w:sz w:val="24"/>
          <w:szCs w:val="24"/>
        </w:rPr>
      </w:pPr>
      <w:r w:rsidRPr="5D9186BE">
        <w:rPr>
          <w:rFonts w:ascii="Arial" w:hAnsi="Arial" w:cs="Arial"/>
          <w:sz w:val="24"/>
          <w:szCs w:val="24"/>
        </w:rPr>
        <w:t xml:space="preserve">6.2. The </w:t>
      </w:r>
      <w:r w:rsidRPr="5D9186BE">
        <w:rPr>
          <w:rFonts w:ascii="Arial" w:hAnsi="Arial" w:cs="Arial"/>
          <w:i/>
          <w:iCs/>
          <w:sz w:val="24"/>
          <w:szCs w:val="24"/>
        </w:rPr>
        <w:t xml:space="preserve">steady state </w:t>
      </w:r>
      <w:r w:rsidRPr="5D9186BE">
        <w:rPr>
          <w:rFonts w:ascii="Arial" w:hAnsi="Arial" w:cs="Arial"/>
          <w:sz w:val="24"/>
          <w:szCs w:val="24"/>
        </w:rPr>
        <w:t xml:space="preserve">voltages are to be achieved without widespread post-fault re-despatch of </w:t>
      </w:r>
      <w:r w:rsidRPr="5D9186BE">
        <w:rPr>
          <w:rFonts w:ascii="Arial" w:hAnsi="Arial" w:cs="Arial"/>
          <w:i/>
          <w:iCs/>
          <w:sz w:val="24"/>
          <w:szCs w:val="24"/>
        </w:rPr>
        <w:t xml:space="preserve">generating unit </w:t>
      </w:r>
      <w:r w:rsidRPr="5D9186BE">
        <w:rPr>
          <w:rFonts w:ascii="Arial" w:hAnsi="Arial" w:cs="Arial"/>
          <w:sz w:val="24"/>
          <w:szCs w:val="24"/>
        </w:rPr>
        <w:t xml:space="preserve">reactive output or changes to set-points of SVCs or automatic reactive switching schemes and without exceeding the available reactive capability of generation or SVCs. In particular, following a </w:t>
      </w:r>
      <w:r w:rsidRPr="5D9186BE">
        <w:rPr>
          <w:rFonts w:ascii="Arial" w:hAnsi="Arial" w:cs="Arial"/>
          <w:i/>
          <w:iCs/>
          <w:sz w:val="24"/>
          <w:szCs w:val="24"/>
        </w:rPr>
        <w:t>secured event</w:t>
      </w:r>
      <w:r w:rsidRPr="5D9186BE">
        <w:rPr>
          <w:rFonts w:ascii="Arial" w:hAnsi="Arial" w:cs="Arial"/>
          <w:sz w:val="24"/>
          <w:szCs w:val="24"/>
        </w:rPr>
        <w:t>, the target voltages at Grid Supply Points should be achieved after the operation of local reactive switching and auto-switching schemes, and after the operation of Grid Supply Transformer tap-changers.</w:t>
      </w:r>
    </w:p>
    <w:p w14:paraId="7D103FED" w14:textId="77777777" w:rsidR="009C1403" w:rsidRDefault="00C6386D">
      <w:pPr>
        <w:kinsoku w:val="0"/>
        <w:overflowPunct w:val="0"/>
        <w:autoSpaceDE/>
        <w:autoSpaceDN/>
        <w:adjustRightInd/>
        <w:spacing w:before="130" w:line="274" w:lineRule="exact"/>
        <w:ind w:left="1512" w:right="792" w:hanging="720"/>
        <w:jc w:val="both"/>
        <w:textAlignment w:val="baseline"/>
        <w:rPr>
          <w:rFonts w:ascii="Arial" w:hAnsi="Arial" w:cs="Arial"/>
          <w:sz w:val="24"/>
          <w:szCs w:val="24"/>
        </w:rPr>
      </w:pPr>
      <w:r>
        <w:rPr>
          <w:rFonts w:ascii="Arial" w:hAnsi="Arial" w:cs="Arial"/>
          <w:sz w:val="24"/>
          <w:szCs w:val="24"/>
        </w:rPr>
        <w:t xml:space="preserve">6.3. The </w:t>
      </w:r>
      <w:r>
        <w:rPr>
          <w:rFonts w:ascii="Arial" w:hAnsi="Arial" w:cs="Arial"/>
          <w:i/>
          <w:iCs/>
          <w:sz w:val="24"/>
          <w:szCs w:val="24"/>
        </w:rPr>
        <w:t xml:space="preserve">pre-fault planning voltage limits </w:t>
      </w:r>
      <w:r>
        <w:rPr>
          <w:rFonts w:ascii="Arial" w:hAnsi="Arial" w:cs="Arial"/>
          <w:sz w:val="24"/>
          <w:szCs w:val="24"/>
        </w:rPr>
        <w:t xml:space="preserve">and targets on the </w:t>
      </w:r>
      <w:r>
        <w:rPr>
          <w:rFonts w:ascii="Arial" w:hAnsi="Arial" w:cs="Arial"/>
          <w:i/>
          <w:iCs/>
          <w:sz w:val="24"/>
          <w:szCs w:val="24"/>
        </w:rPr>
        <w:t xml:space="preserve">onshore transmission system </w:t>
      </w:r>
      <w:r>
        <w:rPr>
          <w:rFonts w:ascii="Arial" w:hAnsi="Arial" w:cs="Arial"/>
          <w:sz w:val="24"/>
          <w:szCs w:val="24"/>
        </w:rPr>
        <w:t>are as shown in Table 6.1.</w:t>
      </w:r>
    </w:p>
    <w:p w14:paraId="737163B3" w14:textId="77777777" w:rsidR="009C1403" w:rsidRDefault="00C6386D">
      <w:pPr>
        <w:kinsoku w:val="0"/>
        <w:overflowPunct w:val="0"/>
        <w:autoSpaceDE/>
        <w:autoSpaceDN/>
        <w:adjustRightInd/>
        <w:spacing w:before="363" w:after="90" w:line="256" w:lineRule="exact"/>
        <w:ind w:left="792"/>
        <w:textAlignment w:val="baseline"/>
        <w:rPr>
          <w:rFonts w:ascii="Arial" w:hAnsi="Arial" w:cs="Arial"/>
          <w:sz w:val="22"/>
          <w:szCs w:val="22"/>
        </w:rPr>
      </w:pPr>
      <w:r>
        <w:rPr>
          <w:rFonts w:ascii="Arial" w:hAnsi="Arial" w:cs="Arial"/>
          <w:sz w:val="22"/>
          <w:szCs w:val="22"/>
        </w:rPr>
        <w:t>Table 6.1: Pre-Fault Steady State Voltage Limits and Requirements in Planning Timescales</w:t>
      </w:r>
    </w:p>
    <w:tbl>
      <w:tblPr>
        <w:tblW w:w="0" w:type="auto"/>
        <w:tblInd w:w="9" w:type="dxa"/>
        <w:tblLayout w:type="fixed"/>
        <w:tblCellMar>
          <w:left w:w="0" w:type="dxa"/>
          <w:right w:w="0" w:type="dxa"/>
        </w:tblCellMar>
        <w:tblLook w:val="0000" w:firstRow="0" w:lastRow="0" w:firstColumn="0" w:lastColumn="0" w:noHBand="0" w:noVBand="0"/>
      </w:tblPr>
      <w:tblGrid>
        <w:gridCol w:w="2573"/>
        <w:gridCol w:w="2515"/>
        <w:gridCol w:w="2515"/>
        <w:gridCol w:w="2976"/>
      </w:tblGrid>
      <w:tr w:rsidR="009C1403" w14:paraId="19648687" w14:textId="77777777">
        <w:trPr>
          <w:trHeight w:hRule="exact" w:val="374"/>
        </w:trPr>
        <w:tc>
          <w:tcPr>
            <w:tcW w:w="10579" w:type="dxa"/>
            <w:gridSpan w:val="4"/>
            <w:tcBorders>
              <w:top w:val="single" w:sz="7" w:space="0" w:color="auto"/>
              <w:left w:val="single" w:sz="7" w:space="0" w:color="auto"/>
              <w:bottom w:val="single" w:sz="7" w:space="0" w:color="auto"/>
              <w:right w:val="single" w:sz="7" w:space="0" w:color="auto"/>
            </w:tcBorders>
            <w:vAlign w:val="center"/>
          </w:tcPr>
          <w:p w14:paraId="600ACCED" w14:textId="77777777" w:rsidR="009C1403" w:rsidRDefault="00C6386D">
            <w:pPr>
              <w:numPr>
                <w:ilvl w:val="0"/>
                <w:numId w:val="7"/>
              </w:numPr>
              <w:kinsoku w:val="0"/>
              <w:overflowPunct w:val="0"/>
              <w:autoSpaceDE/>
              <w:autoSpaceDN/>
              <w:adjustRightInd/>
              <w:spacing w:after="59" w:line="280" w:lineRule="exact"/>
              <w:ind w:right="5186"/>
              <w:jc w:val="righ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7D290079" w14:textId="77777777">
        <w:trPr>
          <w:trHeight w:hRule="exact" w:val="1138"/>
        </w:trPr>
        <w:tc>
          <w:tcPr>
            <w:tcW w:w="2573" w:type="dxa"/>
            <w:tcBorders>
              <w:top w:val="single" w:sz="7" w:space="0" w:color="auto"/>
              <w:left w:val="single" w:sz="7" w:space="0" w:color="auto"/>
              <w:bottom w:val="single" w:sz="7" w:space="0" w:color="auto"/>
              <w:right w:val="single" w:sz="7" w:space="0" w:color="auto"/>
            </w:tcBorders>
            <w:vAlign w:val="center"/>
          </w:tcPr>
          <w:p w14:paraId="4089A822" w14:textId="77777777" w:rsidR="009C1403" w:rsidRDefault="00C6386D">
            <w:pPr>
              <w:kinsoku w:val="0"/>
              <w:overflowPunct w:val="0"/>
              <w:autoSpaceDE/>
              <w:autoSpaceDN/>
              <w:adjustRightInd/>
              <w:spacing w:before="434" w:after="413" w:line="277" w:lineRule="exact"/>
              <w:ind w:right="416"/>
              <w:jc w:val="right"/>
              <w:textAlignment w:val="baseline"/>
              <w:rPr>
                <w:rFonts w:ascii="Arial" w:hAnsi="Arial" w:cs="Arial"/>
                <w:sz w:val="24"/>
                <w:szCs w:val="24"/>
              </w:rPr>
            </w:pPr>
            <w:r>
              <w:rPr>
                <w:rFonts w:ascii="Arial" w:hAnsi="Arial" w:cs="Arial"/>
                <w:sz w:val="24"/>
                <w:szCs w:val="24"/>
              </w:rPr>
              <w:t>Nominal Voltage</w:t>
            </w:r>
          </w:p>
        </w:tc>
        <w:tc>
          <w:tcPr>
            <w:tcW w:w="2515" w:type="dxa"/>
            <w:tcBorders>
              <w:top w:val="single" w:sz="7" w:space="0" w:color="auto"/>
              <w:left w:val="single" w:sz="7" w:space="0" w:color="auto"/>
              <w:bottom w:val="single" w:sz="7" w:space="0" w:color="auto"/>
              <w:right w:val="single" w:sz="7" w:space="0" w:color="auto"/>
            </w:tcBorders>
          </w:tcPr>
          <w:p w14:paraId="7C03F7F0" w14:textId="77777777" w:rsidR="009C1403" w:rsidRDefault="00C6386D">
            <w:pPr>
              <w:kinsoku w:val="0"/>
              <w:overflowPunct w:val="0"/>
              <w:autoSpaceDE/>
              <w:autoSpaceDN/>
              <w:adjustRightInd/>
              <w:spacing w:after="336" w:line="256" w:lineRule="exact"/>
              <w:jc w:val="center"/>
              <w:textAlignment w:val="baseline"/>
              <w:rPr>
                <w:rFonts w:ascii="Calibri" w:hAnsi="Calibri" w:cs="Calibri"/>
                <w:sz w:val="24"/>
                <w:szCs w:val="24"/>
              </w:rPr>
            </w:pPr>
            <w:r>
              <w:rPr>
                <w:rFonts w:ascii="Arial" w:hAnsi="Arial" w:cs="Arial"/>
                <w:sz w:val="22"/>
                <w:szCs w:val="22"/>
              </w:rPr>
              <w:t>PU Value (1pu relates</w:t>
            </w:r>
            <w:r>
              <w:rPr>
                <w:rFonts w:ascii="Arial" w:hAnsi="Arial" w:cs="Arial"/>
                <w:sz w:val="22"/>
                <w:szCs w:val="22"/>
              </w:rPr>
              <w:br/>
              <w:t>to the Nominal</w:t>
            </w:r>
            <w:r>
              <w:rPr>
                <w:rFonts w:ascii="Arial" w:hAnsi="Arial" w:cs="Arial"/>
                <w:sz w:val="22"/>
                <w:szCs w:val="22"/>
              </w:rPr>
              <w:br/>
              <w:t>Voltage</w:t>
            </w:r>
            <w:r>
              <w:rPr>
                <w:rFonts w:ascii="Calibri" w:hAnsi="Calibri" w:cs="Calibri"/>
                <w:sz w:val="24"/>
                <w:szCs w:val="24"/>
              </w:rPr>
              <w:t>)</w:t>
            </w:r>
          </w:p>
        </w:tc>
        <w:tc>
          <w:tcPr>
            <w:tcW w:w="2515" w:type="dxa"/>
            <w:tcBorders>
              <w:top w:val="single" w:sz="7" w:space="0" w:color="auto"/>
              <w:left w:val="single" w:sz="7" w:space="0" w:color="auto"/>
              <w:bottom w:val="single" w:sz="7" w:space="0" w:color="auto"/>
              <w:right w:val="single" w:sz="7" w:space="0" w:color="auto"/>
            </w:tcBorders>
          </w:tcPr>
          <w:p w14:paraId="3F4BBF5A" w14:textId="77777777" w:rsidR="009C1403" w:rsidRDefault="00C6386D">
            <w:pPr>
              <w:kinsoku w:val="0"/>
              <w:overflowPunct w:val="0"/>
              <w:autoSpaceDE/>
              <w:autoSpaceDN/>
              <w:adjustRightInd/>
              <w:spacing w:before="40" w:line="271" w:lineRule="exact"/>
              <w:jc w:val="center"/>
              <w:textAlignment w:val="baseline"/>
              <w:rPr>
                <w:rFonts w:ascii="Arial" w:hAnsi="Arial" w:cs="Arial"/>
                <w:sz w:val="24"/>
                <w:szCs w:val="24"/>
              </w:rPr>
            </w:pPr>
            <w:r>
              <w:rPr>
                <w:rFonts w:ascii="Arial" w:hAnsi="Arial" w:cs="Arial"/>
                <w:sz w:val="24"/>
                <w:szCs w:val="24"/>
              </w:rPr>
              <w:t>Minimum</w:t>
            </w:r>
            <w:r>
              <w:rPr>
                <w:rFonts w:ascii="Arial" w:hAnsi="Arial" w:cs="Arial"/>
                <w:sz w:val="24"/>
                <w:szCs w:val="24"/>
              </w:rPr>
              <w:br/>
              <w:t>(percentage of</w:t>
            </w:r>
            <w:r>
              <w:rPr>
                <w:rFonts w:ascii="Arial" w:hAnsi="Arial" w:cs="Arial"/>
                <w:sz w:val="24"/>
                <w:szCs w:val="24"/>
              </w:rPr>
              <w:br/>
              <w:t>Nominal Voltage)</w:t>
            </w:r>
            <w:r>
              <w:rPr>
                <w:rFonts w:ascii="Arial" w:hAnsi="Arial" w:cs="Arial"/>
                <w:sz w:val="24"/>
                <w:szCs w:val="24"/>
              </w:rPr>
              <w:br/>
              <w:t>(</w:t>
            </w:r>
            <w:r>
              <w:rPr>
                <w:rFonts w:ascii="Arial" w:hAnsi="Arial" w:cs="Arial"/>
                <w:b/>
                <w:bCs/>
                <w:i/>
                <w:iCs/>
                <w:sz w:val="24"/>
                <w:szCs w:val="24"/>
              </w:rPr>
              <w:t>Note 1</w:t>
            </w:r>
            <w:r>
              <w:rPr>
                <w:rFonts w:ascii="Arial" w:hAnsi="Arial" w:cs="Arial"/>
                <w:sz w:val="24"/>
                <w:szCs w:val="24"/>
              </w:rPr>
              <w:t>)</w:t>
            </w:r>
          </w:p>
        </w:tc>
        <w:tc>
          <w:tcPr>
            <w:tcW w:w="2976" w:type="dxa"/>
            <w:tcBorders>
              <w:top w:val="single" w:sz="7" w:space="0" w:color="auto"/>
              <w:left w:val="single" w:sz="7" w:space="0" w:color="auto"/>
              <w:bottom w:val="single" w:sz="7" w:space="0" w:color="auto"/>
              <w:right w:val="single" w:sz="7" w:space="0" w:color="auto"/>
            </w:tcBorders>
            <w:vAlign w:val="center"/>
          </w:tcPr>
          <w:p w14:paraId="57F8C1A0" w14:textId="77777777" w:rsidR="009C1403" w:rsidRDefault="00C6386D">
            <w:pPr>
              <w:kinsoku w:val="0"/>
              <w:overflowPunct w:val="0"/>
              <w:autoSpaceDE/>
              <w:autoSpaceDN/>
              <w:adjustRightInd/>
              <w:spacing w:before="307" w:after="269" w:line="274" w:lineRule="exact"/>
              <w:ind w:left="108"/>
              <w:textAlignment w:val="baseline"/>
              <w:rPr>
                <w:rFonts w:ascii="Arial" w:hAnsi="Arial" w:cs="Arial"/>
                <w:sz w:val="24"/>
                <w:szCs w:val="24"/>
              </w:rPr>
            </w:pPr>
            <w:r>
              <w:rPr>
                <w:rFonts w:ascii="Arial" w:hAnsi="Arial" w:cs="Arial"/>
                <w:sz w:val="24"/>
                <w:szCs w:val="24"/>
              </w:rPr>
              <w:t>Maximum (percentage of Nominal Voltage)</w:t>
            </w:r>
          </w:p>
        </w:tc>
      </w:tr>
      <w:tr w:rsidR="009C1403" w14:paraId="5A16D782" w14:textId="77777777">
        <w:trPr>
          <w:trHeight w:hRule="exact" w:val="370"/>
        </w:trPr>
        <w:tc>
          <w:tcPr>
            <w:tcW w:w="2573" w:type="dxa"/>
            <w:tcBorders>
              <w:top w:val="single" w:sz="7" w:space="0" w:color="auto"/>
              <w:left w:val="single" w:sz="7" w:space="0" w:color="auto"/>
              <w:bottom w:val="single" w:sz="7" w:space="0" w:color="auto"/>
              <w:right w:val="single" w:sz="7" w:space="0" w:color="auto"/>
            </w:tcBorders>
            <w:vAlign w:val="center"/>
          </w:tcPr>
          <w:p w14:paraId="29040AA2" w14:textId="77777777" w:rsidR="009C1403" w:rsidRDefault="00C6386D">
            <w:pPr>
              <w:kinsoku w:val="0"/>
              <w:overflowPunct w:val="0"/>
              <w:autoSpaceDE/>
              <w:autoSpaceDN/>
              <w:adjustRightInd/>
              <w:spacing w:before="49" w:after="34" w:line="277" w:lineRule="exact"/>
              <w:ind w:right="236"/>
              <w:jc w:val="right"/>
              <w:textAlignment w:val="baseline"/>
              <w:rPr>
                <w:rFonts w:ascii="Arial" w:hAnsi="Arial" w:cs="Arial"/>
                <w:sz w:val="24"/>
                <w:szCs w:val="24"/>
              </w:rPr>
            </w:pPr>
            <w:r>
              <w:rPr>
                <w:rFonts w:ascii="Arial" w:hAnsi="Arial" w:cs="Arial"/>
                <w:sz w:val="24"/>
                <w:szCs w:val="24"/>
              </w:rPr>
              <w:t>Greater than 300kV</w:t>
            </w:r>
          </w:p>
        </w:tc>
        <w:tc>
          <w:tcPr>
            <w:tcW w:w="2515" w:type="dxa"/>
            <w:tcBorders>
              <w:top w:val="single" w:sz="7" w:space="0" w:color="auto"/>
              <w:left w:val="single" w:sz="7" w:space="0" w:color="auto"/>
              <w:bottom w:val="single" w:sz="7" w:space="0" w:color="auto"/>
              <w:right w:val="single" w:sz="7" w:space="0" w:color="auto"/>
            </w:tcBorders>
            <w:vAlign w:val="center"/>
          </w:tcPr>
          <w:p w14:paraId="1B18B941" w14:textId="77777777" w:rsidR="009C1403" w:rsidRDefault="00C6386D">
            <w:pPr>
              <w:kinsoku w:val="0"/>
              <w:overflowPunct w:val="0"/>
              <w:autoSpaceDE/>
              <w:autoSpaceDN/>
              <w:adjustRightInd/>
              <w:spacing w:after="67" w:line="277" w:lineRule="exact"/>
              <w:ind w:right="343"/>
              <w:jc w:val="right"/>
              <w:textAlignment w:val="baseline"/>
              <w:rPr>
                <w:rFonts w:ascii="Arial" w:hAnsi="Arial" w:cs="Arial"/>
                <w:sz w:val="24"/>
                <w:szCs w:val="24"/>
              </w:rPr>
            </w:pPr>
            <w:r>
              <w:rPr>
                <w:rFonts w:ascii="Arial" w:hAnsi="Arial" w:cs="Arial"/>
                <w:sz w:val="24"/>
                <w:szCs w:val="24"/>
              </w:rPr>
              <w:t>0.975pu-1.025pu</w:t>
            </w:r>
          </w:p>
        </w:tc>
        <w:tc>
          <w:tcPr>
            <w:tcW w:w="2515" w:type="dxa"/>
            <w:tcBorders>
              <w:top w:val="single" w:sz="7" w:space="0" w:color="auto"/>
              <w:left w:val="single" w:sz="7" w:space="0" w:color="auto"/>
              <w:bottom w:val="single" w:sz="7" w:space="0" w:color="auto"/>
              <w:right w:val="single" w:sz="7" w:space="0" w:color="auto"/>
            </w:tcBorders>
            <w:vAlign w:val="center"/>
          </w:tcPr>
          <w:p w14:paraId="1E87A245" w14:textId="77777777" w:rsidR="009C1403" w:rsidRDefault="00C6386D">
            <w:pPr>
              <w:kinsoku w:val="0"/>
              <w:overflowPunct w:val="0"/>
              <w:autoSpaceDE/>
              <w:autoSpaceDN/>
              <w:adjustRightInd/>
              <w:spacing w:before="49" w:after="34" w:line="277" w:lineRule="exact"/>
              <w:jc w:val="center"/>
              <w:textAlignment w:val="baseline"/>
              <w:rPr>
                <w:rFonts w:ascii="Arial" w:hAnsi="Arial" w:cs="Arial"/>
                <w:sz w:val="24"/>
                <w:szCs w:val="24"/>
              </w:rPr>
            </w:pPr>
            <w:r>
              <w:rPr>
                <w:rFonts w:ascii="Arial" w:hAnsi="Arial" w:cs="Arial"/>
                <w:sz w:val="24"/>
                <w:szCs w:val="24"/>
              </w:rPr>
              <w:t>-2.5%</w:t>
            </w:r>
          </w:p>
        </w:tc>
        <w:tc>
          <w:tcPr>
            <w:tcW w:w="2976" w:type="dxa"/>
            <w:tcBorders>
              <w:top w:val="single" w:sz="7" w:space="0" w:color="auto"/>
              <w:left w:val="single" w:sz="7" w:space="0" w:color="auto"/>
              <w:bottom w:val="single" w:sz="7" w:space="0" w:color="auto"/>
              <w:right w:val="single" w:sz="7" w:space="0" w:color="auto"/>
            </w:tcBorders>
            <w:vAlign w:val="center"/>
          </w:tcPr>
          <w:p w14:paraId="5468F89F" w14:textId="77777777" w:rsidR="009C1403" w:rsidRDefault="00C6386D">
            <w:pPr>
              <w:kinsoku w:val="0"/>
              <w:overflowPunct w:val="0"/>
              <w:autoSpaceDE/>
              <w:autoSpaceDN/>
              <w:adjustRightInd/>
              <w:spacing w:before="49" w:after="34" w:line="277" w:lineRule="exact"/>
              <w:ind w:right="652"/>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2</w:t>
            </w:r>
          </w:p>
        </w:tc>
      </w:tr>
      <w:tr w:rsidR="009C1403" w14:paraId="7DB27336" w14:textId="77777777">
        <w:trPr>
          <w:trHeight w:hRule="exact" w:val="561"/>
        </w:trPr>
        <w:tc>
          <w:tcPr>
            <w:tcW w:w="2573" w:type="dxa"/>
            <w:tcBorders>
              <w:top w:val="single" w:sz="7" w:space="0" w:color="auto"/>
              <w:left w:val="single" w:sz="7" w:space="0" w:color="auto"/>
              <w:bottom w:val="single" w:sz="7" w:space="0" w:color="auto"/>
              <w:right w:val="single" w:sz="7" w:space="0" w:color="auto"/>
            </w:tcBorders>
          </w:tcPr>
          <w:p w14:paraId="395677B6" w14:textId="77777777" w:rsidR="009C1403" w:rsidRDefault="00C6386D">
            <w:pPr>
              <w:kinsoku w:val="0"/>
              <w:overflowPunct w:val="0"/>
              <w:autoSpaceDE/>
              <w:autoSpaceDN/>
              <w:adjustRightInd/>
              <w:spacing w:line="264"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515" w:type="dxa"/>
            <w:tcBorders>
              <w:top w:val="single" w:sz="7" w:space="0" w:color="auto"/>
              <w:left w:val="single" w:sz="7" w:space="0" w:color="auto"/>
              <w:bottom w:val="single" w:sz="7" w:space="0" w:color="auto"/>
              <w:right w:val="single" w:sz="7" w:space="0" w:color="auto"/>
            </w:tcBorders>
          </w:tcPr>
          <w:p w14:paraId="453B40A8" w14:textId="77777777" w:rsidR="009C1403" w:rsidRDefault="00C6386D">
            <w:pPr>
              <w:kinsoku w:val="0"/>
              <w:overflowPunct w:val="0"/>
              <w:autoSpaceDE/>
              <w:autoSpaceDN/>
              <w:adjustRightInd/>
              <w:spacing w:after="260"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0D2C4813" w14:textId="77777777" w:rsidR="009C1403" w:rsidRDefault="00C6386D">
            <w:pPr>
              <w:kinsoku w:val="0"/>
              <w:overflowPunct w:val="0"/>
              <w:autoSpaceDE/>
              <w:autoSpaceDN/>
              <w:adjustRightInd/>
              <w:spacing w:before="140" w:after="135"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76D5A89C" w14:textId="77777777" w:rsidR="009C1403" w:rsidRDefault="00C6386D">
            <w:pPr>
              <w:kinsoku w:val="0"/>
              <w:overflowPunct w:val="0"/>
              <w:autoSpaceDE/>
              <w:autoSpaceDN/>
              <w:adjustRightInd/>
              <w:spacing w:before="140" w:after="135"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79D8C509" w14:textId="77777777">
        <w:trPr>
          <w:trHeight w:hRule="exact" w:val="591"/>
        </w:trPr>
        <w:tc>
          <w:tcPr>
            <w:tcW w:w="2573" w:type="dxa"/>
            <w:tcBorders>
              <w:top w:val="single" w:sz="7" w:space="0" w:color="auto"/>
              <w:left w:val="single" w:sz="7" w:space="0" w:color="auto"/>
              <w:bottom w:val="single" w:sz="7" w:space="0" w:color="auto"/>
              <w:right w:val="single" w:sz="7" w:space="0" w:color="auto"/>
            </w:tcBorders>
          </w:tcPr>
          <w:p w14:paraId="41FAD946" w14:textId="77777777" w:rsidR="009C1403" w:rsidRDefault="00C6386D">
            <w:pPr>
              <w:kinsoku w:val="0"/>
              <w:overflowPunct w:val="0"/>
              <w:autoSpaceDE/>
              <w:autoSpaceDN/>
              <w:adjustRightInd/>
              <w:spacing w:after="19"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515" w:type="dxa"/>
            <w:tcBorders>
              <w:top w:val="single" w:sz="7" w:space="0" w:color="auto"/>
              <w:left w:val="single" w:sz="7" w:space="0" w:color="auto"/>
              <w:bottom w:val="single" w:sz="7" w:space="0" w:color="auto"/>
              <w:right w:val="single" w:sz="7" w:space="0" w:color="auto"/>
            </w:tcBorders>
          </w:tcPr>
          <w:p w14:paraId="4F6E399B" w14:textId="77777777" w:rsidR="009C1403" w:rsidRDefault="00C6386D">
            <w:pPr>
              <w:kinsoku w:val="0"/>
              <w:overflowPunct w:val="0"/>
              <w:autoSpaceDE/>
              <w:autoSpaceDN/>
              <w:adjustRightInd/>
              <w:spacing w:after="288" w:line="277" w:lineRule="exact"/>
              <w:ind w:right="523"/>
              <w:jc w:val="right"/>
              <w:textAlignment w:val="baseline"/>
              <w:rPr>
                <w:rFonts w:ascii="Arial" w:hAnsi="Arial" w:cs="Arial"/>
                <w:sz w:val="24"/>
                <w:szCs w:val="24"/>
              </w:rPr>
            </w:pPr>
            <w:r>
              <w:rPr>
                <w:rFonts w:ascii="Arial" w:hAnsi="Arial" w:cs="Arial"/>
                <w:sz w:val="24"/>
                <w:szCs w:val="24"/>
              </w:rPr>
              <w:t>0.95pu-1.05pu</w:t>
            </w:r>
          </w:p>
        </w:tc>
        <w:tc>
          <w:tcPr>
            <w:tcW w:w="2515" w:type="dxa"/>
            <w:tcBorders>
              <w:top w:val="single" w:sz="7" w:space="0" w:color="auto"/>
              <w:left w:val="single" w:sz="7" w:space="0" w:color="auto"/>
              <w:bottom w:val="single" w:sz="7" w:space="0" w:color="auto"/>
              <w:right w:val="single" w:sz="7" w:space="0" w:color="auto"/>
            </w:tcBorders>
            <w:vAlign w:val="center"/>
          </w:tcPr>
          <w:p w14:paraId="52A4CDB8" w14:textId="77777777" w:rsidR="009C1403" w:rsidRDefault="00C6386D">
            <w:pPr>
              <w:kinsoku w:val="0"/>
              <w:overflowPunct w:val="0"/>
              <w:autoSpaceDE/>
              <w:autoSpaceDN/>
              <w:adjustRightInd/>
              <w:spacing w:before="160" w:after="144" w:line="277" w:lineRule="exact"/>
              <w:jc w:val="center"/>
              <w:textAlignment w:val="baseline"/>
              <w:rPr>
                <w:rFonts w:ascii="Arial" w:hAnsi="Arial" w:cs="Arial"/>
                <w:sz w:val="24"/>
                <w:szCs w:val="24"/>
              </w:rPr>
            </w:pPr>
            <w:r>
              <w:rPr>
                <w:rFonts w:ascii="Arial" w:hAnsi="Arial" w:cs="Arial"/>
                <w:sz w:val="24"/>
                <w:szCs w:val="24"/>
              </w:rPr>
              <w:t>-5%</w:t>
            </w:r>
          </w:p>
        </w:tc>
        <w:tc>
          <w:tcPr>
            <w:tcW w:w="2976" w:type="dxa"/>
            <w:tcBorders>
              <w:top w:val="single" w:sz="7" w:space="0" w:color="auto"/>
              <w:left w:val="single" w:sz="7" w:space="0" w:color="auto"/>
              <w:bottom w:val="single" w:sz="7" w:space="0" w:color="auto"/>
              <w:right w:val="single" w:sz="7" w:space="0" w:color="auto"/>
            </w:tcBorders>
            <w:vAlign w:val="center"/>
          </w:tcPr>
          <w:p w14:paraId="1774E097" w14:textId="77777777" w:rsidR="009C1403" w:rsidRDefault="00C6386D">
            <w:pPr>
              <w:kinsoku w:val="0"/>
              <w:overflowPunct w:val="0"/>
              <w:autoSpaceDE/>
              <w:autoSpaceDN/>
              <w:adjustRightInd/>
              <w:spacing w:before="160" w:after="144" w:line="277" w:lineRule="exact"/>
              <w:ind w:right="1192"/>
              <w:jc w:val="right"/>
              <w:textAlignment w:val="baseline"/>
              <w:rPr>
                <w:rFonts w:ascii="Arial" w:hAnsi="Arial" w:cs="Arial"/>
                <w:sz w:val="24"/>
                <w:szCs w:val="24"/>
              </w:rPr>
            </w:pPr>
            <w:r>
              <w:rPr>
                <w:rFonts w:ascii="Arial" w:hAnsi="Arial" w:cs="Arial"/>
                <w:sz w:val="24"/>
                <w:szCs w:val="24"/>
              </w:rPr>
              <w:t>+5%</w:t>
            </w:r>
          </w:p>
        </w:tc>
      </w:tr>
      <w:tr w:rsidR="009C1403" w14:paraId="41DE224E" w14:textId="77777777">
        <w:trPr>
          <w:trHeight w:hRule="exact" w:val="624"/>
        </w:trPr>
        <w:tc>
          <w:tcPr>
            <w:tcW w:w="10579" w:type="dxa"/>
            <w:gridSpan w:val="4"/>
            <w:tcBorders>
              <w:top w:val="single" w:sz="7" w:space="0" w:color="auto"/>
              <w:left w:val="single" w:sz="7" w:space="0" w:color="auto"/>
              <w:bottom w:val="single" w:sz="7" w:space="0" w:color="auto"/>
              <w:right w:val="single" w:sz="7" w:space="0" w:color="auto"/>
            </w:tcBorders>
          </w:tcPr>
          <w:p w14:paraId="0C0BF5B7" w14:textId="77777777" w:rsidR="009C1403" w:rsidRDefault="00C6386D">
            <w:pPr>
              <w:numPr>
                <w:ilvl w:val="0"/>
                <w:numId w:val="8"/>
              </w:numPr>
              <w:kinsoku w:val="0"/>
              <w:overflowPunct w:val="0"/>
              <w:autoSpaceDE/>
              <w:autoSpaceDN/>
              <w:adjustRightInd/>
              <w:spacing w:before="69" w:after="7" w:line="274" w:lineRule="exact"/>
              <w:ind w:right="468"/>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4E5F055D" w14:textId="77777777">
        <w:trPr>
          <w:trHeight w:hRule="exact" w:val="859"/>
        </w:trPr>
        <w:tc>
          <w:tcPr>
            <w:tcW w:w="2573" w:type="dxa"/>
            <w:tcBorders>
              <w:top w:val="single" w:sz="7" w:space="0" w:color="auto"/>
              <w:left w:val="single" w:sz="7" w:space="0" w:color="auto"/>
              <w:bottom w:val="single" w:sz="7" w:space="0" w:color="auto"/>
              <w:right w:val="single" w:sz="7" w:space="0" w:color="auto"/>
            </w:tcBorders>
            <w:vAlign w:val="center"/>
          </w:tcPr>
          <w:p w14:paraId="01D6E65A" w14:textId="77777777" w:rsidR="009C1403" w:rsidRDefault="00C6386D">
            <w:pPr>
              <w:kinsoku w:val="0"/>
              <w:overflowPunct w:val="0"/>
              <w:autoSpaceDE/>
              <w:autoSpaceDN/>
              <w:adjustRightInd/>
              <w:spacing w:before="289" w:after="283" w:line="277" w:lineRule="exact"/>
              <w:ind w:right="236"/>
              <w:jc w:val="right"/>
              <w:textAlignment w:val="baseline"/>
              <w:rPr>
                <w:rFonts w:ascii="Arial" w:hAnsi="Arial" w:cs="Arial"/>
                <w:sz w:val="24"/>
                <w:szCs w:val="24"/>
              </w:rPr>
            </w:pPr>
            <w:r>
              <w:rPr>
                <w:rFonts w:ascii="Arial" w:hAnsi="Arial" w:cs="Arial"/>
                <w:sz w:val="24"/>
                <w:szCs w:val="24"/>
              </w:rPr>
              <w:t>Any Nominal Voltage</w:t>
            </w:r>
          </w:p>
        </w:tc>
        <w:tc>
          <w:tcPr>
            <w:tcW w:w="8006" w:type="dxa"/>
            <w:gridSpan w:val="3"/>
            <w:tcBorders>
              <w:top w:val="single" w:sz="7" w:space="0" w:color="auto"/>
              <w:left w:val="single" w:sz="7" w:space="0" w:color="auto"/>
              <w:bottom w:val="single" w:sz="7" w:space="0" w:color="auto"/>
              <w:right w:val="single" w:sz="7" w:space="0" w:color="auto"/>
            </w:tcBorders>
          </w:tcPr>
          <w:p w14:paraId="2C4FC045" w14:textId="77777777" w:rsidR="009C1403" w:rsidRDefault="00C6386D">
            <w:pPr>
              <w:kinsoku w:val="0"/>
              <w:overflowPunct w:val="0"/>
              <w:autoSpaceDE/>
              <w:autoSpaceDN/>
              <w:adjustRightInd/>
              <w:spacing w:line="274" w:lineRule="exact"/>
              <w:ind w:left="144"/>
              <w:textAlignment w:val="baseline"/>
              <w:rPr>
                <w:rFonts w:ascii="Arial" w:hAnsi="Arial" w:cs="Arial"/>
                <w:i/>
                <w:iCs/>
                <w:sz w:val="24"/>
                <w:szCs w:val="24"/>
              </w:rPr>
            </w:pPr>
            <w:r>
              <w:rPr>
                <w:rFonts w:ascii="Arial" w:hAnsi="Arial" w:cs="Arial"/>
                <w:sz w:val="24"/>
                <w:szCs w:val="24"/>
              </w:rPr>
              <w:t xml:space="preserve">1.05pu at forecast </w:t>
            </w:r>
            <w:r>
              <w:rPr>
                <w:rFonts w:ascii="Arial" w:hAnsi="Arial" w:cs="Arial"/>
                <w:i/>
                <w:iCs/>
                <w:sz w:val="24"/>
                <w:szCs w:val="24"/>
              </w:rPr>
              <w:t>Group Demand</w:t>
            </w:r>
          </w:p>
          <w:p w14:paraId="0A8FEC0B" w14:textId="77777777" w:rsidR="009C1403" w:rsidRDefault="00C6386D">
            <w:pPr>
              <w:kinsoku w:val="0"/>
              <w:overflowPunct w:val="0"/>
              <w:autoSpaceDE/>
              <w:autoSpaceDN/>
              <w:adjustRightInd/>
              <w:spacing w:after="9" w:line="273" w:lineRule="exact"/>
              <w:ind w:left="144" w:right="540"/>
              <w:textAlignment w:val="baseline"/>
              <w:rPr>
                <w:rFonts w:ascii="Arial" w:hAnsi="Arial" w:cs="Arial"/>
                <w:sz w:val="24"/>
                <w:szCs w:val="24"/>
              </w:rPr>
            </w:pPr>
            <w:r>
              <w:rPr>
                <w:rFonts w:ascii="Arial" w:hAnsi="Arial" w:cs="Arial"/>
                <w:sz w:val="24"/>
                <w:szCs w:val="24"/>
              </w:rPr>
              <w:t xml:space="preserve">1.00pu at </w:t>
            </w:r>
            <w:r>
              <w:rPr>
                <w:rFonts w:ascii="Arial" w:hAnsi="Arial" w:cs="Arial"/>
                <w:i/>
                <w:iCs/>
                <w:sz w:val="24"/>
                <w:szCs w:val="24"/>
              </w:rPr>
              <w:t xml:space="preserve">forecast Minimum Demand </w:t>
            </w:r>
            <w:r>
              <w:rPr>
                <w:rFonts w:ascii="Arial" w:hAnsi="Arial" w:cs="Arial"/>
                <w:sz w:val="24"/>
                <w:szCs w:val="24"/>
              </w:rPr>
              <w:t>or as otherwise agreed with the relevant Network Operator or Non-Embedded Customer</w:t>
            </w:r>
          </w:p>
        </w:tc>
      </w:tr>
    </w:tbl>
    <w:p w14:paraId="2E5D906F" w14:textId="77777777" w:rsidR="009C1403" w:rsidRDefault="009C1403">
      <w:pPr>
        <w:kinsoku w:val="0"/>
        <w:overflowPunct w:val="0"/>
        <w:autoSpaceDE/>
        <w:autoSpaceDN/>
        <w:adjustRightInd/>
        <w:spacing w:after="217" w:line="20" w:lineRule="exact"/>
        <w:ind w:right="21"/>
        <w:textAlignment w:val="baseline"/>
        <w:rPr>
          <w:sz w:val="24"/>
          <w:szCs w:val="24"/>
        </w:rPr>
      </w:pPr>
    </w:p>
    <w:p w14:paraId="567ACF62"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4072D35E" w14:textId="77777777" w:rsidR="009C1403" w:rsidRDefault="00C6386D">
      <w:pPr>
        <w:tabs>
          <w:tab w:val="decimal" w:pos="936"/>
          <w:tab w:val="left" w:pos="1152"/>
        </w:tabs>
        <w:kinsoku w:val="0"/>
        <w:overflowPunct w:val="0"/>
        <w:autoSpaceDE/>
        <w:autoSpaceDN/>
        <w:adjustRightInd/>
        <w:spacing w:line="230" w:lineRule="exact"/>
        <w:ind w:left="792"/>
        <w:textAlignment w:val="baseline"/>
        <w:rPr>
          <w:rFonts w:ascii="Arial" w:hAnsi="Arial" w:cs="Arial"/>
          <w:spacing w:val="-3"/>
          <w:sz w:val="21"/>
          <w:szCs w:val="21"/>
        </w:rPr>
      </w:pPr>
      <w:r>
        <w:rPr>
          <w:rFonts w:ascii="Arial" w:hAnsi="Arial" w:cs="Arial"/>
          <w:spacing w:val="-3"/>
          <w:sz w:val="21"/>
          <w:szCs w:val="21"/>
        </w:rPr>
        <w:tab/>
        <w:t>1.</w:t>
      </w:r>
      <w:r>
        <w:rPr>
          <w:rFonts w:ascii="Arial" w:hAnsi="Arial" w:cs="Arial"/>
          <w:spacing w:val="-3"/>
          <w:sz w:val="21"/>
          <w:szCs w:val="21"/>
        </w:rPr>
        <w:tab/>
        <w:t>It is permissible to relax these to the limits specified in Table 6.2 if:</w:t>
      </w:r>
    </w:p>
    <w:p w14:paraId="1023A527" w14:textId="77777777" w:rsidR="009C1403" w:rsidRDefault="00C6386D">
      <w:pPr>
        <w:numPr>
          <w:ilvl w:val="0"/>
          <w:numId w:val="9"/>
        </w:numPr>
        <w:kinsoku w:val="0"/>
        <w:overflowPunct w:val="0"/>
        <w:autoSpaceDE/>
        <w:autoSpaceDN/>
        <w:adjustRightInd/>
        <w:spacing w:line="226" w:lineRule="exact"/>
        <w:textAlignment w:val="baseline"/>
        <w:rPr>
          <w:rFonts w:ascii="Arial" w:hAnsi="Arial" w:cs="Arial"/>
          <w:spacing w:val="-3"/>
          <w:sz w:val="21"/>
          <w:szCs w:val="21"/>
        </w:rPr>
      </w:pPr>
      <w:r>
        <w:rPr>
          <w:rFonts w:ascii="Arial" w:hAnsi="Arial" w:cs="Arial"/>
          <w:spacing w:val="-3"/>
          <w:sz w:val="21"/>
          <w:szCs w:val="21"/>
        </w:rPr>
        <w:t xml:space="preserve">following a </w:t>
      </w:r>
      <w:r>
        <w:rPr>
          <w:rFonts w:ascii="Arial" w:hAnsi="Arial" w:cs="Arial"/>
          <w:i/>
          <w:iCs/>
          <w:spacing w:val="-3"/>
          <w:sz w:val="21"/>
          <w:szCs w:val="21"/>
        </w:rPr>
        <w:t>secured event</w:t>
      </w:r>
      <w:r>
        <w:rPr>
          <w:rFonts w:ascii="Arial" w:hAnsi="Arial" w:cs="Arial"/>
          <w:spacing w:val="-3"/>
          <w:sz w:val="21"/>
          <w:szCs w:val="21"/>
        </w:rPr>
        <w:t>, the voltage limits specified in Table 6.2 can be achieved, and</w:t>
      </w:r>
    </w:p>
    <w:p w14:paraId="42838124" w14:textId="77777777" w:rsidR="009C1403" w:rsidRDefault="00C6386D">
      <w:pPr>
        <w:numPr>
          <w:ilvl w:val="0"/>
          <w:numId w:val="10"/>
        </w:numPr>
        <w:kinsoku w:val="0"/>
        <w:overflowPunct w:val="0"/>
        <w:autoSpaceDE/>
        <w:autoSpaceDN/>
        <w:adjustRightInd/>
        <w:spacing w:before="15" w:line="219" w:lineRule="exact"/>
        <w:ind w:right="792"/>
        <w:jc w:val="both"/>
        <w:textAlignment w:val="baseline"/>
        <w:rPr>
          <w:rFonts w:ascii="Arial" w:hAnsi="Arial" w:cs="Arial"/>
          <w:sz w:val="21"/>
          <w:szCs w:val="21"/>
        </w:rPr>
      </w:pPr>
      <w:r>
        <w:rPr>
          <w:rFonts w:ascii="Arial" w:hAnsi="Arial" w:cs="Arial"/>
          <w:sz w:val="21"/>
          <w:szCs w:val="21"/>
        </w:rPr>
        <w:t>there is judged to be sufficient certainty of meeting Security and Quality of Supply Standards in operational timescales.</w:t>
      </w:r>
    </w:p>
    <w:p w14:paraId="49FE0FDA" w14:textId="77777777" w:rsidR="009C1403" w:rsidRDefault="00C6386D">
      <w:pPr>
        <w:tabs>
          <w:tab w:val="decimal" w:pos="936"/>
          <w:tab w:val="left" w:pos="1152"/>
        </w:tabs>
        <w:kinsoku w:val="0"/>
        <w:overflowPunct w:val="0"/>
        <w:autoSpaceDE/>
        <w:autoSpaceDN/>
        <w:adjustRightInd/>
        <w:spacing w:line="236" w:lineRule="exact"/>
        <w:ind w:left="1152" w:right="792" w:hanging="360"/>
        <w:jc w:val="both"/>
        <w:textAlignment w:val="baseline"/>
        <w:rPr>
          <w:rFonts w:ascii="Arial" w:hAnsi="Arial" w:cs="Arial"/>
          <w:sz w:val="21"/>
          <w:szCs w:val="21"/>
        </w:rPr>
      </w:pPr>
      <w:r>
        <w:rPr>
          <w:rFonts w:ascii="Arial" w:hAnsi="Arial" w:cs="Arial"/>
          <w:sz w:val="21"/>
          <w:szCs w:val="21"/>
        </w:rPr>
        <w:tab/>
        <w:t>2.</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that the limit of 105% of the nominal voltage can be met in operational timescales.</w:t>
      </w:r>
    </w:p>
    <w:p w14:paraId="32B30CDE" w14:textId="77777777" w:rsidR="009C1403" w:rsidRDefault="00C6386D">
      <w:pPr>
        <w:kinsoku w:val="0"/>
        <w:overflowPunct w:val="0"/>
        <w:autoSpaceDE/>
        <w:autoSpaceDN/>
        <w:adjustRightInd/>
        <w:spacing w:before="328" w:line="274" w:lineRule="exact"/>
        <w:ind w:left="792"/>
        <w:jc w:val="both"/>
        <w:textAlignment w:val="baseline"/>
        <w:rPr>
          <w:rFonts w:ascii="Arial" w:hAnsi="Arial" w:cs="Arial"/>
          <w:spacing w:val="2"/>
          <w:sz w:val="24"/>
          <w:szCs w:val="24"/>
        </w:rPr>
      </w:pPr>
      <w:r>
        <w:rPr>
          <w:rFonts w:ascii="Arial" w:hAnsi="Arial" w:cs="Arial"/>
          <w:spacing w:val="2"/>
          <w:sz w:val="24"/>
          <w:szCs w:val="24"/>
        </w:rPr>
        <w:t xml:space="preserve">6.4. The voltage limits in Table 6.2 are to be observed following any </w:t>
      </w:r>
      <w:r>
        <w:rPr>
          <w:rFonts w:ascii="Arial" w:hAnsi="Arial" w:cs="Arial"/>
          <w:i/>
          <w:iCs/>
          <w:spacing w:val="2"/>
          <w:sz w:val="24"/>
          <w:szCs w:val="24"/>
        </w:rPr>
        <w:t>secured event</w:t>
      </w:r>
      <w:r>
        <w:rPr>
          <w:rFonts w:ascii="Arial" w:hAnsi="Arial" w:cs="Arial"/>
          <w:spacing w:val="2"/>
          <w:sz w:val="24"/>
          <w:szCs w:val="24"/>
        </w:rPr>
        <w:t>.</w:t>
      </w:r>
    </w:p>
    <w:p w14:paraId="1A015EFE" w14:textId="77777777" w:rsidR="009C1403" w:rsidRDefault="009C1403">
      <w:pPr>
        <w:widowControl/>
        <w:rPr>
          <w:sz w:val="24"/>
          <w:szCs w:val="24"/>
        </w:rPr>
        <w:sectPr w:rsidR="009C1403">
          <w:headerReference w:type="default" r:id="rId46"/>
          <w:pgSz w:w="11904" w:h="16834"/>
          <w:pgMar w:top="1440" w:right="651" w:bottom="508" w:left="653" w:header="720" w:footer="720" w:gutter="0"/>
          <w:cols w:space="720"/>
          <w:noEndnote/>
        </w:sectPr>
      </w:pPr>
    </w:p>
    <w:p w14:paraId="41A5EE8B" w14:textId="0ADBEB75"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6.2 Steady State Voltage Limits and Requirements in Planning Timescales</w:t>
      </w:r>
    </w:p>
    <w:tbl>
      <w:tblPr>
        <w:tblW w:w="0" w:type="auto"/>
        <w:tblInd w:w="23" w:type="dxa"/>
        <w:tblLayout w:type="fixed"/>
        <w:tblCellMar>
          <w:left w:w="0" w:type="dxa"/>
          <w:right w:w="0" w:type="dxa"/>
        </w:tblCellMar>
        <w:tblLook w:val="0000" w:firstRow="0" w:lastRow="0" w:firstColumn="0" w:lastColumn="0" w:noHBand="0" w:noVBand="0"/>
      </w:tblPr>
      <w:tblGrid>
        <w:gridCol w:w="1709"/>
        <w:gridCol w:w="2769"/>
        <w:gridCol w:w="3605"/>
        <w:gridCol w:w="2545"/>
      </w:tblGrid>
      <w:tr w:rsidR="009C1403" w14:paraId="16864DA1" w14:textId="77777777">
        <w:trPr>
          <w:trHeight w:hRule="exact" w:val="37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15BD3426" w14:textId="77777777" w:rsidR="009C1403" w:rsidRDefault="00C6386D">
            <w:pPr>
              <w:numPr>
                <w:ilvl w:val="0"/>
                <w:numId w:val="11"/>
              </w:numPr>
              <w:kinsoku w:val="0"/>
              <w:overflowPunct w:val="0"/>
              <w:autoSpaceDE/>
              <w:autoSpaceDN/>
              <w:adjustRightInd/>
              <w:spacing w:before="39" w:after="62" w:line="277"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5399D53C"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vAlign w:val="center"/>
          </w:tcPr>
          <w:p w14:paraId="395CD954"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769" w:type="dxa"/>
            <w:tcBorders>
              <w:top w:val="single" w:sz="7" w:space="0" w:color="auto"/>
              <w:left w:val="single" w:sz="7" w:space="0" w:color="auto"/>
              <w:bottom w:val="single" w:sz="7" w:space="0" w:color="auto"/>
              <w:right w:val="single" w:sz="7" w:space="0" w:color="auto"/>
            </w:tcBorders>
          </w:tcPr>
          <w:p w14:paraId="3A0A3C10" w14:textId="77777777" w:rsidR="009C1403" w:rsidRDefault="00C6386D">
            <w:pPr>
              <w:kinsoku w:val="0"/>
              <w:overflowPunct w:val="0"/>
              <w:autoSpaceDE/>
              <w:autoSpaceDN/>
              <w:adjustRightInd/>
              <w:spacing w:after="267" w:line="28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 Voltage)</w:t>
            </w:r>
          </w:p>
        </w:tc>
        <w:tc>
          <w:tcPr>
            <w:tcW w:w="3605" w:type="dxa"/>
            <w:tcBorders>
              <w:top w:val="single" w:sz="7" w:space="0" w:color="auto"/>
              <w:left w:val="single" w:sz="7" w:space="0" w:color="auto"/>
              <w:bottom w:val="single" w:sz="7" w:space="0" w:color="auto"/>
              <w:right w:val="single" w:sz="7" w:space="0" w:color="auto"/>
            </w:tcBorders>
            <w:vAlign w:val="center"/>
          </w:tcPr>
          <w:p w14:paraId="35AF15C5" w14:textId="77777777" w:rsidR="009C1403" w:rsidRDefault="00C6386D">
            <w:pPr>
              <w:kinsoku w:val="0"/>
              <w:overflowPunct w:val="0"/>
              <w:autoSpaceDE/>
              <w:autoSpaceDN/>
              <w:adjustRightInd/>
              <w:spacing w:before="184" w:after="143" w:line="268"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2545" w:type="dxa"/>
            <w:tcBorders>
              <w:top w:val="single" w:sz="7" w:space="0" w:color="auto"/>
              <w:left w:val="single" w:sz="7" w:space="0" w:color="auto"/>
              <w:bottom w:val="single" w:sz="7" w:space="0" w:color="auto"/>
              <w:right w:val="single" w:sz="7" w:space="0" w:color="auto"/>
            </w:tcBorders>
          </w:tcPr>
          <w:p w14:paraId="18E2E5E2"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Maximum</w:t>
            </w:r>
            <w:r>
              <w:rPr>
                <w:rFonts w:ascii="Arial" w:hAnsi="Arial" w:cs="Arial"/>
                <w:sz w:val="24"/>
                <w:szCs w:val="24"/>
              </w:rPr>
              <w:br/>
              <w:t>(percentage of</w:t>
            </w:r>
            <w:r>
              <w:rPr>
                <w:rFonts w:ascii="Arial" w:hAnsi="Arial" w:cs="Arial"/>
                <w:sz w:val="24"/>
                <w:szCs w:val="24"/>
              </w:rPr>
              <w:br/>
              <w:t>Nominal Voltage)</w:t>
            </w:r>
          </w:p>
        </w:tc>
      </w:tr>
      <w:tr w:rsidR="009C1403" w14:paraId="6DA8DBB9" w14:textId="77777777">
        <w:trPr>
          <w:trHeight w:hRule="exact" w:val="576"/>
        </w:trPr>
        <w:tc>
          <w:tcPr>
            <w:tcW w:w="1709" w:type="dxa"/>
            <w:tcBorders>
              <w:top w:val="single" w:sz="7" w:space="0" w:color="auto"/>
              <w:left w:val="single" w:sz="7" w:space="0" w:color="auto"/>
              <w:bottom w:val="single" w:sz="7" w:space="0" w:color="auto"/>
              <w:right w:val="single" w:sz="7" w:space="0" w:color="auto"/>
            </w:tcBorders>
          </w:tcPr>
          <w:p w14:paraId="4F96393C"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511E95DA" w14:textId="77777777" w:rsidR="009C1403" w:rsidRDefault="00C6386D">
            <w:pPr>
              <w:kinsoku w:val="0"/>
              <w:overflowPunct w:val="0"/>
              <w:autoSpaceDE/>
              <w:autoSpaceDN/>
              <w:adjustRightInd/>
              <w:spacing w:after="267" w:line="278" w:lineRule="exact"/>
              <w:ind w:left="575"/>
              <w:textAlignment w:val="baseline"/>
              <w:rPr>
                <w:rFonts w:ascii="Arial" w:hAnsi="Arial" w:cs="Arial"/>
                <w:sz w:val="24"/>
                <w:szCs w:val="24"/>
              </w:rPr>
            </w:pPr>
            <w:r>
              <w:rPr>
                <w:rFonts w:ascii="Arial" w:hAnsi="Arial" w:cs="Arial"/>
                <w:sz w:val="24"/>
                <w:szCs w:val="24"/>
              </w:rPr>
              <w:t>0.95pu-1.025pu</w:t>
            </w:r>
          </w:p>
        </w:tc>
        <w:tc>
          <w:tcPr>
            <w:tcW w:w="3605" w:type="dxa"/>
            <w:tcBorders>
              <w:top w:val="single" w:sz="7" w:space="0" w:color="auto"/>
              <w:left w:val="single" w:sz="7" w:space="0" w:color="auto"/>
              <w:bottom w:val="single" w:sz="7" w:space="0" w:color="auto"/>
              <w:right w:val="single" w:sz="7" w:space="0" w:color="auto"/>
            </w:tcBorders>
            <w:vAlign w:val="center"/>
          </w:tcPr>
          <w:p w14:paraId="1D67AAFB" w14:textId="77777777" w:rsidR="009C1403" w:rsidRDefault="00C6386D">
            <w:pPr>
              <w:kinsoku w:val="0"/>
              <w:overflowPunct w:val="0"/>
              <w:autoSpaceDE/>
              <w:autoSpaceDN/>
              <w:adjustRightInd/>
              <w:spacing w:before="174" w:after="123" w:line="278"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3</w:t>
            </w:r>
          </w:p>
        </w:tc>
        <w:tc>
          <w:tcPr>
            <w:tcW w:w="2545" w:type="dxa"/>
            <w:tcBorders>
              <w:top w:val="single" w:sz="7" w:space="0" w:color="auto"/>
              <w:left w:val="single" w:sz="7" w:space="0" w:color="auto"/>
              <w:bottom w:val="single" w:sz="7" w:space="0" w:color="auto"/>
              <w:right w:val="single" w:sz="7" w:space="0" w:color="auto"/>
            </w:tcBorders>
            <w:vAlign w:val="center"/>
          </w:tcPr>
          <w:p w14:paraId="2D173068" w14:textId="77777777" w:rsidR="009C1403" w:rsidRDefault="00C6386D">
            <w:pPr>
              <w:kinsoku w:val="0"/>
              <w:overflowPunct w:val="0"/>
              <w:autoSpaceDE/>
              <w:autoSpaceDN/>
              <w:adjustRightInd/>
              <w:spacing w:before="174" w:after="123" w:line="278" w:lineRule="exact"/>
              <w:ind w:right="474"/>
              <w:jc w:val="right"/>
              <w:textAlignment w:val="baseline"/>
              <w:rPr>
                <w:rFonts w:ascii="Arial" w:hAnsi="Arial" w:cs="Arial"/>
                <w:b/>
                <w:bCs/>
                <w:i/>
                <w:iCs/>
                <w:sz w:val="24"/>
                <w:szCs w:val="24"/>
              </w:rPr>
            </w:pPr>
            <w:r>
              <w:rPr>
                <w:rFonts w:ascii="Arial" w:hAnsi="Arial" w:cs="Arial"/>
                <w:sz w:val="24"/>
                <w:szCs w:val="24"/>
              </w:rPr>
              <w:t xml:space="preserve">+2.5% </w:t>
            </w:r>
            <w:r>
              <w:rPr>
                <w:rFonts w:ascii="Arial" w:hAnsi="Arial" w:cs="Arial"/>
                <w:b/>
                <w:bCs/>
                <w:i/>
                <w:iCs/>
                <w:sz w:val="24"/>
                <w:szCs w:val="24"/>
              </w:rPr>
              <w:t>Note 4</w:t>
            </w:r>
          </w:p>
        </w:tc>
      </w:tr>
      <w:tr w:rsidR="009C1403" w14:paraId="194340C7" w14:textId="77777777">
        <w:trPr>
          <w:trHeight w:hRule="exact" w:val="850"/>
        </w:trPr>
        <w:tc>
          <w:tcPr>
            <w:tcW w:w="1709" w:type="dxa"/>
            <w:tcBorders>
              <w:top w:val="single" w:sz="7" w:space="0" w:color="auto"/>
              <w:left w:val="single" w:sz="7" w:space="0" w:color="auto"/>
              <w:bottom w:val="single" w:sz="7" w:space="0" w:color="auto"/>
              <w:right w:val="single" w:sz="7" w:space="0" w:color="auto"/>
            </w:tcBorders>
          </w:tcPr>
          <w:p w14:paraId="02022F2A" w14:textId="77777777" w:rsidR="009C1403" w:rsidRDefault="00C6386D">
            <w:pPr>
              <w:kinsoku w:val="0"/>
              <w:overflowPunct w:val="0"/>
              <w:autoSpaceDE/>
              <w:autoSpaceDN/>
              <w:adjustRightInd/>
              <w:spacing w:line="277"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and including</w:t>
            </w:r>
            <w:r>
              <w:rPr>
                <w:rFonts w:ascii="Arial" w:hAnsi="Arial" w:cs="Arial"/>
                <w:sz w:val="24"/>
                <w:szCs w:val="24"/>
              </w:rPr>
              <w:br/>
              <w:t>300kV</w:t>
            </w:r>
          </w:p>
        </w:tc>
        <w:tc>
          <w:tcPr>
            <w:tcW w:w="2769" w:type="dxa"/>
            <w:tcBorders>
              <w:top w:val="single" w:sz="7" w:space="0" w:color="auto"/>
              <w:left w:val="single" w:sz="7" w:space="0" w:color="auto"/>
              <w:bottom w:val="single" w:sz="7" w:space="0" w:color="auto"/>
              <w:right w:val="single" w:sz="7" w:space="0" w:color="auto"/>
            </w:tcBorders>
          </w:tcPr>
          <w:p w14:paraId="28D8018D" w14:textId="77777777" w:rsidR="009C1403" w:rsidRDefault="00C6386D">
            <w:pPr>
              <w:kinsoku w:val="0"/>
              <w:overflowPunct w:val="0"/>
              <w:autoSpaceDE/>
              <w:autoSpaceDN/>
              <w:adjustRightInd/>
              <w:spacing w:after="556"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01C046E9" w14:textId="77777777" w:rsidR="009C1403" w:rsidRDefault="00C6386D">
            <w:pPr>
              <w:kinsoku w:val="0"/>
              <w:overflowPunct w:val="0"/>
              <w:autoSpaceDE/>
              <w:autoSpaceDN/>
              <w:adjustRightInd/>
              <w:spacing w:before="303" w:after="268"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86D041A" w14:textId="77777777" w:rsidR="009C1403" w:rsidRDefault="00C6386D">
            <w:pPr>
              <w:kinsoku w:val="0"/>
              <w:overflowPunct w:val="0"/>
              <w:autoSpaceDE/>
              <w:autoSpaceDN/>
              <w:adjustRightInd/>
              <w:spacing w:before="303" w:after="268"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9A35D07" w14:textId="77777777">
        <w:trPr>
          <w:trHeight w:hRule="exact" w:val="864"/>
        </w:trPr>
        <w:tc>
          <w:tcPr>
            <w:tcW w:w="1709" w:type="dxa"/>
            <w:tcBorders>
              <w:top w:val="single" w:sz="7" w:space="0" w:color="auto"/>
              <w:left w:val="single" w:sz="7" w:space="0" w:color="auto"/>
              <w:bottom w:val="single" w:sz="7" w:space="0" w:color="auto"/>
              <w:right w:val="single" w:sz="7" w:space="0" w:color="auto"/>
            </w:tcBorders>
          </w:tcPr>
          <w:p w14:paraId="4418C8EA" w14:textId="77777777" w:rsidR="009C1403" w:rsidRDefault="00C6386D">
            <w:pPr>
              <w:kinsoku w:val="0"/>
              <w:overflowPunct w:val="0"/>
              <w:autoSpaceDE/>
              <w:autoSpaceDN/>
              <w:adjustRightInd/>
              <w:spacing w:after="13" w:line="278"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 including</w:t>
            </w:r>
            <w:r>
              <w:rPr>
                <w:rFonts w:ascii="Arial" w:hAnsi="Arial" w:cs="Arial"/>
                <w:sz w:val="24"/>
                <w:szCs w:val="24"/>
              </w:rPr>
              <w:br/>
              <w:t>200kV</w:t>
            </w:r>
          </w:p>
        </w:tc>
        <w:tc>
          <w:tcPr>
            <w:tcW w:w="2769" w:type="dxa"/>
            <w:tcBorders>
              <w:top w:val="single" w:sz="7" w:space="0" w:color="auto"/>
              <w:left w:val="single" w:sz="7" w:space="0" w:color="auto"/>
              <w:bottom w:val="single" w:sz="7" w:space="0" w:color="auto"/>
              <w:right w:val="single" w:sz="7" w:space="0" w:color="auto"/>
            </w:tcBorders>
          </w:tcPr>
          <w:p w14:paraId="05E0A2CF" w14:textId="77777777" w:rsidR="009C1403" w:rsidRDefault="00C6386D">
            <w:pPr>
              <w:kinsoku w:val="0"/>
              <w:overflowPunct w:val="0"/>
              <w:autoSpaceDE/>
              <w:autoSpaceDN/>
              <w:adjustRightInd/>
              <w:spacing w:after="575" w:line="278" w:lineRule="exact"/>
              <w:ind w:left="575"/>
              <w:textAlignment w:val="baseline"/>
              <w:rPr>
                <w:rFonts w:ascii="Arial" w:hAnsi="Arial" w:cs="Arial"/>
                <w:sz w:val="24"/>
                <w:szCs w:val="24"/>
              </w:rPr>
            </w:pPr>
            <w:r>
              <w:rPr>
                <w:rFonts w:ascii="Arial" w:hAnsi="Arial" w:cs="Arial"/>
                <w:sz w:val="24"/>
                <w:szCs w:val="24"/>
              </w:rPr>
              <w:t>0.90pu-1.05pu</w:t>
            </w:r>
          </w:p>
        </w:tc>
        <w:tc>
          <w:tcPr>
            <w:tcW w:w="3605" w:type="dxa"/>
            <w:tcBorders>
              <w:top w:val="single" w:sz="7" w:space="0" w:color="auto"/>
              <w:left w:val="single" w:sz="7" w:space="0" w:color="auto"/>
              <w:bottom w:val="single" w:sz="7" w:space="0" w:color="auto"/>
              <w:right w:val="single" w:sz="7" w:space="0" w:color="auto"/>
            </w:tcBorders>
            <w:vAlign w:val="center"/>
          </w:tcPr>
          <w:p w14:paraId="15D2A4F6" w14:textId="77777777" w:rsidR="009C1403" w:rsidRDefault="00C6386D">
            <w:pPr>
              <w:kinsoku w:val="0"/>
              <w:overflowPunct w:val="0"/>
              <w:autoSpaceDE/>
              <w:autoSpaceDN/>
              <w:adjustRightInd/>
              <w:spacing w:before="284" w:after="301" w:line="278" w:lineRule="exact"/>
              <w:jc w:val="center"/>
              <w:textAlignment w:val="baseline"/>
              <w:rPr>
                <w:rFonts w:ascii="Arial" w:hAnsi="Arial" w:cs="Arial"/>
                <w:sz w:val="24"/>
                <w:szCs w:val="24"/>
              </w:rPr>
            </w:pPr>
            <w:r>
              <w:rPr>
                <w:rFonts w:ascii="Arial" w:hAnsi="Arial" w:cs="Arial"/>
                <w:sz w:val="24"/>
                <w:szCs w:val="24"/>
              </w:rPr>
              <w:t>-10%</w:t>
            </w:r>
          </w:p>
        </w:tc>
        <w:tc>
          <w:tcPr>
            <w:tcW w:w="2545" w:type="dxa"/>
            <w:tcBorders>
              <w:top w:val="single" w:sz="7" w:space="0" w:color="auto"/>
              <w:left w:val="single" w:sz="7" w:space="0" w:color="auto"/>
              <w:bottom w:val="single" w:sz="7" w:space="0" w:color="auto"/>
              <w:right w:val="single" w:sz="7" w:space="0" w:color="auto"/>
            </w:tcBorders>
            <w:vAlign w:val="center"/>
          </w:tcPr>
          <w:p w14:paraId="4D0F28F7" w14:textId="77777777" w:rsidR="009C1403" w:rsidRDefault="00C6386D">
            <w:pPr>
              <w:kinsoku w:val="0"/>
              <w:overflowPunct w:val="0"/>
              <w:autoSpaceDE/>
              <w:autoSpaceDN/>
              <w:adjustRightInd/>
              <w:spacing w:before="284" w:after="301" w:line="278" w:lineRule="exact"/>
              <w:ind w:right="1014"/>
              <w:jc w:val="right"/>
              <w:textAlignment w:val="baseline"/>
              <w:rPr>
                <w:rFonts w:ascii="Arial" w:hAnsi="Arial" w:cs="Arial"/>
                <w:sz w:val="24"/>
                <w:szCs w:val="24"/>
              </w:rPr>
            </w:pPr>
            <w:r>
              <w:rPr>
                <w:rFonts w:ascii="Arial" w:hAnsi="Arial" w:cs="Arial"/>
                <w:sz w:val="24"/>
                <w:szCs w:val="24"/>
              </w:rPr>
              <w:t>+5%</w:t>
            </w:r>
          </w:p>
        </w:tc>
      </w:tr>
      <w:tr w:rsidR="009C1403" w14:paraId="5FAEEEF8" w14:textId="77777777">
        <w:trPr>
          <w:trHeight w:hRule="exact" w:val="417"/>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B34B274" w14:textId="77777777" w:rsidR="009C1403" w:rsidRDefault="00C6386D">
            <w:pPr>
              <w:numPr>
                <w:ilvl w:val="0"/>
                <w:numId w:val="11"/>
              </w:numPr>
              <w:kinsoku w:val="0"/>
              <w:overflowPunct w:val="0"/>
              <w:autoSpaceDE/>
              <w:autoSpaceDN/>
              <w:adjustRightInd/>
              <w:spacing w:before="63" w:after="77" w:line="277"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0037521A" w14:textId="77777777">
        <w:trPr>
          <w:trHeight w:hRule="exact" w:val="845"/>
        </w:trPr>
        <w:tc>
          <w:tcPr>
            <w:tcW w:w="1709" w:type="dxa"/>
            <w:tcBorders>
              <w:top w:val="single" w:sz="7" w:space="0" w:color="auto"/>
              <w:left w:val="single" w:sz="7" w:space="0" w:color="auto"/>
              <w:bottom w:val="single" w:sz="7" w:space="0" w:color="auto"/>
              <w:right w:val="single" w:sz="7" w:space="0" w:color="auto"/>
            </w:tcBorders>
          </w:tcPr>
          <w:p w14:paraId="55129069" w14:textId="77777777" w:rsidR="009C1403" w:rsidRDefault="00C6386D">
            <w:pPr>
              <w:kinsoku w:val="0"/>
              <w:overflowPunct w:val="0"/>
              <w:autoSpaceDE/>
              <w:autoSpaceDN/>
              <w:adjustRightInd/>
              <w:spacing w:before="136" w:after="143"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6374" w:type="dxa"/>
            <w:gridSpan w:val="2"/>
            <w:tcBorders>
              <w:top w:val="single" w:sz="7" w:space="0" w:color="auto"/>
              <w:left w:val="single" w:sz="7" w:space="0" w:color="auto"/>
              <w:bottom w:val="single" w:sz="7" w:space="0" w:color="auto"/>
              <w:right w:val="single" w:sz="7" w:space="0" w:color="auto"/>
            </w:tcBorders>
          </w:tcPr>
          <w:p w14:paraId="443AF0B3" w14:textId="77777777" w:rsidR="009C1403" w:rsidRDefault="00C6386D">
            <w:pPr>
              <w:kinsoku w:val="0"/>
              <w:overflowPunct w:val="0"/>
              <w:autoSpaceDE/>
              <w:autoSpaceDN/>
              <w:adjustRightInd/>
              <w:spacing w:line="277" w:lineRule="exact"/>
              <w:ind w:left="108" w:right="648"/>
              <w:textAlignment w:val="baseline"/>
              <w:rPr>
                <w:rFonts w:ascii="Arial" w:hAnsi="Arial" w:cs="Arial"/>
                <w:sz w:val="24"/>
                <w:szCs w:val="24"/>
              </w:rPr>
            </w:pPr>
            <w:r>
              <w:rPr>
                <w:rFonts w:ascii="Arial" w:hAnsi="Arial" w:cs="Arial"/>
                <w:sz w:val="24"/>
                <w:szCs w:val="24"/>
              </w:rPr>
              <w:t>See below for the minimum voltage that must be achievable. Must always exceed lower limits of Table 6.4(b)</w:t>
            </w:r>
          </w:p>
        </w:tc>
        <w:tc>
          <w:tcPr>
            <w:tcW w:w="2545" w:type="dxa"/>
            <w:tcBorders>
              <w:top w:val="single" w:sz="7" w:space="0" w:color="auto"/>
              <w:left w:val="single" w:sz="7" w:space="0" w:color="auto"/>
              <w:bottom w:val="single" w:sz="7" w:space="0" w:color="auto"/>
              <w:right w:val="single" w:sz="7" w:space="0" w:color="auto"/>
            </w:tcBorders>
            <w:vAlign w:val="center"/>
          </w:tcPr>
          <w:p w14:paraId="2430D3BA" w14:textId="77777777" w:rsidR="009C1403" w:rsidRDefault="00C6386D">
            <w:pPr>
              <w:kinsoku w:val="0"/>
              <w:overflowPunct w:val="0"/>
              <w:autoSpaceDE/>
              <w:autoSpaceDN/>
              <w:adjustRightInd/>
              <w:spacing w:before="284" w:after="273" w:line="278" w:lineRule="exact"/>
              <w:ind w:right="1914"/>
              <w:jc w:val="right"/>
              <w:textAlignment w:val="baseline"/>
              <w:rPr>
                <w:rFonts w:ascii="Arial" w:hAnsi="Arial" w:cs="Arial"/>
                <w:sz w:val="24"/>
                <w:szCs w:val="24"/>
              </w:rPr>
            </w:pPr>
            <w:r>
              <w:rPr>
                <w:rFonts w:ascii="Arial" w:hAnsi="Arial" w:cs="Arial"/>
                <w:sz w:val="24"/>
                <w:szCs w:val="24"/>
              </w:rPr>
              <w:t>+5%</w:t>
            </w:r>
          </w:p>
        </w:tc>
      </w:tr>
      <w:tr w:rsidR="009C1403" w14:paraId="184AC334" w14:textId="77777777">
        <w:trPr>
          <w:trHeight w:hRule="exact" w:val="629"/>
        </w:trPr>
        <w:tc>
          <w:tcPr>
            <w:tcW w:w="10628" w:type="dxa"/>
            <w:gridSpan w:val="4"/>
            <w:tcBorders>
              <w:top w:val="single" w:sz="7" w:space="0" w:color="auto"/>
              <w:left w:val="single" w:sz="7" w:space="0" w:color="auto"/>
              <w:bottom w:val="single" w:sz="7" w:space="0" w:color="auto"/>
              <w:right w:val="single" w:sz="7" w:space="0" w:color="auto"/>
            </w:tcBorders>
            <w:vAlign w:val="center"/>
          </w:tcPr>
          <w:p w14:paraId="65556684" w14:textId="77777777" w:rsidR="009C1403" w:rsidRDefault="00C6386D">
            <w:pPr>
              <w:numPr>
                <w:ilvl w:val="0"/>
                <w:numId w:val="11"/>
              </w:numPr>
              <w:kinsoku w:val="0"/>
              <w:overflowPunct w:val="0"/>
              <w:autoSpaceDE/>
              <w:autoSpaceDN/>
              <w:adjustRightInd/>
              <w:spacing w:before="90" w:line="266"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16DE8BEF" w14:textId="77777777">
        <w:trPr>
          <w:trHeight w:hRule="exact" w:val="873"/>
        </w:trPr>
        <w:tc>
          <w:tcPr>
            <w:tcW w:w="1709" w:type="dxa"/>
            <w:tcBorders>
              <w:top w:val="single" w:sz="7" w:space="0" w:color="auto"/>
              <w:left w:val="single" w:sz="7" w:space="0" w:color="auto"/>
              <w:bottom w:val="single" w:sz="7" w:space="0" w:color="auto"/>
              <w:right w:val="single" w:sz="7" w:space="0" w:color="auto"/>
            </w:tcBorders>
          </w:tcPr>
          <w:p w14:paraId="072F5D50" w14:textId="77777777" w:rsidR="009C1403" w:rsidRDefault="00C6386D">
            <w:pPr>
              <w:kinsoku w:val="0"/>
              <w:overflowPunct w:val="0"/>
              <w:autoSpaceDE/>
              <w:autoSpaceDN/>
              <w:adjustRightInd/>
              <w:spacing w:before="150" w:after="152" w:line="278" w:lineRule="exact"/>
              <w:jc w:val="center"/>
              <w:textAlignment w:val="baseline"/>
              <w:rPr>
                <w:rFonts w:ascii="Arial" w:hAnsi="Arial" w:cs="Arial"/>
                <w:sz w:val="24"/>
                <w:szCs w:val="24"/>
              </w:rPr>
            </w:pPr>
            <w:r>
              <w:rPr>
                <w:rFonts w:ascii="Arial" w:hAnsi="Arial" w:cs="Arial"/>
                <w:sz w:val="24"/>
                <w:szCs w:val="24"/>
              </w:rPr>
              <w:t>Any Nominal</w:t>
            </w:r>
            <w:r>
              <w:rPr>
                <w:rFonts w:ascii="Arial" w:hAnsi="Arial" w:cs="Arial"/>
                <w:sz w:val="24"/>
                <w:szCs w:val="24"/>
              </w:rPr>
              <w:br/>
              <w:t>Voltage</w:t>
            </w:r>
          </w:p>
        </w:tc>
        <w:tc>
          <w:tcPr>
            <w:tcW w:w="8919" w:type="dxa"/>
            <w:gridSpan w:val="3"/>
            <w:tcBorders>
              <w:top w:val="single" w:sz="7" w:space="0" w:color="auto"/>
              <w:left w:val="single" w:sz="7" w:space="0" w:color="auto"/>
              <w:bottom w:val="single" w:sz="7" w:space="0" w:color="auto"/>
              <w:right w:val="single" w:sz="7" w:space="0" w:color="auto"/>
            </w:tcBorders>
          </w:tcPr>
          <w:p w14:paraId="3F1B7B1D" w14:textId="77777777" w:rsidR="009C1403" w:rsidRDefault="00C6386D">
            <w:pPr>
              <w:kinsoku w:val="0"/>
              <w:overflowPunct w:val="0"/>
              <w:autoSpaceDE/>
              <w:autoSpaceDN/>
              <w:adjustRightInd/>
              <w:spacing w:line="278" w:lineRule="exact"/>
              <w:ind w:left="144"/>
              <w:textAlignment w:val="baseline"/>
              <w:rPr>
                <w:rFonts w:ascii="Arial" w:hAnsi="Arial" w:cs="Arial"/>
                <w:b/>
                <w:bCs/>
                <w:i/>
                <w:iCs/>
                <w:sz w:val="24"/>
                <w:szCs w:val="24"/>
              </w:rPr>
            </w:pPr>
            <w:r>
              <w:rPr>
                <w:rFonts w:ascii="Arial" w:hAnsi="Arial" w:cs="Arial"/>
                <w:sz w:val="24"/>
                <w:szCs w:val="24"/>
              </w:rPr>
              <w:t xml:space="preserve">1.00pu at any demand level </w:t>
            </w:r>
            <w:r>
              <w:rPr>
                <w:rFonts w:ascii="Arial" w:hAnsi="Arial" w:cs="Arial"/>
                <w:b/>
                <w:bCs/>
                <w:i/>
                <w:iCs/>
                <w:sz w:val="24"/>
                <w:szCs w:val="24"/>
              </w:rPr>
              <w:t>Note 5</w:t>
            </w:r>
          </w:p>
          <w:p w14:paraId="1C4ED217" w14:textId="77777777" w:rsidR="009C1403" w:rsidRDefault="00C6386D">
            <w:pPr>
              <w:kinsoku w:val="0"/>
              <w:overflowPunct w:val="0"/>
              <w:autoSpaceDE/>
              <w:autoSpaceDN/>
              <w:adjustRightInd/>
              <w:spacing w:before="6" w:after="8" w:line="278" w:lineRule="exact"/>
              <w:ind w:left="144" w:right="576"/>
              <w:textAlignment w:val="baseline"/>
              <w:rPr>
                <w:rFonts w:ascii="Arial" w:hAnsi="Arial" w:cs="Arial"/>
                <w:sz w:val="24"/>
                <w:szCs w:val="24"/>
              </w:rPr>
            </w:pPr>
            <w:r>
              <w:rPr>
                <w:rFonts w:ascii="Arial" w:hAnsi="Arial" w:cs="Arial"/>
                <w:sz w:val="24"/>
                <w:szCs w:val="24"/>
              </w:rPr>
              <w:t>or as otherwise agreed with the relevant Network Operator or Non-Embedded Customer.</w:t>
            </w:r>
          </w:p>
        </w:tc>
      </w:tr>
    </w:tbl>
    <w:p w14:paraId="72AAFF8D" w14:textId="77777777" w:rsidR="009C1403" w:rsidRDefault="009C1403">
      <w:pPr>
        <w:kinsoku w:val="0"/>
        <w:overflowPunct w:val="0"/>
        <w:autoSpaceDE/>
        <w:autoSpaceDN/>
        <w:adjustRightInd/>
        <w:spacing w:after="198" w:line="20" w:lineRule="exact"/>
        <w:ind w:left="14" w:right="14"/>
        <w:textAlignment w:val="baseline"/>
        <w:rPr>
          <w:sz w:val="24"/>
          <w:szCs w:val="24"/>
        </w:rPr>
      </w:pPr>
    </w:p>
    <w:p w14:paraId="251AB91D"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0D3C4ECD" w14:textId="77777777" w:rsidR="009C1403" w:rsidRDefault="00C6386D">
      <w:pPr>
        <w:tabs>
          <w:tab w:val="decimal" w:pos="936"/>
          <w:tab w:val="left" w:pos="1152"/>
        </w:tabs>
        <w:kinsoku w:val="0"/>
        <w:overflowPunct w:val="0"/>
        <w:autoSpaceDE/>
        <w:autoSpaceDN/>
        <w:adjustRightInd/>
        <w:spacing w:before="29" w:line="221" w:lineRule="exact"/>
        <w:ind w:left="1152" w:right="792" w:hanging="360"/>
        <w:jc w:val="both"/>
        <w:textAlignment w:val="baseline"/>
        <w:rPr>
          <w:rFonts w:ascii="Arial" w:hAnsi="Arial" w:cs="Arial"/>
          <w:spacing w:val="-3"/>
          <w:sz w:val="21"/>
          <w:szCs w:val="21"/>
        </w:rPr>
      </w:pPr>
      <w:r>
        <w:rPr>
          <w:rFonts w:ascii="Arial" w:hAnsi="Arial" w:cs="Arial"/>
          <w:spacing w:val="-3"/>
          <w:sz w:val="21"/>
          <w:szCs w:val="21"/>
        </w:rPr>
        <w:tab/>
        <w:t>3.</w:t>
      </w:r>
      <w:r>
        <w:rPr>
          <w:rFonts w:ascii="Arial" w:hAnsi="Arial" w:cs="Arial"/>
          <w:spacing w:val="-3"/>
          <w:sz w:val="21"/>
          <w:szCs w:val="21"/>
        </w:rPr>
        <w:tab/>
        <w:t>It is permissible to relax this to 90% of the nominal voltage if the affected substations are on the</w:t>
      </w:r>
      <w:r>
        <w:rPr>
          <w:rFonts w:ascii="Arial" w:hAnsi="Arial" w:cs="Arial"/>
          <w:spacing w:val="-3"/>
          <w:sz w:val="21"/>
          <w:szCs w:val="21"/>
        </w:rPr>
        <w:br/>
        <w:t>same radially fed spur post-fault, and:</w:t>
      </w:r>
    </w:p>
    <w:p w14:paraId="5DA7C9F7" w14:textId="77777777" w:rsidR="009C1403" w:rsidRDefault="00C6386D">
      <w:pPr>
        <w:numPr>
          <w:ilvl w:val="0"/>
          <w:numId w:val="12"/>
        </w:numPr>
        <w:kinsoku w:val="0"/>
        <w:overflowPunct w:val="0"/>
        <w:autoSpaceDE/>
        <w:autoSpaceDN/>
        <w:adjustRightInd/>
        <w:spacing w:before="15" w:line="220" w:lineRule="exact"/>
        <w:ind w:right="792"/>
        <w:textAlignment w:val="baseline"/>
        <w:rPr>
          <w:rFonts w:ascii="Arial" w:hAnsi="Arial" w:cs="Arial"/>
          <w:sz w:val="21"/>
          <w:szCs w:val="21"/>
        </w:rPr>
      </w:pPr>
      <w:r>
        <w:rPr>
          <w:rFonts w:ascii="Arial" w:hAnsi="Arial" w:cs="Arial"/>
          <w:sz w:val="21"/>
          <w:szCs w:val="21"/>
        </w:rPr>
        <w:t xml:space="preserve">there is no lower voltage interconnection from these substations to other </w:t>
      </w:r>
      <w:r>
        <w:rPr>
          <w:rFonts w:ascii="Arial" w:hAnsi="Arial" w:cs="Arial"/>
          <w:i/>
          <w:iCs/>
          <w:sz w:val="21"/>
          <w:szCs w:val="21"/>
        </w:rPr>
        <w:t xml:space="preserve">supergrid </w:t>
      </w:r>
      <w:r>
        <w:rPr>
          <w:rFonts w:ascii="Arial" w:hAnsi="Arial" w:cs="Arial"/>
          <w:sz w:val="21"/>
          <w:szCs w:val="21"/>
        </w:rPr>
        <w:t>substations; and</w:t>
      </w:r>
    </w:p>
    <w:p w14:paraId="08FBEB1D" w14:textId="77777777" w:rsidR="009C1403" w:rsidRDefault="00C6386D">
      <w:pPr>
        <w:numPr>
          <w:ilvl w:val="0"/>
          <w:numId w:val="12"/>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 xml:space="preserve">no auxiliaries of </w:t>
      </w:r>
      <w:r>
        <w:rPr>
          <w:rFonts w:ascii="Arial" w:hAnsi="Arial" w:cs="Arial"/>
          <w:i/>
          <w:iCs/>
          <w:spacing w:val="-3"/>
          <w:sz w:val="21"/>
          <w:szCs w:val="21"/>
        </w:rPr>
        <w:t xml:space="preserve">large power stations </w:t>
      </w:r>
      <w:r>
        <w:rPr>
          <w:rFonts w:ascii="Arial" w:hAnsi="Arial" w:cs="Arial"/>
          <w:spacing w:val="-3"/>
          <w:sz w:val="21"/>
          <w:szCs w:val="21"/>
        </w:rPr>
        <w:t>are derived from them.</w:t>
      </w:r>
    </w:p>
    <w:p w14:paraId="43777DF8" w14:textId="77777777" w:rsidR="009C1403" w:rsidRDefault="00C6386D">
      <w:pPr>
        <w:tabs>
          <w:tab w:val="decimal" w:pos="936"/>
          <w:tab w:val="left" w:pos="1152"/>
        </w:tabs>
        <w:kinsoku w:val="0"/>
        <w:overflowPunct w:val="0"/>
        <w:autoSpaceDE/>
        <w:autoSpaceDN/>
        <w:adjustRightInd/>
        <w:spacing w:before="17" w:line="223" w:lineRule="exact"/>
        <w:ind w:left="1152" w:right="792" w:hanging="360"/>
        <w:jc w:val="both"/>
        <w:textAlignment w:val="baseline"/>
        <w:rPr>
          <w:rFonts w:ascii="Arial" w:hAnsi="Arial" w:cs="Arial"/>
          <w:sz w:val="21"/>
          <w:szCs w:val="21"/>
        </w:rPr>
      </w:pPr>
      <w:r>
        <w:rPr>
          <w:rFonts w:ascii="Arial" w:hAnsi="Arial" w:cs="Arial"/>
          <w:sz w:val="21"/>
          <w:szCs w:val="21"/>
        </w:rPr>
        <w:tab/>
        <w:t>4.</w:t>
      </w:r>
      <w:r>
        <w:rPr>
          <w:rFonts w:ascii="Arial" w:hAnsi="Arial" w:cs="Arial"/>
          <w:sz w:val="21"/>
          <w:szCs w:val="21"/>
        </w:rPr>
        <w:tab/>
        <w:t>It is permissible to relax this to 105% of the nominal voltage if there is judged to be sufficient</w:t>
      </w:r>
      <w:r>
        <w:rPr>
          <w:rFonts w:ascii="Arial" w:hAnsi="Arial" w:cs="Arial"/>
          <w:sz w:val="21"/>
          <w:szCs w:val="21"/>
        </w:rPr>
        <w:br/>
        <w:t>certainty of meeting Security and Quality of Supply Standards in operational timescales, and operational measures to achieve these are identified at the planning stage.</w:t>
      </w:r>
    </w:p>
    <w:p w14:paraId="5A28630A" w14:textId="77777777" w:rsidR="009C1403" w:rsidRDefault="00C6386D">
      <w:pPr>
        <w:kinsoku w:val="0"/>
        <w:overflowPunct w:val="0"/>
        <w:autoSpaceDE/>
        <w:autoSpaceDN/>
        <w:adjustRightInd/>
        <w:spacing w:before="13" w:line="231" w:lineRule="exact"/>
        <w:ind w:left="1152" w:right="792" w:hanging="360"/>
        <w:jc w:val="both"/>
        <w:textAlignment w:val="baseline"/>
        <w:rPr>
          <w:rFonts w:ascii="Arial" w:hAnsi="Arial" w:cs="Arial"/>
          <w:sz w:val="21"/>
          <w:szCs w:val="21"/>
        </w:rPr>
      </w:pPr>
      <w:r>
        <w:rPr>
          <w:rFonts w:ascii="Arial" w:hAnsi="Arial" w:cs="Arial"/>
          <w:sz w:val="21"/>
          <w:szCs w:val="21"/>
        </w:rPr>
        <w:t>5. May be relaxed downwards following a secured event involving the outage of a Grid Supply Transformer, provided that there is judged to be sufficient certainty that the limits of Table 6.4(b) can be met in operational timescales.</w:t>
      </w:r>
    </w:p>
    <w:p w14:paraId="5A6C6F91" w14:textId="77777777" w:rsidR="009C1403" w:rsidRDefault="00C6386D">
      <w:pPr>
        <w:kinsoku w:val="0"/>
        <w:overflowPunct w:val="0"/>
        <w:autoSpaceDE/>
        <w:autoSpaceDN/>
        <w:adjustRightInd/>
        <w:spacing w:before="310" w:line="278" w:lineRule="exact"/>
        <w:ind w:left="1512" w:right="792" w:hanging="720"/>
        <w:jc w:val="both"/>
        <w:textAlignment w:val="baseline"/>
        <w:rPr>
          <w:rFonts w:ascii="Arial" w:hAnsi="Arial" w:cs="Arial"/>
          <w:sz w:val="24"/>
          <w:szCs w:val="24"/>
        </w:rPr>
      </w:pPr>
      <w:r>
        <w:rPr>
          <w:rFonts w:ascii="Arial" w:hAnsi="Arial" w:cs="Arial"/>
          <w:sz w:val="24"/>
          <w:szCs w:val="24"/>
        </w:rPr>
        <w:t xml:space="preserve">6.5. For a site or a group of sites with a combined </w:t>
      </w:r>
      <w:r>
        <w:rPr>
          <w:rFonts w:ascii="Arial" w:hAnsi="Arial" w:cs="Arial"/>
          <w:i/>
          <w:iCs/>
          <w:sz w:val="24"/>
          <w:szCs w:val="24"/>
        </w:rPr>
        <w:t xml:space="preserve">group demand </w:t>
      </w:r>
      <w:r>
        <w:rPr>
          <w:rFonts w:ascii="Arial" w:hAnsi="Arial" w:cs="Arial"/>
          <w:sz w:val="24"/>
          <w:szCs w:val="24"/>
        </w:rPr>
        <w:t>of less than 1500MW, operational measures shall be identified at the planning stage to ensure that the requirements of Table 6.3 and 6.4 can be met in operational</w:t>
      </w:r>
    </w:p>
    <w:p w14:paraId="0D00EDF6" w14:textId="77777777" w:rsidR="009C1403" w:rsidRDefault="00C6386D">
      <w:pPr>
        <w:kinsoku w:val="0"/>
        <w:overflowPunct w:val="0"/>
        <w:autoSpaceDE/>
        <w:autoSpaceDN/>
        <w:adjustRightInd/>
        <w:spacing w:before="5" w:line="278" w:lineRule="exact"/>
        <w:ind w:left="1512" w:right="792"/>
        <w:textAlignment w:val="baseline"/>
        <w:rPr>
          <w:rFonts w:ascii="Arial" w:hAnsi="Arial" w:cs="Arial"/>
          <w:sz w:val="24"/>
          <w:szCs w:val="24"/>
        </w:rPr>
      </w:pPr>
      <w:r>
        <w:rPr>
          <w:rFonts w:ascii="Arial" w:hAnsi="Arial" w:cs="Arial"/>
          <w:sz w:val="24"/>
          <w:szCs w:val="24"/>
        </w:rPr>
        <w:t xml:space="preserve">timescales for all sites remaining connected following any </w:t>
      </w:r>
      <w:r>
        <w:rPr>
          <w:rFonts w:ascii="Arial" w:hAnsi="Arial" w:cs="Arial"/>
          <w:i/>
          <w:iCs/>
          <w:sz w:val="24"/>
          <w:szCs w:val="24"/>
        </w:rPr>
        <w:t xml:space="preserve">secured event </w:t>
      </w:r>
      <w:r>
        <w:rPr>
          <w:rFonts w:ascii="Arial" w:hAnsi="Arial" w:cs="Arial"/>
          <w:sz w:val="24"/>
          <w:szCs w:val="24"/>
        </w:rPr>
        <w:t xml:space="preserve">for which it is not required to secure the full </w:t>
      </w:r>
      <w:r>
        <w:rPr>
          <w:rFonts w:ascii="Arial" w:hAnsi="Arial" w:cs="Arial"/>
          <w:i/>
          <w:iCs/>
          <w:sz w:val="24"/>
          <w:szCs w:val="24"/>
        </w:rPr>
        <w:t>group demand</w:t>
      </w:r>
      <w:r>
        <w:rPr>
          <w:rFonts w:ascii="Arial" w:hAnsi="Arial" w:cs="Arial"/>
          <w:sz w:val="24"/>
          <w:szCs w:val="24"/>
        </w:rPr>
        <w:t>.</w:t>
      </w:r>
    </w:p>
    <w:p w14:paraId="77B5B980" w14:textId="77777777" w:rsidR="009C1403" w:rsidRDefault="00C6386D">
      <w:pPr>
        <w:kinsoku w:val="0"/>
        <w:overflowPunct w:val="0"/>
        <w:autoSpaceDE/>
        <w:autoSpaceDN/>
        <w:adjustRightInd/>
        <w:spacing w:before="361" w:line="277" w:lineRule="exact"/>
        <w:ind w:left="792"/>
        <w:textAlignment w:val="baseline"/>
        <w:rPr>
          <w:rFonts w:ascii="Arial" w:hAnsi="Arial" w:cs="Arial"/>
          <w:b/>
          <w:bCs/>
          <w:sz w:val="24"/>
          <w:szCs w:val="24"/>
        </w:rPr>
      </w:pPr>
      <w:r>
        <w:rPr>
          <w:rFonts w:ascii="Arial" w:hAnsi="Arial" w:cs="Arial"/>
          <w:b/>
          <w:bCs/>
          <w:sz w:val="24"/>
          <w:szCs w:val="24"/>
        </w:rPr>
        <w:t>Voltage Limits in Operational Timescales</w:t>
      </w:r>
    </w:p>
    <w:p w14:paraId="119A5A1D" w14:textId="77777777" w:rsidR="009C1403" w:rsidRDefault="00C6386D">
      <w:pPr>
        <w:kinsoku w:val="0"/>
        <w:overflowPunct w:val="0"/>
        <w:autoSpaceDE/>
        <w:autoSpaceDN/>
        <w:adjustRightInd/>
        <w:spacing w:before="236" w:line="278" w:lineRule="exact"/>
        <w:ind w:left="792"/>
        <w:textAlignment w:val="baseline"/>
        <w:rPr>
          <w:rFonts w:ascii="Arial" w:hAnsi="Arial" w:cs="Arial"/>
          <w:spacing w:val="3"/>
          <w:sz w:val="24"/>
          <w:szCs w:val="24"/>
        </w:rPr>
      </w:pPr>
      <w:r>
        <w:rPr>
          <w:rFonts w:ascii="Arial" w:hAnsi="Arial" w:cs="Arial"/>
          <w:spacing w:val="3"/>
          <w:sz w:val="24"/>
          <w:szCs w:val="24"/>
        </w:rPr>
        <w:t>6.6. A voltage condition is unacceptable in operational timescales if:</w:t>
      </w:r>
    </w:p>
    <w:p w14:paraId="697FD2B0" w14:textId="77777777" w:rsidR="009C1403" w:rsidRDefault="00C6386D">
      <w:pPr>
        <w:kinsoku w:val="0"/>
        <w:overflowPunct w:val="0"/>
        <w:autoSpaceDE/>
        <w:autoSpaceDN/>
        <w:adjustRightInd/>
        <w:spacing w:before="112" w:line="278" w:lineRule="exact"/>
        <w:ind w:left="2448" w:right="792" w:hanging="936"/>
        <w:jc w:val="both"/>
        <w:textAlignment w:val="baseline"/>
        <w:rPr>
          <w:rFonts w:ascii="Arial" w:hAnsi="Arial" w:cs="Arial"/>
          <w:sz w:val="24"/>
          <w:szCs w:val="24"/>
        </w:rPr>
      </w:pPr>
      <w:r>
        <w:rPr>
          <w:rFonts w:ascii="Arial" w:hAnsi="Arial" w:cs="Arial"/>
          <w:sz w:val="24"/>
          <w:szCs w:val="24"/>
        </w:rPr>
        <w:t xml:space="preserve">6.6.1. there is any inability to achieve pre-fault </w:t>
      </w:r>
      <w:r>
        <w:rPr>
          <w:rFonts w:ascii="Arial" w:hAnsi="Arial" w:cs="Arial"/>
          <w:i/>
          <w:iCs/>
          <w:sz w:val="24"/>
          <w:szCs w:val="24"/>
        </w:rPr>
        <w:t xml:space="preserve">steady-state </w:t>
      </w:r>
      <w:r>
        <w:rPr>
          <w:rFonts w:ascii="Arial" w:hAnsi="Arial" w:cs="Arial"/>
          <w:sz w:val="24"/>
          <w:szCs w:val="24"/>
        </w:rPr>
        <w:t xml:space="preserve">voltages as specified in Table 6.3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w:t>
      </w:r>
    </w:p>
    <w:p w14:paraId="67C2A711" w14:textId="77777777" w:rsidR="009C1403" w:rsidRDefault="00C6386D">
      <w:pPr>
        <w:kinsoku w:val="0"/>
        <w:overflowPunct w:val="0"/>
        <w:autoSpaceDE/>
        <w:autoSpaceDN/>
        <w:adjustRightInd/>
        <w:spacing w:before="120" w:line="278" w:lineRule="exact"/>
        <w:ind w:left="1512"/>
        <w:textAlignment w:val="baseline"/>
        <w:rPr>
          <w:rFonts w:ascii="Arial" w:hAnsi="Arial" w:cs="Arial"/>
          <w:spacing w:val="30"/>
          <w:sz w:val="24"/>
          <w:szCs w:val="24"/>
        </w:rPr>
      </w:pPr>
      <w:r>
        <w:rPr>
          <w:rFonts w:ascii="Arial" w:hAnsi="Arial" w:cs="Arial"/>
          <w:spacing w:val="30"/>
          <w:sz w:val="24"/>
          <w:szCs w:val="24"/>
        </w:rPr>
        <w:t>or</w:t>
      </w:r>
    </w:p>
    <w:p w14:paraId="31901E0E" w14:textId="77777777" w:rsidR="009C1403" w:rsidRDefault="009C1403">
      <w:pPr>
        <w:widowControl/>
        <w:rPr>
          <w:sz w:val="24"/>
          <w:szCs w:val="24"/>
        </w:rPr>
        <w:sectPr w:rsidR="009C1403">
          <w:headerReference w:type="default" r:id="rId47"/>
          <w:pgSz w:w="11904" w:h="16834"/>
          <w:pgMar w:top="1440" w:right="624" w:bottom="508" w:left="624" w:header="720" w:footer="720" w:gutter="0"/>
          <w:cols w:space="720"/>
          <w:noEndnote/>
        </w:sectPr>
      </w:pPr>
    </w:p>
    <w:p w14:paraId="00DDC1A0" w14:textId="5B0173B2" w:rsidR="009C1403" w:rsidRDefault="00C6386D">
      <w:pPr>
        <w:tabs>
          <w:tab w:val="left" w:pos="2376"/>
        </w:tabs>
        <w:kinsoku w:val="0"/>
        <w:overflowPunct w:val="0"/>
        <w:autoSpaceDE/>
        <w:autoSpaceDN/>
        <w:adjustRightInd/>
        <w:spacing w:before="6" w:line="277" w:lineRule="exact"/>
        <w:ind w:left="1512"/>
        <w:textAlignment w:val="baseline"/>
        <w:rPr>
          <w:rFonts w:ascii="Arial" w:hAnsi="Arial" w:cs="Arial"/>
          <w:spacing w:val="-1"/>
          <w:sz w:val="24"/>
          <w:szCs w:val="24"/>
        </w:rPr>
      </w:pPr>
      <w:r>
        <w:rPr>
          <w:rFonts w:ascii="Arial" w:hAnsi="Arial" w:cs="Arial"/>
          <w:spacing w:val="-1"/>
          <w:sz w:val="24"/>
          <w:szCs w:val="24"/>
        </w:rPr>
        <w:t>6.6.2.</w:t>
      </w:r>
      <w:r>
        <w:rPr>
          <w:rFonts w:ascii="Arial" w:hAnsi="Arial" w:cs="Arial"/>
          <w:spacing w:val="-1"/>
          <w:sz w:val="24"/>
          <w:szCs w:val="24"/>
        </w:rPr>
        <w:tab/>
        <w:t>if, after either</w:t>
      </w:r>
    </w:p>
    <w:p w14:paraId="5659D5FD" w14:textId="77777777" w:rsidR="009C1403" w:rsidRDefault="00C6386D">
      <w:pPr>
        <w:kinsoku w:val="0"/>
        <w:overflowPunct w:val="0"/>
        <w:autoSpaceDE/>
        <w:autoSpaceDN/>
        <w:adjustRightInd/>
        <w:spacing w:before="124" w:after="90" w:line="280" w:lineRule="exact"/>
        <w:ind w:left="2808"/>
        <w:textAlignment w:val="baseline"/>
        <w:rPr>
          <w:rFonts w:ascii="Arial" w:hAnsi="Arial" w:cs="Arial"/>
          <w:sz w:val="24"/>
          <w:szCs w:val="24"/>
        </w:rPr>
      </w:pPr>
      <w:r>
        <w:rPr>
          <w:rFonts w:ascii="Arial" w:hAnsi="Arial" w:cs="Arial"/>
          <w:sz w:val="24"/>
          <w:szCs w:val="24"/>
        </w:rPr>
        <w:t xml:space="preserve">6.6.2.1. a </w:t>
      </w:r>
      <w:r>
        <w:rPr>
          <w:rFonts w:ascii="Arial" w:hAnsi="Arial" w:cs="Arial"/>
          <w:i/>
          <w:iCs/>
          <w:sz w:val="24"/>
          <w:szCs w:val="24"/>
        </w:rPr>
        <w:t>secured event</w:t>
      </w:r>
      <w:r>
        <w:rPr>
          <w:rFonts w:ascii="Arial" w:hAnsi="Arial" w:cs="Arial"/>
          <w:sz w:val="24"/>
          <w:szCs w:val="24"/>
        </w:rPr>
        <w:t>,</w:t>
      </w:r>
    </w:p>
    <w:p w14:paraId="4F7333F6" w14:textId="77777777" w:rsidR="009C1403" w:rsidRDefault="00C6386D">
      <w:pPr>
        <w:kinsoku w:val="0"/>
        <w:overflowPunct w:val="0"/>
        <w:autoSpaceDE/>
        <w:autoSpaceDN/>
        <w:adjustRightInd/>
        <w:spacing w:before="2" w:after="110"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19D3CA3" w14:textId="77777777" w:rsidR="009C1403" w:rsidRDefault="00C6386D">
      <w:pPr>
        <w:kinsoku w:val="0"/>
        <w:overflowPunct w:val="0"/>
        <w:autoSpaceDE/>
        <w:autoSpaceDN/>
        <w:adjustRightInd/>
        <w:spacing w:line="280" w:lineRule="exact"/>
        <w:ind w:left="2736"/>
        <w:textAlignment w:val="baseline"/>
        <w:rPr>
          <w:rFonts w:ascii="Arial" w:hAnsi="Arial" w:cs="Arial"/>
          <w:i/>
          <w:iCs/>
          <w:sz w:val="24"/>
          <w:szCs w:val="24"/>
        </w:rPr>
      </w:pPr>
      <w:r>
        <w:rPr>
          <w:rFonts w:ascii="Arial" w:hAnsi="Arial" w:cs="Arial"/>
          <w:sz w:val="24"/>
          <w:szCs w:val="24"/>
        </w:rPr>
        <w:t xml:space="preserve">6.6.2.2. </w:t>
      </w:r>
      <w:r>
        <w:rPr>
          <w:rFonts w:ascii="Arial" w:hAnsi="Arial" w:cs="Arial"/>
          <w:i/>
          <w:iCs/>
          <w:sz w:val="24"/>
          <w:szCs w:val="24"/>
        </w:rPr>
        <w:t>operational switching</w:t>
      </w:r>
    </w:p>
    <w:p w14:paraId="582BEBA4" w14:textId="77777777" w:rsidR="009C1403" w:rsidRDefault="00C6386D">
      <w:pPr>
        <w:kinsoku w:val="0"/>
        <w:overflowPunct w:val="0"/>
        <w:autoSpaceDE/>
        <w:autoSpaceDN/>
        <w:adjustRightInd/>
        <w:spacing w:before="132" w:line="271" w:lineRule="exact"/>
        <w:ind w:left="1512" w:right="79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onshore transmission system </w:t>
      </w:r>
      <w:r>
        <w:rPr>
          <w:rFonts w:ascii="Arial" w:hAnsi="Arial" w:cs="Arial"/>
          <w:sz w:val="24"/>
          <w:szCs w:val="24"/>
        </w:rPr>
        <w:t xml:space="preserve">in the </w:t>
      </w:r>
      <w:r>
        <w:rPr>
          <w:rFonts w:ascii="Arial" w:hAnsi="Arial" w:cs="Arial"/>
          <w:i/>
          <w:iCs/>
          <w:sz w:val="24"/>
          <w:szCs w:val="24"/>
        </w:rPr>
        <w:t xml:space="preserve">steady state </w:t>
      </w:r>
      <w:r>
        <w:rPr>
          <w:rFonts w:ascii="Arial" w:hAnsi="Arial" w:cs="Arial"/>
          <w:sz w:val="24"/>
          <w:szCs w:val="24"/>
        </w:rPr>
        <w:t>after the relevant event above, either of the following conditions applies:</w:t>
      </w:r>
    </w:p>
    <w:p w14:paraId="27FBD5C9" w14:textId="77777777" w:rsidR="009C1403" w:rsidRDefault="00C6386D">
      <w:pPr>
        <w:kinsoku w:val="0"/>
        <w:overflowPunct w:val="0"/>
        <w:autoSpaceDE/>
        <w:autoSpaceDN/>
        <w:adjustRightInd/>
        <w:spacing w:before="120" w:after="96" w:line="280" w:lineRule="exact"/>
        <w:ind w:left="3672" w:right="792" w:hanging="936"/>
        <w:jc w:val="both"/>
        <w:textAlignment w:val="baseline"/>
        <w:rPr>
          <w:rFonts w:ascii="Arial" w:hAnsi="Arial" w:cs="Arial"/>
          <w:sz w:val="24"/>
          <w:szCs w:val="24"/>
        </w:rPr>
      </w:pPr>
      <w:r>
        <w:rPr>
          <w:rFonts w:ascii="Arial" w:hAnsi="Arial" w:cs="Arial"/>
          <w:sz w:val="24"/>
          <w:szCs w:val="24"/>
        </w:rPr>
        <w:t xml:space="preserve">6.6.2.3. the </w:t>
      </w:r>
      <w:r>
        <w:rPr>
          <w:rFonts w:ascii="Arial" w:hAnsi="Arial" w:cs="Arial"/>
          <w:i/>
          <w:iCs/>
          <w:sz w:val="24"/>
          <w:szCs w:val="24"/>
        </w:rPr>
        <w:t xml:space="preserve">voltage step change </w:t>
      </w:r>
      <w:r>
        <w:rPr>
          <w:rFonts w:ascii="Arial" w:hAnsi="Arial" w:cs="Arial"/>
          <w:sz w:val="24"/>
          <w:szCs w:val="24"/>
        </w:rPr>
        <w:t xml:space="preserve">at an interface between the </w:t>
      </w:r>
      <w:r>
        <w:rPr>
          <w:rFonts w:ascii="Arial" w:hAnsi="Arial" w:cs="Arial"/>
          <w:i/>
          <w:iCs/>
          <w:sz w:val="24"/>
          <w:szCs w:val="24"/>
        </w:rPr>
        <w:t xml:space="preserve">onshore transmission system </w:t>
      </w:r>
      <w:r>
        <w:rPr>
          <w:rFonts w:ascii="Arial" w:hAnsi="Arial" w:cs="Arial"/>
          <w:sz w:val="24"/>
          <w:szCs w:val="24"/>
        </w:rPr>
        <w:t xml:space="preserve">and a </w:t>
      </w:r>
      <w:r>
        <w:rPr>
          <w:rFonts w:ascii="Arial" w:hAnsi="Arial" w:cs="Arial"/>
          <w:i/>
          <w:iCs/>
          <w:sz w:val="24"/>
          <w:szCs w:val="24"/>
        </w:rPr>
        <w:t xml:space="preserve">User System </w:t>
      </w:r>
      <w:r>
        <w:rPr>
          <w:rFonts w:ascii="Arial" w:hAnsi="Arial" w:cs="Arial"/>
          <w:sz w:val="24"/>
          <w:szCs w:val="24"/>
        </w:rPr>
        <w:t>exceeds that specified in Table 6.5,</w:t>
      </w:r>
    </w:p>
    <w:p w14:paraId="03454662" w14:textId="77777777" w:rsidR="009C1403" w:rsidRDefault="00C6386D">
      <w:pPr>
        <w:kinsoku w:val="0"/>
        <w:overflowPunct w:val="0"/>
        <w:autoSpaceDE/>
        <w:autoSpaceDN/>
        <w:adjustRightInd/>
        <w:spacing w:before="2" w:after="96" w:line="277" w:lineRule="exact"/>
        <w:ind w:left="2376"/>
        <w:textAlignment w:val="baseline"/>
        <w:rPr>
          <w:rFonts w:ascii="Arial" w:hAnsi="Arial" w:cs="Arial"/>
          <w:spacing w:val="39"/>
          <w:sz w:val="24"/>
          <w:szCs w:val="24"/>
        </w:rPr>
      </w:pPr>
      <w:r>
        <w:rPr>
          <w:rFonts w:ascii="Arial" w:hAnsi="Arial" w:cs="Arial"/>
          <w:spacing w:val="39"/>
          <w:sz w:val="24"/>
          <w:szCs w:val="24"/>
        </w:rPr>
        <w:t>or</w:t>
      </w:r>
    </w:p>
    <w:p w14:paraId="13A9C039" w14:textId="77777777" w:rsidR="009C1403" w:rsidRDefault="00C6386D">
      <w:pPr>
        <w:kinsoku w:val="0"/>
        <w:overflowPunct w:val="0"/>
        <w:autoSpaceDE/>
        <w:autoSpaceDN/>
        <w:adjustRightInd/>
        <w:spacing w:line="280" w:lineRule="exact"/>
        <w:ind w:left="3672" w:right="792" w:hanging="864"/>
        <w:jc w:val="both"/>
        <w:textAlignment w:val="baseline"/>
        <w:rPr>
          <w:rFonts w:ascii="Arial" w:hAnsi="Arial" w:cs="Arial"/>
          <w:sz w:val="24"/>
          <w:szCs w:val="24"/>
        </w:rPr>
      </w:pPr>
      <w:r>
        <w:rPr>
          <w:rFonts w:ascii="Arial" w:hAnsi="Arial" w:cs="Arial"/>
          <w:sz w:val="24"/>
          <w:szCs w:val="24"/>
        </w:rPr>
        <w:t xml:space="preserve">6.6.2.4.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6.4 at </w:t>
      </w:r>
      <w:r>
        <w:rPr>
          <w:rFonts w:ascii="Arial" w:hAnsi="Arial" w:cs="Arial"/>
          <w:i/>
          <w:iCs/>
          <w:sz w:val="24"/>
          <w:szCs w:val="24"/>
        </w:rPr>
        <w:t xml:space="preserve">onshore transmission system </w:t>
      </w:r>
      <w:r>
        <w:rPr>
          <w:rFonts w:ascii="Arial" w:hAnsi="Arial" w:cs="Arial"/>
          <w:sz w:val="24"/>
          <w:szCs w:val="24"/>
        </w:rPr>
        <w:t xml:space="preserve">substations or </w:t>
      </w:r>
      <w:r>
        <w:rPr>
          <w:rFonts w:ascii="Arial" w:hAnsi="Arial" w:cs="Arial"/>
          <w:i/>
          <w:iCs/>
          <w:sz w:val="24"/>
          <w:szCs w:val="24"/>
        </w:rPr>
        <w:t>GSP</w:t>
      </w:r>
      <w:r>
        <w:rPr>
          <w:rFonts w:ascii="Arial" w:hAnsi="Arial" w:cs="Arial"/>
          <w:sz w:val="24"/>
          <w:szCs w:val="24"/>
        </w:rPr>
        <w:t>s using manual and/or automatic facilities available, including the switching in or out of relevant equipment.</w:t>
      </w:r>
    </w:p>
    <w:p w14:paraId="723FFB09" w14:textId="77777777" w:rsidR="009C1403" w:rsidRDefault="00C6386D">
      <w:pPr>
        <w:kinsoku w:val="0"/>
        <w:overflowPunct w:val="0"/>
        <w:autoSpaceDE/>
        <w:autoSpaceDN/>
        <w:adjustRightInd/>
        <w:spacing w:before="365" w:after="74" w:line="257" w:lineRule="exact"/>
        <w:jc w:val="center"/>
        <w:textAlignment w:val="baseline"/>
        <w:rPr>
          <w:rFonts w:ascii="Arial" w:hAnsi="Arial" w:cs="Arial"/>
          <w:sz w:val="22"/>
          <w:szCs w:val="22"/>
        </w:rPr>
      </w:pPr>
      <w:r>
        <w:rPr>
          <w:rFonts w:ascii="Arial" w:hAnsi="Arial" w:cs="Arial"/>
          <w:sz w:val="22"/>
          <w:szCs w:val="22"/>
        </w:rPr>
        <w:t>Table 6.3 Pre-Fault Steady State Voltage Limits and Targets in Operational Timescales</w:t>
      </w:r>
    </w:p>
    <w:tbl>
      <w:tblPr>
        <w:tblW w:w="0" w:type="auto"/>
        <w:tblInd w:w="50" w:type="dxa"/>
        <w:tblLayout w:type="fixed"/>
        <w:tblCellMar>
          <w:left w:w="0" w:type="dxa"/>
          <w:right w:w="0" w:type="dxa"/>
        </w:tblCellMar>
        <w:tblLook w:val="0000" w:firstRow="0" w:lastRow="0" w:firstColumn="0" w:lastColumn="0" w:noHBand="0" w:noVBand="0"/>
      </w:tblPr>
      <w:tblGrid>
        <w:gridCol w:w="1627"/>
        <w:gridCol w:w="2530"/>
        <w:gridCol w:w="3062"/>
        <w:gridCol w:w="3355"/>
      </w:tblGrid>
      <w:tr w:rsidR="009C1403" w14:paraId="44B1EBBE" w14:textId="77777777">
        <w:trPr>
          <w:trHeight w:hRule="exact" w:val="379"/>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B8E7F2F" w14:textId="77777777" w:rsidR="009C1403" w:rsidRDefault="00C6386D">
            <w:pPr>
              <w:numPr>
                <w:ilvl w:val="0"/>
                <w:numId w:val="13"/>
              </w:numPr>
              <w:kinsoku w:val="0"/>
              <w:overflowPunct w:val="0"/>
              <w:autoSpaceDE/>
              <w:autoSpaceDN/>
              <w:adjustRightInd/>
              <w:spacing w:before="40" w:after="54" w:line="280"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171D45B6" w14:textId="77777777">
        <w:trPr>
          <w:trHeight w:hRule="exact" w:val="864"/>
        </w:trPr>
        <w:tc>
          <w:tcPr>
            <w:tcW w:w="1627" w:type="dxa"/>
            <w:tcBorders>
              <w:top w:val="single" w:sz="7" w:space="0" w:color="auto"/>
              <w:left w:val="single" w:sz="7" w:space="0" w:color="auto"/>
              <w:bottom w:val="single" w:sz="7" w:space="0" w:color="auto"/>
              <w:right w:val="single" w:sz="7" w:space="0" w:color="auto"/>
            </w:tcBorders>
            <w:vAlign w:val="center"/>
          </w:tcPr>
          <w:p w14:paraId="78AD9E4E"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Nominal</w:t>
            </w:r>
            <w:r>
              <w:rPr>
                <w:rFonts w:ascii="Arial" w:hAnsi="Arial" w:cs="Arial"/>
                <w:sz w:val="24"/>
                <w:szCs w:val="24"/>
              </w:rPr>
              <w:br/>
              <w:t>Voltage</w:t>
            </w:r>
          </w:p>
        </w:tc>
        <w:tc>
          <w:tcPr>
            <w:tcW w:w="2530" w:type="dxa"/>
            <w:tcBorders>
              <w:top w:val="single" w:sz="7" w:space="0" w:color="auto"/>
              <w:left w:val="single" w:sz="7" w:space="0" w:color="auto"/>
              <w:bottom w:val="single" w:sz="7" w:space="0" w:color="auto"/>
              <w:right w:val="single" w:sz="7" w:space="0" w:color="auto"/>
            </w:tcBorders>
          </w:tcPr>
          <w:p w14:paraId="379EFEB6" w14:textId="77777777" w:rsidR="009C1403" w:rsidRDefault="00C6386D">
            <w:pPr>
              <w:kinsoku w:val="0"/>
              <w:overflowPunct w:val="0"/>
              <w:autoSpaceDE/>
              <w:autoSpaceDN/>
              <w:adjustRightInd/>
              <w:spacing w:line="276" w:lineRule="exact"/>
              <w:jc w:val="center"/>
              <w:textAlignment w:val="baseline"/>
              <w:rPr>
                <w:rFonts w:ascii="Arial" w:hAnsi="Arial" w:cs="Arial"/>
                <w:sz w:val="24"/>
                <w:szCs w:val="24"/>
              </w:rPr>
            </w:pPr>
            <w:r>
              <w:rPr>
                <w:rFonts w:ascii="Arial" w:hAnsi="Arial" w:cs="Arial"/>
                <w:sz w:val="24"/>
                <w:szCs w:val="24"/>
              </w:rPr>
              <w:t>PU Value (1pu</w:t>
            </w:r>
            <w:r>
              <w:rPr>
                <w:rFonts w:ascii="Arial" w:hAnsi="Arial" w:cs="Arial"/>
                <w:sz w:val="24"/>
                <w:szCs w:val="24"/>
              </w:rPr>
              <w:br/>
              <w:t>relates to the</w:t>
            </w:r>
            <w:r>
              <w:rPr>
                <w:rFonts w:ascii="Arial" w:hAnsi="Arial" w:cs="Arial"/>
                <w:sz w:val="24"/>
                <w:szCs w:val="24"/>
              </w:rPr>
              <w:br/>
              <w:t>Nominal Voltage)</w:t>
            </w:r>
          </w:p>
        </w:tc>
        <w:tc>
          <w:tcPr>
            <w:tcW w:w="3062" w:type="dxa"/>
            <w:tcBorders>
              <w:top w:val="single" w:sz="7" w:space="0" w:color="auto"/>
              <w:left w:val="single" w:sz="7" w:space="0" w:color="auto"/>
              <w:bottom w:val="single" w:sz="7" w:space="0" w:color="auto"/>
              <w:right w:val="single" w:sz="7" w:space="0" w:color="auto"/>
            </w:tcBorders>
            <w:vAlign w:val="center"/>
          </w:tcPr>
          <w:p w14:paraId="699E6701"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Minimum (percentage of</w:t>
            </w:r>
            <w:r>
              <w:rPr>
                <w:rFonts w:ascii="Arial" w:hAnsi="Arial" w:cs="Arial"/>
                <w:sz w:val="24"/>
                <w:szCs w:val="24"/>
              </w:rPr>
              <w:br/>
              <w:t>Nominal Voltage)</w:t>
            </w:r>
          </w:p>
        </w:tc>
        <w:tc>
          <w:tcPr>
            <w:tcW w:w="3355" w:type="dxa"/>
            <w:tcBorders>
              <w:top w:val="single" w:sz="7" w:space="0" w:color="auto"/>
              <w:left w:val="single" w:sz="7" w:space="0" w:color="auto"/>
              <w:bottom w:val="single" w:sz="7" w:space="0" w:color="auto"/>
              <w:right w:val="single" w:sz="7" w:space="0" w:color="auto"/>
            </w:tcBorders>
            <w:vAlign w:val="center"/>
          </w:tcPr>
          <w:p w14:paraId="7CE277DD" w14:textId="77777777" w:rsidR="009C1403" w:rsidRDefault="00C6386D">
            <w:pPr>
              <w:kinsoku w:val="0"/>
              <w:overflowPunct w:val="0"/>
              <w:autoSpaceDE/>
              <w:autoSpaceDN/>
              <w:adjustRightInd/>
              <w:spacing w:before="182" w:after="139" w:line="269" w:lineRule="exact"/>
              <w:jc w:val="center"/>
              <w:textAlignment w:val="baseline"/>
              <w:rPr>
                <w:rFonts w:ascii="Arial" w:hAnsi="Arial" w:cs="Arial"/>
                <w:sz w:val="24"/>
                <w:szCs w:val="24"/>
              </w:rPr>
            </w:pPr>
            <w:r>
              <w:rPr>
                <w:rFonts w:ascii="Arial" w:hAnsi="Arial" w:cs="Arial"/>
                <w:sz w:val="24"/>
                <w:szCs w:val="24"/>
              </w:rPr>
              <w:t>Maximum (percentage of</w:t>
            </w:r>
            <w:r>
              <w:rPr>
                <w:rFonts w:ascii="Arial" w:hAnsi="Arial" w:cs="Arial"/>
                <w:sz w:val="24"/>
                <w:szCs w:val="24"/>
              </w:rPr>
              <w:br/>
              <w:t>Nominal Voltage)</w:t>
            </w:r>
          </w:p>
        </w:tc>
      </w:tr>
      <w:tr w:rsidR="009C1403" w14:paraId="3E6171CC"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5908044C" w14:textId="77777777" w:rsidR="009C1403" w:rsidRDefault="00C6386D">
            <w:pPr>
              <w:kinsoku w:val="0"/>
              <w:overflowPunct w:val="0"/>
              <w:autoSpaceDE/>
              <w:autoSpaceDN/>
              <w:adjustRightInd/>
              <w:spacing w:line="271"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399C5C2" w14:textId="77777777" w:rsidR="009C1403" w:rsidRDefault="00C6386D">
            <w:pPr>
              <w:kinsoku w:val="0"/>
              <w:overflowPunct w:val="0"/>
              <w:autoSpaceDE/>
              <w:autoSpaceDN/>
              <w:adjustRightInd/>
              <w:spacing w:after="264" w:line="277" w:lineRule="exact"/>
              <w:ind w:right="513"/>
              <w:jc w:val="right"/>
              <w:textAlignment w:val="baseline"/>
              <w:rPr>
                <w:rFonts w:ascii="Arial" w:hAnsi="Arial" w:cs="Arial"/>
                <w:sz w:val="24"/>
                <w:szCs w:val="24"/>
              </w:rPr>
            </w:pPr>
            <w:r>
              <w:rPr>
                <w:rFonts w:ascii="Arial" w:hAnsi="Arial" w:cs="Arial"/>
                <w:sz w:val="24"/>
                <w:szCs w:val="24"/>
              </w:rPr>
              <w:t>0.95pu-1.05pu</w:t>
            </w:r>
          </w:p>
        </w:tc>
        <w:tc>
          <w:tcPr>
            <w:tcW w:w="3062" w:type="dxa"/>
            <w:tcBorders>
              <w:top w:val="single" w:sz="7" w:space="0" w:color="auto"/>
              <w:left w:val="single" w:sz="7" w:space="0" w:color="auto"/>
              <w:bottom w:val="single" w:sz="7" w:space="0" w:color="auto"/>
              <w:right w:val="single" w:sz="7" w:space="0" w:color="auto"/>
            </w:tcBorders>
            <w:vAlign w:val="center"/>
          </w:tcPr>
          <w:p w14:paraId="5D445767"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1D9DF8A" w14:textId="77777777" w:rsidR="009C1403" w:rsidRDefault="00C6386D">
            <w:pPr>
              <w:kinsoku w:val="0"/>
              <w:overflowPunct w:val="0"/>
              <w:autoSpaceDE/>
              <w:autoSpaceDN/>
              <w:adjustRightInd/>
              <w:spacing w:before="174" w:after="120" w:line="277" w:lineRule="exact"/>
              <w:jc w:val="center"/>
              <w:textAlignment w:val="baseline"/>
              <w:rPr>
                <w:rFonts w:ascii="Arial" w:hAnsi="Arial" w:cs="Arial"/>
                <w:sz w:val="24"/>
                <w:szCs w:val="24"/>
              </w:rPr>
            </w:pPr>
            <w:r>
              <w:rPr>
                <w:rFonts w:ascii="Arial" w:hAnsi="Arial" w:cs="Arial"/>
                <w:sz w:val="24"/>
                <w:szCs w:val="24"/>
              </w:rPr>
              <w:t>+5%</w:t>
            </w:r>
          </w:p>
        </w:tc>
      </w:tr>
      <w:tr w:rsidR="009C1403" w14:paraId="67BEA8F5" w14:textId="77777777">
        <w:trPr>
          <w:trHeight w:hRule="exact" w:val="576"/>
        </w:trPr>
        <w:tc>
          <w:tcPr>
            <w:tcW w:w="1627" w:type="dxa"/>
            <w:tcBorders>
              <w:top w:val="single" w:sz="7" w:space="0" w:color="auto"/>
              <w:left w:val="single" w:sz="7" w:space="0" w:color="auto"/>
              <w:bottom w:val="single" w:sz="7" w:space="0" w:color="auto"/>
              <w:right w:val="single" w:sz="7" w:space="0" w:color="auto"/>
            </w:tcBorders>
          </w:tcPr>
          <w:p w14:paraId="3B576F95" w14:textId="77777777" w:rsidR="009C1403" w:rsidRDefault="00C6386D">
            <w:pPr>
              <w:kinsoku w:val="0"/>
              <w:overflowPunct w:val="0"/>
              <w:autoSpaceDE/>
              <w:autoSpaceDN/>
              <w:adjustRightInd/>
              <w:spacing w:line="285" w:lineRule="exact"/>
              <w:jc w:val="center"/>
              <w:textAlignment w:val="baseline"/>
              <w:rPr>
                <w:rFonts w:ascii="Arial" w:hAnsi="Arial" w:cs="Arial"/>
                <w:sz w:val="24"/>
                <w:szCs w:val="24"/>
              </w:rPr>
            </w:pPr>
            <w:r>
              <w:rPr>
                <w:rFonts w:ascii="Arial" w:hAnsi="Arial" w:cs="Arial"/>
                <w:sz w:val="24"/>
                <w:szCs w:val="24"/>
              </w:rPr>
              <w:t>200kV up to</w:t>
            </w:r>
            <w:r>
              <w:rPr>
                <w:rFonts w:ascii="Arial" w:hAnsi="Arial" w:cs="Arial"/>
                <w:sz w:val="24"/>
                <w:szCs w:val="24"/>
              </w:rPr>
              <w:br/>
              <w:t>300kV</w:t>
            </w:r>
          </w:p>
        </w:tc>
        <w:tc>
          <w:tcPr>
            <w:tcW w:w="2530" w:type="dxa"/>
            <w:tcBorders>
              <w:top w:val="single" w:sz="7" w:space="0" w:color="auto"/>
              <w:left w:val="single" w:sz="7" w:space="0" w:color="auto"/>
              <w:bottom w:val="single" w:sz="7" w:space="0" w:color="auto"/>
              <w:right w:val="single" w:sz="7" w:space="0" w:color="auto"/>
            </w:tcBorders>
          </w:tcPr>
          <w:p w14:paraId="2460841E" w14:textId="77777777" w:rsidR="009C1403" w:rsidRDefault="00C6386D">
            <w:pPr>
              <w:kinsoku w:val="0"/>
              <w:overflowPunct w:val="0"/>
              <w:autoSpaceDE/>
              <w:autoSpaceDN/>
              <w:adjustRightInd/>
              <w:spacing w:after="278" w:line="277" w:lineRule="exact"/>
              <w:ind w:right="513"/>
              <w:jc w:val="right"/>
              <w:textAlignment w:val="baseline"/>
              <w:rPr>
                <w:rFonts w:ascii="Arial" w:hAnsi="Arial" w:cs="Arial"/>
                <w:sz w:val="24"/>
                <w:szCs w:val="24"/>
              </w:rPr>
            </w:pPr>
            <w:r>
              <w:rPr>
                <w:rFonts w:ascii="Arial" w:hAnsi="Arial" w:cs="Arial"/>
                <w:sz w:val="24"/>
                <w:szCs w:val="24"/>
              </w:rPr>
              <w:t>0.95pu-1.0</w:t>
            </w:r>
            <w:r w:rsidR="004A678C">
              <w:rPr>
                <w:rFonts w:ascii="Arial" w:hAnsi="Arial" w:cs="Arial"/>
                <w:sz w:val="24"/>
                <w:szCs w:val="24"/>
              </w:rPr>
              <w:t>9</w:t>
            </w:r>
            <w:r>
              <w:rPr>
                <w:rFonts w:ascii="Arial" w:hAnsi="Arial" w:cs="Arial"/>
                <w:sz w:val="24"/>
                <w:szCs w:val="24"/>
              </w:rPr>
              <w:t>pu</w:t>
            </w:r>
          </w:p>
        </w:tc>
        <w:tc>
          <w:tcPr>
            <w:tcW w:w="3062" w:type="dxa"/>
            <w:tcBorders>
              <w:top w:val="single" w:sz="7" w:space="0" w:color="auto"/>
              <w:left w:val="single" w:sz="7" w:space="0" w:color="auto"/>
              <w:bottom w:val="single" w:sz="7" w:space="0" w:color="auto"/>
              <w:right w:val="single" w:sz="7" w:space="0" w:color="auto"/>
            </w:tcBorders>
            <w:vAlign w:val="center"/>
          </w:tcPr>
          <w:p w14:paraId="25B93656"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4D664700" w14:textId="77777777" w:rsidR="009C1403" w:rsidRDefault="00C6386D">
            <w:pPr>
              <w:kinsoku w:val="0"/>
              <w:overflowPunct w:val="0"/>
              <w:autoSpaceDE/>
              <w:autoSpaceDN/>
              <w:adjustRightInd/>
              <w:spacing w:before="160" w:after="134" w:line="277" w:lineRule="exact"/>
              <w:jc w:val="center"/>
              <w:textAlignment w:val="baseline"/>
              <w:rPr>
                <w:rFonts w:ascii="Arial" w:hAnsi="Arial" w:cs="Arial"/>
                <w:sz w:val="24"/>
                <w:szCs w:val="24"/>
              </w:rPr>
            </w:pPr>
            <w:r>
              <w:rPr>
                <w:rFonts w:ascii="Arial" w:hAnsi="Arial" w:cs="Arial"/>
                <w:sz w:val="24"/>
                <w:szCs w:val="24"/>
              </w:rPr>
              <w:t>+9%</w:t>
            </w:r>
          </w:p>
        </w:tc>
      </w:tr>
      <w:tr w:rsidR="009C1403" w14:paraId="1902D40E" w14:textId="77777777">
        <w:trPr>
          <w:trHeight w:hRule="exact" w:val="1138"/>
        </w:trPr>
        <w:tc>
          <w:tcPr>
            <w:tcW w:w="1627" w:type="dxa"/>
            <w:tcBorders>
              <w:top w:val="single" w:sz="7" w:space="0" w:color="auto"/>
              <w:left w:val="single" w:sz="7" w:space="0" w:color="auto"/>
              <w:bottom w:val="single" w:sz="7" w:space="0" w:color="auto"/>
              <w:right w:val="single" w:sz="7" w:space="0" w:color="auto"/>
            </w:tcBorders>
          </w:tcPr>
          <w:p w14:paraId="1864B6AB" w14:textId="77777777" w:rsidR="009C1403" w:rsidRDefault="00C6386D">
            <w:pPr>
              <w:kinsoku w:val="0"/>
              <w:overflowPunct w:val="0"/>
              <w:autoSpaceDE/>
              <w:autoSpaceDN/>
              <w:adjustRightInd/>
              <w:spacing w:after="10" w:line="276" w:lineRule="exact"/>
              <w:jc w:val="center"/>
              <w:textAlignment w:val="baseline"/>
              <w:rPr>
                <w:rFonts w:ascii="Arial" w:hAnsi="Arial" w:cs="Arial"/>
                <w:sz w:val="24"/>
                <w:szCs w:val="24"/>
              </w:rPr>
            </w:pPr>
            <w:r>
              <w:rPr>
                <w:rFonts w:ascii="Arial" w:hAnsi="Arial" w:cs="Arial"/>
                <w:sz w:val="24"/>
                <w:szCs w:val="24"/>
              </w:rPr>
              <w:t>132kV up to</w:t>
            </w:r>
            <w:r>
              <w:rPr>
                <w:rFonts w:ascii="Arial" w:hAnsi="Arial" w:cs="Arial"/>
                <w:sz w:val="24"/>
                <w:szCs w:val="24"/>
              </w:rPr>
              <w:br/>
              <w:t>and</w:t>
            </w:r>
            <w:r>
              <w:rPr>
                <w:rFonts w:ascii="Arial" w:hAnsi="Arial" w:cs="Arial"/>
                <w:sz w:val="24"/>
                <w:szCs w:val="24"/>
              </w:rPr>
              <w:br/>
              <w:t>including</w:t>
            </w:r>
            <w:r>
              <w:rPr>
                <w:rFonts w:ascii="Arial" w:hAnsi="Arial" w:cs="Arial"/>
                <w:sz w:val="24"/>
                <w:szCs w:val="24"/>
              </w:rPr>
              <w:br/>
              <w:t>200kV</w:t>
            </w:r>
          </w:p>
        </w:tc>
        <w:tc>
          <w:tcPr>
            <w:tcW w:w="2530" w:type="dxa"/>
            <w:tcBorders>
              <w:top w:val="single" w:sz="7" w:space="0" w:color="auto"/>
              <w:left w:val="single" w:sz="7" w:space="0" w:color="auto"/>
              <w:bottom w:val="single" w:sz="7" w:space="0" w:color="auto"/>
              <w:right w:val="single" w:sz="7" w:space="0" w:color="auto"/>
            </w:tcBorders>
          </w:tcPr>
          <w:p w14:paraId="6AC074AB" w14:textId="77777777" w:rsidR="009C1403" w:rsidRDefault="00C6386D">
            <w:pPr>
              <w:kinsoku w:val="0"/>
              <w:overflowPunct w:val="0"/>
              <w:autoSpaceDE/>
              <w:autoSpaceDN/>
              <w:adjustRightInd/>
              <w:spacing w:after="840" w:line="277" w:lineRule="exact"/>
              <w:ind w:right="513"/>
              <w:jc w:val="right"/>
              <w:textAlignment w:val="baseline"/>
              <w:rPr>
                <w:rFonts w:ascii="Arial" w:hAnsi="Arial" w:cs="Arial"/>
                <w:sz w:val="24"/>
                <w:szCs w:val="24"/>
              </w:rPr>
            </w:pPr>
            <w:r>
              <w:rPr>
                <w:rFonts w:ascii="Arial" w:hAnsi="Arial" w:cs="Arial"/>
                <w:sz w:val="24"/>
                <w:szCs w:val="24"/>
              </w:rPr>
              <w:t>0.95pu-1.10pu</w:t>
            </w:r>
          </w:p>
        </w:tc>
        <w:tc>
          <w:tcPr>
            <w:tcW w:w="3062" w:type="dxa"/>
            <w:tcBorders>
              <w:top w:val="single" w:sz="7" w:space="0" w:color="auto"/>
              <w:left w:val="single" w:sz="7" w:space="0" w:color="auto"/>
              <w:bottom w:val="single" w:sz="7" w:space="0" w:color="auto"/>
              <w:right w:val="single" w:sz="7" w:space="0" w:color="auto"/>
            </w:tcBorders>
            <w:vAlign w:val="center"/>
          </w:tcPr>
          <w:p w14:paraId="7448A6F3"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6</w:t>
            </w:r>
          </w:p>
        </w:tc>
        <w:tc>
          <w:tcPr>
            <w:tcW w:w="3355" w:type="dxa"/>
            <w:tcBorders>
              <w:top w:val="single" w:sz="7" w:space="0" w:color="auto"/>
              <w:left w:val="single" w:sz="7" w:space="0" w:color="auto"/>
              <w:bottom w:val="single" w:sz="7" w:space="0" w:color="auto"/>
              <w:right w:val="single" w:sz="7" w:space="0" w:color="auto"/>
            </w:tcBorders>
            <w:vAlign w:val="center"/>
          </w:tcPr>
          <w:p w14:paraId="2239A886" w14:textId="77777777" w:rsidR="009C1403" w:rsidRDefault="00C6386D">
            <w:pPr>
              <w:kinsoku w:val="0"/>
              <w:overflowPunct w:val="0"/>
              <w:autoSpaceDE/>
              <w:autoSpaceDN/>
              <w:adjustRightInd/>
              <w:spacing w:before="434" w:after="422" w:line="277" w:lineRule="exact"/>
              <w:jc w:val="center"/>
              <w:textAlignment w:val="baseline"/>
              <w:rPr>
                <w:rFonts w:ascii="Arial" w:hAnsi="Arial" w:cs="Arial"/>
                <w:sz w:val="24"/>
                <w:szCs w:val="24"/>
              </w:rPr>
            </w:pPr>
            <w:r>
              <w:rPr>
                <w:rFonts w:ascii="Arial" w:hAnsi="Arial" w:cs="Arial"/>
                <w:sz w:val="24"/>
                <w:szCs w:val="24"/>
              </w:rPr>
              <w:t>+10%</w:t>
            </w:r>
          </w:p>
        </w:tc>
      </w:tr>
      <w:tr w:rsidR="009C1403" w14:paraId="08DD0699" w14:textId="77777777">
        <w:trPr>
          <w:trHeight w:hRule="exact" w:val="624"/>
        </w:trPr>
        <w:tc>
          <w:tcPr>
            <w:tcW w:w="10574" w:type="dxa"/>
            <w:gridSpan w:val="4"/>
            <w:tcBorders>
              <w:top w:val="single" w:sz="7" w:space="0" w:color="auto"/>
              <w:left w:val="single" w:sz="7" w:space="0" w:color="auto"/>
              <w:bottom w:val="single" w:sz="7" w:space="0" w:color="auto"/>
              <w:right w:val="single" w:sz="7" w:space="0" w:color="auto"/>
            </w:tcBorders>
            <w:vAlign w:val="center"/>
          </w:tcPr>
          <w:p w14:paraId="1C8DD97B" w14:textId="77777777" w:rsidR="009C1403" w:rsidRDefault="00C6386D">
            <w:pPr>
              <w:numPr>
                <w:ilvl w:val="0"/>
                <w:numId w:val="14"/>
              </w:numPr>
              <w:kinsoku w:val="0"/>
              <w:overflowPunct w:val="0"/>
              <w:autoSpaceDE/>
              <w:autoSpaceDN/>
              <w:adjustRightInd/>
              <w:spacing w:before="48" w:line="283" w:lineRule="exact"/>
              <w:ind w:right="144"/>
              <w:jc w:val="both"/>
              <w:textAlignment w:val="baseline"/>
              <w:rPr>
                <w:rFonts w:ascii="Arial" w:hAnsi="Arial" w:cs="Arial"/>
                <w:b/>
                <w:bCs/>
                <w:sz w:val="24"/>
                <w:szCs w:val="24"/>
              </w:rPr>
            </w:pPr>
            <w:r>
              <w:rPr>
                <w:rFonts w:ascii="Arial" w:hAnsi="Arial" w:cs="Arial"/>
                <w:b/>
                <w:bCs/>
                <w:sz w:val="24"/>
                <w:szCs w:val="24"/>
              </w:rPr>
              <w:t>Voltages to be Achievable at Interfaces to Distribution Networks and Non-Embedded Customers</w:t>
            </w:r>
          </w:p>
        </w:tc>
      </w:tr>
      <w:tr w:rsidR="009C1403" w14:paraId="6DC9A12B" w14:textId="77777777">
        <w:trPr>
          <w:trHeight w:hRule="exact" w:val="586"/>
        </w:trPr>
        <w:tc>
          <w:tcPr>
            <w:tcW w:w="1627" w:type="dxa"/>
            <w:tcBorders>
              <w:top w:val="single" w:sz="7" w:space="0" w:color="auto"/>
              <w:left w:val="single" w:sz="7" w:space="0" w:color="auto"/>
              <w:bottom w:val="single" w:sz="7" w:space="0" w:color="auto"/>
              <w:right w:val="single" w:sz="7" w:space="0" w:color="auto"/>
            </w:tcBorders>
          </w:tcPr>
          <w:p w14:paraId="2252D6ED" w14:textId="77777777" w:rsidR="009C1403" w:rsidRDefault="00C6386D">
            <w:pPr>
              <w:kinsoku w:val="0"/>
              <w:overflowPunct w:val="0"/>
              <w:autoSpaceDE/>
              <w:autoSpaceDN/>
              <w:adjustRightInd/>
              <w:spacing w:after="15" w:line="273" w:lineRule="exact"/>
              <w:ind w:left="432" w:hanging="288"/>
              <w:textAlignment w:val="baseline"/>
              <w:rPr>
                <w:rFonts w:ascii="Arial" w:hAnsi="Arial" w:cs="Arial"/>
                <w:sz w:val="24"/>
                <w:szCs w:val="24"/>
              </w:rPr>
            </w:pPr>
            <w:r>
              <w:rPr>
                <w:rFonts w:ascii="Arial" w:hAnsi="Arial" w:cs="Arial"/>
                <w:sz w:val="24"/>
                <w:szCs w:val="24"/>
              </w:rPr>
              <w:t>Any Nominal Voltage</w:t>
            </w:r>
          </w:p>
        </w:tc>
        <w:tc>
          <w:tcPr>
            <w:tcW w:w="8947" w:type="dxa"/>
            <w:gridSpan w:val="3"/>
            <w:tcBorders>
              <w:top w:val="single" w:sz="7" w:space="0" w:color="auto"/>
              <w:left w:val="single" w:sz="7" w:space="0" w:color="auto"/>
              <w:bottom w:val="single" w:sz="7" w:space="0" w:color="auto"/>
              <w:right w:val="single" w:sz="7" w:space="0" w:color="auto"/>
            </w:tcBorders>
          </w:tcPr>
          <w:p w14:paraId="5F0C168A" w14:textId="77777777" w:rsidR="009C1403" w:rsidRDefault="00C6386D">
            <w:pPr>
              <w:kinsoku w:val="0"/>
              <w:overflowPunct w:val="0"/>
              <w:autoSpaceDE/>
              <w:autoSpaceDN/>
              <w:adjustRightInd/>
              <w:spacing w:after="15" w:line="273" w:lineRule="exact"/>
              <w:ind w:left="108" w:right="144"/>
              <w:jc w:val="both"/>
              <w:textAlignment w:val="baseline"/>
              <w:rPr>
                <w:rFonts w:ascii="Arial" w:hAnsi="Arial" w:cs="Arial"/>
                <w:sz w:val="24"/>
                <w:szCs w:val="24"/>
              </w:rPr>
            </w:pPr>
            <w:r>
              <w:rPr>
                <w:rFonts w:ascii="Arial" w:hAnsi="Arial" w:cs="Arial"/>
                <w:sz w:val="24"/>
                <w:szCs w:val="24"/>
              </w:rPr>
              <w:t>Target voltages and voltage ranges as agreed with the relevant Distribution Network Operators or Non-Embedded Customers, within the limits of Table 6.4</w:t>
            </w:r>
          </w:p>
        </w:tc>
      </w:tr>
    </w:tbl>
    <w:p w14:paraId="6B38E42E" w14:textId="77777777" w:rsidR="009C1403" w:rsidRDefault="009C1403">
      <w:pPr>
        <w:kinsoku w:val="0"/>
        <w:overflowPunct w:val="0"/>
        <w:autoSpaceDE/>
        <w:autoSpaceDN/>
        <w:adjustRightInd/>
        <w:spacing w:after="217" w:line="20" w:lineRule="exact"/>
        <w:ind w:left="41" w:right="41"/>
        <w:textAlignment w:val="baseline"/>
        <w:rPr>
          <w:sz w:val="24"/>
          <w:szCs w:val="24"/>
        </w:rPr>
      </w:pPr>
    </w:p>
    <w:p w14:paraId="0096B8C5" w14:textId="77777777" w:rsidR="009C1403" w:rsidRDefault="00C6386D">
      <w:pPr>
        <w:kinsoku w:val="0"/>
        <w:overflowPunct w:val="0"/>
        <w:autoSpaceDE/>
        <w:autoSpaceDN/>
        <w:adjustRightInd/>
        <w:spacing w:before="4" w:line="238"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313AFB04" w14:textId="77777777" w:rsidR="009C1403" w:rsidRDefault="00C6386D">
      <w:pPr>
        <w:tabs>
          <w:tab w:val="left" w:pos="1152"/>
        </w:tabs>
        <w:kinsoku w:val="0"/>
        <w:overflowPunct w:val="0"/>
        <w:autoSpaceDE/>
        <w:autoSpaceDN/>
        <w:adjustRightInd/>
        <w:spacing w:before="4" w:line="225" w:lineRule="exact"/>
        <w:ind w:left="1152" w:right="792" w:hanging="360"/>
        <w:textAlignment w:val="baseline"/>
        <w:rPr>
          <w:rFonts w:ascii="Arial" w:hAnsi="Arial" w:cs="Arial"/>
          <w:spacing w:val="-3"/>
          <w:sz w:val="21"/>
          <w:szCs w:val="21"/>
        </w:rPr>
      </w:pPr>
      <w:r>
        <w:rPr>
          <w:rFonts w:ascii="Arial" w:hAnsi="Arial" w:cs="Arial"/>
          <w:spacing w:val="-3"/>
          <w:sz w:val="21"/>
          <w:szCs w:val="21"/>
        </w:rPr>
        <w:t>6.</w:t>
      </w:r>
      <w:r>
        <w:rPr>
          <w:rFonts w:ascii="Arial" w:hAnsi="Arial" w:cs="Arial"/>
          <w:spacing w:val="-3"/>
          <w:sz w:val="21"/>
          <w:szCs w:val="21"/>
        </w:rPr>
        <w:tab/>
        <w:t xml:space="preserve">It is permissible to relax this to 90% at substations if no auxiliaries of </w:t>
      </w:r>
      <w:r>
        <w:rPr>
          <w:rFonts w:ascii="Arial" w:hAnsi="Arial" w:cs="Arial"/>
          <w:i/>
          <w:iCs/>
          <w:spacing w:val="-3"/>
          <w:sz w:val="21"/>
          <w:szCs w:val="21"/>
        </w:rPr>
        <w:t xml:space="preserve">large power stations </w:t>
      </w:r>
      <w:r>
        <w:rPr>
          <w:rFonts w:ascii="Arial" w:hAnsi="Arial" w:cs="Arial"/>
          <w:spacing w:val="-3"/>
          <w:sz w:val="21"/>
          <w:szCs w:val="21"/>
        </w:rPr>
        <w:t>are</w:t>
      </w:r>
      <w:r>
        <w:rPr>
          <w:rFonts w:ascii="Arial" w:hAnsi="Arial" w:cs="Arial"/>
          <w:spacing w:val="-3"/>
          <w:sz w:val="21"/>
          <w:szCs w:val="21"/>
        </w:rPr>
        <w:br/>
        <w:t>derived from them.</w:t>
      </w:r>
    </w:p>
    <w:p w14:paraId="3EBC8AB1" w14:textId="77777777" w:rsidR="009C1403" w:rsidRDefault="009C1403">
      <w:pPr>
        <w:widowControl/>
        <w:rPr>
          <w:sz w:val="24"/>
          <w:szCs w:val="24"/>
        </w:rPr>
        <w:sectPr w:rsidR="009C1403">
          <w:headerReference w:type="default" r:id="rId48"/>
          <w:pgSz w:w="11904" w:h="16834"/>
          <w:pgMar w:top="1440" w:right="617" w:bottom="508" w:left="631" w:header="720" w:footer="720" w:gutter="0"/>
          <w:cols w:space="720"/>
          <w:noEndnote/>
        </w:sectPr>
      </w:pPr>
    </w:p>
    <w:p w14:paraId="62217D28" w14:textId="6174DADC" w:rsidR="009C1403" w:rsidRDefault="00C6386D">
      <w:pPr>
        <w:kinsoku w:val="0"/>
        <w:overflowPunct w:val="0"/>
        <w:autoSpaceDE/>
        <w:autoSpaceDN/>
        <w:adjustRightInd/>
        <w:spacing w:before="9" w:after="79" w:line="257" w:lineRule="exact"/>
        <w:jc w:val="center"/>
        <w:textAlignment w:val="baseline"/>
        <w:rPr>
          <w:rFonts w:ascii="Arial" w:hAnsi="Arial" w:cs="Arial"/>
          <w:sz w:val="22"/>
          <w:szCs w:val="22"/>
        </w:rPr>
      </w:pPr>
      <w:r>
        <w:rPr>
          <w:rFonts w:ascii="Arial" w:hAnsi="Arial" w:cs="Arial"/>
          <w:sz w:val="22"/>
          <w:szCs w:val="22"/>
        </w:rPr>
        <w:t>Table 6.4 Steady State Voltage Limits and Targets in Operational Timescales</w:t>
      </w:r>
    </w:p>
    <w:tbl>
      <w:tblPr>
        <w:tblW w:w="0" w:type="auto"/>
        <w:tblInd w:w="30" w:type="dxa"/>
        <w:tblLayout w:type="fixed"/>
        <w:tblCellMar>
          <w:left w:w="0" w:type="dxa"/>
          <w:right w:w="0" w:type="dxa"/>
        </w:tblCellMar>
        <w:tblLook w:val="0000" w:firstRow="0" w:lastRow="0" w:firstColumn="0" w:lastColumn="0" w:noHBand="0" w:noVBand="0"/>
      </w:tblPr>
      <w:tblGrid>
        <w:gridCol w:w="2318"/>
        <w:gridCol w:w="2693"/>
        <w:gridCol w:w="2707"/>
        <w:gridCol w:w="2895"/>
      </w:tblGrid>
      <w:tr w:rsidR="009C1403" w14:paraId="46CB3D58" w14:textId="77777777">
        <w:trPr>
          <w:trHeight w:hRule="exact" w:val="379"/>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39CB4963" w14:textId="77777777" w:rsidR="009C1403" w:rsidRDefault="00C6386D">
            <w:pPr>
              <w:numPr>
                <w:ilvl w:val="0"/>
                <w:numId w:val="15"/>
              </w:numPr>
              <w:kinsoku w:val="0"/>
              <w:overflowPunct w:val="0"/>
              <w:autoSpaceDE/>
              <w:autoSpaceDN/>
              <w:adjustRightInd/>
              <w:spacing w:before="39" w:after="61" w:line="278" w:lineRule="exact"/>
              <w:textAlignment w:val="baseline"/>
              <w:rPr>
                <w:rFonts w:ascii="Arial" w:hAnsi="Arial" w:cs="Arial"/>
                <w:b/>
                <w:bCs/>
                <w:sz w:val="24"/>
                <w:szCs w:val="24"/>
              </w:rPr>
            </w:pPr>
            <w:r>
              <w:rPr>
                <w:rFonts w:ascii="Arial" w:hAnsi="Arial" w:cs="Arial"/>
                <w:b/>
                <w:bCs/>
                <w:sz w:val="24"/>
                <w:szCs w:val="24"/>
              </w:rPr>
              <w:t>Voltage Limits on Transmission Networks</w:t>
            </w:r>
          </w:p>
        </w:tc>
      </w:tr>
      <w:tr w:rsidR="009C1403" w14:paraId="0868DC38" w14:textId="77777777">
        <w:trPr>
          <w:trHeight w:hRule="exact" w:val="864"/>
        </w:trPr>
        <w:tc>
          <w:tcPr>
            <w:tcW w:w="2318" w:type="dxa"/>
            <w:tcBorders>
              <w:top w:val="single" w:sz="7" w:space="0" w:color="auto"/>
              <w:left w:val="single" w:sz="7" w:space="0" w:color="auto"/>
              <w:bottom w:val="single" w:sz="7" w:space="0" w:color="auto"/>
              <w:right w:val="single" w:sz="7" w:space="0" w:color="auto"/>
            </w:tcBorders>
            <w:vAlign w:val="center"/>
          </w:tcPr>
          <w:p w14:paraId="7DFD45C3" w14:textId="77777777" w:rsidR="009C1403" w:rsidRDefault="00C6386D">
            <w:pPr>
              <w:kinsoku w:val="0"/>
              <w:overflowPunct w:val="0"/>
              <w:autoSpaceDE/>
              <w:autoSpaceDN/>
              <w:adjustRightInd/>
              <w:spacing w:before="318" w:after="268"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786A4026" w14:textId="77777777" w:rsidR="009C1403" w:rsidRDefault="00C6386D">
            <w:pPr>
              <w:kinsoku w:val="0"/>
              <w:overflowPunct w:val="0"/>
              <w:autoSpaceDE/>
              <w:autoSpaceDN/>
              <w:adjustRightInd/>
              <w:spacing w:line="278" w:lineRule="exact"/>
              <w:jc w:val="center"/>
              <w:textAlignment w:val="baseline"/>
              <w:rPr>
                <w:rFonts w:ascii="Arial" w:hAnsi="Arial" w:cs="Arial"/>
                <w:sz w:val="24"/>
                <w:szCs w:val="24"/>
              </w:rPr>
            </w:pPr>
            <w:r>
              <w:rPr>
                <w:rFonts w:ascii="Arial" w:hAnsi="Arial" w:cs="Arial"/>
                <w:sz w:val="24"/>
                <w:szCs w:val="24"/>
              </w:rPr>
              <w:t>PU Value (1pu relates</w:t>
            </w:r>
            <w:r>
              <w:rPr>
                <w:rFonts w:ascii="Arial" w:hAnsi="Arial" w:cs="Arial"/>
                <w:sz w:val="24"/>
                <w:szCs w:val="24"/>
              </w:rPr>
              <w:br/>
              <w:t>to the Nominal</w:t>
            </w:r>
            <w:r>
              <w:rPr>
                <w:rFonts w:ascii="Arial" w:hAnsi="Arial" w:cs="Arial"/>
                <w:sz w:val="24"/>
                <w:szCs w:val="24"/>
              </w:rPr>
              <w:br/>
              <w:t>Voltage)</w:t>
            </w:r>
          </w:p>
        </w:tc>
        <w:tc>
          <w:tcPr>
            <w:tcW w:w="2707" w:type="dxa"/>
            <w:tcBorders>
              <w:top w:val="single" w:sz="7" w:space="0" w:color="auto"/>
              <w:left w:val="single" w:sz="7" w:space="0" w:color="auto"/>
              <w:bottom w:val="single" w:sz="7" w:space="0" w:color="auto"/>
              <w:right w:val="single" w:sz="7" w:space="0" w:color="auto"/>
            </w:tcBorders>
            <w:vAlign w:val="center"/>
          </w:tcPr>
          <w:p w14:paraId="1F2BEAD1" w14:textId="77777777" w:rsidR="009C1403" w:rsidRDefault="00C6386D">
            <w:pPr>
              <w:kinsoku w:val="0"/>
              <w:overflowPunct w:val="0"/>
              <w:autoSpaceDE/>
              <w:autoSpaceDN/>
              <w:adjustRightInd/>
              <w:spacing w:before="183" w:after="144" w:line="268" w:lineRule="exact"/>
              <w:jc w:val="center"/>
              <w:textAlignment w:val="baseline"/>
              <w:rPr>
                <w:rFonts w:ascii="Arial" w:hAnsi="Arial" w:cs="Arial"/>
                <w:sz w:val="24"/>
                <w:szCs w:val="24"/>
              </w:rPr>
            </w:pPr>
            <w:r>
              <w:rPr>
                <w:rFonts w:ascii="Arial" w:hAnsi="Arial" w:cs="Arial"/>
                <w:sz w:val="24"/>
                <w:szCs w:val="24"/>
              </w:rPr>
              <w:t>Minimum (percentage</w:t>
            </w:r>
            <w:r>
              <w:rPr>
                <w:rFonts w:ascii="Arial" w:hAnsi="Arial" w:cs="Arial"/>
                <w:sz w:val="24"/>
                <w:szCs w:val="24"/>
              </w:rPr>
              <w:br/>
              <w:t>of Nominal Voltage)</w:t>
            </w:r>
          </w:p>
        </w:tc>
        <w:tc>
          <w:tcPr>
            <w:tcW w:w="2895" w:type="dxa"/>
            <w:tcBorders>
              <w:top w:val="single" w:sz="7" w:space="0" w:color="auto"/>
              <w:left w:val="single" w:sz="7" w:space="0" w:color="auto"/>
              <w:bottom w:val="single" w:sz="7" w:space="0" w:color="auto"/>
              <w:right w:val="single" w:sz="7" w:space="0" w:color="auto"/>
            </w:tcBorders>
          </w:tcPr>
          <w:p w14:paraId="72DC14E3" w14:textId="77777777" w:rsidR="009C1403" w:rsidRDefault="00C6386D">
            <w:pPr>
              <w:kinsoku w:val="0"/>
              <w:overflowPunct w:val="0"/>
              <w:autoSpaceDE/>
              <w:autoSpaceDN/>
              <w:adjustRightInd/>
              <w:spacing w:line="277" w:lineRule="exact"/>
              <w:ind w:right="1162"/>
              <w:jc w:val="right"/>
              <w:textAlignment w:val="baseline"/>
              <w:rPr>
                <w:rFonts w:ascii="Arial" w:hAnsi="Arial" w:cs="Arial"/>
                <w:sz w:val="24"/>
                <w:szCs w:val="24"/>
              </w:rPr>
            </w:pPr>
            <w:r>
              <w:rPr>
                <w:rFonts w:ascii="Arial" w:hAnsi="Arial" w:cs="Arial"/>
                <w:sz w:val="24"/>
                <w:szCs w:val="24"/>
              </w:rPr>
              <w:t>Maximum</w:t>
            </w:r>
          </w:p>
          <w:p w14:paraId="001A34D1" w14:textId="77777777" w:rsidR="009C1403" w:rsidRDefault="00C6386D">
            <w:pPr>
              <w:kinsoku w:val="0"/>
              <w:overflowPunct w:val="0"/>
              <w:autoSpaceDE/>
              <w:autoSpaceDN/>
              <w:adjustRightInd/>
              <w:spacing w:before="20" w:line="268" w:lineRule="exact"/>
              <w:ind w:left="288" w:right="828" w:firstLine="144"/>
              <w:textAlignment w:val="baseline"/>
              <w:rPr>
                <w:rFonts w:ascii="Arial" w:hAnsi="Arial" w:cs="Arial"/>
                <w:spacing w:val="-5"/>
                <w:sz w:val="24"/>
                <w:szCs w:val="24"/>
              </w:rPr>
            </w:pPr>
            <w:r>
              <w:rPr>
                <w:rFonts w:ascii="Arial" w:hAnsi="Arial" w:cs="Arial"/>
                <w:spacing w:val="-5"/>
                <w:sz w:val="24"/>
                <w:szCs w:val="24"/>
              </w:rPr>
              <w:t>(percentage of Nominal Voltage)</w:t>
            </w:r>
          </w:p>
        </w:tc>
      </w:tr>
      <w:tr w:rsidR="009C1403" w14:paraId="360FE306"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39D4FCDA" w14:textId="77777777" w:rsidR="009C1403" w:rsidRDefault="00C6386D">
            <w:pPr>
              <w:kinsoku w:val="0"/>
              <w:overflowPunct w:val="0"/>
              <w:autoSpaceDE/>
              <w:autoSpaceDN/>
              <w:adjustRightInd/>
              <w:spacing w:line="272" w:lineRule="exact"/>
              <w:jc w:val="center"/>
              <w:textAlignment w:val="baseline"/>
              <w:rPr>
                <w:rFonts w:ascii="Arial" w:hAnsi="Arial" w:cs="Arial"/>
                <w:sz w:val="24"/>
                <w:szCs w:val="24"/>
              </w:rPr>
            </w:pPr>
            <w:r>
              <w:rPr>
                <w:rFonts w:ascii="Arial" w:hAnsi="Arial" w:cs="Arial"/>
                <w:sz w:val="24"/>
                <w:szCs w:val="24"/>
              </w:rPr>
              <w:t>Greater than</w:t>
            </w:r>
            <w:r>
              <w:rPr>
                <w:rFonts w:ascii="Arial" w:hAnsi="Arial" w:cs="Arial"/>
                <w:sz w:val="24"/>
                <w:szCs w:val="24"/>
              </w:rPr>
              <w:br/>
              <w:t>300kV</w:t>
            </w:r>
          </w:p>
        </w:tc>
        <w:tc>
          <w:tcPr>
            <w:tcW w:w="2693" w:type="dxa"/>
            <w:tcBorders>
              <w:top w:val="single" w:sz="7" w:space="0" w:color="auto"/>
              <w:left w:val="single" w:sz="7" w:space="0" w:color="auto"/>
              <w:bottom w:val="single" w:sz="7" w:space="0" w:color="auto"/>
              <w:right w:val="single" w:sz="7" w:space="0" w:color="auto"/>
            </w:tcBorders>
          </w:tcPr>
          <w:p w14:paraId="3AF51B5E" w14:textId="77777777" w:rsidR="009C1403" w:rsidRDefault="00C6386D">
            <w:pPr>
              <w:kinsoku w:val="0"/>
              <w:overflowPunct w:val="0"/>
              <w:autoSpaceDE/>
              <w:autoSpaceDN/>
              <w:adjustRightInd/>
              <w:spacing w:after="268" w:line="277" w:lineRule="exact"/>
              <w:jc w:val="center"/>
              <w:textAlignment w:val="baseline"/>
              <w:rPr>
                <w:rFonts w:ascii="Arial" w:hAnsi="Arial" w:cs="Arial"/>
                <w:sz w:val="24"/>
                <w:szCs w:val="24"/>
              </w:rPr>
            </w:pPr>
            <w:r>
              <w:rPr>
                <w:rFonts w:ascii="Arial" w:hAnsi="Arial" w:cs="Arial"/>
                <w:sz w:val="24"/>
                <w:szCs w:val="24"/>
              </w:rPr>
              <w:t>0.90pu-1.05pu</w:t>
            </w:r>
          </w:p>
        </w:tc>
        <w:tc>
          <w:tcPr>
            <w:tcW w:w="2707" w:type="dxa"/>
            <w:tcBorders>
              <w:top w:val="single" w:sz="7" w:space="0" w:color="auto"/>
              <w:left w:val="single" w:sz="7" w:space="0" w:color="auto"/>
              <w:bottom w:val="single" w:sz="7" w:space="0" w:color="auto"/>
              <w:right w:val="single" w:sz="7" w:space="0" w:color="auto"/>
            </w:tcBorders>
            <w:vAlign w:val="center"/>
          </w:tcPr>
          <w:p w14:paraId="6827AA15" w14:textId="77777777" w:rsidR="009C1403" w:rsidRDefault="00C6386D">
            <w:pPr>
              <w:kinsoku w:val="0"/>
              <w:overflowPunct w:val="0"/>
              <w:autoSpaceDE/>
              <w:autoSpaceDN/>
              <w:adjustRightInd/>
              <w:spacing w:before="174" w:after="124"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4C5AA" w14:textId="77777777" w:rsidR="009C1403" w:rsidRDefault="00C6386D">
            <w:pPr>
              <w:kinsoku w:val="0"/>
              <w:overflowPunct w:val="0"/>
              <w:autoSpaceDE/>
              <w:autoSpaceDN/>
              <w:adjustRightInd/>
              <w:spacing w:before="174" w:after="123" w:line="278" w:lineRule="exact"/>
              <w:ind w:right="802"/>
              <w:jc w:val="right"/>
              <w:textAlignment w:val="baseline"/>
              <w:rPr>
                <w:rFonts w:ascii="Arial" w:hAnsi="Arial" w:cs="Arial"/>
                <w:b/>
                <w:bCs/>
                <w:i/>
                <w:iCs/>
                <w:sz w:val="24"/>
                <w:szCs w:val="24"/>
              </w:rPr>
            </w:pPr>
            <w:r>
              <w:rPr>
                <w:rFonts w:ascii="Arial" w:hAnsi="Arial" w:cs="Arial"/>
                <w:sz w:val="24"/>
                <w:szCs w:val="24"/>
              </w:rPr>
              <w:t xml:space="preserve">+5% </w:t>
            </w:r>
            <w:r>
              <w:rPr>
                <w:rFonts w:ascii="Arial" w:hAnsi="Arial" w:cs="Arial"/>
                <w:b/>
                <w:bCs/>
                <w:i/>
                <w:iCs/>
                <w:sz w:val="24"/>
                <w:szCs w:val="24"/>
              </w:rPr>
              <w:t>Note 7</w:t>
            </w:r>
          </w:p>
        </w:tc>
      </w:tr>
      <w:tr w:rsidR="009C1403" w14:paraId="5E8D759D"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1A8535F9" w14:textId="77777777" w:rsidR="009C1403" w:rsidRDefault="00C6386D">
            <w:pPr>
              <w:kinsoku w:val="0"/>
              <w:overflowPunct w:val="0"/>
              <w:autoSpaceDE/>
              <w:autoSpaceDN/>
              <w:adjustRightInd/>
              <w:spacing w:line="287" w:lineRule="exact"/>
              <w:jc w:val="center"/>
              <w:textAlignment w:val="baseline"/>
              <w:rPr>
                <w:rFonts w:ascii="Arial" w:hAnsi="Arial" w:cs="Arial"/>
                <w:sz w:val="24"/>
                <w:szCs w:val="24"/>
              </w:rPr>
            </w:pPr>
            <w:r>
              <w:rPr>
                <w:rFonts w:ascii="Arial" w:hAnsi="Arial" w:cs="Arial"/>
                <w:sz w:val="24"/>
                <w:szCs w:val="24"/>
              </w:rPr>
              <w:t>200kV up to and</w:t>
            </w:r>
            <w:r>
              <w:rPr>
                <w:rFonts w:ascii="Arial" w:hAnsi="Arial" w:cs="Arial"/>
                <w:sz w:val="24"/>
                <w:szCs w:val="24"/>
              </w:rPr>
              <w:br/>
              <w:t>including 300kV</w:t>
            </w:r>
          </w:p>
        </w:tc>
        <w:tc>
          <w:tcPr>
            <w:tcW w:w="2693" w:type="dxa"/>
            <w:tcBorders>
              <w:top w:val="single" w:sz="7" w:space="0" w:color="auto"/>
              <w:left w:val="single" w:sz="7" w:space="0" w:color="auto"/>
              <w:bottom w:val="single" w:sz="7" w:space="0" w:color="auto"/>
              <w:right w:val="single" w:sz="7" w:space="0" w:color="auto"/>
            </w:tcBorders>
          </w:tcPr>
          <w:p w14:paraId="03744E4E" w14:textId="636236D6"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0.90pu-1.0</w:t>
            </w:r>
            <w:r w:rsidR="00266D27">
              <w:rPr>
                <w:rFonts w:ascii="Arial" w:hAnsi="Arial" w:cs="Arial"/>
                <w:sz w:val="24"/>
                <w:szCs w:val="24"/>
              </w:rPr>
              <w:t>9</w:t>
            </w:r>
            <w:r>
              <w:rPr>
                <w:rFonts w:ascii="Arial" w:hAnsi="Arial" w:cs="Arial"/>
                <w:sz w:val="24"/>
                <w:szCs w:val="24"/>
              </w:rPr>
              <w:t>pu</w:t>
            </w:r>
          </w:p>
        </w:tc>
        <w:tc>
          <w:tcPr>
            <w:tcW w:w="2707" w:type="dxa"/>
            <w:tcBorders>
              <w:top w:val="single" w:sz="7" w:space="0" w:color="auto"/>
              <w:left w:val="single" w:sz="7" w:space="0" w:color="auto"/>
              <w:bottom w:val="single" w:sz="7" w:space="0" w:color="auto"/>
              <w:right w:val="single" w:sz="7" w:space="0" w:color="auto"/>
            </w:tcBorders>
            <w:vAlign w:val="center"/>
          </w:tcPr>
          <w:p w14:paraId="1FECA655" w14:textId="77777777" w:rsidR="009C1403" w:rsidRDefault="00C6386D">
            <w:pPr>
              <w:kinsoku w:val="0"/>
              <w:overflowPunct w:val="0"/>
              <w:autoSpaceDE/>
              <w:autoSpaceDN/>
              <w:adjustRightInd/>
              <w:spacing w:before="159" w:after="139"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54B5D3DC" w14:textId="77777777" w:rsidR="009C1403" w:rsidRDefault="00C6386D">
            <w:pPr>
              <w:kinsoku w:val="0"/>
              <w:overflowPunct w:val="0"/>
              <w:autoSpaceDE/>
              <w:autoSpaceDN/>
              <w:adjustRightInd/>
              <w:spacing w:before="159" w:after="139" w:line="277" w:lineRule="exact"/>
              <w:ind w:right="1162"/>
              <w:jc w:val="right"/>
              <w:textAlignment w:val="baseline"/>
              <w:rPr>
                <w:rFonts w:ascii="Arial" w:hAnsi="Arial" w:cs="Arial"/>
                <w:sz w:val="24"/>
                <w:szCs w:val="24"/>
              </w:rPr>
            </w:pPr>
            <w:r>
              <w:rPr>
                <w:rFonts w:ascii="Arial" w:hAnsi="Arial" w:cs="Arial"/>
                <w:sz w:val="24"/>
                <w:szCs w:val="24"/>
              </w:rPr>
              <w:t>+9%</w:t>
            </w:r>
          </w:p>
        </w:tc>
      </w:tr>
      <w:tr w:rsidR="009C1403" w14:paraId="700D6559" w14:textId="77777777">
        <w:trPr>
          <w:trHeight w:hRule="exact" w:val="576"/>
        </w:trPr>
        <w:tc>
          <w:tcPr>
            <w:tcW w:w="2318" w:type="dxa"/>
            <w:tcBorders>
              <w:top w:val="single" w:sz="7" w:space="0" w:color="auto"/>
              <w:left w:val="single" w:sz="7" w:space="0" w:color="auto"/>
              <w:bottom w:val="single" w:sz="7" w:space="0" w:color="auto"/>
              <w:right w:val="single" w:sz="7" w:space="0" w:color="auto"/>
            </w:tcBorders>
          </w:tcPr>
          <w:p w14:paraId="73E5E7F1" w14:textId="77777777" w:rsidR="009C1403" w:rsidRDefault="00C6386D">
            <w:pPr>
              <w:kinsoku w:val="0"/>
              <w:overflowPunct w:val="0"/>
              <w:autoSpaceDE/>
              <w:autoSpaceDN/>
              <w:adjustRightInd/>
              <w:spacing w:after="14" w:line="269" w:lineRule="exact"/>
              <w:jc w:val="center"/>
              <w:textAlignment w:val="baseline"/>
              <w:rPr>
                <w:rFonts w:ascii="Arial" w:hAnsi="Arial" w:cs="Arial"/>
                <w:sz w:val="24"/>
                <w:szCs w:val="24"/>
              </w:rPr>
            </w:pPr>
            <w:r>
              <w:rPr>
                <w:rFonts w:ascii="Arial" w:hAnsi="Arial" w:cs="Arial"/>
                <w:sz w:val="24"/>
                <w:szCs w:val="24"/>
              </w:rPr>
              <w:t>132kV up to and</w:t>
            </w:r>
            <w:r>
              <w:rPr>
                <w:rFonts w:ascii="Arial" w:hAnsi="Arial" w:cs="Arial"/>
                <w:sz w:val="24"/>
                <w:szCs w:val="24"/>
              </w:rPr>
              <w:br/>
              <w:t>including 200kV</w:t>
            </w:r>
          </w:p>
        </w:tc>
        <w:tc>
          <w:tcPr>
            <w:tcW w:w="2693" w:type="dxa"/>
            <w:tcBorders>
              <w:top w:val="single" w:sz="7" w:space="0" w:color="auto"/>
              <w:left w:val="single" w:sz="7" w:space="0" w:color="auto"/>
              <w:bottom w:val="single" w:sz="7" w:space="0" w:color="auto"/>
              <w:right w:val="single" w:sz="7" w:space="0" w:color="auto"/>
            </w:tcBorders>
          </w:tcPr>
          <w:p w14:paraId="55FFF592" w14:textId="77777777" w:rsidR="009C1403" w:rsidRDefault="00C6386D">
            <w:pPr>
              <w:kinsoku w:val="0"/>
              <w:overflowPunct w:val="0"/>
              <w:autoSpaceDE/>
              <w:autoSpaceDN/>
              <w:adjustRightInd/>
              <w:spacing w:after="283"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577CC6F7" w14:textId="77777777" w:rsidR="009C1403" w:rsidRDefault="00C6386D">
            <w:pPr>
              <w:kinsoku w:val="0"/>
              <w:overflowPunct w:val="0"/>
              <w:autoSpaceDE/>
              <w:autoSpaceDN/>
              <w:adjustRightInd/>
              <w:spacing w:before="140" w:after="15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68E9E545" w14:textId="77777777" w:rsidR="009C1403" w:rsidRDefault="00C6386D">
            <w:pPr>
              <w:kinsoku w:val="0"/>
              <w:overflowPunct w:val="0"/>
              <w:autoSpaceDE/>
              <w:autoSpaceDN/>
              <w:adjustRightInd/>
              <w:spacing w:before="140" w:after="15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165DBB01" w14:textId="77777777">
        <w:trPr>
          <w:trHeight w:hRule="exact" w:val="418"/>
        </w:trPr>
        <w:tc>
          <w:tcPr>
            <w:tcW w:w="10613" w:type="dxa"/>
            <w:gridSpan w:val="4"/>
            <w:tcBorders>
              <w:top w:val="single" w:sz="7" w:space="0" w:color="auto"/>
              <w:left w:val="single" w:sz="7" w:space="0" w:color="auto"/>
              <w:bottom w:val="single" w:sz="7" w:space="0" w:color="auto"/>
              <w:right w:val="single" w:sz="7" w:space="0" w:color="auto"/>
            </w:tcBorders>
            <w:vAlign w:val="center"/>
          </w:tcPr>
          <w:p w14:paraId="4CF60D01" w14:textId="77777777" w:rsidR="009C1403" w:rsidRDefault="00C6386D">
            <w:pPr>
              <w:numPr>
                <w:ilvl w:val="0"/>
                <w:numId w:val="15"/>
              </w:numPr>
              <w:kinsoku w:val="0"/>
              <w:overflowPunct w:val="0"/>
              <w:autoSpaceDE/>
              <w:autoSpaceDN/>
              <w:adjustRightInd/>
              <w:spacing w:before="78" w:after="61" w:line="278" w:lineRule="exact"/>
              <w:textAlignment w:val="baseline"/>
              <w:rPr>
                <w:rFonts w:ascii="Arial" w:hAnsi="Arial" w:cs="Arial"/>
                <w:b/>
                <w:bCs/>
                <w:sz w:val="24"/>
                <w:szCs w:val="24"/>
              </w:rPr>
            </w:pPr>
            <w:r>
              <w:rPr>
                <w:rFonts w:ascii="Arial" w:hAnsi="Arial" w:cs="Arial"/>
                <w:b/>
                <w:bCs/>
                <w:sz w:val="24"/>
                <w:szCs w:val="24"/>
              </w:rPr>
              <w:t>Voltage Limits at Interfaces to Distribution Networks and Non-Embedded Customers</w:t>
            </w:r>
          </w:p>
        </w:tc>
      </w:tr>
      <w:tr w:rsidR="009C1403" w14:paraId="4510DFE6" w14:textId="77777777">
        <w:trPr>
          <w:trHeight w:hRule="exact" w:val="369"/>
        </w:trPr>
        <w:tc>
          <w:tcPr>
            <w:tcW w:w="2318" w:type="dxa"/>
            <w:tcBorders>
              <w:top w:val="single" w:sz="7" w:space="0" w:color="auto"/>
              <w:left w:val="single" w:sz="7" w:space="0" w:color="auto"/>
              <w:bottom w:val="single" w:sz="7" w:space="0" w:color="auto"/>
              <w:right w:val="single" w:sz="7" w:space="0" w:color="auto"/>
            </w:tcBorders>
            <w:vAlign w:val="center"/>
          </w:tcPr>
          <w:p w14:paraId="24DBCE76" w14:textId="77777777" w:rsidR="009C1403" w:rsidRDefault="00C6386D">
            <w:pPr>
              <w:kinsoku w:val="0"/>
              <w:overflowPunct w:val="0"/>
              <w:autoSpaceDE/>
              <w:autoSpaceDN/>
              <w:adjustRightInd/>
              <w:spacing w:before="63" w:after="19" w:line="277" w:lineRule="exact"/>
              <w:ind w:right="263"/>
              <w:jc w:val="right"/>
              <w:textAlignment w:val="baseline"/>
              <w:rPr>
                <w:rFonts w:ascii="Arial" w:hAnsi="Arial" w:cs="Arial"/>
                <w:sz w:val="24"/>
                <w:szCs w:val="24"/>
              </w:rPr>
            </w:pPr>
            <w:r>
              <w:rPr>
                <w:rFonts w:ascii="Arial" w:hAnsi="Arial" w:cs="Arial"/>
                <w:sz w:val="24"/>
                <w:szCs w:val="24"/>
              </w:rPr>
              <w:t>Nominal Voltage</w:t>
            </w:r>
          </w:p>
        </w:tc>
        <w:tc>
          <w:tcPr>
            <w:tcW w:w="2693" w:type="dxa"/>
            <w:tcBorders>
              <w:top w:val="single" w:sz="7" w:space="0" w:color="auto"/>
              <w:left w:val="single" w:sz="7" w:space="0" w:color="auto"/>
              <w:bottom w:val="single" w:sz="7" w:space="0" w:color="auto"/>
              <w:right w:val="single" w:sz="7" w:space="0" w:color="auto"/>
            </w:tcBorders>
          </w:tcPr>
          <w:p w14:paraId="1F8C4815" w14:textId="77777777" w:rsidR="009C1403" w:rsidRDefault="009C1403">
            <w:pPr>
              <w:kinsoku w:val="0"/>
              <w:overflowPunct w:val="0"/>
              <w:autoSpaceDE/>
              <w:autoSpaceDN/>
              <w:adjustRightInd/>
              <w:textAlignment w:val="baseline"/>
              <w:rPr>
                <w:rFonts w:ascii="Arial" w:hAnsi="Arial" w:cs="Arial"/>
                <w:sz w:val="24"/>
                <w:szCs w:val="24"/>
              </w:rPr>
            </w:pPr>
          </w:p>
        </w:tc>
        <w:tc>
          <w:tcPr>
            <w:tcW w:w="2707" w:type="dxa"/>
            <w:tcBorders>
              <w:top w:val="single" w:sz="7" w:space="0" w:color="auto"/>
              <w:left w:val="single" w:sz="7" w:space="0" w:color="auto"/>
              <w:bottom w:val="single" w:sz="7" w:space="0" w:color="auto"/>
              <w:right w:val="single" w:sz="7" w:space="0" w:color="auto"/>
            </w:tcBorders>
          </w:tcPr>
          <w:p w14:paraId="63B5FE7B" w14:textId="77777777" w:rsidR="009C1403" w:rsidRDefault="009C1403">
            <w:pPr>
              <w:kinsoku w:val="0"/>
              <w:overflowPunct w:val="0"/>
              <w:autoSpaceDE/>
              <w:autoSpaceDN/>
              <w:adjustRightInd/>
              <w:textAlignment w:val="baseline"/>
              <w:rPr>
                <w:rFonts w:ascii="Arial" w:hAnsi="Arial" w:cs="Arial"/>
                <w:sz w:val="24"/>
                <w:szCs w:val="24"/>
              </w:rPr>
            </w:pPr>
          </w:p>
        </w:tc>
        <w:tc>
          <w:tcPr>
            <w:tcW w:w="2895" w:type="dxa"/>
            <w:tcBorders>
              <w:top w:val="single" w:sz="7" w:space="0" w:color="auto"/>
              <w:left w:val="single" w:sz="7" w:space="0" w:color="auto"/>
              <w:bottom w:val="single" w:sz="7" w:space="0" w:color="auto"/>
              <w:right w:val="single" w:sz="7" w:space="0" w:color="auto"/>
            </w:tcBorders>
          </w:tcPr>
          <w:p w14:paraId="57F09F01"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4F90F550" w14:textId="77777777">
        <w:trPr>
          <w:trHeight w:hRule="exact" w:val="365"/>
        </w:trPr>
        <w:tc>
          <w:tcPr>
            <w:tcW w:w="2318" w:type="dxa"/>
            <w:tcBorders>
              <w:top w:val="single" w:sz="7" w:space="0" w:color="auto"/>
              <w:left w:val="single" w:sz="7" w:space="0" w:color="auto"/>
              <w:bottom w:val="single" w:sz="7" w:space="0" w:color="auto"/>
              <w:right w:val="single" w:sz="7" w:space="0" w:color="auto"/>
            </w:tcBorders>
            <w:vAlign w:val="center"/>
          </w:tcPr>
          <w:p w14:paraId="336A6208" w14:textId="77777777" w:rsidR="009C1403" w:rsidRDefault="00C6386D">
            <w:pPr>
              <w:kinsoku w:val="0"/>
              <w:overflowPunct w:val="0"/>
              <w:autoSpaceDE/>
              <w:autoSpaceDN/>
              <w:adjustRightInd/>
              <w:spacing w:before="59" w:after="28" w:line="277" w:lineRule="exact"/>
              <w:ind w:right="803"/>
              <w:jc w:val="right"/>
              <w:textAlignment w:val="baseline"/>
              <w:rPr>
                <w:rFonts w:ascii="Arial" w:hAnsi="Arial" w:cs="Arial"/>
                <w:sz w:val="24"/>
                <w:szCs w:val="24"/>
              </w:rPr>
            </w:pPr>
            <w:r>
              <w:rPr>
                <w:rFonts w:ascii="Arial" w:hAnsi="Arial" w:cs="Arial"/>
                <w:sz w:val="24"/>
                <w:szCs w:val="24"/>
              </w:rPr>
              <w:t>132kV</w:t>
            </w:r>
          </w:p>
        </w:tc>
        <w:tc>
          <w:tcPr>
            <w:tcW w:w="2693" w:type="dxa"/>
            <w:tcBorders>
              <w:top w:val="single" w:sz="7" w:space="0" w:color="auto"/>
              <w:left w:val="single" w:sz="7" w:space="0" w:color="auto"/>
              <w:bottom w:val="single" w:sz="7" w:space="0" w:color="auto"/>
              <w:right w:val="single" w:sz="7" w:space="0" w:color="auto"/>
            </w:tcBorders>
            <w:vAlign w:val="center"/>
          </w:tcPr>
          <w:p w14:paraId="133FA0D4" w14:textId="77777777" w:rsidR="009C1403" w:rsidRDefault="00C6386D">
            <w:pPr>
              <w:kinsoku w:val="0"/>
              <w:overflowPunct w:val="0"/>
              <w:autoSpaceDE/>
              <w:autoSpaceDN/>
              <w:adjustRightInd/>
              <w:spacing w:after="57" w:line="277" w:lineRule="exact"/>
              <w:jc w:val="center"/>
              <w:textAlignment w:val="baseline"/>
              <w:rPr>
                <w:rFonts w:ascii="Arial" w:hAnsi="Arial" w:cs="Arial"/>
                <w:sz w:val="24"/>
                <w:szCs w:val="24"/>
              </w:rPr>
            </w:pPr>
            <w:r>
              <w:rPr>
                <w:rFonts w:ascii="Arial" w:hAnsi="Arial" w:cs="Arial"/>
                <w:sz w:val="24"/>
                <w:szCs w:val="24"/>
              </w:rPr>
              <w:t>0.90pu-1.10pu</w:t>
            </w:r>
          </w:p>
        </w:tc>
        <w:tc>
          <w:tcPr>
            <w:tcW w:w="2707" w:type="dxa"/>
            <w:tcBorders>
              <w:top w:val="single" w:sz="7" w:space="0" w:color="auto"/>
              <w:left w:val="single" w:sz="7" w:space="0" w:color="auto"/>
              <w:bottom w:val="single" w:sz="7" w:space="0" w:color="auto"/>
              <w:right w:val="single" w:sz="7" w:space="0" w:color="auto"/>
            </w:tcBorders>
            <w:vAlign w:val="center"/>
          </w:tcPr>
          <w:p w14:paraId="0B09A947" w14:textId="77777777" w:rsidR="009C1403" w:rsidRDefault="00C6386D">
            <w:pPr>
              <w:kinsoku w:val="0"/>
              <w:overflowPunct w:val="0"/>
              <w:autoSpaceDE/>
              <w:autoSpaceDN/>
              <w:adjustRightInd/>
              <w:spacing w:before="59" w:after="28" w:line="277" w:lineRule="exact"/>
              <w:jc w:val="center"/>
              <w:textAlignment w:val="baseline"/>
              <w:rPr>
                <w:rFonts w:ascii="Arial" w:hAnsi="Arial" w:cs="Arial"/>
                <w:sz w:val="24"/>
                <w:szCs w:val="24"/>
              </w:rPr>
            </w:pPr>
            <w:r>
              <w:rPr>
                <w:rFonts w:ascii="Arial" w:hAnsi="Arial" w:cs="Arial"/>
                <w:sz w:val="24"/>
                <w:szCs w:val="24"/>
              </w:rPr>
              <w:t>-10%</w:t>
            </w:r>
          </w:p>
        </w:tc>
        <w:tc>
          <w:tcPr>
            <w:tcW w:w="2895" w:type="dxa"/>
            <w:tcBorders>
              <w:top w:val="single" w:sz="7" w:space="0" w:color="auto"/>
              <w:left w:val="single" w:sz="7" w:space="0" w:color="auto"/>
              <w:bottom w:val="single" w:sz="7" w:space="0" w:color="auto"/>
              <w:right w:val="single" w:sz="7" w:space="0" w:color="auto"/>
            </w:tcBorders>
            <w:vAlign w:val="center"/>
          </w:tcPr>
          <w:p w14:paraId="0CAFCE7B" w14:textId="77777777" w:rsidR="009C1403" w:rsidRDefault="00C6386D">
            <w:pPr>
              <w:kinsoku w:val="0"/>
              <w:overflowPunct w:val="0"/>
              <w:autoSpaceDE/>
              <w:autoSpaceDN/>
              <w:adjustRightInd/>
              <w:spacing w:before="59" w:after="28" w:line="277" w:lineRule="exact"/>
              <w:ind w:right="1162"/>
              <w:jc w:val="right"/>
              <w:textAlignment w:val="baseline"/>
              <w:rPr>
                <w:rFonts w:ascii="Arial" w:hAnsi="Arial" w:cs="Arial"/>
                <w:sz w:val="24"/>
                <w:szCs w:val="24"/>
              </w:rPr>
            </w:pPr>
            <w:r>
              <w:rPr>
                <w:rFonts w:ascii="Arial" w:hAnsi="Arial" w:cs="Arial"/>
                <w:sz w:val="24"/>
                <w:szCs w:val="24"/>
              </w:rPr>
              <w:t>+10%</w:t>
            </w:r>
          </w:p>
        </w:tc>
      </w:tr>
      <w:tr w:rsidR="009C1403" w14:paraId="5285A042" w14:textId="77777777">
        <w:trPr>
          <w:trHeight w:hRule="exact" w:val="379"/>
        </w:trPr>
        <w:tc>
          <w:tcPr>
            <w:tcW w:w="2318" w:type="dxa"/>
            <w:tcBorders>
              <w:top w:val="single" w:sz="7" w:space="0" w:color="auto"/>
              <w:left w:val="single" w:sz="7" w:space="0" w:color="auto"/>
              <w:bottom w:val="single" w:sz="7" w:space="0" w:color="auto"/>
              <w:right w:val="single" w:sz="7" w:space="0" w:color="auto"/>
            </w:tcBorders>
            <w:vAlign w:val="center"/>
          </w:tcPr>
          <w:p w14:paraId="071FD37C" w14:textId="77777777" w:rsidR="009C1403" w:rsidRDefault="00C6386D">
            <w:pPr>
              <w:kinsoku w:val="0"/>
              <w:overflowPunct w:val="0"/>
              <w:autoSpaceDE/>
              <w:autoSpaceDN/>
              <w:adjustRightInd/>
              <w:spacing w:before="49" w:after="48" w:line="277" w:lineRule="exact"/>
              <w:ind w:left="125"/>
              <w:textAlignment w:val="baseline"/>
              <w:rPr>
                <w:rFonts w:ascii="Arial" w:hAnsi="Arial" w:cs="Arial"/>
                <w:sz w:val="24"/>
                <w:szCs w:val="24"/>
              </w:rPr>
            </w:pPr>
            <w:r>
              <w:rPr>
                <w:rFonts w:ascii="Arial" w:hAnsi="Arial" w:cs="Arial"/>
                <w:sz w:val="24"/>
                <w:szCs w:val="24"/>
              </w:rPr>
              <w:t>At less than 132kV</w:t>
            </w:r>
          </w:p>
        </w:tc>
        <w:tc>
          <w:tcPr>
            <w:tcW w:w="2693" w:type="dxa"/>
            <w:tcBorders>
              <w:top w:val="single" w:sz="7" w:space="0" w:color="auto"/>
              <w:left w:val="single" w:sz="7" w:space="0" w:color="auto"/>
              <w:bottom w:val="single" w:sz="7" w:space="0" w:color="auto"/>
              <w:right w:val="single" w:sz="7" w:space="0" w:color="auto"/>
            </w:tcBorders>
            <w:vAlign w:val="center"/>
          </w:tcPr>
          <w:p w14:paraId="6B00F238" w14:textId="77777777" w:rsidR="009C1403" w:rsidRDefault="00C6386D">
            <w:pPr>
              <w:kinsoku w:val="0"/>
              <w:overflowPunct w:val="0"/>
              <w:autoSpaceDE/>
              <w:autoSpaceDN/>
              <w:adjustRightInd/>
              <w:spacing w:after="82" w:line="277" w:lineRule="exact"/>
              <w:jc w:val="center"/>
              <w:textAlignment w:val="baseline"/>
              <w:rPr>
                <w:rFonts w:ascii="Arial" w:hAnsi="Arial" w:cs="Arial"/>
                <w:sz w:val="24"/>
                <w:szCs w:val="24"/>
              </w:rPr>
            </w:pPr>
            <w:r>
              <w:rPr>
                <w:rFonts w:ascii="Arial" w:hAnsi="Arial" w:cs="Arial"/>
                <w:sz w:val="24"/>
                <w:szCs w:val="24"/>
              </w:rPr>
              <w:t>0.94pu-1.06pu</w:t>
            </w:r>
          </w:p>
        </w:tc>
        <w:tc>
          <w:tcPr>
            <w:tcW w:w="2707" w:type="dxa"/>
            <w:tcBorders>
              <w:top w:val="single" w:sz="7" w:space="0" w:color="auto"/>
              <w:left w:val="single" w:sz="7" w:space="0" w:color="auto"/>
              <w:bottom w:val="single" w:sz="7" w:space="0" w:color="auto"/>
              <w:right w:val="single" w:sz="7" w:space="0" w:color="auto"/>
            </w:tcBorders>
            <w:vAlign w:val="center"/>
          </w:tcPr>
          <w:p w14:paraId="1E5934B3" w14:textId="77777777" w:rsidR="009C1403" w:rsidRDefault="00C6386D">
            <w:pPr>
              <w:kinsoku w:val="0"/>
              <w:overflowPunct w:val="0"/>
              <w:autoSpaceDE/>
              <w:autoSpaceDN/>
              <w:adjustRightInd/>
              <w:spacing w:before="49" w:after="48" w:line="277" w:lineRule="exact"/>
              <w:jc w:val="center"/>
              <w:textAlignment w:val="baseline"/>
              <w:rPr>
                <w:rFonts w:ascii="Arial" w:hAnsi="Arial" w:cs="Arial"/>
                <w:sz w:val="24"/>
                <w:szCs w:val="24"/>
              </w:rPr>
            </w:pPr>
            <w:r>
              <w:rPr>
                <w:rFonts w:ascii="Arial" w:hAnsi="Arial" w:cs="Arial"/>
                <w:sz w:val="24"/>
                <w:szCs w:val="24"/>
              </w:rPr>
              <w:t>-6%</w:t>
            </w:r>
          </w:p>
        </w:tc>
        <w:tc>
          <w:tcPr>
            <w:tcW w:w="2895" w:type="dxa"/>
            <w:tcBorders>
              <w:top w:val="single" w:sz="7" w:space="0" w:color="auto"/>
              <w:left w:val="single" w:sz="7" w:space="0" w:color="auto"/>
              <w:bottom w:val="single" w:sz="7" w:space="0" w:color="auto"/>
              <w:right w:val="single" w:sz="7" w:space="0" w:color="auto"/>
            </w:tcBorders>
            <w:vAlign w:val="center"/>
          </w:tcPr>
          <w:p w14:paraId="5F476F4C" w14:textId="77777777" w:rsidR="009C1403" w:rsidRDefault="00C6386D">
            <w:pPr>
              <w:kinsoku w:val="0"/>
              <w:overflowPunct w:val="0"/>
              <w:autoSpaceDE/>
              <w:autoSpaceDN/>
              <w:adjustRightInd/>
              <w:spacing w:before="49" w:after="48" w:line="277" w:lineRule="exact"/>
              <w:ind w:right="1162"/>
              <w:jc w:val="right"/>
              <w:textAlignment w:val="baseline"/>
              <w:rPr>
                <w:rFonts w:ascii="Arial" w:hAnsi="Arial" w:cs="Arial"/>
                <w:sz w:val="24"/>
                <w:szCs w:val="24"/>
              </w:rPr>
            </w:pPr>
            <w:r>
              <w:rPr>
                <w:rFonts w:ascii="Arial" w:hAnsi="Arial" w:cs="Arial"/>
                <w:sz w:val="24"/>
                <w:szCs w:val="24"/>
              </w:rPr>
              <w:t>+6%</w:t>
            </w:r>
          </w:p>
        </w:tc>
      </w:tr>
    </w:tbl>
    <w:p w14:paraId="6B61E229" w14:textId="77777777" w:rsidR="009C1403" w:rsidRDefault="009C1403">
      <w:pPr>
        <w:kinsoku w:val="0"/>
        <w:overflowPunct w:val="0"/>
        <w:autoSpaceDE/>
        <w:autoSpaceDN/>
        <w:adjustRightInd/>
        <w:spacing w:after="217" w:line="20" w:lineRule="exact"/>
        <w:ind w:left="21" w:right="22"/>
        <w:textAlignment w:val="baseline"/>
        <w:rPr>
          <w:sz w:val="24"/>
          <w:szCs w:val="24"/>
        </w:rPr>
      </w:pPr>
    </w:p>
    <w:p w14:paraId="252E2519" w14:textId="77777777" w:rsidR="009C1403" w:rsidRDefault="00C6386D">
      <w:pPr>
        <w:kinsoku w:val="0"/>
        <w:overflowPunct w:val="0"/>
        <w:autoSpaceDE/>
        <w:autoSpaceDN/>
        <w:adjustRightInd/>
        <w:spacing w:before="4" w:line="232" w:lineRule="exact"/>
        <w:ind w:left="792"/>
        <w:textAlignment w:val="baseline"/>
        <w:rPr>
          <w:rFonts w:ascii="Arial" w:hAnsi="Arial" w:cs="Arial"/>
          <w:b/>
          <w:bCs/>
          <w:spacing w:val="-5"/>
          <w:sz w:val="21"/>
          <w:szCs w:val="21"/>
        </w:rPr>
      </w:pPr>
      <w:r>
        <w:rPr>
          <w:rFonts w:ascii="Arial" w:hAnsi="Arial" w:cs="Arial"/>
          <w:b/>
          <w:bCs/>
          <w:spacing w:val="-5"/>
          <w:sz w:val="21"/>
          <w:szCs w:val="21"/>
        </w:rPr>
        <w:t>Notes</w:t>
      </w:r>
    </w:p>
    <w:p w14:paraId="765200A1" w14:textId="77777777" w:rsidR="009C1403" w:rsidRDefault="00C6386D">
      <w:pPr>
        <w:tabs>
          <w:tab w:val="left" w:pos="1152"/>
        </w:tabs>
        <w:kinsoku w:val="0"/>
        <w:overflowPunct w:val="0"/>
        <w:autoSpaceDE/>
        <w:autoSpaceDN/>
        <w:adjustRightInd/>
        <w:spacing w:line="240" w:lineRule="exact"/>
        <w:ind w:left="792"/>
        <w:textAlignment w:val="baseline"/>
        <w:rPr>
          <w:rFonts w:ascii="Arial" w:hAnsi="Arial" w:cs="Arial"/>
          <w:spacing w:val="-4"/>
          <w:sz w:val="21"/>
          <w:szCs w:val="21"/>
        </w:rPr>
      </w:pPr>
      <w:r>
        <w:rPr>
          <w:rFonts w:ascii="Arial" w:hAnsi="Arial" w:cs="Arial"/>
          <w:spacing w:val="-4"/>
          <w:sz w:val="21"/>
          <w:szCs w:val="21"/>
        </w:rPr>
        <w:t>7.</w:t>
      </w:r>
      <w:r>
        <w:rPr>
          <w:rFonts w:ascii="Arial" w:hAnsi="Arial" w:cs="Arial"/>
          <w:spacing w:val="-4"/>
          <w:sz w:val="21"/>
          <w:szCs w:val="21"/>
        </w:rPr>
        <w:tab/>
        <w:t xml:space="preserve">May be relaxed to 110% for no longer than 15 minutes following a </w:t>
      </w:r>
      <w:r>
        <w:rPr>
          <w:rFonts w:ascii="Arial" w:hAnsi="Arial" w:cs="Arial"/>
          <w:i/>
          <w:iCs/>
          <w:spacing w:val="-4"/>
          <w:sz w:val="21"/>
          <w:szCs w:val="21"/>
        </w:rPr>
        <w:t>secured event</w:t>
      </w:r>
      <w:r>
        <w:rPr>
          <w:rFonts w:ascii="Arial" w:hAnsi="Arial" w:cs="Arial"/>
          <w:spacing w:val="-4"/>
          <w:sz w:val="21"/>
          <w:szCs w:val="21"/>
        </w:rPr>
        <w:t>.</w:t>
      </w:r>
    </w:p>
    <w:p w14:paraId="42EF0471" w14:textId="77777777" w:rsidR="009C1403" w:rsidRDefault="00C6386D">
      <w:pPr>
        <w:kinsoku w:val="0"/>
        <w:overflowPunct w:val="0"/>
        <w:autoSpaceDE/>
        <w:autoSpaceDN/>
        <w:adjustRightInd/>
        <w:spacing w:before="238" w:line="278" w:lineRule="exact"/>
        <w:ind w:left="792"/>
        <w:textAlignment w:val="baseline"/>
        <w:rPr>
          <w:rFonts w:ascii="Arial" w:hAnsi="Arial" w:cs="Arial"/>
          <w:b/>
          <w:bCs/>
          <w:sz w:val="24"/>
          <w:szCs w:val="24"/>
        </w:rPr>
      </w:pPr>
      <w:r>
        <w:rPr>
          <w:rFonts w:ascii="Arial" w:hAnsi="Arial" w:cs="Arial"/>
          <w:b/>
          <w:bCs/>
          <w:sz w:val="24"/>
          <w:szCs w:val="24"/>
        </w:rPr>
        <w:t>Voltage Step Change Limits in All Timescales</w:t>
      </w:r>
    </w:p>
    <w:p w14:paraId="668A48E0" w14:textId="77777777" w:rsidR="009C1403" w:rsidRDefault="00C6386D">
      <w:pPr>
        <w:kinsoku w:val="0"/>
        <w:overflowPunct w:val="0"/>
        <w:autoSpaceDE/>
        <w:autoSpaceDN/>
        <w:adjustRightInd/>
        <w:spacing w:before="237" w:line="273" w:lineRule="exact"/>
        <w:ind w:left="1512" w:right="792" w:hanging="720"/>
        <w:textAlignment w:val="baseline"/>
        <w:rPr>
          <w:rFonts w:ascii="Arial" w:hAnsi="Arial" w:cs="Arial"/>
          <w:sz w:val="24"/>
          <w:szCs w:val="24"/>
        </w:rPr>
      </w:pPr>
      <w:r>
        <w:rPr>
          <w:rFonts w:ascii="Arial" w:hAnsi="Arial" w:cs="Arial"/>
          <w:sz w:val="24"/>
          <w:szCs w:val="24"/>
        </w:rPr>
        <w:t xml:space="preserve">6.7. </w:t>
      </w:r>
      <w:r>
        <w:rPr>
          <w:rFonts w:ascii="Arial" w:hAnsi="Arial" w:cs="Arial"/>
          <w:i/>
          <w:iCs/>
          <w:sz w:val="24"/>
          <w:szCs w:val="24"/>
        </w:rPr>
        <w:t xml:space="preserve">Voltage step change </w:t>
      </w:r>
      <w:r>
        <w:rPr>
          <w:rFonts w:ascii="Arial" w:hAnsi="Arial" w:cs="Arial"/>
          <w:sz w:val="24"/>
          <w:szCs w:val="24"/>
        </w:rPr>
        <w:t xml:space="preserve">limits must be observed at every interface point between the </w:t>
      </w:r>
      <w:r>
        <w:rPr>
          <w:rFonts w:ascii="Arial" w:hAnsi="Arial" w:cs="Arial"/>
          <w:i/>
          <w:iCs/>
          <w:sz w:val="24"/>
          <w:szCs w:val="24"/>
        </w:rPr>
        <w:t xml:space="preserve">national electricity transmission system </w:t>
      </w:r>
      <w:r>
        <w:rPr>
          <w:rFonts w:ascii="Arial" w:hAnsi="Arial" w:cs="Arial"/>
          <w:sz w:val="24"/>
          <w:szCs w:val="24"/>
        </w:rPr>
        <w:t xml:space="preserve">and Users’ plant. The </w:t>
      </w:r>
      <w:r>
        <w:rPr>
          <w:rFonts w:ascii="Arial" w:hAnsi="Arial" w:cs="Arial"/>
          <w:i/>
          <w:iCs/>
          <w:sz w:val="24"/>
          <w:szCs w:val="24"/>
        </w:rPr>
        <w:t xml:space="preserve">voltage step change </w:t>
      </w:r>
      <w:r>
        <w:rPr>
          <w:rFonts w:ascii="Arial" w:hAnsi="Arial" w:cs="Arial"/>
          <w:sz w:val="24"/>
          <w:szCs w:val="24"/>
        </w:rPr>
        <w:t>limits do not apply where no User is connected.</w:t>
      </w:r>
    </w:p>
    <w:p w14:paraId="621AB3CE" w14:textId="77777777" w:rsidR="009C1403" w:rsidRDefault="00C6386D">
      <w:pPr>
        <w:kinsoku w:val="0"/>
        <w:overflowPunct w:val="0"/>
        <w:autoSpaceDE/>
        <w:autoSpaceDN/>
        <w:adjustRightInd/>
        <w:spacing w:before="125" w:line="273" w:lineRule="exact"/>
        <w:ind w:left="1512" w:right="792" w:hanging="720"/>
        <w:textAlignment w:val="baseline"/>
        <w:rPr>
          <w:rFonts w:ascii="Arial" w:hAnsi="Arial" w:cs="Arial"/>
          <w:sz w:val="24"/>
          <w:szCs w:val="24"/>
        </w:rPr>
      </w:pPr>
      <w:r>
        <w:rPr>
          <w:rFonts w:ascii="Arial" w:hAnsi="Arial" w:cs="Arial"/>
          <w:sz w:val="24"/>
          <w:szCs w:val="24"/>
        </w:rPr>
        <w:t xml:space="preserve">6.8. The </w:t>
      </w:r>
      <w:r>
        <w:rPr>
          <w:rFonts w:ascii="Arial" w:hAnsi="Arial" w:cs="Arial"/>
          <w:i/>
          <w:iCs/>
          <w:sz w:val="24"/>
          <w:szCs w:val="24"/>
        </w:rPr>
        <w:t xml:space="preserve">voltage step change </w:t>
      </w:r>
      <w:r>
        <w:rPr>
          <w:rFonts w:ascii="Arial" w:hAnsi="Arial" w:cs="Arial"/>
          <w:sz w:val="24"/>
          <w:szCs w:val="24"/>
        </w:rPr>
        <w:t>limits must be applied with load response taken into account.</w:t>
      </w:r>
    </w:p>
    <w:p w14:paraId="3570DE66" w14:textId="77777777" w:rsidR="009C1403" w:rsidRDefault="00C6386D">
      <w:pPr>
        <w:kinsoku w:val="0"/>
        <w:overflowPunct w:val="0"/>
        <w:autoSpaceDE/>
        <w:autoSpaceDN/>
        <w:adjustRightInd/>
        <w:spacing w:before="365" w:after="74" w:line="257" w:lineRule="exact"/>
        <w:ind w:left="1512"/>
        <w:textAlignment w:val="baseline"/>
        <w:rPr>
          <w:rFonts w:ascii="Arial" w:hAnsi="Arial" w:cs="Arial"/>
          <w:sz w:val="22"/>
          <w:szCs w:val="22"/>
        </w:rPr>
      </w:pPr>
      <w:r>
        <w:rPr>
          <w:rFonts w:ascii="Arial" w:hAnsi="Arial" w:cs="Arial"/>
          <w:sz w:val="22"/>
          <w:szCs w:val="22"/>
        </w:rPr>
        <w:t>Table 6.5 Voltage Step Change Limits in Planning and Operational Timescales</w:t>
      </w:r>
    </w:p>
    <w:tbl>
      <w:tblPr>
        <w:tblW w:w="0" w:type="auto"/>
        <w:tblInd w:w="1091" w:type="dxa"/>
        <w:tblLayout w:type="fixed"/>
        <w:tblCellMar>
          <w:left w:w="0" w:type="dxa"/>
          <w:right w:w="0" w:type="dxa"/>
        </w:tblCellMar>
        <w:tblLook w:val="0000" w:firstRow="0" w:lastRow="0" w:firstColumn="0" w:lastColumn="0" w:noHBand="0" w:noVBand="0"/>
      </w:tblPr>
      <w:tblGrid>
        <w:gridCol w:w="5597"/>
        <w:gridCol w:w="1445"/>
        <w:gridCol w:w="1449"/>
      </w:tblGrid>
      <w:tr w:rsidR="009C1403" w14:paraId="4038533A" w14:textId="77777777">
        <w:trPr>
          <w:trHeight w:hRule="exact" w:val="634"/>
        </w:trPr>
        <w:tc>
          <w:tcPr>
            <w:tcW w:w="5597" w:type="dxa"/>
            <w:tcBorders>
              <w:top w:val="single" w:sz="7" w:space="0" w:color="auto"/>
              <w:left w:val="single" w:sz="7" w:space="0" w:color="auto"/>
              <w:bottom w:val="single" w:sz="7" w:space="0" w:color="auto"/>
              <w:right w:val="single" w:sz="7" w:space="0" w:color="auto"/>
            </w:tcBorders>
            <w:vAlign w:val="center"/>
          </w:tcPr>
          <w:p w14:paraId="4610AC7F" w14:textId="77777777" w:rsidR="009C1403" w:rsidRDefault="00C6386D">
            <w:pPr>
              <w:kinsoku w:val="0"/>
              <w:overflowPunct w:val="0"/>
              <w:autoSpaceDE/>
              <w:autoSpaceDN/>
              <w:adjustRightInd/>
              <w:spacing w:before="217" w:after="138" w:line="278" w:lineRule="exact"/>
              <w:ind w:right="1983"/>
              <w:jc w:val="right"/>
              <w:textAlignment w:val="baseline"/>
              <w:rPr>
                <w:rFonts w:ascii="Arial" w:hAnsi="Arial" w:cs="Arial"/>
                <w:b/>
                <w:bCs/>
                <w:sz w:val="24"/>
                <w:szCs w:val="24"/>
              </w:rPr>
            </w:pPr>
            <w:r>
              <w:rPr>
                <w:rFonts w:ascii="Arial" w:hAnsi="Arial" w:cs="Arial"/>
                <w:b/>
                <w:bCs/>
                <w:sz w:val="24"/>
                <w:szCs w:val="24"/>
              </w:rPr>
              <w:t>Type of Event</w:t>
            </w:r>
          </w:p>
        </w:tc>
        <w:tc>
          <w:tcPr>
            <w:tcW w:w="1445" w:type="dxa"/>
            <w:tcBorders>
              <w:top w:val="single" w:sz="7" w:space="0" w:color="auto"/>
              <w:left w:val="single" w:sz="7" w:space="0" w:color="auto"/>
              <w:bottom w:val="single" w:sz="7" w:space="0" w:color="auto"/>
              <w:right w:val="single" w:sz="7" w:space="0" w:color="auto"/>
            </w:tcBorders>
          </w:tcPr>
          <w:p w14:paraId="08B65BE2"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Fall</w:t>
            </w:r>
          </w:p>
        </w:tc>
        <w:tc>
          <w:tcPr>
            <w:tcW w:w="1449" w:type="dxa"/>
            <w:tcBorders>
              <w:top w:val="single" w:sz="7" w:space="0" w:color="auto"/>
              <w:left w:val="single" w:sz="7" w:space="0" w:color="auto"/>
              <w:bottom w:val="single" w:sz="7" w:space="0" w:color="auto"/>
              <w:right w:val="single" w:sz="7" w:space="0" w:color="auto"/>
            </w:tcBorders>
          </w:tcPr>
          <w:p w14:paraId="56EF951D" w14:textId="77777777" w:rsidR="009C1403" w:rsidRDefault="00C6386D">
            <w:pPr>
              <w:kinsoku w:val="0"/>
              <w:overflowPunct w:val="0"/>
              <w:autoSpaceDE/>
              <w:autoSpaceDN/>
              <w:adjustRightInd/>
              <w:spacing w:before="73" w:after="14" w:line="273" w:lineRule="exact"/>
              <w:jc w:val="center"/>
              <w:textAlignment w:val="baseline"/>
              <w:rPr>
                <w:rFonts w:ascii="Arial" w:hAnsi="Arial" w:cs="Arial"/>
                <w:b/>
                <w:bCs/>
                <w:sz w:val="24"/>
                <w:szCs w:val="24"/>
              </w:rPr>
            </w:pPr>
            <w:r>
              <w:rPr>
                <w:rFonts w:ascii="Arial" w:hAnsi="Arial" w:cs="Arial"/>
                <w:b/>
                <w:bCs/>
                <w:sz w:val="24"/>
                <w:szCs w:val="24"/>
              </w:rPr>
              <w:t>Voltage</w:t>
            </w:r>
            <w:r>
              <w:rPr>
                <w:rFonts w:ascii="Arial" w:hAnsi="Arial" w:cs="Arial"/>
                <w:b/>
                <w:bCs/>
                <w:sz w:val="24"/>
                <w:szCs w:val="24"/>
              </w:rPr>
              <w:br/>
              <w:t>Rise</w:t>
            </w:r>
          </w:p>
        </w:tc>
      </w:tr>
      <w:tr w:rsidR="009C1403" w14:paraId="0FAF0F79" w14:textId="77777777">
        <w:trPr>
          <w:trHeight w:hRule="exact" w:val="494"/>
        </w:trPr>
        <w:tc>
          <w:tcPr>
            <w:tcW w:w="8491" w:type="dxa"/>
            <w:gridSpan w:val="3"/>
            <w:tcBorders>
              <w:top w:val="single" w:sz="7" w:space="0" w:color="auto"/>
              <w:left w:val="single" w:sz="7" w:space="0" w:color="auto"/>
              <w:bottom w:val="single" w:sz="7" w:space="0" w:color="auto"/>
              <w:right w:val="single" w:sz="7" w:space="0" w:color="auto"/>
            </w:tcBorders>
            <w:vAlign w:val="center"/>
          </w:tcPr>
          <w:p w14:paraId="4BDD9BCE" w14:textId="77777777" w:rsidR="009C1403" w:rsidRDefault="00C6386D">
            <w:pPr>
              <w:kinsoku w:val="0"/>
              <w:overflowPunct w:val="0"/>
              <w:autoSpaceDE/>
              <w:autoSpaceDN/>
              <w:adjustRightInd/>
              <w:spacing w:before="125" w:after="85" w:line="278" w:lineRule="exact"/>
              <w:ind w:left="115"/>
              <w:textAlignment w:val="baseline"/>
              <w:rPr>
                <w:rFonts w:ascii="Arial" w:hAnsi="Arial" w:cs="Arial"/>
                <w:b/>
                <w:bCs/>
                <w:sz w:val="24"/>
                <w:szCs w:val="24"/>
              </w:rPr>
            </w:pPr>
            <w:r>
              <w:rPr>
                <w:rFonts w:ascii="Arial" w:hAnsi="Arial" w:cs="Arial"/>
                <w:b/>
                <w:bCs/>
                <w:sz w:val="24"/>
                <w:szCs w:val="24"/>
              </w:rPr>
              <w:t xml:space="preserve">(a) At substations supplying </w:t>
            </w:r>
            <w:r>
              <w:rPr>
                <w:rFonts w:ascii="Arial" w:hAnsi="Arial" w:cs="Arial"/>
                <w:b/>
                <w:bCs/>
                <w:i/>
                <w:iCs/>
                <w:sz w:val="24"/>
                <w:szCs w:val="24"/>
              </w:rPr>
              <w:t xml:space="preserve">User Systems </w:t>
            </w:r>
            <w:r>
              <w:rPr>
                <w:rFonts w:ascii="Arial" w:hAnsi="Arial" w:cs="Arial"/>
                <w:b/>
                <w:bCs/>
                <w:sz w:val="24"/>
                <w:szCs w:val="24"/>
              </w:rPr>
              <w:t>at any voltage</w:t>
            </w:r>
          </w:p>
        </w:tc>
      </w:tr>
      <w:tr w:rsidR="009C1403" w14:paraId="0FC7AC51"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49F13C12" w14:textId="77777777" w:rsidR="009C1403" w:rsidRDefault="00C6386D">
            <w:pPr>
              <w:tabs>
                <w:tab w:val="left" w:pos="432"/>
              </w:tabs>
              <w:kinsoku w:val="0"/>
              <w:overflowPunct w:val="0"/>
              <w:autoSpaceDE/>
              <w:autoSpaceDN/>
              <w:adjustRightInd/>
              <w:spacing w:before="54" w:line="268" w:lineRule="exact"/>
              <w:ind w:left="144"/>
              <w:textAlignment w:val="baseline"/>
              <w:rPr>
                <w:rFonts w:ascii="Arial" w:hAnsi="Arial" w:cs="Arial"/>
                <w:sz w:val="24"/>
                <w:szCs w:val="24"/>
              </w:rPr>
            </w:pPr>
            <w:r>
              <w:rPr>
                <w:rFonts w:ascii="Arial" w:hAnsi="Arial" w:cs="Arial"/>
                <w:sz w:val="24"/>
                <w:szCs w:val="24"/>
              </w:rPr>
              <w:t>1.</w:t>
            </w:r>
            <w:r>
              <w:rPr>
                <w:rFonts w:ascii="Arial" w:hAnsi="Arial" w:cs="Arial"/>
                <w:sz w:val="24"/>
                <w:szCs w:val="24"/>
              </w:rPr>
              <w:tab/>
              <w:t xml:space="preserve">Following </w:t>
            </w:r>
            <w:r>
              <w:rPr>
                <w:rFonts w:ascii="Arial" w:hAnsi="Arial" w:cs="Arial"/>
                <w:i/>
                <w:iCs/>
                <w:sz w:val="24"/>
                <w:szCs w:val="24"/>
              </w:rPr>
              <w:t xml:space="preserve">operational switching </w:t>
            </w:r>
            <w:r>
              <w:rPr>
                <w:rFonts w:ascii="Arial" w:hAnsi="Arial" w:cs="Arial"/>
                <w:sz w:val="24"/>
                <w:szCs w:val="24"/>
              </w:rPr>
              <w:t>at intervals of</w:t>
            </w:r>
          </w:p>
          <w:p w14:paraId="469A5156" w14:textId="77777777" w:rsidR="009C1403" w:rsidRDefault="00C6386D">
            <w:pPr>
              <w:kinsoku w:val="0"/>
              <w:overflowPunct w:val="0"/>
              <w:autoSpaceDE/>
              <w:autoSpaceDN/>
              <w:adjustRightInd/>
              <w:spacing w:after="192" w:line="272" w:lineRule="exact"/>
              <w:ind w:right="3063"/>
              <w:jc w:val="right"/>
              <w:textAlignment w:val="baseline"/>
              <w:rPr>
                <w:rFonts w:ascii="Arial" w:hAnsi="Arial" w:cs="Arial"/>
                <w:sz w:val="24"/>
                <w:szCs w:val="24"/>
              </w:rPr>
            </w:pPr>
            <w:r>
              <w:rPr>
                <w:rFonts w:ascii="Arial" w:hAnsi="Arial" w:cs="Arial"/>
                <w:sz w:val="24"/>
                <w:szCs w:val="24"/>
              </w:rPr>
              <w:t>less than 8 minutes</w:t>
            </w:r>
          </w:p>
        </w:tc>
        <w:tc>
          <w:tcPr>
            <w:tcW w:w="2894" w:type="dxa"/>
            <w:gridSpan w:val="2"/>
            <w:tcBorders>
              <w:top w:val="single" w:sz="7" w:space="0" w:color="auto"/>
              <w:left w:val="single" w:sz="7" w:space="0" w:color="auto"/>
              <w:bottom w:val="single" w:sz="7" w:space="0" w:color="auto"/>
              <w:right w:val="single" w:sz="7" w:space="0" w:color="auto"/>
            </w:tcBorders>
            <w:vAlign w:val="center"/>
          </w:tcPr>
          <w:p w14:paraId="292F1F12" w14:textId="77777777" w:rsidR="009C1403" w:rsidRDefault="00C6386D">
            <w:pPr>
              <w:kinsoku w:val="0"/>
              <w:overflowPunct w:val="0"/>
              <w:autoSpaceDE/>
              <w:autoSpaceDN/>
              <w:adjustRightInd/>
              <w:spacing w:before="154" w:after="96" w:line="268" w:lineRule="exact"/>
              <w:ind w:left="108" w:right="828"/>
              <w:textAlignment w:val="baseline"/>
              <w:rPr>
                <w:rFonts w:ascii="Arial" w:hAnsi="Arial" w:cs="Arial"/>
                <w:spacing w:val="-4"/>
                <w:sz w:val="24"/>
                <w:szCs w:val="24"/>
              </w:rPr>
            </w:pPr>
            <w:r>
              <w:rPr>
                <w:rFonts w:ascii="Arial" w:hAnsi="Arial" w:cs="Arial"/>
                <w:spacing w:val="-4"/>
                <w:sz w:val="24"/>
                <w:szCs w:val="24"/>
              </w:rPr>
              <w:t>In accordance with Figure 6.1</w:t>
            </w:r>
          </w:p>
        </w:tc>
      </w:tr>
      <w:tr w:rsidR="009C1403" w14:paraId="5DE4477B" w14:textId="77777777">
        <w:trPr>
          <w:trHeight w:hRule="exact" w:val="1440"/>
        </w:trPr>
        <w:tc>
          <w:tcPr>
            <w:tcW w:w="5597" w:type="dxa"/>
            <w:tcBorders>
              <w:top w:val="single" w:sz="7" w:space="0" w:color="auto"/>
              <w:left w:val="single" w:sz="7" w:space="0" w:color="auto"/>
              <w:bottom w:val="single" w:sz="7" w:space="0" w:color="auto"/>
              <w:right w:val="single" w:sz="7" w:space="0" w:color="auto"/>
            </w:tcBorders>
          </w:tcPr>
          <w:p w14:paraId="7A2A4A6E" w14:textId="77777777" w:rsidR="009C1403" w:rsidRDefault="00C6386D">
            <w:pPr>
              <w:numPr>
                <w:ilvl w:val="0"/>
                <w:numId w:val="16"/>
              </w:numPr>
              <w:kinsoku w:val="0"/>
              <w:overflowPunct w:val="0"/>
              <w:autoSpaceDE/>
              <w:autoSpaceDN/>
              <w:adjustRightInd/>
              <w:spacing w:before="49" w:line="273" w:lineRule="exact"/>
              <w:ind w:right="288"/>
              <w:textAlignment w:val="baseline"/>
              <w:rPr>
                <w:rFonts w:ascii="Arial" w:hAnsi="Arial" w:cs="Arial"/>
                <w:sz w:val="24"/>
                <w:szCs w:val="24"/>
              </w:rPr>
            </w:pPr>
            <w:r>
              <w:rPr>
                <w:rFonts w:ascii="Arial" w:hAnsi="Arial" w:cs="Arial"/>
                <w:sz w:val="24"/>
                <w:szCs w:val="24"/>
              </w:rPr>
              <w:t xml:space="preserve">Following </w:t>
            </w:r>
            <w:r>
              <w:rPr>
                <w:rFonts w:ascii="Arial" w:hAnsi="Arial" w:cs="Arial"/>
                <w:i/>
                <w:iCs/>
                <w:sz w:val="24"/>
                <w:szCs w:val="24"/>
              </w:rPr>
              <w:t xml:space="preserve">operational switching </w:t>
            </w:r>
            <w:r>
              <w:rPr>
                <w:rFonts w:ascii="Arial" w:hAnsi="Arial" w:cs="Arial"/>
                <w:sz w:val="24"/>
                <w:szCs w:val="24"/>
              </w:rPr>
              <w:t>at intervals of more than 8 minutes,</w:t>
            </w:r>
          </w:p>
          <w:p w14:paraId="43766834" w14:textId="77777777" w:rsidR="009C1403" w:rsidRDefault="00C6386D">
            <w:pPr>
              <w:numPr>
                <w:ilvl w:val="0"/>
                <w:numId w:val="17"/>
              </w:numPr>
              <w:kinsoku w:val="0"/>
              <w:overflowPunct w:val="0"/>
              <w:autoSpaceDE/>
              <w:autoSpaceDN/>
              <w:adjustRightInd/>
              <w:spacing w:before="126" w:after="172" w:line="273" w:lineRule="exact"/>
              <w:ind w:right="612"/>
              <w:textAlignment w:val="baseline"/>
              <w:rPr>
                <w:rFonts w:ascii="Arial" w:hAnsi="Arial" w:cs="Arial"/>
                <w:spacing w:val="-2"/>
                <w:sz w:val="24"/>
                <w:szCs w:val="24"/>
              </w:rPr>
            </w:pPr>
            <w:r>
              <w:rPr>
                <w:rFonts w:ascii="Arial" w:hAnsi="Arial" w:cs="Arial"/>
                <w:spacing w:val="-2"/>
                <w:sz w:val="24"/>
                <w:szCs w:val="24"/>
              </w:rPr>
              <w:t xml:space="preserve">except for </w:t>
            </w:r>
            <w:r>
              <w:rPr>
                <w:rFonts w:ascii="Arial" w:hAnsi="Arial" w:cs="Arial"/>
                <w:i/>
                <w:iCs/>
                <w:spacing w:val="-2"/>
                <w:sz w:val="24"/>
                <w:szCs w:val="24"/>
              </w:rPr>
              <w:t xml:space="preserve">infrequent operational switching </w:t>
            </w:r>
            <w:r>
              <w:rPr>
                <w:rFonts w:ascii="Arial" w:hAnsi="Arial" w:cs="Arial"/>
                <w:spacing w:val="-2"/>
                <w:sz w:val="24"/>
                <w:szCs w:val="24"/>
              </w:rPr>
              <w:t>events as described below</w:t>
            </w:r>
          </w:p>
        </w:tc>
        <w:tc>
          <w:tcPr>
            <w:tcW w:w="1445" w:type="dxa"/>
            <w:tcBorders>
              <w:top w:val="single" w:sz="7" w:space="0" w:color="auto"/>
              <w:left w:val="single" w:sz="7" w:space="0" w:color="auto"/>
              <w:bottom w:val="single" w:sz="7" w:space="0" w:color="auto"/>
              <w:right w:val="single" w:sz="7" w:space="0" w:color="auto"/>
            </w:tcBorders>
            <w:vAlign w:val="center"/>
          </w:tcPr>
          <w:p w14:paraId="308871AD" w14:textId="77777777" w:rsidR="009C1403" w:rsidRDefault="00C6386D">
            <w:pPr>
              <w:kinsoku w:val="0"/>
              <w:overflowPunct w:val="0"/>
              <w:autoSpaceDE/>
              <w:autoSpaceDN/>
              <w:adjustRightInd/>
              <w:spacing w:before="606" w:after="556" w:line="277" w:lineRule="exact"/>
              <w:ind w:right="498"/>
              <w:jc w:val="right"/>
              <w:textAlignment w:val="baseline"/>
              <w:rPr>
                <w:rFonts w:ascii="Arial" w:hAnsi="Arial" w:cs="Arial"/>
                <w:sz w:val="24"/>
                <w:szCs w:val="24"/>
              </w:rPr>
            </w:pPr>
            <w:r>
              <w:rPr>
                <w:rFonts w:ascii="Arial" w:hAnsi="Arial" w:cs="Arial"/>
                <w:sz w:val="24"/>
                <w:szCs w:val="24"/>
              </w:rPr>
              <w:t>-3%</w:t>
            </w:r>
          </w:p>
        </w:tc>
        <w:tc>
          <w:tcPr>
            <w:tcW w:w="1449" w:type="dxa"/>
            <w:tcBorders>
              <w:top w:val="single" w:sz="7" w:space="0" w:color="auto"/>
              <w:left w:val="single" w:sz="7" w:space="0" w:color="auto"/>
              <w:bottom w:val="single" w:sz="7" w:space="0" w:color="auto"/>
              <w:right w:val="single" w:sz="7" w:space="0" w:color="auto"/>
            </w:tcBorders>
            <w:vAlign w:val="center"/>
          </w:tcPr>
          <w:p w14:paraId="7D7DCB11" w14:textId="77777777" w:rsidR="009C1403" w:rsidRDefault="00C6386D">
            <w:pPr>
              <w:kinsoku w:val="0"/>
              <w:overflowPunct w:val="0"/>
              <w:autoSpaceDE/>
              <w:autoSpaceDN/>
              <w:adjustRightInd/>
              <w:spacing w:before="606" w:after="556" w:line="277" w:lineRule="exact"/>
              <w:jc w:val="center"/>
              <w:textAlignment w:val="baseline"/>
              <w:rPr>
                <w:rFonts w:ascii="Arial" w:hAnsi="Arial" w:cs="Arial"/>
                <w:sz w:val="24"/>
                <w:szCs w:val="24"/>
              </w:rPr>
            </w:pPr>
            <w:r>
              <w:rPr>
                <w:rFonts w:ascii="Arial" w:hAnsi="Arial" w:cs="Arial"/>
                <w:sz w:val="24"/>
                <w:szCs w:val="24"/>
              </w:rPr>
              <w:t>+3%</w:t>
            </w:r>
          </w:p>
        </w:tc>
      </w:tr>
      <w:tr w:rsidR="009C1403" w14:paraId="014A70E9" w14:textId="77777777">
        <w:trPr>
          <w:trHeight w:hRule="exact" w:val="787"/>
        </w:trPr>
        <w:tc>
          <w:tcPr>
            <w:tcW w:w="5597" w:type="dxa"/>
            <w:tcBorders>
              <w:top w:val="single" w:sz="7" w:space="0" w:color="auto"/>
              <w:left w:val="single" w:sz="7" w:space="0" w:color="auto"/>
              <w:bottom w:val="single" w:sz="7" w:space="0" w:color="auto"/>
              <w:right w:val="single" w:sz="7" w:space="0" w:color="auto"/>
            </w:tcBorders>
          </w:tcPr>
          <w:p w14:paraId="199720B6" w14:textId="77777777" w:rsidR="009C1403" w:rsidRDefault="00C6386D">
            <w:pPr>
              <w:numPr>
                <w:ilvl w:val="0"/>
                <w:numId w:val="16"/>
              </w:numPr>
              <w:kinsoku w:val="0"/>
              <w:overflowPunct w:val="0"/>
              <w:autoSpaceDE/>
              <w:autoSpaceDN/>
              <w:adjustRightInd/>
              <w:spacing w:before="50" w:after="181" w:line="273" w:lineRule="exact"/>
              <w:ind w:right="648"/>
              <w:textAlignment w:val="baseline"/>
              <w:rPr>
                <w:rFonts w:ascii="Arial" w:hAnsi="Arial" w:cs="Arial"/>
                <w:b/>
                <w:bCs/>
                <w:i/>
                <w:iCs/>
                <w:spacing w:val="-2"/>
                <w:sz w:val="24"/>
                <w:szCs w:val="24"/>
              </w:rPr>
            </w:pPr>
            <w:r>
              <w:rPr>
                <w:rFonts w:ascii="Arial" w:hAnsi="Arial" w:cs="Arial"/>
                <w:spacing w:val="-2"/>
                <w:sz w:val="24"/>
                <w:szCs w:val="24"/>
              </w:rPr>
              <w:t xml:space="preserve">Following </w:t>
            </w:r>
            <w:r>
              <w:rPr>
                <w:rFonts w:ascii="Arial" w:hAnsi="Arial" w:cs="Arial"/>
                <w:i/>
                <w:iCs/>
                <w:spacing w:val="-2"/>
                <w:sz w:val="24"/>
                <w:szCs w:val="24"/>
              </w:rPr>
              <w:t xml:space="preserve">infrequent operational switching </w:t>
            </w:r>
            <w:r>
              <w:rPr>
                <w:rFonts w:ascii="Arial" w:hAnsi="Arial" w:cs="Arial"/>
                <w:b/>
                <w:bCs/>
                <w:i/>
                <w:iCs/>
                <w:spacing w:val="-2"/>
                <w:sz w:val="24"/>
                <w:szCs w:val="24"/>
              </w:rPr>
              <w:t>(Notes 8, 9)</w:t>
            </w:r>
          </w:p>
        </w:tc>
        <w:tc>
          <w:tcPr>
            <w:tcW w:w="1445" w:type="dxa"/>
            <w:tcBorders>
              <w:top w:val="single" w:sz="7" w:space="0" w:color="auto"/>
              <w:left w:val="single" w:sz="7" w:space="0" w:color="auto"/>
              <w:bottom w:val="single" w:sz="7" w:space="0" w:color="auto"/>
              <w:right w:val="single" w:sz="7" w:space="0" w:color="auto"/>
            </w:tcBorders>
            <w:vAlign w:val="center"/>
          </w:tcPr>
          <w:p w14:paraId="55CEB697" w14:textId="77777777" w:rsidR="009C1403" w:rsidRDefault="00C6386D">
            <w:pPr>
              <w:kinsoku w:val="0"/>
              <w:overflowPunct w:val="0"/>
              <w:autoSpaceDE/>
              <w:autoSpaceDN/>
              <w:adjustRightInd/>
              <w:spacing w:before="270" w:after="230"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3F9BD7" w14:textId="77777777" w:rsidR="009C1403" w:rsidRDefault="00C6386D">
            <w:pPr>
              <w:kinsoku w:val="0"/>
              <w:overflowPunct w:val="0"/>
              <w:autoSpaceDE/>
              <w:autoSpaceDN/>
              <w:adjustRightInd/>
              <w:spacing w:before="270" w:after="230" w:line="277" w:lineRule="exact"/>
              <w:jc w:val="center"/>
              <w:textAlignment w:val="baseline"/>
              <w:rPr>
                <w:rFonts w:ascii="Arial" w:hAnsi="Arial" w:cs="Arial"/>
                <w:sz w:val="24"/>
                <w:szCs w:val="24"/>
              </w:rPr>
            </w:pPr>
            <w:r>
              <w:rPr>
                <w:rFonts w:ascii="Arial" w:hAnsi="Arial" w:cs="Arial"/>
                <w:sz w:val="24"/>
                <w:szCs w:val="24"/>
              </w:rPr>
              <w:t>+6%</w:t>
            </w:r>
          </w:p>
        </w:tc>
      </w:tr>
      <w:tr w:rsidR="009C1403" w14:paraId="67DB4003" w14:textId="77777777">
        <w:trPr>
          <w:trHeight w:hRule="exact" w:val="1051"/>
        </w:trPr>
        <w:tc>
          <w:tcPr>
            <w:tcW w:w="5597" w:type="dxa"/>
            <w:tcBorders>
              <w:top w:val="single" w:sz="7" w:space="0" w:color="auto"/>
              <w:left w:val="single" w:sz="7" w:space="0" w:color="auto"/>
              <w:bottom w:val="single" w:sz="7" w:space="0" w:color="auto"/>
              <w:right w:val="single" w:sz="7" w:space="0" w:color="auto"/>
            </w:tcBorders>
          </w:tcPr>
          <w:p w14:paraId="1FDA3A0B" w14:textId="77777777" w:rsidR="009C1403" w:rsidRDefault="00C6386D">
            <w:pPr>
              <w:numPr>
                <w:ilvl w:val="0"/>
                <w:numId w:val="16"/>
              </w:numPr>
              <w:tabs>
                <w:tab w:val="right" w:pos="5400"/>
              </w:tabs>
              <w:kinsoku w:val="0"/>
              <w:overflowPunct w:val="0"/>
              <w:autoSpaceDE/>
              <w:autoSpaceDN/>
              <w:adjustRightInd/>
              <w:spacing w:before="46" w:after="176" w:line="273" w:lineRule="exact"/>
              <w:ind w:right="180"/>
              <w:textAlignment w:val="baseline"/>
              <w:rPr>
                <w:rFonts w:ascii="Arial" w:hAnsi="Arial" w:cs="Arial"/>
                <w:b/>
                <w:bCs/>
                <w:i/>
                <w:iCs/>
                <w:spacing w:val="-3"/>
                <w:sz w:val="24"/>
                <w:szCs w:val="24"/>
              </w:rPr>
            </w:pPr>
            <w:r>
              <w:rPr>
                <w:rFonts w:ascii="Arial" w:hAnsi="Arial" w:cs="Arial"/>
                <w:spacing w:val="-3"/>
                <w:sz w:val="24"/>
                <w:szCs w:val="24"/>
              </w:rPr>
              <w:t xml:space="preserve">In planning timescales, following a </w:t>
            </w:r>
            <w:r>
              <w:rPr>
                <w:rFonts w:ascii="Arial" w:hAnsi="Arial" w:cs="Arial"/>
                <w:i/>
                <w:iCs/>
                <w:spacing w:val="-3"/>
                <w:sz w:val="24"/>
                <w:szCs w:val="24"/>
              </w:rPr>
              <w:t>fault outage</w:t>
            </w:r>
            <w:r>
              <w:rPr>
                <w:rFonts w:ascii="Arial" w:hAnsi="Arial" w:cs="Arial"/>
                <w:i/>
                <w:iCs/>
                <w:spacing w:val="-3"/>
                <w:sz w:val="24"/>
                <w:szCs w:val="24"/>
              </w:rPr>
              <w:br/>
              <w:t xml:space="preserve">of </w:t>
            </w:r>
            <w:r>
              <w:rPr>
                <w:rFonts w:ascii="Arial" w:hAnsi="Arial" w:cs="Arial"/>
                <w:spacing w:val="-3"/>
                <w:sz w:val="24"/>
                <w:szCs w:val="24"/>
              </w:rPr>
              <w:t xml:space="preserve">a </w:t>
            </w:r>
            <w:r>
              <w:rPr>
                <w:rFonts w:ascii="Arial" w:hAnsi="Arial" w:cs="Arial"/>
                <w:i/>
                <w:iCs/>
                <w:spacing w:val="-3"/>
                <w:sz w:val="24"/>
                <w:szCs w:val="24"/>
              </w:rPr>
              <w:t xml:space="preserve">double circuit supergrid </w:t>
            </w:r>
            <w:r>
              <w:rPr>
                <w:rFonts w:ascii="Arial" w:hAnsi="Arial" w:cs="Arial"/>
                <w:spacing w:val="-3"/>
                <w:sz w:val="24"/>
                <w:szCs w:val="24"/>
              </w:rPr>
              <w:t xml:space="preserve">overhead line </w:t>
            </w:r>
            <w:r>
              <w:rPr>
                <w:rFonts w:ascii="Arial" w:hAnsi="Arial" w:cs="Arial"/>
                <w:b/>
                <w:bCs/>
                <w:i/>
                <w:iCs/>
                <w:spacing w:val="-3"/>
                <w:sz w:val="24"/>
                <w:szCs w:val="24"/>
              </w:rPr>
              <w:t>(Note 10)</w:t>
            </w:r>
          </w:p>
        </w:tc>
        <w:tc>
          <w:tcPr>
            <w:tcW w:w="1445" w:type="dxa"/>
            <w:tcBorders>
              <w:top w:val="single" w:sz="7" w:space="0" w:color="auto"/>
              <w:left w:val="single" w:sz="7" w:space="0" w:color="auto"/>
              <w:bottom w:val="single" w:sz="7" w:space="0" w:color="auto"/>
              <w:right w:val="single" w:sz="7" w:space="0" w:color="auto"/>
            </w:tcBorders>
            <w:vAlign w:val="center"/>
          </w:tcPr>
          <w:p w14:paraId="11F16F99" w14:textId="77777777" w:rsidR="009C1403" w:rsidRDefault="00C6386D">
            <w:pPr>
              <w:kinsoku w:val="0"/>
              <w:overflowPunct w:val="0"/>
              <w:autoSpaceDE/>
              <w:autoSpaceDN/>
              <w:adjustRightInd/>
              <w:spacing w:before="395" w:after="369" w:line="277" w:lineRule="exact"/>
              <w:ind w:right="498"/>
              <w:jc w:val="right"/>
              <w:textAlignment w:val="baseline"/>
              <w:rPr>
                <w:rFonts w:ascii="Arial" w:hAnsi="Arial" w:cs="Arial"/>
                <w:sz w:val="24"/>
                <w:szCs w:val="24"/>
              </w:rPr>
            </w:pPr>
            <w:r>
              <w:rPr>
                <w:rFonts w:ascii="Arial" w:hAnsi="Arial" w:cs="Arial"/>
                <w:sz w:val="24"/>
                <w:szCs w:val="24"/>
              </w:rPr>
              <w:t>-6%</w:t>
            </w:r>
          </w:p>
        </w:tc>
        <w:tc>
          <w:tcPr>
            <w:tcW w:w="1449" w:type="dxa"/>
            <w:tcBorders>
              <w:top w:val="single" w:sz="7" w:space="0" w:color="auto"/>
              <w:left w:val="single" w:sz="7" w:space="0" w:color="auto"/>
              <w:bottom w:val="single" w:sz="7" w:space="0" w:color="auto"/>
              <w:right w:val="single" w:sz="7" w:space="0" w:color="auto"/>
            </w:tcBorders>
            <w:vAlign w:val="center"/>
          </w:tcPr>
          <w:p w14:paraId="7652F704" w14:textId="77777777" w:rsidR="009C1403" w:rsidRDefault="00C6386D">
            <w:pPr>
              <w:kinsoku w:val="0"/>
              <w:overflowPunct w:val="0"/>
              <w:autoSpaceDE/>
              <w:autoSpaceDN/>
              <w:adjustRightInd/>
              <w:spacing w:before="395" w:after="369" w:line="277" w:lineRule="exact"/>
              <w:jc w:val="center"/>
              <w:textAlignment w:val="baseline"/>
              <w:rPr>
                <w:rFonts w:ascii="Arial" w:hAnsi="Arial" w:cs="Arial"/>
                <w:sz w:val="24"/>
                <w:szCs w:val="24"/>
              </w:rPr>
            </w:pPr>
            <w:r>
              <w:rPr>
                <w:rFonts w:ascii="Arial" w:hAnsi="Arial" w:cs="Arial"/>
                <w:sz w:val="24"/>
                <w:szCs w:val="24"/>
              </w:rPr>
              <w:t>+6%</w:t>
            </w:r>
          </w:p>
        </w:tc>
      </w:tr>
    </w:tbl>
    <w:p w14:paraId="6133965E" w14:textId="77777777" w:rsidR="009C1403" w:rsidRDefault="009C1403">
      <w:pPr>
        <w:widowControl/>
        <w:rPr>
          <w:sz w:val="24"/>
          <w:szCs w:val="24"/>
        </w:rPr>
        <w:sectPr w:rsidR="009C1403">
          <w:headerReference w:type="default" r:id="rId49"/>
          <w:pgSz w:w="11904" w:h="16834"/>
          <w:pgMar w:top="1440" w:right="616" w:bottom="508" w:left="632" w:header="720" w:footer="720" w:gutter="0"/>
          <w:cols w:space="720"/>
          <w:noEndnote/>
        </w:sectPr>
      </w:pPr>
    </w:p>
    <w:p w14:paraId="131C87D7" w14:textId="5ACF3474" w:rsidR="009C1403" w:rsidRDefault="009C1403">
      <w:pPr>
        <w:kinsoku w:val="0"/>
        <w:overflowPunct w:val="0"/>
        <w:autoSpaceDE/>
        <w:autoSpaceDN/>
        <w:adjustRightInd/>
        <w:spacing w:line="20" w:lineRule="exact"/>
        <w:ind w:left="269" w:right="300"/>
        <w:textAlignment w:val="baseline"/>
        <w:rPr>
          <w:sz w:val="24"/>
          <w:szCs w:val="24"/>
        </w:rPr>
      </w:pPr>
    </w:p>
    <w:tbl>
      <w:tblPr>
        <w:tblW w:w="0" w:type="auto"/>
        <w:tblInd w:w="278" w:type="dxa"/>
        <w:tblLayout w:type="fixed"/>
        <w:tblCellMar>
          <w:left w:w="0" w:type="dxa"/>
          <w:right w:w="0" w:type="dxa"/>
        </w:tblCellMar>
        <w:tblLook w:val="0000" w:firstRow="0" w:lastRow="0" w:firstColumn="0" w:lastColumn="0" w:noHBand="0" w:noVBand="0"/>
      </w:tblPr>
      <w:tblGrid>
        <w:gridCol w:w="5597"/>
        <w:gridCol w:w="437"/>
        <w:gridCol w:w="1008"/>
        <w:gridCol w:w="1449"/>
      </w:tblGrid>
      <w:tr w:rsidR="009C1403" w14:paraId="30A5B522" w14:textId="77777777">
        <w:trPr>
          <w:cantSplit/>
          <w:trHeight w:hRule="exact" w:val="701"/>
        </w:trPr>
        <w:tc>
          <w:tcPr>
            <w:tcW w:w="5597" w:type="dxa"/>
            <w:tcBorders>
              <w:top w:val="single" w:sz="7" w:space="0" w:color="auto"/>
              <w:left w:val="single" w:sz="7" w:space="0" w:color="auto"/>
              <w:bottom w:val="single" w:sz="7" w:space="0" w:color="auto"/>
              <w:right w:val="single" w:sz="7" w:space="0" w:color="auto"/>
            </w:tcBorders>
          </w:tcPr>
          <w:p w14:paraId="489407F7" w14:textId="77777777" w:rsidR="009C1403" w:rsidRDefault="00C6386D">
            <w:pPr>
              <w:tabs>
                <w:tab w:val="left" w:pos="432"/>
              </w:tabs>
              <w:kinsoku w:val="0"/>
              <w:overflowPunct w:val="0"/>
              <w:autoSpaceDE/>
              <w:autoSpaceDN/>
              <w:adjustRightInd/>
              <w:spacing w:before="56" w:line="278" w:lineRule="exact"/>
              <w:ind w:left="432"/>
              <w:textAlignment w:val="baseline"/>
              <w:rPr>
                <w:rFonts w:ascii="Arial" w:hAnsi="Arial" w:cs="Arial"/>
                <w:b/>
                <w:bCs/>
                <w:i/>
                <w:iCs/>
                <w:sz w:val="24"/>
                <w:szCs w:val="24"/>
              </w:rPr>
            </w:pPr>
            <w:r>
              <w:rPr>
                <w:rFonts w:ascii="Arial" w:hAnsi="Arial" w:cs="Arial"/>
                <w:sz w:val="24"/>
                <w:szCs w:val="24"/>
              </w:rPr>
              <w:t>6.</w:t>
            </w:r>
            <w:r>
              <w:rPr>
                <w:rFonts w:ascii="Arial" w:hAnsi="Arial" w:cs="Arial"/>
                <w:sz w:val="24"/>
                <w:szCs w:val="24"/>
              </w:rPr>
              <w:tab/>
              <w:t xml:space="preserve">Following any other </w:t>
            </w:r>
            <w:r>
              <w:rPr>
                <w:rFonts w:ascii="Arial" w:hAnsi="Arial" w:cs="Arial"/>
                <w:i/>
                <w:iCs/>
                <w:sz w:val="24"/>
                <w:szCs w:val="24"/>
              </w:rPr>
              <w:t>secured event</w:t>
            </w:r>
            <w:r>
              <w:rPr>
                <w:rFonts w:ascii="Arial" w:hAnsi="Arial" w:cs="Arial"/>
                <w:sz w:val="24"/>
                <w:szCs w:val="24"/>
              </w:rPr>
              <w:t xml:space="preserve">, </w:t>
            </w:r>
            <w:r>
              <w:rPr>
                <w:rFonts w:ascii="Arial" w:hAnsi="Arial" w:cs="Arial"/>
                <w:b/>
                <w:bCs/>
                <w:sz w:val="24"/>
                <w:szCs w:val="24"/>
              </w:rPr>
              <w:t>(</w:t>
            </w:r>
            <w:r>
              <w:rPr>
                <w:rFonts w:ascii="Arial" w:hAnsi="Arial" w:cs="Arial"/>
                <w:b/>
                <w:bCs/>
                <w:i/>
                <w:iCs/>
                <w:sz w:val="24"/>
                <w:szCs w:val="24"/>
              </w:rPr>
              <w:t>Note 11)</w:t>
            </w:r>
          </w:p>
          <w:p w14:paraId="720265CB" w14:textId="77777777" w:rsidR="009C1403" w:rsidRDefault="00C6386D">
            <w:pPr>
              <w:kinsoku w:val="0"/>
              <w:overflowPunct w:val="0"/>
              <w:autoSpaceDE/>
              <w:autoSpaceDN/>
              <w:adjustRightInd/>
              <w:spacing w:before="109" w:line="248" w:lineRule="exact"/>
              <w:ind w:left="432"/>
              <w:textAlignment w:val="baseline"/>
              <w:rPr>
                <w:rFonts w:ascii="Arial" w:hAnsi="Arial" w:cs="Arial"/>
                <w:sz w:val="24"/>
                <w:szCs w:val="24"/>
              </w:rPr>
            </w:pPr>
            <w:r>
              <w:rPr>
                <w:rFonts w:ascii="Arial" w:hAnsi="Arial" w:cs="Arial"/>
                <w:sz w:val="24"/>
                <w:szCs w:val="24"/>
              </w:rPr>
              <w:t>except as detailed below:</w:t>
            </w:r>
          </w:p>
        </w:tc>
        <w:tc>
          <w:tcPr>
            <w:tcW w:w="437" w:type="dxa"/>
            <w:vMerge w:val="restart"/>
            <w:tcBorders>
              <w:top w:val="single" w:sz="7" w:space="0" w:color="auto"/>
              <w:left w:val="single" w:sz="7" w:space="0" w:color="auto"/>
              <w:bottom w:val="nil"/>
              <w:right w:val="nil"/>
            </w:tcBorders>
          </w:tcPr>
          <w:p w14:paraId="61081F7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0FAD23A1" w14:textId="77777777" w:rsidR="009C1403" w:rsidRDefault="00C6386D">
            <w:pPr>
              <w:kinsoku w:val="0"/>
              <w:overflowPunct w:val="0"/>
              <w:autoSpaceDE/>
              <w:autoSpaceDN/>
              <w:adjustRightInd/>
              <w:spacing w:before="313" w:after="244" w:line="278" w:lineRule="exact"/>
              <w:ind w:left="152"/>
              <w:textAlignment w:val="baseline"/>
              <w:rPr>
                <w:rFonts w:ascii="Arial" w:hAnsi="Arial" w:cs="Arial"/>
                <w:sz w:val="24"/>
                <w:szCs w:val="24"/>
              </w:rPr>
            </w:pPr>
            <w:r>
              <w:rPr>
                <w:rFonts w:ascii="Arial" w:hAnsi="Arial" w:cs="Arial"/>
                <w:sz w:val="24"/>
                <w:szCs w:val="24"/>
              </w:rPr>
              <w:t>-6%</w:t>
            </w:r>
          </w:p>
        </w:tc>
        <w:tc>
          <w:tcPr>
            <w:tcW w:w="1449" w:type="dxa"/>
            <w:vMerge w:val="restart"/>
            <w:tcBorders>
              <w:top w:val="single" w:sz="7" w:space="0" w:color="auto"/>
              <w:left w:val="single" w:sz="7" w:space="0" w:color="auto"/>
              <w:bottom w:val="nil"/>
              <w:right w:val="single" w:sz="7" w:space="0" w:color="auto"/>
            </w:tcBorders>
            <w:vAlign w:val="center"/>
          </w:tcPr>
          <w:p w14:paraId="003C9ED3" w14:textId="77777777" w:rsidR="009C1403" w:rsidRDefault="00C6386D">
            <w:pPr>
              <w:kinsoku w:val="0"/>
              <w:overflowPunct w:val="0"/>
              <w:autoSpaceDE/>
              <w:autoSpaceDN/>
              <w:adjustRightInd/>
              <w:spacing w:before="313" w:after="244" w:line="278" w:lineRule="exact"/>
              <w:jc w:val="center"/>
              <w:textAlignment w:val="baseline"/>
              <w:rPr>
                <w:rFonts w:ascii="Arial" w:hAnsi="Arial" w:cs="Arial"/>
                <w:sz w:val="24"/>
                <w:szCs w:val="24"/>
              </w:rPr>
            </w:pPr>
            <w:r>
              <w:rPr>
                <w:rFonts w:ascii="Arial" w:hAnsi="Arial" w:cs="Arial"/>
                <w:sz w:val="24"/>
                <w:szCs w:val="24"/>
              </w:rPr>
              <w:t>+6%</w:t>
            </w:r>
          </w:p>
        </w:tc>
      </w:tr>
      <w:tr w:rsidR="009C1403" w14:paraId="4AAF5A3B" w14:textId="77777777">
        <w:trPr>
          <w:cantSplit/>
          <w:trHeight w:hRule="exact" w:val="144"/>
        </w:trPr>
        <w:tc>
          <w:tcPr>
            <w:tcW w:w="5597" w:type="dxa"/>
            <w:tcBorders>
              <w:top w:val="single" w:sz="7" w:space="0" w:color="auto"/>
              <w:left w:val="single" w:sz="7" w:space="0" w:color="auto"/>
              <w:bottom w:val="single" w:sz="7" w:space="0" w:color="auto"/>
              <w:right w:val="single" w:sz="7" w:space="0" w:color="auto"/>
            </w:tcBorders>
          </w:tcPr>
          <w:p w14:paraId="6022A0D5" w14:textId="77777777" w:rsidR="009C1403" w:rsidRDefault="009C1403">
            <w:pPr>
              <w:kinsoku w:val="0"/>
              <w:overflowPunct w:val="0"/>
              <w:autoSpaceDE/>
              <w:autoSpaceDN/>
              <w:adjustRightInd/>
              <w:textAlignment w:val="baseline"/>
              <w:rPr>
                <w:rFonts w:ascii="Arial" w:hAnsi="Arial" w:cs="Arial"/>
                <w:sz w:val="24"/>
                <w:szCs w:val="24"/>
              </w:rPr>
            </w:pPr>
          </w:p>
        </w:tc>
        <w:tc>
          <w:tcPr>
            <w:tcW w:w="437" w:type="dxa"/>
            <w:vMerge/>
            <w:tcBorders>
              <w:top w:val="nil"/>
              <w:left w:val="single" w:sz="7" w:space="0" w:color="auto"/>
              <w:bottom w:val="single" w:sz="7" w:space="0" w:color="auto"/>
              <w:right w:val="nil"/>
            </w:tcBorders>
          </w:tcPr>
          <w:p w14:paraId="2B80FE8C"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tcBorders>
              <w:top w:val="nil"/>
              <w:left w:val="nil"/>
              <w:bottom w:val="single" w:sz="7" w:space="0" w:color="auto"/>
              <w:right w:val="single" w:sz="7" w:space="0" w:color="auto"/>
            </w:tcBorders>
            <w:vAlign w:val="center"/>
          </w:tcPr>
          <w:p w14:paraId="0EB1FB4F" w14:textId="77777777" w:rsidR="009C1403" w:rsidRDefault="009C1403">
            <w:pPr>
              <w:kinsoku w:val="0"/>
              <w:overflowPunct w:val="0"/>
              <w:autoSpaceDE/>
              <w:autoSpaceDN/>
              <w:adjustRightInd/>
              <w:textAlignment w:val="baseline"/>
              <w:rPr>
                <w:rFonts w:ascii="Arial" w:hAnsi="Arial" w:cs="Arial"/>
                <w:sz w:val="24"/>
                <w:szCs w:val="24"/>
              </w:rPr>
            </w:pPr>
          </w:p>
        </w:tc>
        <w:tc>
          <w:tcPr>
            <w:tcW w:w="1449" w:type="dxa"/>
            <w:vMerge/>
            <w:tcBorders>
              <w:top w:val="nil"/>
              <w:left w:val="single" w:sz="7" w:space="0" w:color="auto"/>
              <w:bottom w:val="single" w:sz="7" w:space="0" w:color="auto"/>
              <w:right w:val="single" w:sz="7" w:space="0" w:color="auto"/>
            </w:tcBorders>
            <w:vAlign w:val="center"/>
          </w:tcPr>
          <w:p w14:paraId="5D02ACE3"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6719A039" w14:textId="77777777">
        <w:trPr>
          <w:trHeight w:hRule="exact" w:val="336"/>
        </w:trPr>
        <w:tc>
          <w:tcPr>
            <w:tcW w:w="8491" w:type="dxa"/>
            <w:gridSpan w:val="4"/>
            <w:tcBorders>
              <w:top w:val="single" w:sz="7" w:space="0" w:color="auto"/>
              <w:left w:val="single" w:sz="7" w:space="0" w:color="auto"/>
              <w:bottom w:val="single" w:sz="7" w:space="0" w:color="auto"/>
              <w:right w:val="single" w:sz="7" w:space="0" w:color="auto"/>
            </w:tcBorders>
            <w:vAlign w:val="center"/>
          </w:tcPr>
          <w:p w14:paraId="44255423" w14:textId="77777777" w:rsidR="009C1403" w:rsidRDefault="00C6386D">
            <w:pPr>
              <w:kinsoku w:val="0"/>
              <w:overflowPunct w:val="0"/>
              <w:autoSpaceDE/>
              <w:autoSpaceDN/>
              <w:adjustRightInd/>
              <w:spacing w:before="44" w:after="11" w:line="280" w:lineRule="exact"/>
              <w:ind w:left="110"/>
              <w:textAlignment w:val="baseline"/>
              <w:rPr>
                <w:rFonts w:ascii="Arial" w:hAnsi="Arial" w:cs="Arial"/>
                <w:b/>
                <w:bCs/>
                <w:sz w:val="24"/>
                <w:szCs w:val="24"/>
              </w:rPr>
            </w:pPr>
            <w:r>
              <w:rPr>
                <w:rFonts w:ascii="Arial" w:hAnsi="Arial" w:cs="Arial"/>
                <w:b/>
                <w:bCs/>
                <w:sz w:val="24"/>
                <w:szCs w:val="24"/>
              </w:rPr>
              <w:t xml:space="preserve">(b) At substations supplying </w:t>
            </w:r>
            <w:r>
              <w:rPr>
                <w:rFonts w:ascii="Arial" w:hAnsi="Arial" w:cs="Arial"/>
                <w:b/>
                <w:bCs/>
                <w:i/>
                <w:iCs/>
                <w:sz w:val="24"/>
                <w:szCs w:val="24"/>
              </w:rPr>
              <w:t xml:space="preserve">User Systems </w:t>
            </w:r>
            <w:r>
              <w:rPr>
                <w:rFonts w:ascii="Arial" w:hAnsi="Arial" w:cs="Arial"/>
                <w:b/>
                <w:bCs/>
                <w:sz w:val="24"/>
                <w:szCs w:val="24"/>
              </w:rPr>
              <w:t>at voltages above 132kV</w:t>
            </w:r>
          </w:p>
        </w:tc>
      </w:tr>
      <w:tr w:rsidR="009C1403" w14:paraId="194579AF" w14:textId="77777777">
        <w:trPr>
          <w:trHeight w:hRule="exact" w:val="768"/>
        </w:trPr>
        <w:tc>
          <w:tcPr>
            <w:tcW w:w="5597" w:type="dxa"/>
            <w:tcBorders>
              <w:top w:val="single" w:sz="7" w:space="0" w:color="auto"/>
              <w:left w:val="single" w:sz="7" w:space="0" w:color="auto"/>
              <w:bottom w:val="single" w:sz="7" w:space="0" w:color="auto"/>
              <w:right w:val="single" w:sz="7" w:space="0" w:color="auto"/>
            </w:tcBorders>
          </w:tcPr>
          <w:p w14:paraId="5D249EEB" w14:textId="77777777" w:rsidR="009C1403" w:rsidRDefault="00C6386D">
            <w:pPr>
              <w:tabs>
                <w:tab w:val="left" w:pos="432"/>
              </w:tabs>
              <w:kinsoku w:val="0"/>
              <w:overflowPunct w:val="0"/>
              <w:autoSpaceDE/>
              <w:autoSpaceDN/>
              <w:adjustRightInd/>
              <w:spacing w:line="278" w:lineRule="exact"/>
              <w:ind w:left="144"/>
              <w:textAlignment w:val="baseline"/>
              <w:rPr>
                <w:rFonts w:ascii="Arial" w:hAnsi="Arial" w:cs="Arial"/>
                <w:i/>
                <w:iCs/>
                <w:sz w:val="24"/>
                <w:szCs w:val="24"/>
              </w:rPr>
            </w:pPr>
            <w:r>
              <w:rPr>
                <w:rFonts w:ascii="Arial" w:hAnsi="Arial" w:cs="Arial"/>
                <w:sz w:val="24"/>
                <w:szCs w:val="24"/>
              </w:rPr>
              <w:t>7.</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 xml:space="preserve">involving a </w:t>
            </w:r>
            <w:r>
              <w:rPr>
                <w:rFonts w:ascii="Arial" w:hAnsi="Arial" w:cs="Arial"/>
                <w:i/>
                <w:iCs/>
                <w:sz w:val="24"/>
                <w:szCs w:val="24"/>
              </w:rPr>
              <w:t>fault</w:t>
            </w:r>
          </w:p>
          <w:p w14:paraId="60F19302" w14:textId="77777777" w:rsidR="009C1403" w:rsidRDefault="00C6386D">
            <w:pPr>
              <w:kinsoku w:val="0"/>
              <w:overflowPunct w:val="0"/>
              <w:autoSpaceDE/>
              <w:autoSpaceDN/>
              <w:adjustRightInd/>
              <w:spacing w:before="10" w:after="167" w:line="278" w:lineRule="exact"/>
              <w:ind w:left="504"/>
              <w:textAlignment w:val="baseline"/>
              <w:rPr>
                <w:rFonts w:ascii="Arial" w:hAnsi="Arial" w:cs="Arial"/>
                <w:sz w:val="24"/>
                <w:szCs w:val="24"/>
              </w:rPr>
            </w:pPr>
            <w:r>
              <w:rPr>
                <w:rFonts w:ascii="Arial" w:hAnsi="Arial" w:cs="Arial"/>
                <w:i/>
                <w:iCs/>
                <w:sz w:val="24"/>
                <w:szCs w:val="24"/>
              </w:rPr>
              <w:t xml:space="preserve">outage </w:t>
            </w:r>
            <w:r>
              <w:rPr>
                <w:rFonts w:ascii="Arial" w:hAnsi="Arial" w:cs="Arial"/>
                <w:sz w:val="24"/>
                <w:szCs w:val="24"/>
              </w:rPr>
              <w:t xml:space="preserve">of a section of </w:t>
            </w:r>
            <w:r>
              <w:rPr>
                <w:rFonts w:ascii="Arial" w:hAnsi="Arial" w:cs="Arial"/>
                <w:i/>
                <w:iCs/>
                <w:sz w:val="24"/>
                <w:szCs w:val="24"/>
              </w:rPr>
              <w:t xml:space="preserve">busbar </w:t>
            </w:r>
            <w:r>
              <w:rPr>
                <w:rFonts w:ascii="Arial" w:hAnsi="Arial" w:cs="Arial"/>
                <w:sz w:val="24"/>
                <w:szCs w:val="24"/>
              </w:rPr>
              <w:t>or a mesh corner</w:t>
            </w:r>
          </w:p>
        </w:tc>
        <w:tc>
          <w:tcPr>
            <w:tcW w:w="437" w:type="dxa"/>
            <w:tcBorders>
              <w:top w:val="single" w:sz="7" w:space="0" w:color="auto"/>
              <w:left w:val="single" w:sz="7" w:space="0" w:color="auto"/>
              <w:bottom w:val="single" w:sz="7" w:space="0" w:color="auto"/>
              <w:right w:val="nil"/>
            </w:tcBorders>
          </w:tcPr>
          <w:p w14:paraId="2EA1944F"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07C379B6" w14:textId="77777777" w:rsidR="009C1403" w:rsidRDefault="00C6386D">
            <w:pPr>
              <w:kinsoku w:val="0"/>
              <w:overflowPunct w:val="0"/>
              <w:autoSpaceDE/>
              <w:autoSpaceDN/>
              <w:adjustRightInd/>
              <w:spacing w:before="270" w:after="215"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120FAE1" w14:textId="77777777" w:rsidR="009C1403" w:rsidRDefault="00C6386D">
            <w:pPr>
              <w:kinsoku w:val="0"/>
              <w:overflowPunct w:val="0"/>
              <w:autoSpaceDE/>
              <w:autoSpaceDN/>
              <w:adjustRightInd/>
              <w:spacing w:before="270" w:after="215" w:line="278" w:lineRule="exact"/>
              <w:jc w:val="center"/>
              <w:textAlignment w:val="baseline"/>
              <w:rPr>
                <w:rFonts w:ascii="Arial" w:hAnsi="Arial" w:cs="Arial"/>
                <w:sz w:val="24"/>
                <w:szCs w:val="24"/>
              </w:rPr>
            </w:pPr>
            <w:r>
              <w:rPr>
                <w:rFonts w:ascii="Arial" w:hAnsi="Arial" w:cs="Arial"/>
                <w:sz w:val="24"/>
                <w:szCs w:val="24"/>
              </w:rPr>
              <w:t>+6%</w:t>
            </w:r>
          </w:p>
        </w:tc>
      </w:tr>
      <w:tr w:rsidR="009C1403" w14:paraId="161BF527" w14:textId="77777777">
        <w:trPr>
          <w:trHeight w:hRule="exact" w:val="1056"/>
        </w:trPr>
        <w:tc>
          <w:tcPr>
            <w:tcW w:w="5597" w:type="dxa"/>
            <w:tcBorders>
              <w:top w:val="single" w:sz="7" w:space="0" w:color="auto"/>
              <w:left w:val="single" w:sz="7" w:space="0" w:color="auto"/>
              <w:bottom w:val="single" w:sz="7" w:space="0" w:color="auto"/>
              <w:right w:val="single" w:sz="7" w:space="0" w:color="auto"/>
            </w:tcBorders>
          </w:tcPr>
          <w:p w14:paraId="1959F070" w14:textId="77777777" w:rsidR="009C1403" w:rsidRDefault="00C6386D">
            <w:pPr>
              <w:tabs>
                <w:tab w:val="left" w:pos="432"/>
              </w:tabs>
              <w:kinsoku w:val="0"/>
              <w:overflowPunct w:val="0"/>
              <w:autoSpaceDE/>
              <w:autoSpaceDN/>
              <w:adjustRightInd/>
              <w:spacing w:before="44" w:line="278" w:lineRule="exact"/>
              <w:ind w:left="144"/>
              <w:textAlignment w:val="baseline"/>
              <w:rPr>
                <w:rFonts w:ascii="Arial" w:hAnsi="Arial" w:cs="Arial"/>
                <w:i/>
                <w:iCs/>
                <w:sz w:val="24"/>
                <w:szCs w:val="24"/>
              </w:rPr>
            </w:pPr>
            <w:r>
              <w:rPr>
                <w:rFonts w:ascii="Arial" w:hAnsi="Arial" w:cs="Arial"/>
                <w:sz w:val="24"/>
                <w:szCs w:val="24"/>
              </w:rPr>
              <w:t>8.</w:t>
            </w:r>
            <w:r>
              <w:rPr>
                <w:rFonts w:ascii="Arial" w:hAnsi="Arial" w:cs="Arial"/>
                <w:sz w:val="24"/>
                <w:szCs w:val="24"/>
              </w:rPr>
              <w:tab/>
              <w:t xml:space="preserve">In operational timescales, following a </w:t>
            </w:r>
            <w:r>
              <w:rPr>
                <w:rFonts w:ascii="Arial" w:hAnsi="Arial" w:cs="Arial"/>
                <w:i/>
                <w:iCs/>
                <w:sz w:val="24"/>
                <w:szCs w:val="24"/>
              </w:rPr>
              <w:t>secured</w:t>
            </w:r>
          </w:p>
          <w:p w14:paraId="2A69C591" w14:textId="77777777" w:rsidR="009C1403" w:rsidRDefault="00C6386D">
            <w:pPr>
              <w:kinsoku w:val="0"/>
              <w:overflowPunct w:val="0"/>
              <w:autoSpaceDE/>
              <w:autoSpaceDN/>
              <w:adjustRightInd/>
              <w:spacing w:after="177" w:line="273" w:lineRule="exact"/>
              <w:ind w:left="504" w:right="756"/>
              <w:textAlignment w:val="baseline"/>
              <w:rPr>
                <w:rFonts w:ascii="Arial" w:hAnsi="Arial" w:cs="Arial"/>
                <w:sz w:val="24"/>
                <w:szCs w:val="24"/>
              </w:rPr>
            </w:pPr>
            <w:r>
              <w:rPr>
                <w:rFonts w:ascii="Arial" w:hAnsi="Arial" w:cs="Arial"/>
                <w:i/>
                <w:iCs/>
                <w:sz w:val="24"/>
                <w:szCs w:val="24"/>
              </w:rPr>
              <w:t xml:space="preserve">event </w:t>
            </w:r>
            <w:r>
              <w:rPr>
                <w:rFonts w:ascii="Arial" w:hAnsi="Arial" w:cs="Arial"/>
                <w:sz w:val="24"/>
                <w:szCs w:val="24"/>
              </w:rPr>
              <w:t xml:space="preserve">involving a </w:t>
            </w:r>
            <w:r>
              <w:rPr>
                <w:rFonts w:ascii="Arial" w:hAnsi="Arial" w:cs="Arial"/>
                <w:i/>
                <w:iCs/>
                <w:sz w:val="24"/>
                <w:szCs w:val="24"/>
              </w:rPr>
              <w:t xml:space="preserve">fault outage </w:t>
            </w:r>
            <w:r>
              <w:rPr>
                <w:rFonts w:ascii="Arial" w:hAnsi="Arial" w:cs="Arial"/>
                <w:sz w:val="24"/>
                <w:szCs w:val="24"/>
              </w:rPr>
              <w:t xml:space="preserve">of a </w:t>
            </w:r>
            <w:r>
              <w:rPr>
                <w:rFonts w:ascii="Arial" w:hAnsi="Arial" w:cs="Arial"/>
                <w:i/>
                <w:iCs/>
                <w:sz w:val="24"/>
                <w:szCs w:val="24"/>
              </w:rPr>
              <w:t xml:space="preserve">double circuit </w:t>
            </w:r>
            <w:r>
              <w:rPr>
                <w:rFonts w:ascii="Arial" w:hAnsi="Arial" w:cs="Arial"/>
                <w:sz w:val="24"/>
                <w:szCs w:val="24"/>
              </w:rPr>
              <w:t>overhead line</w:t>
            </w:r>
          </w:p>
        </w:tc>
        <w:tc>
          <w:tcPr>
            <w:tcW w:w="437" w:type="dxa"/>
            <w:tcBorders>
              <w:top w:val="single" w:sz="7" w:space="0" w:color="auto"/>
              <w:left w:val="single" w:sz="7" w:space="0" w:color="auto"/>
              <w:bottom w:val="single" w:sz="7" w:space="0" w:color="auto"/>
              <w:right w:val="nil"/>
            </w:tcBorders>
          </w:tcPr>
          <w:p w14:paraId="36CD0D17"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737BF4C8" w14:textId="77777777" w:rsidR="009C1403" w:rsidRDefault="00C6386D">
            <w:pPr>
              <w:kinsoku w:val="0"/>
              <w:overflowPunct w:val="0"/>
              <w:autoSpaceDE/>
              <w:autoSpaceDN/>
              <w:adjustRightInd/>
              <w:spacing w:before="414" w:after="354"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756A9D28" w14:textId="77777777" w:rsidR="009C1403" w:rsidRDefault="00C6386D">
            <w:pPr>
              <w:kinsoku w:val="0"/>
              <w:overflowPunct w:val="0"/>
              <w:autoSpaceDE/>
              <w:autoSpaceDN/>
              <w:adjustRightInd/>
              <w:spacing w:before="414" w:after="354" w:line="278" w:lineRule="exact"/>
              <w:jc w:val="center"/>
              <w:textAlignment w:val="baseline"/>
              <w:rPr>
                <w:rFonts w:ascii="Arial" w:hAnsi="Arial" w:cs="Arial"/>
                <w:sz w:val="24"/>
                <w:szCs w:val="24"/>
              </w:rPr>
            </w:pPr>
            <w:r>
              <w:rPr>
                <w:rFonts w:ascii="Arial" w:hAnsi="Arial" w:cs="Arial"/>
                <w:sz w:val="24"/>
                <w:szCs w:val="24"/>
              </w:rPr>
              <w:t>+6%</w:t>
            </w:r>
          </w:p>
        </w:tc>
      </w:tr>
      <w:tr w:rsidR="009C1403" w14:paraId="1710F9E1" w14:textId="77777777">
        <w:trPr>
          <w:trHeight w:hRule="exact" w:val="753"/>
        </w:trPr>
        <w:tc>
          <w:tcPr>
            <w:tcW w:w="6034" w:type="dxa"/>
            <w:gridSpan w:val="2"/>
            <w:tcBorders>
              <w:top w:val="single" w:sz="7" w:space="0" w:color="auto"/>
              <w:left w:val="single" w:sz="7" w:space="0" w:color="auto"/>
              <w:bottom w:val="single" w:sz="7" w:space="0" w:color="auto"/>
              <w:right w:val="nil"/>
            </w:tcBorders>
          </w:tcPr>
          <w:p w14:paraId="4998A91E" w14:textId="77777777" w:rsidR="009C1403" w:rsidRDefault="00C6386D">
            <w:pPr>
              <w:kinsoku w:val="0"/>
              <w:overflowPunct w:val="0"/>
              <w:autoSpaceDE/>
              <w:autoSpaceDN/>
              <w:adjustRightInd/>
              <w:spacing w:after="12" w:line="363" w:lineRule="exact"/>
              <w:ind w:left="108"/>
              <w:jc w:val="both"/>
              <w:textAlignment w:val="baseline"/>
              <w:rPr>
                <w:rFonts w:ascii="Arial" w:hAnsi="Arial" w:cs="Arial"/>
                <w:b/>
                <w:bCs/>
                <w:i/>
                <w:iCs/>
                <w:sz w:val="24"/>
                <w:szCs w:val="24"/>
              </w:rPr>
            </w:pPr>
            <w:r>
              <w:rPr>
                <w:rFonts w:ascii="Arial" w:hAnsi="Arial" w:cs="Arial"/>
                <w:b/>
                <w:bCs/>
                <w:sz w:val="24"/>
                <w:szCs w:val="24"/>
              </w:rPr>
              <w:t xml:space="preserve">(c) At substations supplying </w:t>
            </w:r>
            <w:r>
              <w:rPr>
                <w:rFonts w:ascii="Arial" w:hAnsi="Arial" w:cs="Arial"/>
                <w:b/>
                <w:bCs/>
                <w:i/>
                <w:iCs/>
                <w:sz w:val="24"/>
                <w:szCs w:val="24"/>
              </w:rPr>
              <w:t xml:space="preserve">User Systems </w:t>
            </w:r>
            <w:r>
              <w:rPr>
                <w:rFonts w:ascii="Arial" w:hAnsi="Arial" w:cs="Arial"/>
                <w:b/>
                <w:bCs/>
                <w:sz w:val="24"/>
                <w:szCs w:val="24"/>
              </w:rPr>
              <w:t xml:space="preserve">at 132kV </w:t>
            </w:r>
            <w:r>
              <w:rPr>
                <w:rFonts w:ascii="Arial" w:hAnsi="Arial" w:cs="Arial"/>
                <w:b/>
                <w:bCs/>
                <w:i/>
                <w:iCs/>
                <w:sz w:val="24"/>
                <w:szCs w:val="24"/>
              </w:rPr>
              <w:t>As (a) and (b) plus:</w:t>
            </w:r>
          </w:p>
        </w:tc>
        <w:tc>
          <w:tcPr>
            <w:tcW w:w="2457" w:type="dxa"/>
            <w:gridSpan w:val="2"/>
            <w:tcBorders>
              <w:top w:val="single" w:sz="7" w:space="0" w:color="auto"/>
              <w:left w:val="nil"/>
              <w:bottom w:val="single" w:sz="7" w:space="0" w:color="auto"/>
              <w:right w:val="single" w:sz="7" w:space="0" w:color="auto"/>
            </w:tcBorders>
          </w:tcPr>
          <w:p w14:paraId="009CB679" w14:textId="77777777" w:rsidR="009C1403" w:rsidRDefault="009C1403">
            <w:pPr>
              <w:kinsoku w:val="0"/>
              <w:overflowPunct w:val="0"/>
              <w:autoSpaceDE/>
              <w:autoSpaceDN/>
              <w:adjustRightInd/>
              <w:textAlignment w:val="baseline"/>
              <w:rPr>
                <w:rFonts w:ascii="Arial" w:hAnsi="Arial" w:cs="Arial"/>
                <w:sz w:val="24"/>
                <w:szCs w:val="24"/>
              </w:rPr>
            </w:pPr>
          </w:p>
        </w:tc>
      </w:tr>
      <w:tr w:rsidR="009C1403" w14:paraId="10922CBB" w14:textId="77777777">
        <w:trPr>
          <w:trHeight w:hRule="exact" w:val="1330"/>
        </w:trPr>
        <w:tc>
          <w:tcPr>
            <w:tcW w:w="5597" w:type="dxa"/>
            <w:tcBorders>
              <w:top w:val="single" w:sz="7" w:space="0" w:color="auto"/>
              <w:left w:val="single" w:sz="7" w:space="0" w:color="auto"/>
              <w:bottom w:val="single" w:sz="7" w:space="0" w:color="auto"/>
              <w:right w:val="single" w:sz="7" w:space="0" w:color="auto"/>
            </w:tcBorders>
          </w:tcPr>
          <w:p w14:paraId="014EEFE1" w14:textId="77777777" w:rsidR="009C1403" w:rsidRDefault="00C6386D">
            <w:pPr>
              <w:tabs>
                <w:tab w:val="left" w:pos="432"/>
              </w:tabs>
              <w:kinsoku w:val="0"/>
              <w:overflowPunct w:val="0"/>
              <w:autoSpaceDE/>
              <w:autoSpaceDN/>
              <w:adjustRightInd/>
              <w:spacing w:before="45" w:line="278" w:lineRule="exact"/>
              <w:ind w:left="144"/>
              <w:textAlignment w:val="baseline"/>
              <w:rPr>
                <w:rFonts w:ascii="Arial" w:hAnsi="Arial" w:cs="Arial"/>
                <w:sz w:val="24"/>
                <w:szCs w:val="24"/>
              </w:rPr>
            </w:pPr>
            <w:r>
              <w:rPr>
                <w:rFonts w:ascii="Arial" w:hAnsi="Arial" w:cs="Arial"/>
                <w:sz w:val="24"/>
                <w:szCs w:val="24"/>
              </w:rPr>
              <w:t>9.</w:t>
            </w:r>
            <w:r>
              <w:rPr>
                <w:rFonts w:ascii="Arial" w:hAnsi="Arial" w:cs="Arial"/>
                <w:sz w:val="24"/>
                <w:szCs w:val="24"/>
              </w:rPr>
              <w:tab/>
              <w:t xml:space="preserve">Following a </w:t>
            </w:r>
            <w:r>
              <w:rPr>
                <w:rFonts w:ascii="Arial" w:hAnsi="Arial" w:cs="Arial"/>
                <w:i/>
                <w:iCs/>
                <w:sz w:val="24"/>
                <w:szCs w:val="24"/>
              </w:rPr>
              <w:t xml:space="preserve">secured event </w:t>
            </w:r>
            <w:r>
              <w:rPr>
                <w:rFonts w:ascii="Arial" w:hAnsi="Arial" w:cs="Arial"/>
                <w:sz w:val="24"/>
                <w:szCs w:val="24"/>
              </w:rPr>
              <w:t>involving loss of a</w:t>
            </w:r>
          </w:p>
          <w:p w14:paraId="4C554020" w14:textId="77777777" w:rsidR="009C1403" w:rsidRDefault="00C6386D">
            <w:pPr>
              <w:kinsoku w:val="0"/>
              <w:overflowPunct w:val="0"/>
              <w:autoSpaceDE/>
              <w:autoSpaceDN/>
              <w:adjustRightInd/>
              <w:spacing w:before="1" w:after="167" w:line="278" w:lineRule="exact"/>
              <w:ind w:left="504" w:right="216"/>
              <w:textAlignment w:val="baseline"/>
              <w:rPr>
                <w:rFonts w:ascii="Arial" w:hAnsi="Arial" w:cs="Arial"/>
                <w:sz w:val="24"/>
                <w:szCs w:val="24"/>
              </w:rPr>
            </w:pPr>
            <w:r>
              <w:rPr>
                <w:rFonts w:ascii="Arial" w:hAnsi="Arial" w:cs="Arial"/>
                <w:sz w:val="24"/>
                <w:szCs w:val="24"/>
              </w:rPr>
              <w:t xml:space="preserve">double circuit transmission overhead line, and one or more </w:t>
            </w:r>
            <w:r>
              <w:rPr>
                <w:rFonts w:ascii="Arial" w:hAnsi="Arial" w:cs="Arial"/>
                <w:i/>
                <w:iCs/>
                <w:sz w:val="24"/>
                <w:szCs w:val="24"/>
              </w:rPr>
              <w:t xml:space="preserve">supergrid </w:t>
            </w:r>
            <w:r>
              <w:rPr>
                <w:rFonts w:ascii="Arial" w:hAnsi="Arial" w:cs="Arial"/>
                <w:sz w:val="24"/>
                <w:szCs w:val="24"/>
              </w:rPr>
              <w:t>transformers stepping down to 132 kV</w:t>
            </w:r>
          </w:p>
        </w:tc>
        <w:tc>
          <w:tcPr>
            <w:tcW w:w="437" w:type="dxa"/>
            <w:tcBorders>
              <w:top w:val="single" w:sz="7" w:space="0" w:color="auto"/>
              <w:left w:val="single" w:sz="7" w:space="0" w:color="auto"/>
              <w:bottom w:val="single" w:sz="7" w:space="0" w:color="auto"/>
              <w:right w:val="nil"/>
            </w:tcBorders>
          </w:tcPr>
          <w:p w14:paraId="7D89E25A"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DBD98C6" w14:textId="77777777" w:rsidR="009C1403" w:rsidRDefault="00C6386D">
            <w:pPr>
              <w:kinsoku w:val="0"/>
              <w:overflowPunct w:val="0"/>
              <w:autoSpaceDE/>
              <w:autoSpaceDN/>
              <w:adjustRightInd/>
              <w:spacing w:before="544" w:after="50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5D9AA3FE" w14:textId="77777777" w:rsidR="009C1403" w:rsidRDefault="00C6386D">
            <w:pPr>
              <w:kinsoku w:val="0"/>
              <w:overflowPunct w:val="0"/>
              <w:autoSpaceDE/>
              <w:autoSpaceDN/>
              <w:adjustRightInd/>
              <w:spacing w:before="544" w:after="503" w:line="278" w:lineRule="exact"/>
              <w:jc w:val="center"/>
              <w:textAlignment w:val="baseline"/>
              <w:rPr>
                <w:rFonts w:ascii="Arial" w:hAnsi="Arial" w:cs="Arial"/>
                <w:sz w:val="24"/>
                <w:szCs w:val="24"/>
              </w:rPr>
            </w:pPr>
            <w:r>
              <w:rPr>
                <w:rFonts w:ascii="Arial" w:hAnsi="Arial" w:cs="Arial"/>
                <w:sz w:val="24"/>
                <w:szCs w:val="24"/>
              </w:rPr>
              <w:t>+6%</w:t>
            </w:r>
          </w:p>
        </w:tc>
      </w:tr>
      <w:tr w:rsidR="009C1403" w14:paraId="39966B80" w14:textId="77777777">
        <w:trPr>
          <w:cantSplit/>
          <w:trHeight w:hRule="exact" w:val="576"/>
        </w:trPr>
        <w:tc>
          <w:tcPr>
            <w:tcW w:w="5597" w:type="dxa"/>
            <w:tcBorders>
              <w:top w:val="single" w:sz="7" w:space="0" w:color="auto"/>
              <w:left w:val="single" w:sz="7" w:space="0" w:color="auto"/>
              <w:bottom w:val="single" w:sz="7" w:space="0" w:color="auto"/>
              <w:right w:val="single" w:sz="7" w:space="0" w:color="auto"/>
            </w:tcBorders>
            <w:vAlign w:val="center"/>
          </w:tcPr>
          <w:p w14:paraId="52CAB329" w14:textId="77777777" w:rsidR="009C1403" w:rsidRDefault="00C6386D">
            <w:pPr>
              <w:kinsoku w:val="0"/>
              <w:overflowPunct w:val="0"/>
              <w:autoSpaceDE/>
              <w:autoSpaceDN/>
              <w:adjustRightInd/>
              <w:spacing w:line="275" w:lineRule="exact"/>
              <w:ind w:left="504" w:right="396" w:hanging="360"/>
              <w:textAlignment w:val="baseline"/>
              <w:rPr>
                <w:rFonts w:ascii="Arial" w:hAnsi="Arial" w:cs="Arial"/>
                <w:spacing w:val="-3"/>
                <w:sz w:val="24"/>
                <w:szCs w:val="24"/>
              </w:rPr>
            </w:pPr>
            <w:r>
              <w:rPr>
                <w:rFonts w:ascii="Arial" w:hAnsi="Arial" w:cs="Arial"/>
                <w:spacing w:val="-3"/>
                <w:sz w:val="24"/>
                <w:szCs w:val="24"/>
              </w:rPr>
              <w:t xml:space="preserve">10. Following a </w:t>
            </w:r>
            <w:r>
              <w:rPr>
                <w:rFonts w:ascii="Arial" w:hAnsi="Arial" w:cs="Arial"/>
                <w:i/>
                <w:iCs/>
                <w:spacing w:val="-3"/>
                <w:sz w:val="24"/>
                <w:szCs w:val="24"/>
              </w:rPr>
              <w:t xml:space="preserve">secured event </w:t>
            </w:r>
            <w:r>
              <w:rPr>
                <w:rFonts w:ascii="Arial" w:hAnsi="Arial" w:cs="Arial"/>
                <w:spacing w:val="-3"/>
                <w:sz w:val="24"/>
                <w:szCs w:val="24"/>
              </w:rPr>
              <w:t xml:space="preserve">involving loss of a single </w:t>
            </w:r>
            <w:r>
              <w:rPr>
                <w:rFonts w:ascii="Arial" w:hAnsi="Arial" w:cs="Arial"/>
                <w:i/>
                <w:iCs/>
                <w:spacing w:val="-3"/>
                <w:sz w:val="24"/>
                <w:szCs w:val="24"/>
              </w:rPr>
              <w:t xml:space="preserve">transmission circuit </w:t>
            </w:r>
            <w:r>
              <w:rPr>
                <w:rFonts w:ascii="Arial" w:hAnsi="Arial" w:cs="Arial"/>
                <w:spacing w:val="-3"/>
                <w:sz w:val="24"/>
                <w:szCs w:val="24"/>
              </w:rPr>
              <w:t>and one or more</w:t>
            </w:r>
          </w:p>
        </w:tc>
        <w:tc>
          <w:tcPr>
            <w:tcW w:w="437" w:type="dxa"/>
            <w:vMerge w:val="restart"/>
            <w:tcBorders>
              <w:top w:val="single" w:sz="7" w:space="0" w:color="auto"/>
              <w:left w:val="single" w:sz="7" w:space="0" w:color="auto"/>
              <w:bottom w:val="nil"/>
              <w:right w:val="nil"/>
            </w:tcBorders>
          </w:tcPr>
          <w:p w14:paraId="454812B2"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vMerge w:val="restart"/>
            <w:tcBorders>
              <w:top w:val="single" w:sz="7" w:space="0" w:color="auto"/>
              <w:left w:val="nil"/>
              <w:bottom w:val="nil"/>
              <w:right w:val="single" w:sz="7" w:space="0" w:color="auto"/>
            </w:tcBorders>
            <w:vAlign w:val="center"/>
          </w:tcPr>
          <w:p w14:paraId="79021898" w14:textId="77777777" w:rsidR="009C1403" w:rsidRDefault="00C6386D">
            <w:pPr>
              <w:kinsoku w:val="0"/>
              <w:overflowPunct w:val="0"/>
              <w:autoSpaceDE/>
              <w:autoSpaceDN/>
              <w:adjustRightInd/>
              <w:spacing w:before="831" w:after="772"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vMerge w:val="restart"/>
            <w:tcBorders>
              <w:top w:val="single" w:sz="7" w:space="0" w:color="auto"/>
              <w:left w:val="single" w:sz="7" w:space="0" w:color="auto"/>
              <w:bottom w:val="nil"/>
              <w:right w:val="single" w:sz="7" w:space="0" w:color="auto"/>
            </w:tcBorders>
            <w:vAlign w:val="center"/>
          </w:tcPr>
          <w:p w14:paraId="60766891" w14:textId="77777777" w:rsidR="009C1403" w:rsidRDefault="00C6386D">
            <w:pPr>
              <w:kinsoku w:val="0"/>
              <w:overflowPunct w:val="0"/>
              <w:autoSpaceDE/>
              <w:autoSpaceDN/>
              <w:adjustRightInd/>
              <w:spacing w:before="831" w:after="772" w:line="278" w:lineRule="exact"/>
              <w:jc w:val="center"/>
              <w:textAlignment w:val="baseline"/>
              <w:rPr>
                <w:rFonts w:ascii="Arial" w:hAnsi="Arial" w:cs="Arial"/>
                <w:sz w:val="24"/>
                <w:szCs w:val="24"/>
              </w:rPr>
            </w:pPr>
            <w:r>
              <w:rPr>
                <w:rFonts w:ascii="Arial" w:hAnsi="Arial" w:cs="Arial"/>
                <w:sz w:val="24"/>
                <w:szCs w:val="24"/>
              </w:rPr>
              <w:t>+6%</w:t>
            </w:r>
          </w:p>
        </w:tc>
      </w:tr>
      <w:tr w:rsidR="009C1403" w14:paraId="0F1CD093" w14:textId="77777777">
        <w:trPr>
          <w:cantSplit/>
          <w:trHeight w:hRule="exact" w:val="1315"/>
        </w:trPr>
        <w:tc>
          <w:tcPr>
            <w:tcW w:w="5597" w:type="dxa"/>
            <w:tcBorders>
              <w:top w:val="single" w:sz="7" w:space="0" w:color="auto"/>
              <w:left w:val="single" w:sz="7" w:space="0" w:color="auto"/>
              <w:bottom w:val="single" w:sz="7" w:space="0" w:color="auto"/>
              <w:right w:val="single" w:sz="7" w:space="0" w:color="auto"/>
            </w:tcBorders>
          </w:tcPr>
          <w:p w14:paraId="5AA6EBC2" w14:textId="77777777" w:rsidR="009C1403" w:rsidRDefault="00C6386D">
            <w:pPr>
              <w:kinsoku w:val="0"/>
              <w:overflowPunct w:val="0"/>
              <w:autoSpaceDE/>
              <w:autoSpaceDN/>
              <w:adjustRightInd/>
              <w:spacing w:after="181" w:line="278" w:lineRule="exact"/>
              <w:ind w:left="504" w:right="504"/>
              <w:textAlignment w:val="baseline"/>
              <w:rPr>
                <w:rFonts w:ascii="Arial" w:hAnsi="Arial" w:cs="Arial"/>
                <w:spacing w:val="-2"/>
                <w:sz w:val="24"/>
                <w:szCs w:val="24"/>
              </w:rPr>
            </w:pPr>
            <w:r>
              <w:rPr>
                <w:rFonts w:ascii="Arial" w:hAnsi="Arial" w:cs="Arial"/>
                <w:i/>
                <w:iCs/>
                <w:spacing w:val="-2"/>
                <w:sz w:val="24"/>
                <w:szCs w:val="24"/>
              </w:rPr>
              <w:t xml:space="preserve">supergrid </w:t>
            </w:r>
            <w:r>
              <w:rPr>
                <w:rFonts w:ascii="Arial" w:hAnsi="Arial" w:cs="Arial"/>
                <w:spacing w:val="-2"/>
                <w:sz w:val="24"/>
                <w:szCs w:val="24"/>
              </w:rPr>
              <w:t>transformers stepping down to 132kV, with a prior outage of another circuit connected to the substation or of another mesh corner at the substation</w:t>
            </w:r>
          </w:p>
        </w:tc>
        <w:tc>
          <w:tcPr>
            <w:tcW w:w="437" w:type="dxa"/>
            <w:vMerge/>
            <w:tcBorders>
              <w:top w:val="nil"/>
              <w:left w:val="single" w:sz="7" w:space="0" w:color="auto"/>
              <w:bottom w:val="single" w:sz="7" w:space="0" w:color="auto"/>
              <w:right w:val="nil"/>
            </w:tcBorders>
          </w:tcPr>
          <w:p w14:paraId="50AF5EA5"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008" w:type="dxa"/>
            <w:vMerge/>
            <w:tcBorders>
              <w:top w:val="nil"/>
              <w:left w:val="nil"/>
              <w:bottom w:val="single" w:sz="7" w:space="0" w:color="auto"/>
              <w:right w:val="single" w:sz="7" w:space="0" w:color="auto"/>
            </w:tcBorders>
            <w:vAlign w:val="center"/>
          </w:tcPr>
          <w:p w14:paraId="72CED2BB"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c>
          <w:tcPr>
            <w:tcW w:w="1449" w:type="dxa"/>
            <w:vMerge/>
            <w:tcBorders>
              <w:top w:val="nil"/>
              <w:left w:val="single" w:sz="7" w:space="0" w:color="auto"/>
              <w:bottom w:val="single" w:sz="7" w:space="0" w:color="auto"/>
              <w:right w:val="single" w:sz="7" w:space="0" w:color="auto"/>
            </w:tcBorders>
            <w:vAlign w:val="center"/>
          </w:tcPr>
          <w:p w14:paraId="03773444" w14:textId="77777777" w:rsidR="009C1403" w:rsidRDefault="009C1403">
            <w:pPr>
              <w:kinsoku w:val="0"/>
              <w:overflowPunct w:val="0"/>
              <w:autoSpaceDE/>
              <w:autoSpaceDN/>
              <w:adjustRightInd/>
              <w:spacing w:after="181" w:line="278" w:lineRule="exact"/>
              <w:ind w:left="504" w:right="504"/>
              <w:textAlignment w:val="baseline"/>
              <w:rPr>
                <w:rFonts w:ascii="Arial" w:hAnsi="Arial" w:cs="Arial"/>
                <w:spacing w:val="-2"/>
                <w:sz w:val="24"/>
                <w:szCs w:val="24"/>
              </w:rPr>
            </w:pPr>
          </w:p>
        </w:tc>
      </w:tr>
      <w:tr w:rsidR="009C1403" w14:paraId="0942060A" w14:textId="77777777">
        <w:trPr>
          <w:trHeight w:hRule="exact" w:val="1008"/>
        </w:trPr>
        <w:tc>
          <w:tcPr>
            <w:tcW w:w="5597" w:type="dxa"/>
            <w:tcBorders>
              <w:top w:val="single" w:sz="7" w:space="0" w:color="auto"/>
              <w:left w:val="single" w:sz="7" w:space="0" w:color="auto"/>
              <w:bottom w:val="single" w:sz="7" w:space="0" w:color="auto"/>
              <w:right w:val="single" w:sz="7" w:space="0" w:color="auto"/>
            </w:tcBorders>
          </w:tcPr>
          <w:p w14:paraId="5F7A4FE6" w14:textId="77777777" w:rsidR="009C1403" w:rsidRDefault="00C6386D">
            <w:pPr>
              <w:kinsoku w:val="0"/>
              <w:overflowPunct w:val="0"/>
              <w:autoSpaceDE/>
              <w:autoSpaceDN/>
              <w:adjustRightInd/>
              <w:spacing w:before="44" w:line="278" w:lineRule="exact"/>
              <w:ind w:left="144"/>
              <w:textAlignment w:val="baseline"/>
              <w:rPr>
                <w:rFonts w:ascii="Arial" w:hAnsi="Arial" w:cs="Arial"/>
                <w:sz w:val="24"/>
                <w:szCs w:val="24"/>
              </w:rPr>
            </w:pPr>
            <w:r>
              <w:rPr>
                <w:rFonts w:ascii="Arial" w:hAnsi="Arial" w:cs="Arial"/>
                <w:sz w:val="24"/>
                <w:szCs w:val="24"/>
              </w:rPr>
              <w:t xml:space="preserve">11. Following a </w:t>
            </w:r>
            <w:r>
              <w:rPr>
                <w:rFonts w:ascii="Arial" w:hAnsi="Arial" w:cs="Arial"/>
                <w:i/>
                <w:iCs/>
                <w:sz w:val="24"/>
                <w:szCs w:val="24"/>
              </w:rPr>
              <w:t xml:space="preserve">secured event </w:t>
            </w:r>
            <w:r>
              <w:rPr>
                <w:rFonts w:ascii="Arial" w:hAnsi="Arial" w:cs="Arial"/>
                <w:sz w:val="24"/>
                <w:szCs w:val="24"/>
              </w:rPr>
              <w:t>involving loss of a</w:t>
            </w:r>
          </w:p>
          <w:p w14:paraId="725802BE" w14:textId="77777777" w:rsidR="009C1403" w:rsidRDefault="00C6386D">
            <w:pPr>
              <w:tabs>
                <w:tab w:val="left" w:pos="1368"/>
                <w:tab w:val="left" w:pos="2376"/>
                <w:tab w:val="left" w:pos="3888"/>
                <w:tab w:val="right" w:pos="5472"/>
              </w:tabs>
              <w:kinsoku w:val="0"/>
              <w:overflowPunct w:val="0"/>
              <w:autoSpaceDE/>
              <w:autoSpaceDN/>
              <w:adjustRightInd/>
              <w:spacing w:before="7" w:after="131" w:line="269" w:lineRule="exact"/>
              <w:ind w:left="504" w:right="108"/>
              <w:jc w:val="both"/>
              <w:textAlignment w:val="baseline"/>
              <w:rPr>
                <w:rFonts w:ascii="Arial" w:hAnsi="Arial" w:cs="Arial"/>
                <w:b/>
                <w:bCs/>
                <w:i/>
                <w:iCs/>
                <w:sz w:val="24"/>
                <w:szCs w:val="24"/>
              </w:rPr>
            </w:pPr>
            <w:r>
              <w:rPr>
                <w:rFonts w:ascii="Arial" w:hAnsi="Arial" w:cs="Arial"/>
                <w:i/>
                <w:iCs/>
                <w:sz w:val="24"/>
                <w:szCs w:val="24"/>
              </w:rPr>
              <w:t>double</w:t>
            </w:r>
            <w:r>
              <w:rPr>
                <w:rFonts w:ascii="Arial" w:hAnsi="Arial" w:cs="Arial"/>
                <w:i/>
                <w:iCs/>
                <w:sz w:val="24"/>
                <w:szCs w:val="24"/>
              </w:rPr>
              <w:tab/>
              <w:t>circuit</w:t>
            </w:r>
            <w:r>
              <w:rPr>
                <w:rFonts w:ascii="Arial" w:hAnsi="Arial" w:cs="Arial"/>
                <w:i/>
                <w:iCs/>
                <w:sz w:val="24"/>
                <w:szCs w:val="24"/>
              </w:rPr>
              <w:tab/>
            </w:r>
            <w:r>
              <w:rPr>
                <w:rFonts w:ascii="Arial" w:hAnsi="Arial" w:cs="Arial"/>
                <w:sz w:val="24"/>
                <w:szCs w:val="24"/>
              </w:rPr>
              <w:t>transmission</w:t>
            </w:r>
            <w:r>
              <w:rPr>
                <w:rFonts w:ascii="Arial" w:hAnsi="Arial" w:cs="Arial"/>
                <w:sz w:val="24"/>
                <w:szCs w:val="24"/>
              </w:rPr>
              <w:tab/>
              <w:t>overhead</w:t>
            </w:r>
            <w:r>
              <w:rPr>
                <w:rFonts w:ascii="Arial" w:hAnsi="Arial" w:cs="Arial"/>
                <w:sz w:val="24"/>
                <w:szCs w:val="24"/>
              </w:rPr>
              <w:tab/>
              <w:t>line</w:t>
            </w:r>
            <w:r>
              <w:rPr>
                <w:rFonts w:ascii="Arial" w:hAnsi="Arial" w:cs="Arial"/>
                <w:sz w:val="24"/>
                <w:szCs w:val="24"/>
              </w:rPr>
              <w:br/>
              <w:t xml:space="preserve">operating at 132kV </w:t>
            </w:r>
            <w:r>
              <w:rPr>
                <w:rFonts w:ascii="Arial" w:hAnsi="Arial" w:cs="Arial"/>
                <w:b/>
                <w:bCs/>
                <w:sz w:val="24"/>
                <w:szCs w:val="24"/>
              </w:rPr>
              <w:t>(</w:t>
            </w:r>
            <w:r>
              <w:rPr>
                <w:rFonts w:ascii="Arial" w:hAnsi="Arial" w:cs="Arial"/>
                <w:b/>
                <w:bCs/>
                <w:i/>
                <w:iCs/>
                <w:sz w:val="24"/>
                <w:szCs w:val="24"/>
              </w:rPr>
              <w:t>Note 12)</w:t>
            </w:r>
          </w:p>
        </w:tc>
        <w:tc>
          <w:tcPr>
            <w:tcW w:w="437" w:type="dxa"/>
            <w:tcBorders>
              <w:top w:val="single" w:sz="7" w:space="0" w:color="auto"/>
              <w:left w:val="single" w:sz="7" w:space="0" w:color="auto"/>
              <w:bottom w:val="single" w:sz="7" w:space="0" w:color="auto"/>
              <w:right w:val="nil"/>
            </w:tcBorders>
          </w:tcPr>
          <w:p w14:paraId="356E2B36"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5E7C7794" w14:textId="77777777" w:rsidR="009C1403" w:rsidRDefault="00C6386D">
            <w:pPr>
              <w:kinsoku w:val="0"/>
              <w:overflowPunct w:val="0"/>
              <w:autoSpaceDE/>
              <w:autoSpaceDN/>
              <w:adjustRightInd/>
              <w:spacing w:before="380" w:after="340"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6804551C" w14:textId="77777777" w:rsidR="009C1403" w:rsidRDefault="00C6386D">
            <w:pPr>
              <w:kinsoku w:val="0"/>
              <w:overflowPunct w:val="0"/>
              <w:autoSpaceDE/>
              <w:autoSpaceDN/>
              <w:adjustRightInd/>
              <w:spacing w:before="380" w:after="340" w:line="278" w:lineRule="exact"/>
              <w:jc w:val="center"/>
              <w:textAlignment w:val="baseline"/>
              <w:rPr>
                <w:rFonts w:ascii="Arial" w:hAnsi="Arial" w:cs="Arial"/>
                <w:sz w:val="24"/>
                <w:szCs w:val="24"/>
              </w:rPr>
            </w:pPr>
            <w:r>
              <w:rPr>
                <w:rFonts w:ascii="Arial" w:hAnsi="Arial" w:cs="Arial"/>
                <w:sz w:val="24"/>
                <w:szCs w:val="24"/>
              </w:rPr>
              <w:t>+6%</w:t>
            </w:r>
          </w:p>
        </w:tc>
      </w:tr>
      <w:tr w:rsidR="009C1403" w14:paraId="0AAE02B7" w14:textId="77777777">
        <w:trPr>
          <w:trHeight w:hRule="exact" w:val="754"/>
        </w:trPr>
        <w:tc>
          <w:tcPr>
            <w:tcW w:w="8491" w:type="dxa"/>
            <w:gridSpan w:val="4"/>
            <w:tcBorders>
              <w:top w:val="single" w:sz="7" w:space="0" w:color="auto"/>
              <w:left w:val="single" w:sz="7" w:space="0" w:color="auto"/>
              <w:bottom w:val="single" w:sz="7" w:space="0" w:color="auto"/>
              <w:right w:val="single" w:sz="7" w:space="0" w:color="auto"/>
            </w:tcBorders>
          </w:tcPr>
          <w:p w14:paraId="44EE7291" w14:textId="77777777" w:rsidR="009C1403" w:rsidRDefault="00C6386D">
            <w:pPr>
              <w:kinsoku w:val="0"/>
              <w:overflowPunct w:val="0"/>
              <w:autoSpaceDE/>
              <w:autoSpaceDN/>
              <w:adjustRightInd/>
              <w:spacing w:after="30" w:line="361" w:lineRule="exact"/>
              <w:ind w:left="108" w:right="684"/>
              <w:textAlignment w:val="baseline"/>
              <w:rPr>
                <w:rFonts w:ascii="Arial" w:hAnsi="Arial" w:cs="Arial"/>
                <w:b/>
                <w:bCs/>
                <w:i/>
                <w:iCs/>
                <w:sz w:val="24"/>
                <w:szCs w:val="24"/>
              </w:rPr>
            </w:pPr>
            <w:r>
              <w:rPr>
                <w:rFonts w:ascii="Arial" w:hAnsi="Arial" w:cs="Arial"/>
                <w:b/>
                <w:bCs/>
                <w:sz w:val="24"/>
                <w:szCs w:val="24"/>
              </w:rPr>
              <w:t xml:space="preserve">(d) At substations supplying </w:t>
            </w:r>
            <w:r>
              <w:rPr>
                <w:rFonts w:ascii="Arial" w:hAnsi="Arial" w:cs="Arial"/>
                <w:b/>
                <w:bCs/>
                <w:i/>
                <w:iCs/>
                <w:sz w:val="24"/>
                <w:szCs w:val="24"/>
              </w:rPr>
              <w:t xml:space="preserve">User Systems </w:t>
            </w:r>
            <w:r>
              <w:rPr>
                <w:rFonts w:ascii="Arial" w:hAnsi="Arial" w:cs="Arial"/>
                <w:b/>
                <w:bCs/>
                <w:sz w:val="24"/>
                <w:szCs w:val="24"/>
              </w:rPr>
              <w:t xml:space="preserve">at voltages below 132kV </w:t>
            </w:r>
            <w:r>
              <w:rPr>
                <w:rFonts w:ascii="Arial" w:hAnsi="Arial" w:cs="Arial"/>
                <w:b/>
                <w:bCs/>
                <w:i/>
                <w:iCs/>
                <w:sz w:val="24"/>
                <w:szCs w:val="24"/>
              </w:rPr>
              <w:t>As (a), (b) and (c) plus:</w:t>
            </w:r>
          </w:p>
        </w:tc>
      </w:tr>
      <w:tr w:rsidR="009C1403" w14:paraId="5F7027F8" w14:textId="77777777">
        <w:trPr>
          <w:trHeight w:hRule="exact" w:val="792"/>
        </w:trPr>
        <w:tc>
          <w:tcPr>
            <w:tcW w:w="5597" w:type="dxa"/>
            <w:tcBorders>
              <w:top w:val="single" w:sz="7" w:space="0" w:color="auto"/>
              <w:left w:val="single" w:sz="7" w:space="0" w:color="auto"/>
              <w:bottom w:val="single" w:sz="7" w:space="0" w:color="auto"/>
              <w:right w:val="single" w:sz="7" w:space="0" w:color="auto"/>
            </w:tcBorders>
          </w:tcPr>
          <w:p w14:paraId="50AAD862" w14:textId="77777777" w:rsidR="009C1403" w:rsidRDefault="00C6386D">
            <w:pPr>
              <w:kinsoku w:val="0"/>
              <w:overflowPunct w:val="0"/>
              <w:autoSpaceDE/>
              <w:autoSpaceDN/>
              <w:adjustRightInd/>
              <w:spacing w:before="40" w:after="195" w:line="278" w:lineRule="exact"/>
              <w:ind w:left="504" w:right="144" w:hanging="360"/>
              <w:textAlignment w:val="baseline"/>
              <w:rPr>
                <w:rFonts w:ascii="Arial" w:hAnsi="Arial" w:cs="Arial"/>
                <w:sz w:val="24"/>
                <w:szCs w:val="24"/>
              </w:rPr>
            </w:pPr>
            <w:r>
              <w:rPr>
                <w:rFonts w:ascii="Arial" w:hAnsi="Arial" w:cs="Arial"/>
                <w:sz w:val="24"/>
                <w:szCs w:val="24"/>
              </w:rPr>
              <w:t xml:space="preserve">12. Following a </w:t>
            </w:r>
            <w:r>
              <w:rPr>
                <w:rFonts w:ascii="Arial" w:hAnsi="Arial" w:cs="Arial"/>
                <w:i/>
                <w:iCs/>
                <w:sz w:val="24"/>
                <w:szCs w:val="24"/>
              </w:rPr>
              <w:t xml:space="preserve">secured event </w:t>
            </w:r>
            <w:r>
              <w:rPr>
                <w:rFonts w:ascii="Arial" w:hAnsi="Arial" w:cs="Arial"/>
                <w:sz w:val="24"/>
                <w:szCs w:val="24"/>
              </w:rPr>
              <w:t>involving the loss of one or more Grid Supply Transformers</w:t>
            </w:r>
          </w:p>
        </w:tc>
        <w:tc>
          <w:tcPr>
            <w:tcW w:w="437" w:type="dxa"/>
            <w:tcBorders>
              <w:top w:val="single" w:sz="7" w:space="0" w:color="auto"/>
              <w:left w:val="single" w:sz="7" w:space="0" w:color="auto"/>
              <w:bottom w:val="single" w:sz="7" w:space="0" w:color="auto"/>
              <w:right w:val="nil"/>
            </w:tcBorders>
          </w:tcPr>
          <w:p w14:paraId="453C0064" w14:textId="77777777" w:rsidR="009C1403" w:rsidRDefault="009C1403">
            <w:pPr>
              <w:kinsoku w:val="0"/>
              <w:overflowPunct w:val="0"/>
              <w:autoSpaceDE/>
              <w:autoSpaceDN/>
              <w:adjustRightInd/>
              <w:textAlignment w:val="baseline"/>
              <w:rPr>
                <w:rFonts w:ascii="Arial" w:hAnsi="Arial" w:cs="Arial"/>
                <w:sz w:val="24"/>
                <w:szCs w:val="24"/>
              </w:rPr>
            </w:pPr>
          </w:p>
        </w:tc>
        <w:tc>
          <w:tcPr>
            <w:tcW w:w="1008" w:type="dxa"/>
            <w:tcBorders>
              <w:top w:val="single" w:sz="7" w:space="0" w:color="auto"/>
              <w:left w:val="nil"/>
              <w:bottom w:val="single" w:sz="7" w:space="0" w:color="auto"/>
              <w:right w:val="single" w:sz="7" w:space="0" w:color="auto"/>
            </w:tcBorders>
            <w:vAlign w:val="center"/>
          </w:tcPr>
          <w:p w14:paraId="29E7DF89" w14:textId="77777777" w:rsidR="009C1403" w:rsidRDefault="00C6386D">
            <w:pPr>
              <w:kinsoku w:val="0"/>
              <w:overflowPunct w:val="0"/>
              <w:autoSpaceDE/>
              <w:autoSpaceDN/>
              <w:adjustRightInd/>
              <w:spacing w:before="270" w:after="243" w:line="278" w:lineRule="exact"/>
              <w:ind w:right="462"/>
              <w:jc w:val="right"/>
              <w:textAlignment w:val="baseline"/>
              <w:rPr>
                <w:rFonts w:ascii="Arial" w:hAnsi="Arial" w:cs="Arial"/>
                <w:spacing w:val="-26"/>
                <w:sz w:val="24"/>
                <w:szCs w:val="24"/>
              </w:rPr>
            </w:pPr>
            <w:r>
              <w:rPr>
                <w:rFonts w:ascii="Arial" w:hAnsi="Arial" w:cs="Arial"/>
                <w:spacing w:val="-26"/>
                <w:sz w:val="24"/>
                <w:szCs w:val="24"/>
              </w:rPr>
              <w:t>-12%</w:t>
            </w:r>
          </w:p>
        </w:tc>
        <w:tc>
          <w:tcPr>
            <w:tcW w:w="1449" w:type="dxa"/>
            <w:tcBorders>
              <w:top w:val="single" w:sz="7" w:space="0" w:color="auto"/>
              <w:left w:val="single" w:sz="7" w:space="0" w:color="auto"/>
              <w:bottom w:val="single" w:sz="7" w:space="0" w:color="auto"/>
              <w:right w:val="single" w:sz="7" w:space="0" w:color="auto"/>
            </w:tcBorders>
            <w:vAlign w:val="center"/>
          </w:tcPr>
          <w:p w14:paraId="3F775121" w14:textId="77777777" w:rsidR="009C1403" w:rsidRDefault="00C6386D">
            <w:pPr>
              <w:kinsoku w:val="0"/>
              <w:overflowPunct w:val="0"/>
              <w:autoSpaceDE/>
              <w:autoSpaceDN/>
              <w:adjustRightInd/>
              <w:spacing w:before="270" w:after="243" w:line="278" w:lineRule="exact"/>
              <w:jc w:val="center"/>
              <w:textAlignment w:val="baseline"/>
              <w:rPr>
                <w:rFonts w:ascii="Arial" w:hAnsi="Arial" w:cs="Arial"/>
                <w:sz w:val="24"/>
                <w:szCs w:val="24"/>
              </w:rPr>
            </w:pPr>
            <w:r>
              <w:rPr>
                <w:rFonts w:ascii="Arial" w:hAnsi="Arial" w:cs="Arial"/>
                <w:sz w:val="24"/>
                <w:szCs w:val="24"/>
              </w:rPr>
              <w:t>+6%</w:t>
            </w:r>
          </w:p>
        </w:tc>
      </w:tr>
    </w:tbl>
    <w:p w14:paraId="6CBA2BC9" w14:textId="77777777" w:rsidR="009C1403" w:rsidRDefault="00C6386D">
      <w:pPr>
        <w:kinsoku w:val="0"/>
        <w:overflowPunct w:val="0"/>
        <w:autoSpaceDE/>
        <w:autoSpaceDN/>
        <w:adjustRightInd/>
        <w:spacing w:line="220" w:lineRule="exact"/>
        <w:textAlignment w:val="baseline"/>
        <w:rPr>
          <w:rFonts w:ascii="Arial" w:hAnsi="Arial" w:cs="Arial"/>
          <w:b/>
          <w:bCs/>
          <w:spacing w:val="-5"/>
          <w:sz w:val="21"/>
          <w:szCs w:val="21"/>
        </w:rPr>
      </w:pPr>
      <w:r>
        <w:rPr>
          <w:rFonts w:ascii="Arial" w:hAnsi="Arial" w:cs="Arial"/>
          <w:b/>
          <w:bCs/>
          <w:spacing w:val="-5"/>
          <w:sz w:val="21"/>
          <w:szCs w:val="21"/>
        </w:rPr>
        <w:t>Notes</w:t>
      </w:r>
    </w:p>
    <w:p w14:paraId="3D2E9DEE" w14:textId="77777777" w:rsidR="009C1403" w:rsidRDefault="00C6386D">
      <w:pPr>
        <w:tabs>
          <w:tab w:val="decimal" w:pos="144"/>
          <w:tab w:val="left" w:pos="360"/>
        </w:tabs>
        <w:kinsoku w:val="0"/>
        <w:overflowPunct w:val="0"/>
        <w:autoSpaceDE/>
        <w:autoSpaceDN/>
        <w:adjustRightInd/>
        <w:spacing w:before="12" w:line="229" w:lineRule="exact"/>
        <w:ind w:left="360" w:hanging="360"/>
        <w:jc w:val="both"/>
        <w:textAlignment w:val="baseline"/>
        <w:rPr>
          <w:rFonts w:ascii="Arial" w:hAnsi="Arial" w:cs="Arial"/>
          <w:spacing w:val="-6"/>
          <w:sz w:val="21"/>
          <w:szCs w:val="21"/>
        </w:rPr>
      </w:pPr>
      <w:r>
        <w:rPr>
          <w:rFonts w:ascii="Arial" w:hAnsi="Arial" w:cs="Arial"/>
          <w:spacing w:val="-6"/>
          <w:sz w:val="21"/>
          <w:szCs w:val="21"/>
        </w:rPr>
        <w:tab/>
        <w:t>8.</w:t>
      </w:r>
      <w:r>
        <w:rPr>
          <w:rFonts w:ascii="Arial" w:hAnsi="Arial" w:cs="Arial"/>
          <w:spacing w:val="-6"/>
          <w:sz w:val="21"/>
          <w:szCs w:val="21"/>
        </w:rPr>
        <w:tab/>
        <w:t>An individual User must not experience voltage steps exceeding ±3% due to infrequent operational</w:t>
      </w:r>
      <w:r>
        <w:rPr>
          <w:rFonts w:ascii="Arial" w:hAnsi="Arial" w:cs="Arial"/>
          <w:spacing w:val="-6"/>
          <w:sz w:val="21"/>
          <w:szCs w:val="21"/>
        </w:rPr>
        <w:br/>
        <w:t>switching:</w:t>
      </w:r>
    </w:p>
    <w:p w14:paraId="406D7A1E" w14:textId="77777777" w:rsidR="009C1403" w:rsidRDefault="00C6386D">
      <w:pPr>
        <w:numPr>
          <w:ilvl w:val="0"/>
          <w:numId w:val="18"/>
        </w:numPr>
        <w:kinsoku w:val="0"/>
        <w:overflowPunct w:val="0"/>
        <w:autoSpaceDE/>
        <w:autoSpaceDN/>
        <w:adjustRightInd/>
        <w:spacing w:before="11" w:line="229" w:lineRule="exact"/>
        <w:textAlignment w:val="baseline"/>
        <w:rPr>
          <w:rFonts w:ascii="Arial" w:hAnsi="Arial" w:cs="Arial"/>
          <w:spacing w:val="-1"/>
          <w:sz w:val="21"/>
          <w:szCs w:val="21"/>
        </w:rPr>
      </w:pPr>
      <w:r>
        <w:rPr>
          <w:rFonts w:ascii="Arial" w:hAnsi="Arial" w:cs="Arial"/>
          <w:spacing w:val="-1"/>
          <w:sz w:val="21"/>
          <w:szCs w:val="21"/>
        </w:rPr>
        <w:t>on a regular basis, and / or</w:t>
      </w:r>
    </w:p>
    <w:p w14:paraId="42F2B5C1" w14:textId="77777777" w:rsidR="009C1403" w:rsidRDefault="00C6386D">
      <w:pPr>
        <w:numPr>
          <w:ilvl w:val="0"/>
          <w:numId w:val="19"/>
        </w:numPr>
        <w:kinsoku w:val="0"/>
        <w:overflowPunct w:val="0"/>
        <w:autoSpaceDE/>
        <w:autoSpaceDN/>
        <w:adjustRightInd/>
        <w:spacing w:line="225" w:lineRule="exact"/>
        <w:textAlignment w:val="baseline"/>
        <w:rPr>
          <w:rFonts w:ascii="Arial" w:hAnsi="Arial" w:cs="Arial"/>
          <w:spacing w:val="-2"/>
          <w:sz w:val="21"/>
          <w:szCs w:val="21"/>
        </w:rPr>
      </w:pPr>
      <w:r>
        <w:rPr>
          <w:rFonts w:ascii="Arial" w:hAnsi="Arial" w:cs="Arial"/>
          <w:spacing w:val="-2"/>
          <w:sz w:val="21"/>
          <w:szCs w:val="21"/>
        </w:rPr>
        <w:t>at intervals of less than two hours,</w:t>
      </w:r>
    </w:p>
    <w:p w14:paraId="74337351" w14:textId="77777777" w:rsidR="009C1403" w:rsidRDefault="00C6386D">
      <w:pPr>
        <w:numPr>
          <w:ilvl w:val="0"/>
          <w:numId w:val="19"/>
        </w:numPr>
        <w:kinsoku w:val="0"/>
        <w:overflowPunct w:val="0"/>
        <w:autoSpaceDE/>
        <w:autoSpaceDN/>
        <w:adjustRightInd/>
        <w:spacing w:line="221" w:lineRule="exact"/>
        <w:textAlignment w:val="baseline"/>
        <w:rPr>
          <w:rFonts w:ascii="Arial" w:hAnsi="Arial" w:cs="Arial"/>
          <w:spacing w:val="-2"/>
          <w:sz w:val="21"/>
          <w:szCs w:val="21"/>
        </w:rPr>
      </w:pPr>
      <w:r>
        <w:rPr>
          <w:rFonts w:ascii="Arial" w:hAnsi="Arial" w:cs="Arial"/>
          <w:spacing w:val="-2"/>
          <w:sz w:val="21"/>
          <w:szCs w:val="21"/>
        </w:rPr>
        <w:t>unless abnormal conditions prevail</w:t>
      </w:r>
    </w:p>
    <w:p w14:paraId="74DBF231" w14:textId="77777777" w:rsidR="009C1403" w:rsidRDefault="00C6386D">
      <w:pPr>
        <w:kinsoku w:val="0"/>
        <w:overflowPunct w:val="0"/>
        <w:autoSpaceDE/>
        <w:autoSpaceDN/>
        <w:adjustRightInd/>
        <w:spacing w:before="15" w:line="229" w:lineRule="exact"/>
        <w:ind w:left="360"/>
        <w:jc w:val="both"/>
        <w:textAlignment w:val="baseline"/>
        <w:rPr>
          <w:rFonts w:ascii="Arial" w:hAnsi="Arial" w:cs="Arial"/>
          <w:sz w:val="21"/>
          <w:szCs w:val="21"/>
        </w:rPr>
      </w:pPr>
      <w:r>
        <w:rPr>
          <w:rFonts w:ascii="Arial" w:hAnsi="Arial" w:cs="Arial"/>
          <w:i/>
          <w:iCs/>
          <w:sz w:val="21"/>
          <w:szCs w:val="21"/>
        </w:rPr>
        <w:t xml:space="preserve">Infrequent operational switching </w:t>
      </w:r>
      <w:r>
        <w:rPr>
          <w:rFonts w:ascii="Arial" w:hAnsi="Arial" w:cs="Arial"/>
          <w:sz w:val="21"/>
          <w:szCs w:val="21"/>
        </w:rPr>
        <w:t xml:space="preserve">would typically include disconnection of circuits for routine maintenance.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z w:val="21"/>
          <w:szCs w:val="21"/>
        </w:rPr>
        <w:t>operational switching</w:t>
      </w:r>
      <w:r>
        <w:rPr>
          <w:rFonts w:ascii="Arial" w:hAnsi="Arial" w:cs="Arial"/>
          <w:sz w:val="21"/>
          <w:szCs w:val="21"/>
        </w:rPr>
        <w:t>.</w:t>
      </w:r>
    </w:p>
    <w:p w14:paraId="34E74719" w14:textId="77777777" w:rsidR="009C1403" w:rsidRDefault="00C6386D">
      <w:pPr>
        <w:tabs>
          <w:tab w:val="decimal" w:pos="144"/>
          <w:tab w:val="left" w:pos="360"/>
        </w:tabs>
        <w:kinsoku w:val="0"/>
        <w:overflowPunct w:val="0"/>
        <w:autoSpaceDE/>
        <w:autoSpaceDN/>
        <w:adjustRightInd/>
        <w:spacing w:line="226" w:lineRule="exact"/>
        <w:ind w:left="360" w:hanging="360"/>
        <w:jc w:val="both"/>
        <w:textAlignment w:val="baseline"/>
        <w:rPr>
          <w:rFonts w:ascii="Arial" w:hAnsi="Arial" w:cs="Arial"/>
          <w:spacing w:val="-3"/>
          <w:sz w:val="21"/>
          <w:szCs w:val="21"/>
        </w:rPr>
      </w:pPr>
      <w:r>
        <w:rPr>
          <w:rFonts w:ascii="Arial" w:hAnsi="Arial" w:cs="Arial"/>
          <w:spacing w:val="-3"/>
          <w:sz w:val="21"/>
          <w:szCs w:val="21"/>
        </w:rPr>
        <w:tab/>
        <w:t>9.</w:t>
      </w:r>
      <w:r>
        <w:rPr>
          <w:rFonts w:ascii="Arial" w:hAnsi="Arial" w:cs="Arial"/>
          <w:spacing w:val="-3"/>
          <w:sz w:val="21"/>
          <w:szCs w:val="21"/>
        </w:rPr>
        <w:tab/>
        <w:t xml:space="preserve">Voltage steps exceeding ±3% due to </w:t>
      </w:r>
      <w:r>
        <w:rPr>
          <w:rFonts w:ascii="Arial" w:hAnsi="Arial" w:cs="Arial"/>
          <w:i/>
          <w:iCs/>
          <w:spacing w:val="-3"/>
          <w:sz w:val="21"/>
          <w:szCs w:val="21"/>
        </w:rPr>
        <w:t xml:space="preserve">infrequent operational switching </w:t>
      </w:r>
      <w:r>
        <w:rPr>
          <w:rFonts w:ascii="Arial" w:hAnsi="Arial" w:cs="Arial"/>
          <w:spacing w:val="-3"/>
          <w:sz w:val="21"/>
          <w:szCs w:val="21"/>
        </w:rPr>
        <w:t>may be accepted only on</w:t>
      </w:r>
      <w:r>
        <w:rPr>
          <w:rFonts w:ascii="Arial" w:hAnsi="Arial" w:cs="Arial"/>
          <w:spacing w:val="-3"/>
          <w:sz w:val="21"/>
          <w:szCs w:val="21"/>
        </w:rPr>
        <w:br/>
        <w:t xml:space="preserve">busbars or circuits fed directly by the </w:t>
      </w:r>
      <w:r>
        <w:rPr>
          <w:rFonts w:ascii="Arial" w:hAnsi="Arial" w:cs="Arial"/>
          <w:i/>
          <w:iCs/>
          <w:spacing w:val="-3"/>
          <w:sz w:val="21"/>
          <w:szCs w:val="21"/>
        </w:rPr>
        <w:t xml:space="preserve">transmission circuits </w:t>
      </w:r>
      <w:r>
        <w:rPr>
          <w:rFonts w:ascii="Arial" w:hAnsi="Arial" w:cs="Arial"/>
          <w:spacing w:val="-3"/>
          <w:sz w:val="21"/>
          <w:szCs w:val="21"/>
        </w:rPr>
        <w:t xml:space="preserve">involved in the </w:t>
      </w:r>
      <w:r>
        <w:rPr>
          <w:rFonts w:ascii="Arial" w:hAnsi="Arial" w:cs="Arial"/>
          <w:i/>
          <w:iCs/>
          <w:spacing w:val="-3"/>
          <w:sz w:val="21"/>
          <w:szCs w:val="21"/>
        </w:rPr>
        <w:t>infrequent operational switching</w:t>
      </w:r>
      <w:r>
        <w:rPr>
          <w:rFonts w:ascii="Arial" w:hAnsi="Arial" w:cs="Arial"/>
          <w:spacing w:val="-3"/>
          <w:sz w:val="21"/>
          <w:szCs w:val="21"/>
        </w:rPr>
        <w:t>.</w:t>
      </w:r>
    </w:p>
    <w:p w14:paraId="279F6951" w14:textId="77777777" w:rsidR="009C1403" w:rsidRDefault="00C6386D">
      <w:pPr>
        <w:kinsoku w:val="0"/>
        <w:overflowPunct w:val="0"/>
        <w:autoSpaceDE/>
        <w:autoSpaceDN/>
        <w:adjustRightInd/>
        <w:spacing w:line="237" w:lineRule="exact"/>
        <w:ind w:left="360" w:hanging="360"/>
        <w:jc w:val="both"/>
        <w:textAlignment w:val="baseline"/>
        <w:rPr>
          <w:rFonts w:ascii="Arial" w:hAnsi="Arial" w:cs="Arial"/>
          <w:sz w:val="21"/>
          <w:szCs w:val="21"/>
        </w:rPr>
      </w:pPr>
      <w:r>
        <w:rPr>
          <w:rFonts w:ascii="Arial" w:hAnsi="Arial" w:cs="Arial"/>
          <w:sz w:val="21"/>
          <w:szCs w:val="21"/>
        </w:rPr>
        <w:t>10. It is permissible to relax this to -12%, +6% in Scotland if the aggregate demand of sites experiencing voltage falls between 6% and 12% and does not exceed 1500MW.</w:t>
      </w:r>
    </w:p>
    <w:p w14:paraId="29981D19" w14:textId="77777777" w:rsidR="009C1403" w:rsidRDefault="00C6386D">
      <w:pPr>
        <w:kinsoku w:val="0"/>
        <w:overflowPunct w:val="0"/>
        <w:autoSpaceDE/>
        <w:autoSpaceDN/>
        <w:adjustRightInd/>
        <w:spacing w:line="229" w:lineRule="exact"/>
        <w:ind w:left="360" w:hanging="360"/>
        <w:jc w:val="both"/>
        <w:textAlignment w:val="baseline"/>
        <w:rPr>
          <w:rFonts w:ascii="Arial" w:hAnsi="Arial" w:cs="Arial"/>
          <w:sz w:val="21"/>
          <w:szCs w:val="21"/>
        </w:rPr>
      </w:pPr>
      <w:r>
        <w:rPr>
          <w:rFonts w:ascii="Arial" w:hAnsi="Arial" w:cs="Arial"/>
          <w:sz w:val="21"/>
          <w:szCs w:val="21"/>
        </w:rPr>
        <w:t>11. Operationally, the -6% requirement may be relaxed to -12% at a site or sites with a combined group demand of less than 1500MW, provided all other NETS SQSS requirements are met, if the -6% requirement may only be met by shedding load.</w:t>
      </w:r>
    </w:p>
    <w:p w14:paraId="4BA1054C" w14:textId="77777777" w:rsidR="009C1403" w:rsidRDefault="009C1403">
      <w:pPr>
        <w:widowControl/>
        <w:rPr>
          <w:sz w:val="24"/>
          <w:szCs w:val="24"/>
        </w:rPr>
        <w:sectPr w:rsidR="009C1403">
          <w:headerReference w:type="default" r:id="rId50"/>
          <w:pgSz w:w="11904" w:h="16834"/>
          <w:pgMar w:top="1420" w:right="1399" w:bottom="508" w:left="1445" w:header="720" w:footer="720" w:gutter="0"/>
          <w:cols w:space="720"/>
          <w:noEndnote/>
        </w:sectPr>
      </w:pPr>
    </w:p>
    <w:p w14:paraId="7B551DCE" w14:textId="77777777" w:rsidR="009C1403" w:rsidRDefault="00C6386D">
      <w:pPr>
        <w:kinsoku w:val="0"/>
        <w:overflowPunct w:val="0"/>
        <w:autoSpaceDE/>
        <w:autoSpaceDN/>
        <w:adjustRightInd/>
        <w:spacing w:before="12" w:after="5437" w:line="233" w:lineRule="exact"/>
        <w:ind w:left="360" w:hanging="360"/>
        <w:jc w:val="both"/>
        <w:textAlignment w:val="baseline"/>
        <w:rPr>
          <w:rFonts w:ascii="Arial" w:hAnsi="Arial" w:cs="Arial"/>
          <w:sz w:val="21"/>
          <w:szCs w:val="21"/>
        </w:rPr>
      </w:pPr>
      <w:r>
        <w:rPr>
          <w:rFonts w:ascii="Arial" w:hAnsi="Arial" w:cs="Arial"/>
          <w:sz w:val="21"/>
          <w:szCs w:val="21"/>
        </w:rPr>
        <w:t>12. In planning timescales, for demand groups with aggregate demand less than 1500MW, this criterion applies to any demand left connected post-fault. Operationally, this criterion only applies for demand groups with aggregate demand greater than 1500MW.</w:t>
      </w:r>
    </w:p>
    <w:p w14:paraId="0B6568F1" w14:textId="229EC140" w:rsidR="009C1403" w:rsidRDefault="00C6386D">
      <w:pPr>
        <w:kinsoku w:val="0"/>
        <w:overflowPunct w:val="0"/>
        <w:autoSpaceDE/>
        <w:autoSpaceDN/>
        <w:adjustRightInd/>
        <w:spacing w:before="2" w:line="275" w:lineRule="exact"/>
        <w:textAlignment w:val="baseline"/>
        <w:rPr>
          <w:rFonts w:ascii="Arial" w:hAnsi="Arial" w:cs="Arial"/>
          <w:spacing w:val="-15"/>
          <w:sz w:val="24"/>
          <w:szCs w:val="24"/>
        </w:rPr>
      </w:pPr>
      <w:r>
        <w:rPr>
          <w:noProof/>
          <w:color w:val="2B579A"/>
          <w:shd w:val="clear" w:color="auto" w:fill="E6E6E6"/>
        </w:rPr>
        <mc:AlternateContent>
          <mc:Choice Requires="wps">
            <w:drawing>
              <wp:anchor distT="0" distB="0" distL="0" distR="0" simplePos="0" relativeHeight="251658308" behindDoc="0" locked="0" layoutInCell="0" allowOverlap="1" wp14:anchorId="51188AA7" wp14:editId="59CFEC69">
                <wp:simplePos x="0" y="0"/>
                <wp:positionH relativeFrom="page">
                  <wp:posOffset>913765</wp:posOffset>
                </wp:positionH>
                <wp:positionV relativeFrom="page">
                  <wp:posOffset>1367155</wp:posOffset>
                </wp:positionV>
                <wp:extent cx="5313045" cy="3653155"/>
                <wp:effectExtent l="0" t="0" r="0" b="0"/>
                <wp:wrapSquare wrapText="bothSides"/>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3045" cy="36531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861169198" name="Picture 1861169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88AA7" id="Text Box 162" o:spid="_x0000_s1311" type="#_x0000_t202" style="position:absolute;margin-left:71.95pt;margin-top:107.65pt;width:418.35pt;height:287.65pt;z-index:2516583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" o:allowincell="f" stroked="f">
                <v:fill opacity="0"/>
                <v:textbox inset="0,0,0,0">
                  <w:txbxContent>
                    <w:p w14:paraId="4BAEBDF4" w14:textId="2436E44E" w:rsidR="009C1403" w:rsidRDefault="00C6386D">
                      <w:pPr>
                        <w:kinsoku w:val="0"/>
                        <w:overflowPunct w:val="0"/>
                        <w:autoSpaceDE/>
                        <w:autoSpaceDN/>
                        <w:adjustRightInd/>
                        <w:spacing w:before="1029" w:after="82"/>
                        <w:ind w:left="1" w:right="14"/>
                        <w:textAlignment w:val="baseline"/>
                        <w:rPr>
                          <w:sz w:val="24"/>
                          <w:szCs w:val="24"/>
                        </w:rPr>
                      </w:pPr>
                      <w:r>
                        <w:rPr>
                          <w:noProof/>
                          <w:color w:val="2B579A"/>
                          <w:sz w:val="24"/>
                          <w:szCs w:val="24"/>
                          <w:shd w:val="clear" w:color="auto" w:fill="E6E6E6"/>
                        </w:rPr>
                        <w:drawing>
                          <wp:inline distT="0" distB="0" distL="0" distR="0" wp14:anchorId="611014FD" wp14:editId="2DA4BEC2">
                            <wp:extent cx="5303520" cy="2948940"/>
                            <wp:effectExtent l="0" t="0" r="0" b="0"/>
                            <wp:docPr id="1861169198" name="Picture 1861169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303520" cy="2948940"/>
                                    </a:xfrm>
                                    <a:prstGeom prst="rect">
                                      <a:avLst/>
                                    </a:prstGeom>
                                    <a:noFill/>
                                    <a:ln>
                                      <a:noFill/>
                                    </a:ln>
                                  </pic:spPr>
                                </pic:pic>
                              </a:graphicData>
                            </a:graphic>
                          </wp:inline>
                        </w:drawing>
                      </w:r>
                    </w:p>
                  </w:txbxContent>
                </v:textbox>
                <w10:wrap type="square" anchorx="page" anchory="page"/>
              </v:shape>
            </w:pict>
          </mc:Fallback>
        </mc:AlternateContent>
      </w:r>
      <w:r>
        <w:rPr>
          <w:rFonts w:ascii="Arial" w:hAnsi="Arial" w:cs="Arial"/>
          <w:spacing w:val="-15"/>
          <w:sz w:val="24"/>
          <w:szCs w:val="24"/>
        </w:rPr>
        <w:t>Figure</w:t>
      </w:r>
    </w:p>
    <w:p w14:paraId="4C7797D4" w14:textId="77777777" w:rsidR="009C1403" w:rsidRDefault="00C6386D">
      <w:pPr>
        <w:kinsoku w:val="0"/>
        <w:overflowPunct w:val="0"/>
        <w:autoSpaceDE/>
        <w:autoSpaceDN/>
        <w:adjustRightInd/>
        <w:spacing w:line="271" w:lineRule="exact"/>
        <w:ind w:right="432"/>
        <w:textAlignment w:val="baseline"/>
        <w:rPr>
          <w:rFonts w:ascii="Arial" w:hAnsi="Arial" w:cs="Arial"/>
          <w:sz w:val="24"/>
          <w:szCs w:val="24"/>
        </w:rPr>
      </w:pPr>
      <w:r>
        <w:rPr>
          <w:rFonts w:ascii="Arial" w:hAnsi="Arial" w:cs="Arial"/>
          <w:sz w:val="24"/>
          <w:szCs w:val="24"/>
        </w:rPr>
        <w:t>6.1 Maximum Voltage Step Changes Permitted for Operational Switching derived from ER P28 B.1.2</w:t>
      </w:r>
    </w:p>
    <w:p w14:paraId="23087549" w14:textId="77777777" w:rsidR="009C1403" w:rsidRDefault="00C6386D">
      <w:pPr>
        <w:tabs>
          <w:tab w:val="decimal" w:pos="216"/>
          <w:tab w:val="left" w:pos="648"/>
        </w:tabs>
        <w:kinsoku w:val="0"/>
        <w:overflowPunct w:val="0"/>
        <w:autoSpaceDE/>
        <w:autoSpaceDN/>
        <w:adjustRightInd/>
        <w:spacing w:before="435" w:line="286" w:lineRule="exact"/>
        <w:textAlignment w:val="baseline"/>
        <w:rPr>
          <w:rFonts w:ascii="Arial" w:hAnsi="Arial" w:cs="Arial"/>
          <w:b/>
          <w:bCs/>
          <w:i/>
          <w:iCs/>
          <w:spacing w:val="-2"/>
          <w:sz w:val="28"/>
          <w:szCs w:val="28"/>
        </w:rPr>
      </w:pPr>
      <w:r>
        <w:rPr>
          <w:rFonts w:ascii="Arial" w:hAnsi="Arial" w:cs="Arial"/>
          <w:b/>
          <w:bCs/>
          <w:spacing w:val="-2"/>
          <w:sz w:val="29"/>
          <w:szCs w:val="29"/>
        </w:rPr>
        <w:tab/>
        <w:t>7.</w:t>
      </w:r>
      <w:r>
        <w:rPr>
          <w:rFonts w:ascii="Arial" w:hAnsi="Arial" w:cs="Arial"/>
          <w:b/>
          <w:bCs/>
          <w:spacing w:val="-2"/>
          <w:sz w:val="29"/>
          <w:szCs w:val="29"/>
        </w:rPr>
        <w:tab/>
        <w:t xml:space="preserve">Generation Connection Criteria Applicable to an </w:t>
      </w:r>
      <w:r>
        <w:rPr>
          <w:rFonts w:ascii="Arial" w:hAnsi="Arial" w:cs="Arial"/>
          <w:b/>
          <w:bCs/>
          <w:i/>
          <w:iCs/>
          <w:spacing w:val="-2"/>
          <w:sz w:val="28"/>
          <w:szCs w:val="28"/>
        </w:rPr>
        <w:t>Offshore</w:t>
      </w:r>
    </w:p>
    <w:p w14:paraId="1688401F" w14:textId="77777777" w:rsidR="009C1403" w:rsidRDefault="00C6386D">
      <w:pPr>
        <w:kinsoku w:val="0"/>
        <w:overflowPunct w:val="0"/>
        <w:autoSpaceDE/>
        <w:autoSpaceDN/>
        <w:adjustRightInd/>
        <w:spacing w:before="38" w:line="284" w:lineRule="exact"/>
        <w:ind w:left="720"/>
        <w:textAlignment w:val="baseline"/>
        <w:rPr>
          <w:rFonts w:ascii="Arial" w:hAnsi="Arial" w:cs="Arial"/>
          <w:b/>
          <w:bCs/>
          <w:i/>
          <w:iCs/>
          <w:sz w:val="28"/>
          <w:szCs w:val="28"/>
        </w:rPr>
      </w:pPr>
      <w:r>
        <w:rPr>
          <w:rFonts w:ascii="Arial" w:hAnsi="Arial" w:cs="Arial"/>
          <w:b/>
          <w:bCs/>
          <w:i/>
          <w:iCs/>
          <w:sz w:val="28"/>
          <w:szCs w:val="28"/>
        </w:rPr>
        <w:t>Transmission System</w:t>
      </w:r>
    </w:p>
    <w:p w14:paraId="0410AD7F" w14:textId="77777777" w:rsidR="009C1403" w:rsidRDefault="00C6386D">
      <w:pPr>
        <w:tabs>
          <w:tab w:val="decimal" w:pos="216"/>
          <w:tab w:val="left" w:pos="648"/>
        </w:tabs>
        <w:kinsoku w:val="0"/>
        <w:overflowPunct w:val="0"/>
        <w:autoSpaceDE/>
        <w:autoSpaceDN/>
        <w:adjustRightInd/>
        <w:spacing w:before="237" w:line="275" w:lineRule="exact"/>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This section presents the planning criteria applicable to the connection of one</w:t>
      </w:r>
    </w:p>
    <w:p w14:paraId="0EDC9883" w14:textId="77777777" w:rsidR="009C1403" w:rsidRDefault="00C6386D">
      <w:pPr>
        <w:kinsoku w:val="0"/>
        <w:overflowPunct w:val="0"/>
        <w:autoSpaceDE/>
        <w:autoSpaceDN/>
        <w:adjustRightInd/>
        <w:spacing w:before="12" w:line="275" w:lineRule="exact"/>
        <w:ind w:left="720"/>
        <w:jc w:val="both"/>
        <w:textAlignment w:val="baseline"/>
        <w:rPr>
          <w:rFonts w:ascii="Arial" w:hAnsi="Arial" w:cs="Arial"/>
          <w:i/>
          <w:iCs/>
          <w:spacing w:val="-3"/>
          <w:sz w:val="24"/>
          <w:szCs w:val="24"/>
        </w:rPr>
      </w:pPr>
      <w:r>
        <w:rPr>
          <w:rFonts w:ascii="Arial" w:hAnsi="Arial" w:cs="Arial"/>
          <w:spacing w:val="-3"/>
          <w:sz w:val="24"/>
          <w:szCs w:val="24"/>
        </w:rPr>
        <w:t xml:space="preserve">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offshore transmission system</w:t>
      </w:r>
      <w:r>
        <w:rPr>
          <w:rFonts w:ascii="Arial" w:hAnsi="Arial" w:cs="Arial"/>
          <w:spacing w:val="-3"/>
          <w:sz w:val="24"/>
          <w:szCs w:val="24"/>
        </w:rPr>
        <w:t xml:space="preserve">. The criteria in this section apply from the </w:t>
      </w:r>
      <w:r>
        <w:rPr>
          <w:rFonts w:ascii="Arial" w:hAnsi="Arial" w:cs="Arial"/>
          <w:i/>
          <w:iCs/>
          <w:spacing w:val="-3"/>
          <w:sz w:val="24"/>
          <w:szCs w:val="24"/>
        </w:rPr>
        <w:t xml:space="preserve">offshore grid entry point/s (GEP) </w:t>
      </w:r>
      <w:r>
        <w:rPr>
          <w:rFonts w:ascii="Arial" w:hAnsi="Arial" w:cs="Arial"/>
          <w:spacing w:val="-3"/>
          <w:sz w:val="24"/>
          <w:szCs w:val="24"/>
        </w:rPr>
        <w:t xml:space="preserve">at which each </w:t>
      </w:r>
      <w:r>
        <w:rPr>
          <w:rFonts w:ascii="Arial" w:hAnsi="Arial" w:cs="Arial"/>
          <w:i/>
          <w:iCs/>
          <w:spacing w:val="-3"/>
          <w:sz w:val="24"/>
          <w:szCs w:val="24"/>
        </w:rPr>
        <w:t xml:space="preserve">offshore power station </w:t>
      </w:r>
      <w:r>
        <w:rPr>
          <w:rFonts w:ascii="Arial" w:hAnsi="Arial" w:cs="Arial"/>
          <w:spacing w:val="-3"/>
          <w:sz w:val="24"/>
          <w:szCs w:val="24"/>
        </w:rPr>
        <w:t xml:space="preserve">connects to an </w:t>
      </w:r>
      <w:r>
        <w:rPr>
          <w:rFonts w:ascii="Arial" w:hAnsi="Arial" w:cs="Arial"/>
          <w:i/>
          <w:iCs/>
          <w:spacing w:val="-3"/>
          <w:sz w:val="24"/>
          <w:szCs w:val="24"/>
        </w:rPr>
        <w:t>offshore transmission system</w:t>
      </w:r>
      <w:r>
        <w:rPr>
          <w:rFonts w:ascii="Arial" w:hAnsi="Arial" w:cs="Arial"/>
          <w:spacing w:val="-3"/>
          <w:sz w:val="24"/>
          <w:szCs w:val="24"/>
        </w:rPr>
        <w:t xml:space="preserve">, through the remainder of the </w:t>
      </w:r>
      <w:r>
        <w:rPr>
          <w:rFonts w:ascii="Arial" w:hAnsi="Arial" w:cs="Arial"/>
          <w:i/>
          <w:iCs/>
          <w:spacing w:val="-3"/>
          <w:sz w:val="24"/>
          <w:szCs w:val="24"/>
        </w:rPr>
        <w:t xml:space="preserve">offshore transmission system </w:t>
      </w:r>
      <w:r>
        <w:rPr>
          <w:rFonts w:ascii="Arial" w:hAnsi="Arial" w:cs="Arial"/>
          <w:spacing w:val="-3"/>
          <w:sz w:val="24"/>
          <w:szCs w:val="24"/>
        </w:rPr>
        <w:t xml:space="preserve">to the point of connection at the </w:t>
      </w:r>
      <w:r>
        <w:rPr>
          <w:rFonts w:ascii="Arial" w:hAnsi="Arial" w:cs="Arial"/>
          <w:i/>
          <w:iCs/>
          <w:spacing w:val="-3"/>
          <w:sz w:val="24"/>
          <w:szCs w:val="24"/>
        </w:rPr>
        <w:t>first onshore substation</w:t>
      </w:r>
      <w:r>
        <w:rPr>
          <w:rFonts w:ascii="Arial" w:hAnsi="Arial" w:cs="Arial"/>
          <w:spacing w:val="-3"/>
          <w:sz w:val="24"/>
          <w:szCs w:val="24"/>
        </w:rPr>
        <w:t xml:space="preserve">, which is the </w:t>
      </w:r>
      <w:r>
        <w:rPr>
          <w:rFonts w:ascii="Arial" w:hAnsi="Arial" w:cs="Arial"/>
          <w:i/>
          <w:iCs/>
          <w:spacing w:val="-3"/>
          <w:sz w:val="24"/>
          <w:szCs w:val="24"/>
        </w:rPr>
        <w:t xml:space="preserve">interface point (IP) </w:t>
      </w:r>
      <w:r>
        <w:rPr>
          <w:rFonts w:ascii="Arial" w:hAnsi="Arial" w:cs="Arial"/>
          <w:spacing w:val="-3"/>
          <w:sz w:val="24"/>
          <w:szCs w:val="24"/>
        </w:rPr>
        <w:t xml:space="preserve">in the case of a direct connection to the </w:t>
      </w:r>
      <w:r>
        <w:rPr>
          <w:rFonts w:ascii="Arial" w:hAnsi="Arial" w:cs="Arial"/>
          <w:i/>
          <w:iCs/>
          <w:spacing w:val="-3"/>
          <w:sz w:val="24"/>
          <w:szCs w:val="24"/>
        </w:rPr>
        <w:t xml:space="preserve">onshore transmission system </w:t>
      </w:r>
      <w:r>
        <w:rPr>
          <w:rFonts w:ascii="Arial" w:hAnsi="Arial" w:cs="Arial"/>
          <w:spacing w:val="-3"/>
          <w:sz w:val="24"/>
          <w:szCs w:val="24"/>
        </w:rPr>
        <w:t xml:space="preserve">or the </w:t>
      </w:r>
      <w:r>
        <w:rPr>
          <w:rFonts w:ascii="Arial" w:hAnsi="Arial" w:cs="Arial"/>
          <w:i/>
          <w:iCs/>
          <w:spacing w:val="-3"/>
          <w:sz w:val="24"/>
          <w:szCs w:val="24"/>
        </w:rPr>
        <w:t xml:space="preserve">user system interface point (USIP) </w:t>
      </w:r>
      <w:r>
        <w:rPr>
          <w:rFonts w:ascii="Arial" w:hAnsi="Arial" w:cs="Arial"/>
          <w:spacing w:val="-3"/>
          <w:sz w:val="24"/>
          <w:szCs w:val="24"/>
        </w:rPr>
        <w:t xml:space="preserve">in the case of a connection to an onshore </w:t>
      </w:r>
      <w:r>
        <w:rPr>
          <w:rFonts w:ascii="Arial" w:hAnsi="Arial" w:cs="Arial"/>
          <w:i/>
          <w:iCs/>
          <w:spacing w:val="-3"/>
          <w:sz w:val="24"/>
          <w:szCs w:val="24"/>
        </w:rPr>
        <w:t>user system.</w:t>
      </w:r>
    </w:p>
    <w:p w14:paraId="3FD395FB" w14:textId="77777777" w:rsidR="009C1403" w:rsidRDefault="00C6386D">
      <w:pPr>
        <w:tabs>
          <w:tab w:val="decimal" w:pos="216"/>
          <w:tab w:val="left" w:pos="648"/>
        </w:tabs>
        <w:kinsoku w:val="0"/>
        <w:overflowPunct w:val="0"/>
        <w:autoSpaceDE/>
        <w:autoSpaceDN/>
        <w:adjustRightInd/>
        <w:spacing w:before="210" w:line="275" w:lineRule="exact"/>
        <w:textAlignment w:val="baseline"/>
        <w:rPr>
          <w:rFonts w:ascii="Arial" w:hAnsi="Arial" w:cs="Arial"/>
          <w:i/>
          <w:iCs/>
          <w:spacing w:val="-3"/>
          <w:sz w:val="24"/>
          <w:szCs w:val="24"/>
        </w:rPr>
      </w:pPr>
      <w:r>
        <w:rPr>
          <w:rFonts w:ascii="Arial" w:hAnsi="Arial" w:cs="Arial"/>
          <w:spacing w:val="-3"/>
          <w:sz w:val="24"/>
          <w:szCs w:val="24"/>
        </w:rPr>
        <w:tab/>
        <w:t>7.2</w:t>
      </w:r>
      <w:r>
        <w:rPr>
          <w:rFonts w:ascii="Arial" w:hAnsi="Arial" w:cs="Arial"/>
          <w:spacing w:val="-3"/>
          <w:sz w:val="24"/>
          <w:szCs w:val="24"/>
        </w:rPr>
        <w:tab/>
        <w:t xml:space="preserve">Planning criteria are defined for all elements of an </w:t>
      </w:r>
      <w:r>
        <w:rPr>
          <w:rFonts w:ascii="Arial" w:hAnsi="Arial" w:cs="Arial"/>
          <w:i/>
          <w:iCs/>
          <w:spacing w:val="-3"/>
          <w:sz w:val="24"/>
          <w:szCs w:val="24"/>
        </w:rPr>
        <w:t>offshore transmission system</w:t>
      </w:r>
    </w:p>
    <w:p w14:paraId="332DA775" w14:textId="77777777" w:rsidR="009C1403" w:rsidRDefault="00C6386D">
      <w:pPr>
        <w:kinsoku w:val="0"/>
        <w:overflowPunct w:val="0"/>
        <w:autoSpaceDE/>
        <w:autoSpaceDN/>
        <w:adjustRightInd/>
        <w:spacing w:line="274" w:lineRule="exact"/>
        <w:ind w:left="720"/>
        <w:jc w:val="both"/>
        <w:textAlignment w:val="baseline"/>
        <w:rPr>
          <w:rFonts w:ascii="Arial" w:hAnsi="Arial" w:cs="Arial"/>
          <w:sz w:val="24"/>
          <w:szCs w:val="24"/>
        </w:rPr>
      </w:pPr>
      <w:r>
        <w:rPr>
          <w:rFonts w:ascii="Arial" w:hAnsi="Arial" w:cs="Arial"/>
          <w:sz w:val="24"/>
          <w:szCs w:val="24"/>
        </w:rPr>
        <w:t xml:space="preserve">including: the </w:t>
      </w:r>
      <w:r>
        <w:rPr>
          <w:rFonts w:ascii="Arial" w:hAnsi="Arial" w:cs="Arial"/>
          <w:i/>
          <w:iCs/>
          <w:sz w:val="24"/>
          <w:szCs w:val="24"/>
        </w:rPr>
        <w:t xml:space="preserve">offshore transmission circuits </w:t>
      </w:r>
      <w:r>
        <w:rPr>
          <w:rFonts w:ascii="Arial" w:hAnsi="Arial" w:cs="Arial"/>
          <w:sz w:val="24"/>
          <w:szCs w:val="24"/>
        </w:rPr>
        <w:t xml:space="preserve">and equipment on the </w:t>
      </w:r>
      <w:r>
        <w:rPr>
          <w:rFonts w:ascii="Arial" w:hAnsi="Arial" w:cs="Arial"/>
          <w:i/>
          <w:iCs/>
          <w:sz w:val="24"/>
          <w:szCs w:val="24"/>
        </w:rPr>
        <w:t xml:space="preserve">offshore platform </w:t>
      </w:r>
      <w:r>
        <w:rPr>
          <w:rFonts w:ascii="Arial" w:hAnsi="Arial" w:cs="Arial"/>
          <w:sz w:val="24"/>
          <w:szCs w:val="24"/>
        </w:rPr>
        <w:t xml:space="preserve">(whether AC or DC); the </w:t>
      </w:r>
      <w:r>
        <w:rPr>
          <w:rFonts w:ascii="Arial" w:hAnsi="Arial" w:cs="Arial"/>
          <w:i/>
          <w:iCs/>
          <w:sz w:val="24"/>
          <w:szCs w:val="24"/>
        </w:rPr>
        <w:t xml:space="preserve">offshore transmission circuits </w:t>
      </w:r>
      <w:r>
        <w:rPr>
          <w:rFonts w:ascii="Arial" w:hAnsi="Arial" w:cs="Arial"/>
          <w:sz w:val="24"/>
          <w:szCs w:val="24"/>
        </w:rPr>
        <w:t xml:space="preserve">from the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user system interface point (</w:t>
      </w:r>
      <w:r>
        <w:rPr>
          <w:rFonts w:ascii="Arial" w:hAnsi="Arial" w:cs="Arial"/>
          <w:sz w:val="24"/>
          <w:szCs w:val="24"/>
        </w:rPr>
        <w:t xml:space="preserve">as the case may be) including undersea cables and any overhead lines (whether AC or DC); and any onshore AC voltage transformation facilities or </w:t>
      </w:r>
      <w:r>
        <w:rPr>
          <w:rFonts w:ascii="Arial" w:hAnsi="Arial" w:cs="Arial"/>
          <w:i/>
          <w:iCs/>
          <w:sz w:val="24"/>
          <w:szCs w:val="24"/>
        </w:rPr>
        <w:t xml:space="preserve">DC converter </w:t>
      </w:r>
      <w:r>
        <w:rPr>
          <w:rFonts w:ascii="Arial" w:hAnsi="Arial" w:cs="Arial"/>
          <w:sz w:val="24"/>
          <w:szCs w:val="24"/>
        </w:rPr>
        <w:t>facilities.</w:t>
      </w:r>
    </w:p>
    <w:p w14:paraId="797E1535" w14:textId="77777777" w:rsidR="009C1403" w:rsidRDefault="00C6386D">
      <w:pPr>
        <w:tabs>
          <w:tab w:val="decimal" w:pos="216"/>
          <w:tab w:val="left" w:pos="648"/>
        </w:tabs>
        <w:kinsoku w:val="0"/>
        <w:overflowPunct w:val="0"/>
        <w:autoSpaceDE/>
        <w:autoSpaceDN/>
        <w:adjustRightInd/>
        <w:spacing w:before="208" w:line="275" w:lineRule="exact"/>
        <w:textAlignment w:val="baseline"/>
        <w:rPr>
          <w:rFonts w:ascii="Arial" w:hAnsi="Arial" w:cs="Arial"/>
          <w:sz w:val="24"/>
          <w:szCs w:val="24"/>
        </w:rPr>
      </w:pPr>
      <w:r>
        <w:rPr>
          <w:rFonts w:ascii="Arial" w:hAnsi="Arial" w:cs="Arial"/>
          <w:sz w:val="24"/>
          <w:szCs w:val="24"/>
        </w:rPr>
        <w:tab/>
        <w:t>7.3</w:t>
      </w:r>
      <w:r>
        <w:rPr>
          <w:rFonts w:ascii="Arial" w:hAnsi="Arial" w:cs="Arial"/>
          <w:sz w:val="24"/>
          <w:szCs w:val="24"/>
        </w:rPr>
        <w:tab/>
        <w:t xml:space="preserve">In those parts of the </w:t>
      </w:r>
      <w:r>
        <w:rPr>
          <w:rFonts w:ascii="Arial" w:hAnsi="Arial" w:cs="Arial"/>
          <w:i/>
          <w:iCs/>
          <w:sz w:val="24"/>
          <w:szCs w:val="24"/>
        </w:rPr>
        <w:t xml:space="preserve">national electricity transmission system </w:t>
      </w:r>
      <w:r>
        <w:rPr>
          <w:rFonts w:ascii="Arial" w:hAnsi="Arial" w:cs="Arial"/>
          <w:sz w:val="24"/>
          <w:szCs w:val="24"/>
        </w:rPr>
        <w:t>where the criteria</w:t>
      </w:r>
    </w:p>
    <w:p w14:paraId="75008D0F" w14:textId="77777777" w:rsidR="009C1403" w:rsidRDefault="00C6386D">
      <w:pPr>
        <w:kinsoku w:val="0"/>
        <w:overflowPunct w:val="0"/>
        <w:autoSpaceDE/>
        <w:autoSpaceDN/>
        <w:adjustRightInd/>
        <w:spacing w:line="270" w:lineRule="exact"/>
        <w:ind w:left="720"/>
        <w:textAlignment w:val="baseline"/>
        <w:rPr>
          <w:rFonts w:ascii="Arial" w:hAnsi="Arial" w:cs="Arial"/>
          <w:sz w:val="24"/>
          <w:szCs w:val="24"/>
        </w:rPr>
      </w:pPr>
      <w:r>
        <w:rPr>
          <w:rFonts w:ascii="Arial" w:hAnsi="Arial" w:cs="Arial"/>
          <w:sz w:val="24"/>
          <w:szCs w:val="24"/>
        </w:rPr>
        <w:t>of Section 8 and/or Section 4 also apply, those criteria must also be met.</w:t>
      </w:r>
    </w:p>
    <w:p w14:paraId="31306D90" w14:textId="77777777" w:rsidR="009C1403" w:rsidRDefault="009C1403">
      <w:pPr>
        <w:widowControl/>
        <w:rPr>
          <w:sz w:val="24"/>
          <w:szCs w:val="24"/>
        </w:rPr>
        <w:sectPr w:rsidR="009C1403">
          <w:headerReference w:type="default" r:id="rId52"/>
          <w:pgSz w:w="11904" w:h="16834"/>
          <w:pgMar w:top="1440" w:right="1405" w:bottom="508" w:left="1439" w:header="720" w:footer="720" w:gutter="0"/>
          <w:cols w:space="720"/>
          <w:noEndnote/>
        </w:sectPr>
      </w:pPr>
    </w:p>
    <w:p w14:paraId="29E8038E" w14:textId="7ECC19B4" w:rsidR="009C1403" w:rsidRDefault="00C6386D">
      <w:pPr>
        <w:kinsoku w:val="0"/>
        <w:overflowPunct w:val="0"/>
        <w:autoSpaceDE/>
        <w:autoSpaceDN/>
        <w:adjustRightInd/>
        <w:spacing w:before="30" w:line="273" w:lineRule="exact"/>
        <w:ind w:left="720" w:hanging="720"/>
        <w:textAlignment w:val="baseline"/>
        <w:rPr>
          <w:rFonts w:ascii="Arial" w:hAnsi="Arial" w:cs="Arial"/>
          <w:sz w:val="24"/>
          <w:szCs w:val="24"/>
        </w:rPr>
      </w:pPr>
      <w:r>
        <w:rPr>
          <w:rFonts w:ascii="Arial" w:hAnsi="Arial" w:cs="Arial"/>
          <w:sz w:val="24"/>
          <w:szCs w:val="24"/>
        </w:rPr>
        <w:t xml:space="preserve">7.4 In planning </w:t>
      </w:r>
      <w:r>
        <w:rPr>
          <w:rFonts w:ascii="Arial" w:hAnsi="Arial" w:cs="Arial"/>
          <w:i/>
          <w:iCs/>
          <w:sz w:val="24"/>
          <w:szCs w:val="24"/>
        </w:rPr>
        <w:t xml:space="preserve">offshore </w:t>
      </w:r>
      <w:r>
        <w:rPr>
          <w:rFonts w:ascii="Arial" w:hAnsi="Arial" w:cs="Arial"/>
          <w:sz w:val="24"/>
          <w:szCs w:val="24"/>
        </w:rPr>
        <w:t>generation connections, this Standard is met if the connection design either:</w:t>
      </w:r>
    </w:p>
    <w:p w14:paraId="44DD3B0C" w14:textId="77777777" w:rsidR="009C1403" w:rsidRDefault="00C6386D">
      <w:pPr>
        <w:tabs>
          <w:tab w:val="left" w:pos="1512"/>
        </w:tabs>
        <w:kinsoku w:val="0"/>
        <w:overflowPunct w:val="0"/>
        <w:autoSpaceDE/>
        <w:autoSpaceDN/>
        <w:adjustRightInd/>
        <w:spacing w:before="203" w:line="277" w:lineRule="exact"/>
        <w:ind w:left="720"/>
        <w:textAlignment w:val="baseline"/>
        <w:rPr>
          <w:rFonts w:ascii="Arial" w:hAnsi="Arial" w:cs="Arial"/>
          <w:spacing w:val="-2"/>
          <w:sz w:val="24"/>
          <w:szCs w:val="24"/>
        </w:rPr>
      </w:pPr>
      <w:r>
        <w:rPr>
          <w:rFonts w:ascii="Arial" w:hAnsi="Arial" w:cs="Arial"/>
          <w:spacing w:val="-2"/>
          <w:sz w:val="24"/>
          <w:szCs w:val="24"/>
        </w:rPr>
        <w:t>7.4.1</w:t>
      </w:r>
      <w:r>
        <w:rPr>
          <w:rFonts w:ascii="Arial" w:hAnsi="Arial" w:cs="Arial"/>
          <w:spacing w:val="-2"/>
          <w:sz w:val="24"/>
          <w:szCs w:val="24"/>
        </w:rPr>
        <w:tab/>
        <w:t>satisfies the deterministic criteria detailed in paragraphs 7.6 to 7.18; or</w:t>
      </w:r>
    </w:p>
    <w:p w14:paraId="762F1ABD" w14:textId="77777777" w:rsidR="009C1403" w:rsidRDefault="00C6386D">
      <w:pPr>
        <w:kinsoku w:val="0"/>
        <w:overflowPunct w:val="0"/>
        <w:autoSpaceDE/>
        <w:autoSpaceDN/>
        <w:adjustRightInd/>
        <w:spacing w:before="206" w:line="274" w:lineRule="exact"/>
        <w:ind w:left="1584" w:hanging="864"/>
        <w:jc w:val="both"/>
        <w:textAlignment w:val="baseline"/>
        <w:rPr>
          <w:rFonts w:ascii="Arial" w:hAnsi="Arial" w:cs="Arial"/>
          <w:sz w:val="24"/>
          <w:szCs w:val="24"/>
        </w:rPr>
      </w:pPr>
      <w:r>
        <w:rPr>
          <w:rFonts w:ascii="Arial" w:hAnsi="Arial" w:cs="Arial"/>
          <w:sz w:val="24"/>
          <w:szCs w:val="24"/>
        </w:rPr>
        <w:t>7.4.2 varies from the design necessary to meet paragraph 7.4.1 above in a manner which satisfies the conditions detailed in paragraphs 7.20 to 7.23.</w:t>
      </w:r>
    </w:p>
    <w:p w14:paraId="0821CDA2" w14:textId="77777777" w:rsidR="009C1403" w:rsidRDefault="00C6386D">
      <w:pPr>
        <w:tabs>
          <w:tab w:val="decimal" w:pos="144"/>
          <w:tab w:val="left" w:pos="648"/>
        </w:tabs>
        <w:kinsoku w:val="0"/>
        <w:overflowPunct w:val="0"/>
        <w:autoSpaceDE/>
        <w:autoSpaceDN/>
        <w:adjustRightInd/>
        <w:spacing w:before="203" w:line="277" w:lineRule="exact"/>
        <w:textAlignment w:val="baseline"/>
        <w:rPr>
          <w:rFonts w:ascii="Arial" w:hAnsi="Arial" w:cs="Arial"/>
          <w:spacing w:val="-1"/>
          <w:sz w:val="24"/>
          <w:szCs w:val="24"/>
        </w:rPr>
      </w:pPr>
      <w:r>
        <w:rPr>
          <w:rFonts w:ascii="Arial" w:hAnsi="Arial" w:cs="Arial"/>
          <w:spacing w:val="-1"/>
          <w:sz w:val="24"/>
          <w:szCs w:val="24"/>
        </w:rPr>
        <w:tab/>
        <w:t>7.5</w:t>
      </w:r>
      <w:r>
        <w:rPr>
          <w:rFonts w:ascii="Arial" w:hAnsi="Arial" w:cs="Arial"/>
          <w:spacing w:val="-1"/>
          <w:sz w:val="24"/>
          <w:szCs w:val="24"/>
        </w:rPr>
        <w:tab/>
        <w:t>It is permissible to design to standards higher than those set out in paragraphs</w:t>
      </w:r>
    </w:p>
    <w:p w14:paraId="13DA74D4" w14:textId="77777777" w:rsidR="009C1403" w:rsidRDefault="00C6386D">
      <w:pPr>
        <w:kinsoku w:val="0"/>
        <w:overflowPunct w:val="0"/>
        <w:autoSpaceDE/>
        <w:autoSpaceDN/>
        <w:adjustRightInd/>
        <w:spacing w:before="4" w:line="269" w:lineRule="exact"/>
        <w:ind w:left="720" w:right="72"/>
        <w:jc w:val="both"/>
        <w:textAlignment w:val="baseline"/>
        <w:rPr>
          <w:rFonts w:ascii="Arial" w:hAnsi="Arial" w:cs="Arial"/>
          <w:sz w:val="24"/>
          <w:szCs w:val="24"/>
        </w:rPr>
      </w:pPr>
      <w:r>
        <w:rPr>
          <w:rFonts w:ascii="Arial" w:hAnsi="Arial" w:cs="Arial"/>
          <w:sz w:val="24"/>
          <w:szCs w:val="24"/>
        </w:rPr>
        <w:t>7.6 to 7.18 provided the higher standards can be economically justified. Guidance on economic justification is given in Appendix G.</w:t>
      </w:r>
    </w:p>
    <w:p w14:paraId="3EC0AC9A" w14:textId="77777777" w:rsidR="009C1403" w:rsidRDefault="00C6386D">
      <w:pPr>
        <w:kinsoku w:val="0"/>
        <w:overflowPunct w:val="0"/>
        <w:autoSpaceDE/>
        <w:autoSpaceDN/>
        <w:adjustRightInd/>
        <w:spacing w:before="333" w:line="274" w:lineRule="exact"/>
        <w:textAlignment w:val="baseline"/>
        <w:rPr>
          <w:rFonts w:ascii="Arial" w:hAnsi="Arial" w:cs="Arial"/>
          <w:b/>
          <w:bCs/>
          <w:sz w:val="24"/>
          <w:szCs w:val="24"/>
        </w:rPr>
      </w:pPr>
      <w:r>
        <w:rPr>
          <w:rFonts w:ascii="Arial" w:hAnsi="Arial" w:cs="Arial"/>
          <w:b/>
          <w:bCs/>
          <w:sz w:val="24"/>
          <w:szCs w:val="24"/>
        </w:rPr>
        <w:t xml:space="preserve">Limits to </w:t>
      </w:r>
      <w:r>
        <w:rPr>
          <w:rFonts w:ascii="Arial" w:hAnsi="Arial" w:cs="Arial"/>
          <w:b/>
          <w:bCs/>
          <w:i/>
          <w:iCs/>
          <w:sz w:val="24"/>
          <w:szCs w:val="24"/>
        </w:rPr>
        <w:t xml:space="preserve">Loss of Power Infeed </w:t>
      </w:r>
      <w:r>
        <w:rPr>
          <w:rFonts w:ascii="Arial" w:hAnsi="Arial" w:cs="Arial"/>
          <w:b/>
          <w:bCs/>
          <w:sz w:val="24"/>
          <w:szCs w:val="24"/>
        </w:rPr>
        <w:t>Risks</w:t>
      </w:r>
    </w:p>
    <w:p w14:paraId="00AA63A5" w14:textId="77777777" w:rsidR="009C1403" w:rsidRDefault="00C6386D">
      <w:pPr>
        <w:tabs>
          <w:tab w:val="decimal" w:pos="144"/>
          <w:tab w:val="left" w:pos="648"/>
        </w:tabs>
        <w:kinsoku w:val="0"/>
        <w:overflowPunct w:val="0"/>
        <w:autoSpaceDE/>
        <w:autoSpaceDN/>
        <w:adjustRightInd/>
        <w:spacing w:before="188" w:line="280" w:lineRule="exact"/>
        <w:textAlignment w:val="baseline"/>
        <w:rPr>
          <w:rFonts w:ascii="Arial" w:hAnsi="Arial" w:cs="Arial"/>
          <w:i/>
          <w:iCs/>
          <w:sz w:val="24"/>
          <w:szCs w:val="24"/>
        </w:rPr>
      </w:pPr>
      <w:r>
        <w:rPr>
          <w:rFonts w:ascii="Arial" w:hAnsi="Arial" w:cs="Arial"/>
          <w:sz w:val="24"/>
          <w:szCs w:val="24"/>
        </w:rPr>
        <w:tab/>
        <w:t>7.6</w:t>
      </w:r>
      <w:r>
        <w:rPr>
          <w:rFonts w:ascii="Arial" w:hAnsi="Arial" w:cs="Arial"/>
          <w:sz w:val="24"/>
          <w:szCs w:val="24"/>
        </w:rPr>
        <w:tab/>
        <w:t xml:space="preserve">For the purpose of applying the criteria of paragraphs 7.7 to 7.12, the </w:t>
      </w:r>
      <w:r>
        <w:rPr>
          <w:rFonts w:ascii="Arial" w:hAnsi="Arial" w:cs="Arial"/>
          <w:i/>
          <w:iCs/>
          <w:sz w:val="24"/>
          <w:szCs w:val="24"/>
        </w:rPr>
        <w:t>loss of</w:t>
      </w:r>
    </w:p>
    <w:p w14:paraId="23BD604C" w14:textId="77777777" w:rsidR="009C1403" w:rsidRDefault="00C6386D">
      <w:pPr>
        <w:kinsoku w:val="0"/>
        <w:overflowPunct w:val="0"/>
        <w:autoSpaceDE/>
        <w:autoSpaceDN/>
        <w:adjustRightInd/>
        <w:spacing w:before="8" w:line="280" w:lineRule="exact"/>
        <w:ind w:left="720"/>
        <w:textAlignment w:val="baseline"/>
        <w:rPr>
          <w:rFonts w:ascii="Arial" w:hAnsi="Arial" w:cs="Arial"/>
          <w:sz w:val="24"/>
          <w:szCs w:val="24"/>
        </w:rPr>
      </w:pPr>
      <w:r>
        <w:rPr>
          <w:rFonts w:ascii="Arial" w:hAnsi="Arial" w:cs="Arial"/>
          <w:i/>
          <w:iCs/>
          <w:sz w:val="24"/>
          <w:szCs w:val="24"/>
        </w:rPr>
        <w:t xml:space="preserve">power infeed </w:t>
      </w:r>
      <w:r>
        <w:rPr>
          <w:rFonts w:ascii="Arial" w:hAnsi="Arial" w:cs="Arial"/>
          <w:sz w:val="24"/>
          <w:szCs w:val="24"/>
        </w:rPr>
        <w:t xml:space="preserve">resulting from a </w:t>
      </w:r>
      <w:r>
        <w:rPr>
          <w:rFonts w:ascii="Arial" w:hAnsi="Arial" w:cs="Arial"/>
          <w:i/>
          <w:iCs/>
          <w:sz w:val="24"/>
          <w:szCs w:val="24"/>
        </w:rPr>
        <w:t xml:space="preserve">secured event </w:t>
      </w:r>
      <w:r>
        <w:rPr>
          <w:rFonts w:ascii="Arial" w:hAnsi="Arial" w:cs="Arial"/>
          <w:sz w:val="24"/>
          <w:szCs w:val="24"/>
        </w:rPr>
        <w:t>shall be calculated as follows:</w:t>
      </w:r>
    </w:p>
    <w:p w14:paraId="332415A8" w14:textId="77777777" w:rsidR="009C1403" w:rsidRDefault="00C6386D">
      <w:pPr>
        <w:kinsoku w:val="0"/>
        <w:overflowPunct w:val="0"/>
        <w:autoSpaceDE/>
        <w:autoSpaceDN/>
        <w:adjustRightInd/>
        <w:spacing w:before="187" w:line="280" w:lineRule="exact"/>
        <w:ind w:left="1584" w:hanging="864"/>
        <w:jc w:val="both"/>
        <w:textAlignment w:val="baseline"/>
        <w:rPr>
          <w:rFonts w:ascii="Arial" w:hAnsi="Arial" w:cs="Arial"/>
          <w:sz w:val="24"/>
          <w:szCs w:val="24"/>
        </w:rPr>
      </w:pPr>
      <w:r>
        <w:rPr>
          <w:rFonts w:ascii="Arial" w:hAnsi="Arial" w:cs="Arial"/>
          <w:sz w:val="24"/>
          <w:szCs w:val="24"/>
        </w:rPr>
        <w:t xml:space="preserve">7.6.1 the sum of the </w:t>
      </w:r>
      <w:r>
        <w:rPr>
          <w:rFonts w:ascii="Arial" w:hAnsi="Arial" w:cs="Arial"/>
          <w:i/>
          <w:iCs/>
          <w:sz w:val="24"/>
          <w:szCs w:val="24"/>
        </w:rPr>
        <w:t xml:space="preserve">registered capacities </w:t>
      </w:r>
      <w:r>
        <w:rPr>
          <w:rFonts w:ascii="Arial" w:hAnsi="Arial" w:cs="Arial"/>
          <w:sz w:val="24"/>
          <w:szCs w:val="24"/>
        </w:rPr>
        <w:t xml:space="preserve">of the </w:t>
      </w:r>
      <w:r>
        <w:rPr>
          <w:rFonts w:ascii="Arial" w:hAnsi="Arial" w:cs="Arial"/>
          <w:i/>
          <w:iCs/>
          <w:sz w:val="24"/>
          <w:szCs w:val="24"/>
        </w:rPr>
        <w:t xml:space="preserve">offshore power park modules </w:t>
      </w:r>
      <w:r>
        <w:rPr>
          <w:rFonts w:ascii="Arial" w:hAnsi="Arial" w:cs="Arial"/>
          <w:sz w:val="24"/>
          <w:szCs w:val="24"/>
        </w:rPr>
        <w:t xml:space="preserve">or </w:t>
      </w:r>
      <w:r>
        <w:rPr>
          <w:rFonts w:ascii="Arial" w:hAnsi="Arial" w:cs="Arial"/>
          <w:i/>
          <w:iCs/>
          <w:sz w:val="24"/>
          <w:szCs w:val="24"/>
        </w:rPr>
        <w:t xml:space="preserve">offshore </w:t>
      </w:r>
      <w:r>
        <w:rPr>
          <w:rFonts w:ascii="Arial" w:hAnsi="Arial" w:cs="Arial"/>
          <w:sz w:val="24"/>
          <w:szCs w:val="24"/>
        </w:rPr>
        <w:t xml:space="preserve">gas turbines disconnected from the system by a </w:t>
      </w:r>
      <w:r>
        <w:rPr>
          <w:rFonts w:ascii="Arial" w:hAnsi="Arial" w:cs="Arial"/>
          <w:i/>
          <w:iCs/>
          <w:sz w:val="24"/>
          <w:szCs w:val="24"/>
        </w:rPr>
        <w:t>secured event</w:t>
      </w:r>
      <w:r>
        <w:rPr>
          <w:rFonts w:ascii="Arial" w:hAnsi="Arial" w:cs="Arial"/>
          <w:sz w:val="24"/>
          <w:szCs w:val="24"/>
        </w:rPr>
        <w:t>, less</w:t>
      </w:r>
    </w:p>
    <w:p w14:paraId="0A5FAF67" w14:textId="77777777" w:rsidR="009C1403" w:rsidRDefault="00C6386D">
      <w:pPr>
        <w:kinsoku w:val="0"/>
        <w:overflowPunct w:val="0"/>
        <w:autoSpaceDE/>
        <w:autoSpaceDN/>
        <w:adjustRightInd/>
        <w:spacing w:before="184" w:line="280" w:lineRule="exact"/>
        <w:ind w:left="1584" w:hanging="864"/>
        <w:jc w:val="both"/>
        <w:textAlignment w:val="baseline"/>
        <w:rPr>
          <w:rFonts w:ascii="Arial" w:hAnsi="Arial" w:cs="Arial"/>
          <w:sz w:val="24"/>
          <w:szCs w:val="24"/>
        </w:rPr>
      </w:pPr>
      <w:r>
        <w:rPr>
          <w:rFonts w:ascii="Arial" w:hAnsi="Arial" w:cs="Arial"/>
          <w:sz w:val="24"/>
          <w:szCs w:val="24"/>
        </w:rPr>
        <w:t xml:space="preserve">7.6.2 the </w:t>
      </w:r>
      <w:r>
        <w:rPr>
          <w:rFonts w:ascii="Arial" w:hAnsi="Arial" w:cs="Arial"/>
          <w:i/>
          <w:iCs/>
          <w:sz w:val="24"/>
          <w:szCs w:val="24"/>
        </w:rPr>
        <w:t xml:space="preserve">forecast minimum demand </w:t>
      </w:r>
      <w:r>
        <w:rPr>
          <w:rFonts w:ascii="Arial" w:hAnsi="Arial" w:cs="Arial"/>
          <w:sz w:val="24"/>
          <w:szCs w:val="24"/>
        </w:rPr>
        <w:t xml:space="preserve">disconnected from the system by the same event but excluding (from the deduction) any demand forming part of the </w:t>
      </w:r>
      <w:r>
        <w:rPr>
          <w:rFonts w:ascii="Arial" w:hAnsi="Arial" w:cs="Arial"/>
          <w:i/>
          <w:iCs/>
          <w:sz w:val="24"/>
          <w:szCs w:val="24"/>
        </w:rPr>
        <w:t xml:space="preserve">forecast minimum demand </w:t>
      </w:r>
      <w:r>
        <w:rPr>
          <w:rFonts w:ascii="Arial" w:hAnsi="Arial" w:cs="Arial"/>
          <w:sz w:val="24"/>
          <w:szCs w:val="24"/>
        </w:rPr>
        <w:t>which may be automatically tripped for system frequency control purposes and excluding (from the deduction) the demand of the largest single end customer.</w:t>
      </w:r>
    </w:p>
    <w:p w14:paraId="13D8CAB0" w14:textId="77777777" w:rsidR="009C1403" w:rsidRDefault="00C6386D">
      <w:pPr>
        <w:kinsoku w:val="0"/>
        <w:overflowPunct w:val="0"/>
        <w:autoSpaceDE/>
        <w:autoSpaceDN/>
        <w:adjustRightInd/>
        <w:spacing w:before="189" w:line="276" w:lineRule="exact"/>
        <w:textAlignment w:val="baseline"/>
        <w:rPr>
          <w:rFonts w:ascii="Arial" w:hAnsi="Arial" w:cs="Arial"/>
          <w:sz w:val="24"/>
          <w:szCs w:val="24"/>
          <w:u w:val="single"/>
        </w:rPr>
      </w:pPr>
      <w:r>
        <w:rPr>
          <w:rFonts w:ascii="Arial" w:hAnsi="Arial" w:cs="Arial"/>
          <w:i/>
          <w:iCs/>
          <w:sz w:val="24"/>
          <w:szCs w:val="24"/>
          <w:u w:val="single"/>
        </w:rPr>
        <w:t xml:space="preserve">Offshore Platforms </w:t>
      </w:r>
      <w:r>
        <w:rPr>
          <w:rFonts w:ascii="Arial" w:hAnsi="Arial" w:cs="Arial"/>
          <w:sz w:val="24"/>
          <w:szCs w:val="24"/>
          <w:u w:val="single"/>
        </w:rPr>
        <w:t>(AC and DC)</w:t>
      </w:r>
    </w:p>
    <w:p w14:paraId="7EE48FF9" w14:textId="77777777" w:rsidR="009C1403" w:rsidRDefault="00C6386D">
      <w:pPr>
        <w:tabs>
          <w:tab w:val="decimal" w:pos="144"/>
          <w:tab w:val="left" w:pos="648"/>
        </w:tabs>
        <w:kinsoku w:val="0"/>
        <w:overflowPunct w:val="0"/>
        <w:autoSpaceDE/>
        <w:autoSpaceDN/>
        <w:adjustRightInd/>
        <w:spacing w:before="201" w:line="276" w:lineRule="exact"/>
        <w:textAlignment w:val="baseline"/>
        <w:rPr>
          <w:rFonts w:ascii="Arial" w:hAnsi="Arial" w:cs="Arial"/>
          <w:sz w:val="24"/>
          <w:szCs w:val="24"/>
        </w:rPr>
      </w:pPr>
      <w:r>
        <w:rPr>
          <w:rFonts w:ascii="Arial" w:hAnsi="Arial" w:cs="Arial"/>
          <w:sz w:val="24"/>
          <w:szCs w:val="24"/>
        </w:rPr>
        <w:tab/>
        <w:t>7.7</w:t>
      </w:r>
      <w:r>
        <w:rPr>
          <w:rFonts w:ascii="Arial" w:hAnsi="Arial" w:cs="Arial"/>
          <w:sz w:val="24"/>
          <w:szCs w:val="24"/>
        </w:rPr>
        <w:tab/>
      </w:r>
      <w:r>
        <w:rPr>
          <w:rFonts w:ascii="Arial" w:hAnsi="Arial" w:cs="Arial"/>
          <w:i/>
          <w:iCs/>
          <w:sz w:val="24"/>
          <w:szCs w:val="24"/>
        </w:rPr>
        <w:t xml:space="preserve">Offshore </w:t>
      </w:r>
      <w:r>
        <w:rPr>
          <w:rFonts w:ascii="Arial" w:hAnsi="Arial" w:cs="Arial"/>
          <w:sz w:val="24"/>
          <w:szCs w:val="24"/>
        </w:rPr>
        <w:t xml:space="preserve">generation connections on </w:t>
      </w:r>
      <w:r>
        <w:rPr>
          <w:rFonts w:ascii="Arial" w:hAnsi="Arial" w:cs="Arial"/>
          <w:i/>
          <w:iCs/>
          <w:sz w:val="24"/>
          <w:szCs w:val="24"/>
        </w:rPr>
        <w:t xml:space="preserve">offshore platforms </w:t>
      </w:r>
      <w:r>
        <w:rPr>
          <w:rFonts w:ascii="Arial" w:hAnsi="Arial" w:cs="Arial"/>
          <w:sz w:val="24"/>
          <w:szCs w:val="24"/>
        </w:rPr>
        <w:t>shall be planned such</w:t>
      </w:r>
    </w:p>
    <w:p w14:paraId="21743756" w14:textId="77777777" w:rsidR="009C1403" w:rsidRDefault="00C6386D">
      <w:pPr>
        <w:kinsoku w:val="0"/>
        <w:overflowPunct w:val="0"/>
        <w:autoSpaceDE/>
        <w:autoSpaceDN/>
        <w:adjustRightInd/>
        <w:spacing w:line="280" w:lineRule="exact"/>
        <w:ind w:left="720"/>
        <w:textAlignment w:val="baseline"/>
        <w:rPr>
          <w:rFonts w:ascii="Arial" w:hAnsi="Arial" w:cs="Arial"/>
          <w:sz w:val="24"/>
          <w:szCs w:val="24"/>
        </w:rPr>
      </w:pPr>
      <w:r>
        <w:rPr>
          <w:rFonts w:ascii="Arial" w:hAnsi="Arial" w:cs="Arial"/>
          <w:sz w:val="24"/>
          <w:szCs w:val="24"/>
        </w:rPr>
        <w:t xml:space="preserve">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027BA175" w14:textId="77777777" w:rsidR="009C1403" w:rsidRDefault="00C6386D">
      <w:pPr>
        <w:kinsoku w:val="0"/>
        <w:overflowPunct w:val="0"/>
        <w:autoSpaceDE/>
        <w:autoSpaceDN/>
        <w:adjustRightInd/>
        <w:spacing w:before="188" w:line="277"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7.7.1 </w:t>
      </w:r>
      <w:r>
        <w:rPr>
          <w:rFonts w:ascii="Arial" w:hAnsi="Arial" w:cs="Arial"/>
          <w:spacing w:val="5"/>
          <w:sz w:val="24"/>
          <w:szCs w:val="24"/>
          <w:u w:val="single"/>
        </w:rPr>
        <w:t xml:space="preserve">AC Circuits on an </w:t>
      </w:r>
      <w:r>
        <w:rPr>
          <w:rFonts w:ascii="Arial" w:hAnsi="Arial" w:cs="Arial"/>
          <w:i/>
          <w:iCs/>
          <w:spacing w:val="5"/>
          <w:sz w:val="24"/>
          <w:szCs w:val="24"/>
          <w:u w:val="single"/>
        </w:rPr>
        <w:t>offshore platform</w:t>
      </w:r>
    </w:p>
    <w:p w14:paraId="5BEDB65B" w14:textId="77777777" w:rsidR="009C1403" w:rsidRDefault="00C6386D">
      <w:pPr>
        <w:kinsoku w:val="0"/>
        <w:overflowPunct w:val="0"/>
        <w:autoSpaceDE/>
        <w:autoSpaceDN/>
        <w:adjustRightInd/>
        <w:spacing w:before="189" w:line="280" w:lineRule="exact"/>
        <w:ind w:left="2520" w:hanging="936"/>
        <w:jc w:val="both"/>
        <w:textAlignment w:val="baseline"/>
        <w:rPr>
          <w:rFonts w:ascii="Arial" w:hAnsi="Arial" w:cs="Arial"/>
          <w:spacing w:val="-1"/>
          <w:sz w:val="24"/>
          <w:szCs w:val="24"/>
        </w:rPr>
      </w:pPr>
      <w:r>
        <w:rPr>
          <w:rFonts w:ascii="Arial" w:hAnsi="Arial" w:cs="Arial"/>
          <w:spacing w:val="-1"/>
          <w:sz w:val="24"/>
          <w:szCs w:val="24"/>
        </w:rPr>
        <w:t xml:space="preserve">7.7.1.1 in the case of </w:t>
      </w:r>
      <w:r>
        <w:rPr>
          <w:rFonts w:ascii="Arial" w:hAnsi="Arial" w:cs="Arial"/>
          <w:i/>
          <w:iCs/>
          <w:spacing w:val="-1"/>
          <w:sz w:val="24"/>
          <w:szCs w:val="24"/>
        </w:rPr>
        <w:t xml:space="preserve">offshore power park module </w:t>
      </w:r>
      <w:r>
        <w:rPr>
          <w:rFonts w:ascii="Arial" w:hAnsi="Arial" w:cs="Arial"/>
          <w:spacing w:val="-1"/>
          <w:sz w:val="24"/>
          <w:szCs w:val="24"/>
        </w:rPr>
        <w:t xml:space="preserve">only connections, and where the </w:t>
      </w:r>
      <w:r>
        <w:rPr>
          <w:rFonts w:ascii="Arial" w:hAnsi="Arial" w:cs="Arial"/>
          <w:i/>
          <w:iCs/>
          <w:spacing w:val="-1"/>
          <w:sz w:val="24"/>
          <w:szCs w:val="24"/>
        </w:rPr>
        <w:t xml:space="preserve">offshore grid entry point capacity </w:t>
      </w:r>
      <w:r>
        <w:rPr>
          <w:rFonts w:ascii="Arial" w:hAnsi="Arial" w:cs="Arial"/>
          <w:spacing w:val="-1"/>
          <w:sz w:val="24"/>
          <w:szCs w:val="24"/>
        </w:rPr>
        <w:t xml:space="preserve">is 90MW or more, following a </w:t>
      </w:r>
      <w:r>
        <w:rPr>
          <w:rFonts w:ascii="Arial" w:hAnsi="Arial" w:cs="Arial"/>
          <w:i/>
          <w:iCs/>
          <w:spacing w:val="-1"/>
          <w:sz w:val="24"/>
          <w:szCs w:val="24"/>
        </w:rPr>
        <w:t xml:space="preserve">planned outage </w:t>
      </w:r>
      <w:r>
        <w:rPr>
          <w:rFonts w:ascii="Arial" w:hAnsi="Arial" w:cs="Arial"/>
          <w:spacing w:val="-1"/>
          <w:sz w:val="24"/>
          <w:szCs w:val="24"/>
        </w:rPr>
        <w:t xml:space="preserve">or a </w:t>
      </w:r>
      <w:r>
        <w:rPr>
          <w:rFonts w:ascii="Arial" w:hAnsi="Arial" w:cs="Arial"/>
          <w:i/>
          <w:iCs/>
          <w:spacing w:val="-1"/>
          <w:sz w:val="24"/>
          <w:szCs w:val="24"/>
        </w:rPr>
        <w:t xml:space="preserve">fault outage </w:t>
      </w:r>
      <w:r>
        <w:rPr>
          <w:rFonts w:ascii="Arial" w:hAnsi="Arial" w:cs="Arial"/>
          <w:spacing w:val="-1"/>
          <w:sz w:val="24"/>
          <w:szCs w:val="24"/>
        </w:rPr>
        <w:t xml:space="preserve">of a single AC </w:t>
      </w:r>
      <w:r>
        <w:rPr>
          <w:rFonts w:ascii="Arial" w:hAnsi="Arial" w:cs="Arial"/>
          <w:i/>
          <w:iCs/>
          <w:spacing w:val="-1"/>
          <w:sz w:val="24"/>
          <w:szCs w:val="24"/>
        </w:rPr>
        <w:t xml:space="preserve">offshore </w:t>
      </w:r>
      <w:r>
        <w:rPr>
          <w:rFonts w:ascii="Arial" w:hAnsi="Arial" w:cs="Arial"/>
          <w:spacing w:val="-1"/>
          <w:sz w:val="24"/>
          <w:szCs w:val="24"/>
        </w:rPr>
        <w:t xml:space="preserve">transformer circuit on the </w:t>
      </w:r>
      <w:r>
        <w:rPr>
          <w:rFonts w:ascii="Arial" w:hAnsi="Arial" w:cs="Arial"/>
          <w:i/>
          <w:iCs/>
          <w:spacing w:val="-1"/>
          <w:sz w:val="24"/>
          <w:szCs w:val="24"/>
        </w:rPr>
        <w:t xml:space="preserve">offshore platform, </w:t>
      </w:r>
      <w:r>
        <w:rPr>
          <w:rFonts w:ascii="Arial" w:hAnsi="Arial" w:cs="Arial"/>
          <w:spacing w:val="-1"/>
          <w:sz w:val="24"/>
          <w:szCs w:val="24"/>
        </w:rPr>
        <w:t xml:space="preserve">the </w:t>
      </w:r>
      <w:r>
        <w:rPr>
          <w:rFonts w:ascii="Arial" w:hAnsi="Arial" w:cs="Arial"/>
          <w:i/>
          <w:iCs/>
          <w:spacing w:val="-1"/>
          <w:sz w:val="24"/>
          <w:szCs w:val="24"/>
        </w:rPr>
        <w:t xml:space="preserve">loss of power infeed </w:t>
      </w:r>
      <w:r>
        <w:rPr>
          <w:rFonts w:ascii="Arial" w:hAnsi="Arial" w:cs="Arial"/>
          <w:spacing w:val="-1"/>
          <w:sz w:val="24"/>
          <w:szCs w:val="24"/>
        </w:rPr>
        <w:t>shall not exceed the smaller of either:</w:t>
      </w:r>
    </w:p>
    <w:p w14:paraId="4979AB62" w14:textId="77777777" w:rsidR="009C1403" w:rsidRDefault="00C6386D">
      <w:pPr>
        <w:kinsoku w:val="0"/>
        <w:overflowPunct w:val="0"/>
        <w:autoSpaceDE/>
        <w:autoSpaceDN/>
        <w:adjustRightInd/>
        <w:spacing w:before="217" w:line="255" w:lineRule="exact"/>
        <w:ind w:left="3240" w:right="792"/>
        <w:textAlignment w:val="baseline"/>
        <w:rPr>
          <w:rFonts w:ascii="Arial" w:hAnsi="Arial" w:cs="Arial"/>
          <w:sz w:val="22"/>
          <w:szCs w:val="22"/>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w:t>
      </w:r>
      <w:r w:rsidRPr="00FD2D8F">
        <w:rPr>
          <w:rFonts w:ascii="Arial" w:hAnsi="Arial" w:cs="Arial"/>
          <w:sz w:val="24"/>
          <w:szCs w:val="24"/>
          <w:rPrChange w:id="2300" w:author="Stuart McLarnon (NESO)" w:date="2025-01-27T10:28:00Z" w16du:dateUtc="2025-01-27T10:28:00Z">
            <w:rPr>
              <w:rFonts w:ascii="Arial" w:hAnsi="Arial" w:cs="Arial"/>
              <w:sz w:val="22"/>
              <w:szCs w:val="22"/>
            </w:rPr>
          </w:rPrChange>
        </w:rPr>
        <w:t xml:space="preserve">the full </w:t>
      </w:r>
      <w:r w:rsidRPr="00FD2D8F">
        <w:rPr>
          <w:rFonts w:ascii="Arial" w:hAnsi="Arial" w:cs="Arial"/>
          <w:i/>
          <w:sz w:val="24"/>
          <w:szCs w:val="24"/>
          <w:rPrChange w:id="2301" w:author="Stuart McLarnon (NESO)" w:date="2025-01-27T10:28:00Z" w16du:dateUtc="2025-01-27T10:28:00Z">
            <w:rPr>
              <w:rFonts w:ascii="Arial" w:hAnsi="Arial" w:cs="Arial"/>
              <w:i/>
              <w:iCs/>
              <w:sz w:val="22"/>
              <w:szCs w:val="22"/>
            </w:rPr>
          </w:rPrChange>
        </w:rPr>
        <w:t>normal infeed loss risk</w:t>
      </w:r>
      <w:r w:rsidRPr="00FD2D8F">
        <w:rPr>
          <w:rFonts w:ascii="Arial" w:hAnsi="Arial" w:cs="Arial"/>
          <w:sz w:val="24"/>
          <w:szCs w:val="24"/>
          <w:rPrChange w:id="2302" w:author="Stuart McLarnon (NESO)" w:date="2025-01-27T10:28:00Z" w16du:dateUtc="2025-01-27T10:28:00Z">
            <w:rPr>
              <w:rFonts w:ascii="Arial" w:hAnsi="Arial" w:cs="Arial"/>
              <w:sz w:val="22"/>
              <w:szCs w:val="22"/>
            </w:rPr>
          </w:rPrChange>
        </w:rPr>
        <w:t>.</w:t>
      </w:r>
    </w:p>
    <w:p w14:paraId="5BB0B5C7" w14:textId="77777777" w:rsidR="009C1403" w:rsidRDefault="00C6386D">
      <w:pPr>
        <w:kinsoku w:val="0"/>
        <w:overflowPunct w:val="0"/>
        <w:autoSpaceDE/>
        <w:autoSpaceDN/>
        <w:adjustRightInd/>
        <w:spacing w:before="239" w:line="280" w:lineRule="exact"/>
        <w:ind w:left="2520" w:hanging="936"/>
        <w:jc w:val="both"/>
        <w:textAlignment w:val="baseline"/>
        <w:rPr>
          <w:rFonts w:ascii="Arial" w:hAnsi="Arial" w:cs="Arial"/>
          <w:i/>
          <w:iCs/>
          <w:sz w:val="24"/>
          <w:szCs w:val="24"/>
        </w:rPr>
      </w:pPr>
      <w:r>
        <w:rPr>
          <w:rFonts w:ascii="Arial" w:hAnsi="Arial" w:cs="Arial"/>
          <w:sz w:val="24"/>
          <w:szCs w:val="24"/>
        </w:rPr>
        <w:t xml:space="preserve">7.7.1.2 in the case of gas turbine 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90MW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there shall be no </w:t>
      </w:r>
      <w:r>
        <w:rPr>
          <w:rFonts w:ascii="Arial" w:hAnsi="Arial" w:cs="Arial"/>
          <w:i/>
          <w:iCs/>
          <w:sz w:val="24"/>
          <w:szCs w:val="24"/>
        </w:rPr>
        <w:t>loss of power infeed;</w:t>
      </w:r>
    </w:p>
    <w:p w14:paraId="253A71B4" w14:textId="77777777" w:rsidR="009C1403" w:rsidRDefault="00C6386D">
      <w:pPr>
        <w:kinsoku w:val="0"/>
        <w:overflowPunct w:val="0"/>
        <w:autoSpaceDE/>
        <w:autoSpaceDN/>
        <w:adjustRightInd/>
        <w:spacing w:before="208" w:after="749" w:line="273" w:lineRule="exact"/>
        <w:ind w:left="2520" w:hanging="936"/>
        <w:jc w:val="both"/>
        <w:textAlignment w:val="baseline"/>
        <w:rPr>
          <w:rFonts w:ascii="Arial" w:hAnsi="Arial" w:cs="Arial"/>
          <w:sz w:val="24"/>
          <w:szCs w:val="24"/>
        </w:rPr>
      </w:pPr>
      <w:r>
        <w:rPr>
          <w:rFonts w:ascii="Arial" w:hAnsi="Arial" w:cs="Arial"/>
          <w:sz w:val="24"/>
          <w:szCs w:val="24"/>
        </w:rPr>
        <w:t xml:space="preserve">7.7.1.3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of</w:t>
      </w:r>
    </w:p>
    <w:p w14:paraId="4E28DB22" w14:textId="1979BF63" w:rsidR="009C1403" w:rsidRDefault="00C6386D">
      <w:pPr>
        <w:kinsoku w:val="0"/>
        <w:overflowPunct w:val="0"/>
        <w:autoSpaceDE/>
        <w:autoSpaceDN/>
        <w:adjustRightInd/>
        <w:spacing w:before="18" w:line="277" w:lineRule="exact"/>
        <w:ind w:left="2520"/>
        <w:jc w:val="both"/>
        <w:textAlignment w:val="baseline"/>
        <w:rPr>
          <w:rFonts w:ascii="Arial" w:hAnsi="Arial" w:cs="Arial"/>
          <w:sz w:val="24"/>
          <w:szCs w:val="24"/>
        </w:rPr>
      </w:pPr>
      <w:r>
        <w:rPr>
          <w:rFonts w:ascii="Arial" w:hAnsi="Arial" w:cs="Arial"/>
          <w:sz w:val="24"/>
          <w:szCs w:val="24"/>
        </w:rPr>
        <w:t xml:space="preserve">another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06B91E7"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5"/>
          <w:sz w:val="24"/>
          <w:szCs w:val="24"/>
          <w:u w:val="single"/>
        </w:rPr>
      </w:pPr>
      <w:r>
        <w:rPr>
          <w:rFonts w:ascii="Arial" w:hAnsi="Arial" w:cs="Arial"/>
          <w:spacing w:val="5"/>
          <w:sz w:val="24"/>
          <w:szCs w:val="24"/>
        </w:rPr>
        <w:t xml:space="preserve">7.7.2 </w:t>
      </w:r>
      <w:r>
        <w:rPr>
          <w:rFonts w:ascii="Arial" w:hAnsi="Arial" w:cs="Arial"/>
          <w:spacing w:val="5"/>
          <w:sz w:val="24"/>
          <w:szCs w:val="24"/>
          <w:u w:val="single"/>
        </w:rPr>
        <w:t xml:space="preserve">DC Circuits on an </w:t>
      </w:r>
      <w:r>
        <w:rPr>
          <w:rFonts w:ascii="Arial" w:hAnsi="Arial" w:cs="Arial"/>
          <w:i/>
          <w:iCs/>
          <w:spacing w:val="5"/>
          <w:sz w:val="24"/>
          <w:szCs w:val="24"/>
          <w:u w:val="single"/>
        </w:rPr>
        <w:t>offshore platform</w:t>
      </w:r>
    </w:p>
    <w:p w14:paraId="09C909A3"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008366F8" w14:textId="77777777" w:rsidR="009C1403" w:rsidRDefault="00C6386D">
      <w:pPr>
        <w:kinsoku w:val="0"/>
        <w:overflowPunct w:val="0"/>
        <w:autoSpaceDE/>
        <w:autoSpaceDN/>
        <w:adjustRightInd/>
        <w:spacing w:before="203" w:line="277" w:lineRule="exact"/>
        <w:ind w:left="2520" w:hanging="1008"/>
        <w:jc w:val="both"/>
        <w:textAlignment w:val="baseline"/>
        <w:rPr>
          <w:rFonts w:ascii="Arial" w:hAnsi="Arial" w:cs="Arial"/>
          <w:sz w:val="24"/>
          <w:szCs w:val="24"/>
        </w:rPr>
      </w:pPr>
      <w:r>
        <w:rPr>
          <w:rFonts w:ascii="Arial" w:hAnsi="Arial" w:cs="Arial"/>
          <w:sz w:val="24"/>
          <w:szCs w:val="24"/>
        </w:rPr>
        <w:t xml:space="preserve">7.7.2.2 following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 xml:space="preserve">, 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DC converter </w:t>
      </w:r>
      <w:r>
        <w:rPr>
          <w:rFonts w:ascii="Arial" w:hAnsi="Arial" w:cs="Arial"/>
          <w:sz w:val="24"/>
          <w:szCs w:val="24"/>
        </w:rPr>
        <w:t xml:space="preserve">on the </w:t>
      </w:r>
      <w:r>
        <w:rPr>
          <w:rFonts w:ascii="Arial" w:hAnsi="Arial" w:cs="Arial"/>
          <w:i/>
          <w:iCs/>
          <w:sz w:val="24"/>
          <w:szCs w:val="24"/>
        </w:rPr>
        <w:t xml:space="preserve">offshore platform,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C11E6C6" w14:textId="77777777" w:rsidR="009C1403" w:rsidRDefault="00C6386D">
      <w:pPr>
        <w:kinsoku w:val="0"/>
        <w:overflowPunct w:val="0"/>
        <w:autoSpaceDE/>
        <w:autoSpaceDN/>
        <w:adjustRightInd/>
        <w:spacing w:before="204" w:line="278" w:lineRule="exact"/>
        <w:ind w:left="720"/>
        <w:textAlignment w:val="baseline"/>
        <w:rPr>
          <w:rFonts w:ascii="Arial" w:hAnsi="Arial" w:cs="Arial"/>
          <w:i/>
          <w:iCs/>
          <w:spacing w:val="4"/>
          <w:sz w:val="24"/>
          <w:szCs w:val="24"/>
          <w:u w:val="single"/>
        </w:rPr>
      </w:pPr>
      <w:r>
        <w:rPr>
          <w:rFonts w:ascii="Arial" w:hAnsi="Arial" w:cs="Arial"/>
          <w:spacing w:val="4"/>
          <w:sz w:val="24"/>
          <w:szCs w:val="24"/>
        </w:rPr>
        <w:t xml:space="preserve">7.7.3 </w:t>
      </w:r>
      <w:r>
        <w:rPr>
          <w:rFonts w:ascii="Arial" w:hAnsi="Arial" w:cs="Arial"/>
          <w:i/>
          <w:iCs/>
          <w:spacing w:val="4"/>
          <w:sz w:val="24"/>
          <w:szCs w:val="24"/>
          <w:u w:val="single"/>
        </w:rPr>
        <w:t xml:space="preserve">Busbars </w:t>
      </w:r>
      <w:r>
        <w:rPr>
          <w:rFonts w:ascii="Arial" w:hAnsi="Arial" w:cs="Arial"/>
          <w:spacing w:val="4"/>
          <w:sz w:val="24"/>
          <w:szCs w:val="24"/>
          <w:u w:val="single"/>
        </w:rPr>
        <w:t xml:space="preserve">and Switchgear on an </w:t>
      </w:r>
      <w:r>
        <w:rPr>
          <w:rFonts w:ascii="Arial" w:hAnsi="Arial" w:cs="Arial"/>
          <w:i/>
          <w:iCs/>
          <w:spacing w:val="4"/>
          <w:sz w:val="24"/>
          <w:szCs w:val="24"/>
          <w:u w:val="single"/>
        </w:rPr>
        <w:t>offshore platform</w:t>
      </w:r>
    </w:p>
    <w:p w14:paraId="65CF19FD" w14:textId="77777777" w:rsidR="009C1403" w:rsidRDefault="00C6386D">
      <w:pPr>
        <w:kinsoku w:val="0"/>
        <w:overflowPunct w:val="0"/>
        <w:autoSpaceDE/>
        <w:autoSpaceDN/>
        <w:adjustRightInd/>
        <w:spacing w:before="194" w:line="277" w:lineRule="exact"/>
        <w:ind w:left="2520" w:hanging="1008"/>
        <w:jc w:val="both"/>
        <w:textAlignment w:val="baseline"/>
        <w:rPr>
          <w:rFonts w:ascii="Arial" w:hAnsi="Arial" w:cs="Arial"/>
          <w:sz w:val="24"/>
          <w:szCs w:val="24"/>
        </w:rPr>
      </w:pPr>
      <w:r>
        <w:rPr>
          <w:rFonts w:ascii="Arial" w:hAnsi="Arial" w:cs="Arial"/>
          <w:sz w:val="24"/>
          <w:szCs w:val="24"/>
        </w:rPr>
        <w:t xml:space="preserve">7.7.3.1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5524DEF8" w14:textId="77777777" w:rsidR="009C1403" w:rsidRDefault="00C6386D">
      <w:pPr>
        <w:kinsoku w:val="0"/>
        <w:overflowPunct w:val="0"/>
        <w:autoSpaceDE/>
        <w:autoSpaceDN/>
        <w:adjustRightInd/>
        <w:spacing w:before="209" w:line="271" w:lineRule="exact"/>
        <w:ind w:left="2520" w:hanging="1008"/>
        <w:jc w:val="both"/>
        <w:textAlignment w:val="baseline"/>
        <w:rPr>
          <w:rFonts w:ascii="Arial" w:hAnsi="Arial" w:cs="Arial"/>
          <w:i/>
          <w:iCs/>
          <w:sz w:val="24"/>
          <w:szCs w:val="24"/>
        </w:rPr>
      </w:pPr>
      <w:r>
        <w:rPr>
          <w:rFonts w:ascii="Arial" w:hAnsi="Arial" w:cs="Arial"/>
          <w:sz w:val="24"/>
          <w:szCs w:val="24"/>
        </w:rPr>
        <w:t xml:space="preserve">7.7.3.2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28AA4B1" w14:textId="77777777" w:rsidR="009C1403" w:rsidRDefault="00C6386D">
      <w:pPr>
        <w:kinsoku w:val="0"/>
        <w:overflowPunct w:val="0"/>
        <w:autoSpaceDE/>
        <w:autoSpaceDN/>
        <w:adjustRightInd/>
        <w:spacing w:before="207" w:line="277" w:lineRule="exact"/>
        <w:ind w:left="2520" w:hanging="1008"/>
        <w:jc w:val="both"/>
        <w:textAlignment w:val="baseline"/>
        <w:rPr>
          <w:rFonts w:ascii="Arial" w:hAnsi="Arial" w:cs="Arial"/>
          <w:i/>
          <w:iCs/>
          <w:sz w:val="24"/>
          <w:szCs w:val="24"/>
        </w:rPr>
      </w:pPr>
      <w:r>
        <w:rPr>
          <w:rFonts w:ascii="Arial" w:hAnsi="Arial" w:cs="Arial"/>
          <w:sz w:val="24"/>
          <w:szCs w:val="24"/>
        </w:rPr>
        <w:t xml:space="preserve">7.7.3.3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BDCD08D" w14:textId="77777777" w:rsidR="009C1403" w:rsidRDefault="00C6386D">
      <w:pPr>
        <w:kinsoku w:val="0"/>
        <w:overflowPunct w:val="0"/>
        <w:autoSpaceDE/>
        <w:autoSpaceDN/>
        <w:adjustRightInd/>
        <w:spacing w:before="188" w:line="277" w:lineRule="exact"/>
        <w:ind w:left="2520" w:hanging="1008"/>
        <w:jc w:val="both"/>
        <w:textAlignment w:val="baseline"/>
        <w:rPr>
          <w:rFonts w:ascii="Arial" w:hAnsi="Arial" w:cs="Arial"/>
          <w:i/>
          <w:iCs/>
          <w:sz w:val="24"/>
          <w:szCs w:val="24"/>
        </w:rPr>
      </w:pPr>
      <w:r>
        <w:rPr>
          <w:rFonts w:ascii="Arial" w:hAnsi="Arial" w:cs="Arial"/>
          <w:sz w:val="22"/>
          <w:szCs w:val="22"/>
        </w:rPr>
        <w:t xml:space="preserve">7.7.3.4 </w:t>
      </w:r>
      <w:r>
        <w:rPr>
          <w:rFonts w:ascii="Arial" w:hAnsi="Arial" w:cs="Arial"/>
          <w:sz w:val="24"/>
          <w:szCs w:val="24"/>
        </w:rPr>
        <w:t xml:space="preserve">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01397830" w14:textId="77777777" w:rsidR="009C1403" w:rsidRDefault="00C6386D">
      <w:pPr>
        <w:kinsoku w:val="0"/>
        <w:overflowPunct w:val="0"/>
        <w:autoSpaceDE/>
        <w:autoSpaceDN/>
        <w:adjustRightInd/>
        <w:spacing w:before="199" w:line="277" w:lineRule="exact"/>
        <w:ind w:left="2520" w:hanging="1008"/>
        <w:jc w:val="both"/>
        <w:textAlignment w:val="baseline"/>
        <w:rPr>
          <w:rFonts w:ascii="Arial" w:hAnsi="Arial" w:cs="Arial"/>
          <w:sz w:val="24"/>
          <w:szCs w:val="24"/>
        </w:rPr>
      </w:pPr>
      <w:r>
        <w:rPr>
          <w:rFonts w:ascii="Arial" w:hAnsi="Arial" w:cs="Arial"/>
          <w:sz w:val="24"/>
          <w:szCs w:val="24"/>
        </w:rPr>
        <w:t xml:space="preserve">7.7.3.5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14C46E15" w14:textId="77777777" w:rsidR="009C1403" w:rsidRDefault="00C6386D">
      <w:pPr>
        <w:kinsoku w:val="0"/>
        <w:overflowPunct w:val="0"/>
        <w:autoSpaceDE/>
        <w:autoSpaceDN/>
        <w:adjustRightInd/>
        <w:spacing w:before="209" w:line="278" w:lineRule="exact"/>
        <w:textAlignment w:val="baseline"/>
        <w:rPr>
          <w:rFonts w:ascii="Arial" w:hAnsi="Arial" w:cs="Arial"/>
          <w:sz w:val="24"/>
          <w:szCs w:val="24"/>
          <w:u w:val="single"/>
        </w:rPr>
      </w:pPr>
      <w:r>
        <w:rPr>
          <w:rFonts w:ascii="Arial" w:hAnsi="Arial" w:cs="Arial"/>
          <w:sz w:val="24"/>
          <w:szCs w:val="24"/>
          <w:u w:val="single"/>
        </w:rPr>
        <w:t xml:space="preserve">Cable Circuits (AC and DC) </w:t>
      </w:r>
    </w:p>
    <w:p w14:paraId="4EBFC849" w14:textId="77777777" w:rsidR="009C1403" w:rsidRDefault="00C6386D">
      <w:pPr>
        <w:kinsoku w:val="0"/>
        <w:overflowPunct w:val="0"/>
        <w:autoSpaceDE/>
        <w:autoSpaceDN/>
        <w:adjustRightInd/>
        <w:spacing w:before="192" w:line="277" w:lineRule="exact"/>
        <w:ind w:left="720" w:hanging="720"/>
        <w:jc w:val="both"/>
        <w:textAlignment w:val="baseline"/>
        <w:rPr>
          <w:rFonts w:ascii="Arial" w:hAnsi="Arial" w:cs="Arial"/>
          <w:sz w:val="24"/>
          <w:szCs w:val="24"/>
        </w:rPr>
      </w:pPr>
      <w:r>
        <w:rPr>
          <w:rFonts w:ascii="Arial" w:hAnsi="Arial" w:cs="Arial"/>
          <w:sz w:val="24"/>
          <w:szCs w:val="24"/>
        </w:rPr>
        <w:t xml:space="preserve">7.8 The transmission connections between one </w:t>
      </w:r>
      <w:r>
        <w:rPr>
          <w:rFonts w:ascii="Arial" w:hAnsi="Arial" w:cs="Arial"/>
          <w:i/>
          <w:iCs/>
          <w:sz w:val="24"/>
          <w:szCs w:val="24"/>
        </w:rPr>
        <w:t xml:space="preserve">offshore platform </w:t>
      </w:r>
      <w:r>
        <w:rPr>
          <w:rFonts w:ascii="Arial" w:hAnsi="Arial" w:cs="Arial"/>
          <w:sz w:val="24"/>
          <w:szCs w:val="24"/>
        </w:rPr>
        <w:t xml:space="preserve">and another </w:t>
      </w:r>
      <w:r>
        <w:rPr>
          <w:rFonts w:ascii="Arial" w:hAnsi="Arial" w:cs="Arial"/>
          <w:i/>
          <w:iCs/>
          <w:sz w:val="24"/>
          <w:szCs w:val="24"/>
        </w:rPr>
        <w:t xml:space="preserve">offshore platform </w:t>
      </w:r>
      <w:r>
        <w:rPr>
          <w:rFonts w:ascii="Arial" w:hAnsi="Arial" w:cs="Arial"/>
          <w:sz w:val="24"/>
          <w:szCs w:val="24"/>
        </w:rPr>
        <w:t xml:space="preserve">or from an </w:t>
      </w:r>
      <w:r>
        <w:rPr>
          <w:rFonts w:ascii="Arial" w:hAnsi="Arial" w:cs="Arial"/>
          <w:i/>
          <w:iCs/>
          <w:sz w:val="24"/>
          <w:szCs w:val="24"/>
        </w:rPr>
        <w:t xml:space="preserve">offshore platform </w:t>
      </w:r>
      <w:r>
        <w:rPr>
          <w:rFonts w:ascii="Arial" w:hAnsi="Arial" w:cs="Arial"/>
          <w:sz w:val="24"/>
          <w:szCs w:val="24"/>
        </w:rPr>
        <w:t xml:space="preserve">to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 xml:space="preserve">at the </w:t>
      </w:r>
      <w:r>
        <w:rPr>
          <w:rFonts w:ascii="Arial" w:hAnsi="Arial" w:cs="Arial"/>
          <w:i/>
          <w:iCs/>
          <w:sz w:val="24"/>
          <w:szCs w:val="24"/>
        </w:rPr>
        <w:t xml:space="preserve">first onshore substation </w:t>
      </w:r>
      <w:r>
        <w:rPr>
          <w:rFonts w:ascii="Arial" w:hAnsi="Arial" w:cs="Arial"/>
          <w:sz w:val="24"/>
          <w:szCs w:val="24"/>
        </w:rPr>
        <w:t xml:space="preserve">shall be planned such that, starting with an </w:t>
      </w:r>
      <w:r>
        <w:rPr>
          <w:rFonts w:ascii="Arial" w:hAnsi="Arial" w:cs="Arial"/>
          <w:i/>
          <w:iCs/>
          <w:sz w:val="24"/>
          <w:szCs w:val="24"/>
        </w:rPr>
        <w:t xml:space="preserve">intact system </w:t>
      </w:r>
      <w:r>
        <w:rPr>
          <w:rFonts w:ascii="Arial" w:hAnsi="Arial" w:cs="Arial"/>
          <w:sz w:val="24"/>
          <w:szCs w:val="24"/>
        </w:rPr>
        <w:t xml:space="preserve">and for the full </w:t>
      </w:r>
      <w:r>
        <w:rPr>
          <w:rFonts w:ascii="Arial" w:hAnsi="Arial" w:cs="Arial"/>
          <w:i/>
          <w:iCs/>
          <w:sz w:val="24"/>
          <w:szCs w:val="24"/>
        </w:rPr>
        <w:t xml:space="preserve">offshore grid entry point capacity </w:t>
      </w:r>
      <w:r>
        <w:rPr>
          <w:rFonts w:ascii="Arial" w:hAnsi="Arial" w:cs="Arial"/>
          <w:sz w:val="24"/>
          <w:szCs w:val="24"/>
        </w:rPr>
        <w:t xml:space="preserve">at the </w:t>
      </w:r>
      <w:r>
        <w:rPr>
          <w:rFonts w:ascii="Arial" w:hAnsi="Arial" w:cs="Arial"/>
          <w:i/>
          <w:iCs/>
          <w:sz w:val="24"/>
          <w:szCs w:val="24"/>
        </w:rPr>
        <w:t>offshore grid entry point</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shall be as follows:</w:t>
      </w:r>
    </w:p>
    <w:p w14:paraId="2E7387C1" w14:textId="77777777" w:rsidR="009C1403" w:rsidRDefault="00C6386D">
      <w:pPr>
        <w:kinsoku w:val="0"/>
        <w:overflowPunct w:val="0"/>
        <w:autoSpaceDE/>
        <w:autoSpaceDN/>
        <w:adjustRightInd/>
        <w:spacing w:before="193" w:line="277" w:lineRule="exact"/>
        <w:ind w:left="1512" w:hanging="792"/>
        <w:jc w:val="both"/>
        <w:textAlignment w:val="baseline"/>
        <w:rPr>
          <w:rFonts w:ascii="Arial" w:hAnsi="Arial" w:cs="Arial"/>
          <w:sz w:val="24"/>
          <w:szCs w:val="24"/>
        </w:rPr>
      </w:pPr>
      <w:r>
        <w:rPr>
          <w:rFonts w:ascii="Arial" w:hAnsi="Arial" w:cs="Arial"/>
          <w:sz w:val="24"/>
          <w:szCs w:val="24"/>
        </w:rPr>
        <w:t xml:space="preserve">7.8.1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offshore transmission circuit</w:t>
      </w:r>
      <w:r>
        <w:rPr>
          <w:rFonts w:ascii="Arial" w:hAnsi="Arial" w:cs="Arial"/>
          <w:sz w:val="24"/>
          <w:szCs w:val="24"/>
        </w:rPr>
        <w:t xml:space="preserve">,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 and</w:t>
      </w:r>
    </w:p>
    <w:p w14:paraId="212BB036" w14:textId="77777777" w:rsidR="009C1403" w:rsidRDefault="009C1403">
      <w:pPr>
        <w:widowControl/>
        <w:rPr>
          <w:sz w:val="24"/>
          <w:szCs w:val="24"/>
        </w:rPr>
        <w:sectPr w:rsidR="009C1403">
          <w:headerReference w:type="default" r:id="rId53"/>
          <w:pgSz w:w="11904" w:h="16834"/>
          <w:pgMar w:top="1420" w:right="1398" w:bottom="508" w:left="1446" w:header="720" w:footer="720" w:gutter="0"/>
          <w:cols w:space="720"/>
          <w:noEndnote/>
        </w:sectPr>
      </w:pPr>
    </w:p>
    <w:p w14:paraId="2413CAD4" w14:textId="5F971646" w:rsidR="009C1403" w:rsidRDefault="00C6386D">
      <w:pPr>
        <w:kinsoku w:val="0"/>
        <w:overflowPunct w:val="0"/>
        <w:autoSpaceDE/>
        <w:autoSpaceDN/>
        <w:adjustRightInd/>
        <w:spacing w:line="279" w:lineRule="exact"/>
        <w:ind w:left="1512" w:right="72" w:hanging="792"/>
        <w:jc w:val="both"/>
        <w:textAlignment w:val="baseline"/>
        <w:rPr>
          <w:rFonts w:ascii="Arial" w:hAnsi="Arial" w:cs="Arial"/>
          <w:sz w:val="24"/>
          <w:szCs w:val="24"/>
        </w:rPr>
      </w:pPr>
      <w:r>
        <w:rPr>
          <w:rFonts w:ascii="Arial" w:hAnsi="Arial" w:cs="Arial"/>
          <w:sz w:val="24"/>
          <w:szCs w:val="24"/>
        </w:rPr>
        <w:t xml:space="preserve">7.8.2 following a </w:t>
      </w:r>
      <w:r>
        <w:rPr>
          <w:rFonts w:ascii="Arial" w:hAnsi="Arial" w:cs="Arial"/>
          <w:i/>
          <w:iCs/>
          <w:sz w:val="24"/>
          <w:szCs w:val="24"/>
        </w:rPr>
        <w:t xml:space="preserve">fault outage </w:t>
      </w:r>
      <w:r>
        <w:rPr>
          <w:rFonts w:ascii="Arial" w:hAnsi="Arial" w:cs="Arial"/>
          <w:sz w:val="24"/>
          <w:szCs w:val="24"/>
        </w:rPr>
        <w:t xml:space="preserve">of a single cable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cable </w:t>
      </w:r>
      <w:r>
        <w:rPr>
          <w:rFonts w:ascii="Arial" w:hAnsi="Arial" w:cs="Arial"/>
          <w:i/>
          <w:iCs/>
          <w:sz w:val="24"/>
          <w:szCs w:val="24"/>
        </w:rPr>
        <w:t xml:space="preserve">offshore transmission circuit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658FE3C" w14:textId="7900453D" w:rsidR="009C1403" w:rsidRDefault="00C6386D">
      <w:pPr>
        <w:kinsoku w:val="0"/>
        <w:overflowPunct w:val="0"/>
        <w:autoSpaceDE/>
        <w:autoSpaceDN/>
        <w:adjustRightInd/>
        <w:spacing w:before="188" w:line="280" w:lineRule="exact"/>
        <w:textAlignment w:val="baseline"/>
        <w:rPr>
          <w:rFonts w:ascii="Arial" w:hAnsi="Arial" w:cs="Arial"/>
          <w:sz w:val="24"/>
          <w:szCs w:val="24"/>
          <w:u w:val="single"/>
        </w:rPr>
      </w:pPr>
      <w:r>
        <w:rPr>
          <w:rFonts w:ascii="Arial" w:hAnsi="Arial" w:cs="Arial"/>
          <w:sz w:val="24"/>
          <w:szCs w:val="24"/>
          <w:u w:val="single"/>
        </w:rPr>
        <w:t xml:space="preserve">Overhead Line Sections (AC and DC) </w:t>
      </w:r>
    </w:p>
    <w:p w14:paraId="3F1E07C2" w14:textId="38A64DDF" w:rsidR="009C1403" w:rsidRDefault="00C6386D">
      <w:pPr>
        <w:tabs>
          <w:tab w:val="right" w:pos="9000"/>
        </w:tabs>
        <w:kinsoku w:val="0"/>
        <w:overflowPunct w:val="0"/>
        <w:autoSpaceDE/>
        <w:autoSpaceDN/>
        <w:adjustRightInd/>
        <w:spacing w:before="198" w:line="280" w:lineRule="exact"/>
        <w:textAlignment w:val="baseline"/>
        <w:rPr>
          <w:rFonts w:ascii="Arial" w:hAnsi="Arial" w:cs="Arial"/>
          <w:sz w:val="24"/>
          <w:szCs w:val="24"/>
        </w:rPr>
      </w:pPr>
      <w:r>
        <w:rPr>
          <w:rFonts w:ascii="Arial" w:hAnsi="Arial" w:cs="Arial"/>
          <w:sz w:val="24"/>
          <w:szCs w:val="24"/>
        </w:rPr>
        <w:t>7.9</w:t>
      </w:r>
      <w:r>
        <w:rPr>
          <w:rFonts w:ascii="Arial" w:hAnsi="Arial" w:cs="Arial"/>
          <w:sz w:val="24"/>
          <w:szCs w:val="24"/>
        </w:rPr>
        <w:tab/>
        <w:t>In the case AC overhead line connections of 132kV, between the incoming AC</w:t>
      </w:r>
    </w:p>
    <w:p w14:paraId="7E1C6DA5" w14:textId="3CB905C5" w:rsidR="009C1403" w:rsidRDefault="00C6386D">
      <w:pPr>
        <w:kinsoku w:val="0"/>
        <w:overflowPunct w:val="0"/>
        <w:autoSpaceDE/>
        <w:autoSpaceDN/>
        <w:adjustRightInd/>
        <w:spacing w:after="56" w:line="277" w:lineRule="exact"/>
        <w:ind w:left="720" w:right="72"/>
        <w:jc w:val="both"/>
        <w:textAlignment w:val="baseline"/>
        <w:rPr>
          <w:rFonts w:ascii="Arial" w:hAnsi="Arial" w:cs="Arial"/>
          <w:sz w:val="24"/>
          <w:szCs w:val="24"/>
        </w:rPr>
      </w:pPr>
      <w:r>
        <w:rPr>
          <w:rFonts w:ascii="Arial" w:hAnsi="Arial" w:cs="Arial"/>
          <w:sz w:val="24"/>
          <w:szCs w:val="24"/>
        </w:rPr>
        <w:t xml:space="preserve">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the justification for a minimum of one circuit or two circuits is illustrated in Figure 7.1. In Figure 7.1 the justification is presented as a function of route length and </w:t>
      </w:r>
      <w:r>
        <w:rPr>
          <w:rFonts w:ascii="Arial" w:hAnsi="Arial" w:cs="Arial"/>
          <w:i/>
          <w:iCs/>
          <w:sz w:val="24"/>
          <w:szCs w:val="24"/>
        </w:rPr>
        <w:t>offshore grid entry point capacity</w:t>
      </w:r>
      <w:r>
        <w:rPr>
          <w:rFonts w:ascii="Arial" w:hAnsi="Arial" w:cs="Arial"/>
          <w:sz w:val="24"/>
          <w:szCs w:val="24"/>
        </w:rPr>
        <w:t>. The area above the line represents justification for a minimum of two circuits and the area below the line represents justification for a minimum of one circuit.</w:t>
      </w:r>
    </w:p>
    <w:p w14:paraId="42D83AF4" w14:textId="557CF6C9"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r w:rsidRPr="00954FBD">
        <w:rPr>
          <w:noProof/>
        </w:rPr>
        <w:drawing>
          <wp:anchor distT="0" distB="0" distL="114300" distR="114300" simplePos="0" relativeHeight="251658345" behindDoc="0" locked="0" layoutInCell="1" allowOverlap="1" wp14:anchorId="3D361884" wp14:editId="46A07DDF">
            <wp:simplePos x="0" y="0"/>
            <wp:positionH relativeFrom="column">
              <wp:posOffset>190331</wp:posOffset>
            </wp:positionH>
            <wp:positionV relativeFrom="paragraph">
              <wp:posOffset>183347</wp:posOffset>
            </wp:positionV>
            <wp:extent cx="5791200" cy="3255184"/>
            <wp:effectExtent l="0" t="0" r="0" b="2540"/>
            <wp:wrapNone/>
            <wp:docPr id="16" name="Picture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91200" cy="3255184"/>
                    </a:xfrm>
                    <a:prstGeom prst="rect">
                      <a:avLst/>
                    </a:prstGeom>
                    <a:noFill/>
                    <a:ln>
                      <a:noFill/>
                    </a:ln>
                  </pic:spPr>
                </pic:pic>
              </a:graphicData>
            </a:graphic>
          </wp:anchor>
        </w:drawing>
      </w:r>
    </w:p>
    <w:p w14:paraId="11CCAB6D" w14:textId="6806714F" w:rsidR="00E03023" w:rsidRDefault="00E03023">
      <w:pPr>
        <w:kinsoku w:val="0"/>
        <w:overflowPunct w:val="0"/>
        <w:autoSpaceDE/>
        <w:autoSpaceDN/>
        <w:adjustRightInd/>
        <w:spacing w:after="56" w:line="277" w:lineRule="exact"/>
        <w:ind w:left="720" w:right="72"/>
        <w:jc w:val="both"/>
        <w:textAlignment w:val="baseline"/>
        <w:rPr>
          <w:rFonts w:ascii="Arial" w:hAnsi="Arial" w:cs="Arial"/>
          <w:sz w:val="24"/>
          <w:szCs w:val="24"/>
        </w:rPr>
      </w:pPr>
    </w:p>
    <w:p w14:paraId="14219042" w14:textId="7039E61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72BEED" w14:textId="536AFB95"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CD0632" w14:textId="67DE1621" w:rsidR="00B62C78" w:rsidRDefault="009B63DF">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6" behindDoc="0" locked="0" layoutInCell="1" allowOverlap="1" wp14:anchorId="6E29CA6E" wp14:editId="2F830EB8">
                <wp:simplePos x="0" y="0"/>
                <wp:positionH relativeFrom="column">
                  <wp:posOffset>1063754</wp:posOffset>
                </wp:positionH>
                <wp:positionV relativeFrom="paragraph">
                  <wp:posOffset>68998</wp:posOffset>
                </wp:positionV>
                <wp:extent cx="1371600" cy="685800"/>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29CA6E" id="Text Box 31" o:spid="_x0000_s1312" type="#_x0000_t202" style="position:absolute;left:0;text-align:left;margin-left:83.75pt;margin-top:5.45pt;width:108pt;height:54pt;z-index:2516583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" filled="f" stroked="f">
                <v:textbox>
                  <w:txbxContent>
                    <w:p w14:paraId="353AA981" w14:textId="77777777" w:rsidR="009B63DF" w:rsidRPr="00D379CA" w:rsidRDefault="009B63DF" w:rsidP="009B63DF">
                      <w:pPr>
                        <w:jc w:val="center"/>
                        <w:rPr>
                          <w:rFonts w:ascii="Arial" w:hAnsi="Arial" w:cs="Arial"/>
                          <w:szCs w:val="24"/>
                        </w:rPr>
                      </w:pPr>
                      <w:r w:rsidRPr="00D379CA">
                        <w:rPr>
                          <w:rFonts w:ascii="Arial" w:hAnsi="Arial" w:cs="Arial"/>
                          <w:szCs w:val="24"/>
                        </w:rPr>
                        <w:t xml:space="preserve">Two Circuits </w:t>
                      </w:r>
                    </w:p>
                  </w:txbxContent>
                </v:textbox>
              </v:shape>
            </w:pict>
          </mc:Fallback>
        </mc:AlternateContent>
      </w:r>
    </w:p>
    <w:p w14:paraId="2DDBA912" w14:textId="2204F9B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43B616B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94D7466" w14:textId="36144F84" w:rsidR="00B62C78" w:rsidRDefault="00D379CA">
      <w:pPr>
        <w:kinsoku w:val="0"/>
        <w:overflowPunct w:val="0"/>
        <w:autoSpaceDE/>
        <w:autoSpaceDN/>
        <w:adjustRightInd/>
        <w:spacing w:line="284" w:lineRule="exact"/>
        <w:jc w:val="center"/>
        <w:textAlignment w:val="baseline"/>
        <w:rPr>
          <w:rFonts w:ascii="Arial" w:hAnsi="Arial" w:cs="Arial"/>
          <w:sz w:val="24"/>
          <w:szCs w:val="24"/>
        </w:rPr>
      </w:pPr>
      <w:r>
        <w:rPr>
          <w:noProof/>
        </w:rPr>
        <mc:AlternateContent>
          <mc:Choice Requires="wps">
            <w:drawing>
              <wp:anchor distT="0" distB="0" distL="114300" distR="114300" simplePos="0" relativeHeight="251658347" behindDoc="0" locked="0" layoutInCell="1" allowOverlap="1" wp14:anchorId="160EA889" wp14:editId="0CF97280">
                <wp:simplePos x="0" y="0"/>
                <wp:positionH relativeFrom="column">
                  <wp:posOffset>3905339</wp:posOffset>
                </wp:positionH>
                <wp:positionV relativeFrom="paragraph">
                  <wp:posOffset>167479</wp:posOffset>
                </wp:positionV>
                <wp:extent cx="1257300" cy="6858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EA889" id="Text Box 32" o:spid="_x0000_s1313" type="#_x0000_t202" style="position:absolute;left:0;text-align:left;margin-left:307.5pt;margin-top:13.2pt;width:99pt;height:54pt;z-index:2516583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" filled="f" stroked="f">
                <v:textbox>
                  <w:txbxContent>
                    <w:p w14:paraId="7EB0D5BF" w14:textId="77777777" w:rsidR="00D379CA" w:rsidRPr="00D379CA" w:rsidRDefault="00D379CA" w:rsidP="00D379CA">
                      <w:pPr>
                        <w:rPr>
                          <w:rFonts w:ascii="Arial" w:hAnsi="Arial" w:cs="Arial"/>
                        </w:rPr>
                      </w:pPr>
                      <w:r w:rsidRPr="00D379CA">
                        <w:rPr>
                          <w:rFonts w:ascii="Arial" w:hAnsi="Arial" w:cs="Arial"/>
                        </w:rPr>
                        <w:t xml:space="preserve">One Circuit </w:t>
                      </w:r>
                    </w:p>
                  </w:txbxContent>
                </v:textbox>
              </v:shape>
            </w:pict>
          </mc:Fallback>
        </mc:AlternateContent>
      </w:r>
    </w:p>
    <w:p w14:paraId="39A80F41" w14:textId="6C58E87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6036EBD1" w14:textId="4F72407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EF8235C" w14:textId="741DB893"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AAB4C05" w14:textId="3A4D8CB0"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4BF2E96" w14:textId="71DD3A1D"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5FA8AA2" w14:textId="3DA3843F"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9A1892A" w14:textId="2E3E129B"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7F64C060" w14:textId="2426381C"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5E3B23ED" w14:textId="2C959446"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198723F6"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0FBEAFD9"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9518D73"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0C369CE" w14:textId="77777777" w:rsidR="00B62C78" w:rsidRDefault="00B62C78">
      <w:pPr>
        <w:kinsoku w:val="0"/>
        <w:overflowPunct w:val="0"/>
        <w:autoSpaceDE/>
        <w:autoSpaceDN/>
        <w:adjustRightInd/>
        <w:spacing w:line="284" w:lineRule="exact"/>
        <w:jc w:val="center"/>
        <w:textAlignment w:val="baseline"/>
        <w:rPr>
          <w:rFonts w:ascii="Arial" w:hAnsi="Arial" w:cs="Arial"/>
          <w:sz w:val="24"/>
          <w:szCs w:val="24"/>
        </w:rPr>
      </w:pPr>
    </w:p>
    <w:p w14:paraId="23A760C8" w14:textId="4E8DB514" w:rsidR="009C1403" w:rsidRDefault="00C6386D">
      <w:pPr>
        <w:kinsoku w:val="0"/>
        <w:overflowPunct w:val="0"/>
        <w:autoSpaceDE/>
        <w:autoSpaceDN/>
        <w:adjustRightInd/>
        <w:spacing w:line="284" w:lineRule="exact"/>
        <w:jc w:val="center"/>
        <w:textAlignment w:val="baseline"/>
        <w:rPr>
          <w:rFonts w:ascii="Arial" w:hAnsi="Arial" w:cs="Arial"/>
          <w:sz w:val="24"/>
          <w:szCs w:val="24"/>
        </w:rPr>
      </w:pPr>
      <w:r>
        <w:rPr>
          <w:rFonts w:ascii="Arial" w:hAnsi="Arial" w:cs="Arial"/>
          <w:sz w:val="24"/>
          <w:szCs w:val="24"/>
        </w:rPr>
        <w:t>Figure 7.1 Justification for a Minimum of One Circuit or a Minimum of Two Circuits</w:t>
      </w:r>
      <w:r>
        <w:rPr>
          <w:rFonts w:ascii="Arial" w:hAnsi="Arial" w:cs="Arial"/>
          <w:sz w:val="24"/>
          <w:szCs w:val="24"/>
        </w:rPr>
        <w:br/>
        <w:t>for 132kV AC Overhead Lines</w:t>
      </w:r>
    </w:p>
    <w:p w14:paraId="6738ACA6" w14:textId="77777777" w:rsidR="009C1403" w:rsidRDefault="00C6386D">
      <w:pPr>
        <w:kinsoku w:val="0"/>
        <w:overflowPunct w:val="0"/>
        <w:autoSpaceDE/>
        <w:autoSpaceDN/>
        <w:adjustRightInd/>
        <w:spacing w:before="240" w:line="280" w:lineRule="exact"/>
        <w:ind w:left="720" w:right="72" w:hanging="720"/>
        <w:jc w:val="both"/>
        <w:textAlignment w:val="baseline"/>
        <w:rPr>
          <w:rFonts w:ascii="Arial" w:hAnsi="Arial" w:cs="Arial"/>
          <w:sz w:val="24"/>
          <w:szCs w:val="24"/>
        </w:rPr>
      </w:pPr>
      <w:r>
        <w:rPr>
          <w:rFonts w:ascii="Arial" w:hAnsi="Arial" w:cs="Arial"/>
          <w:sz w:val="24"/>
          <w:szCs w:val="24"/>
        </w:rPr>
        <w:t xml:space="preserve">7.10 In the case of AC overhead line connections of 220kV or above, between the incoming AC cable </w:t>
      </w:r>
      <w:r>
        <w:rPr>
          <w:rFonts w:ascii="Arial" w:hAnsi="Arial" w:cs="Arial"/>
          <w:i/>
          <w:iCs/>
          <w:sz w:val="24"/>
          <w:szCs w:val="24"/>
        </w:rPr>
        <w:t xml:space="preserve">offshore transmission circuits </w:t>
      </w:r>
      <w:r>
        <w:rPr>
          <w:rFonts w:ascii="Arial" w:hAnsi="Arial" w:cs="Arial"/>
          <w:sz w:val="24"/>
          <w:szCs w:val="24"/>
        </w:rPr>
        <w:t xml:space="preserve">and the </w:t>
      </w:r>
      <w:r>
        <w:rPr>
          <w:rFonts w:ascii="Arial" w:hAnsi="Arial" w:cs="Arial"/>
          <w:i/>
          <w:iCs/>
          <w:sz w:val="24"/>
          <w:szCs w:val="24"/>
        </w:rPr>
        <w:t xml:space="preserve">first onshore substation </w:t>
      </w:r>
      <w:r>
        <w:rPr>
          <w:rFonts w:ascii="Arial" w:hAnsi="Arial" w:cs="Arial"/>
          <w:sz w:val="24"/>
          <w:szCs w:val="24"/>
        </w:rPr>
        <w:t xml:space="preserve">or the onshore AC transformation facilities (as the case may be), a single circuit is justified as a minimum for </w:t>
      </w:r>
      <w:r>
        <w:rPr>
          <w:rFonts w:ascii="Arial" w:hAnsi="Arial" w:cs="Arial"/>
          <w:i/>
          <w:iCs/>
          <w:sz w:val="24"/>
          <w:szCs w:val="24"/>
        </w:rPr>
        <w:t xml:space="preserve">offshore grid entry point capacities </w:t>
      </w:r>
      <w:r>
        <w:rPr>
          <w:rFonts w:ascii="Arial" w:hAnsi="Arial" w:cs="Arial"/>
          <w:sz w:val="24"/>
          <w:szCs w:val="24"/>
        </w:rPr>
        <w:t xml:space="preserve">of 1250MW or less and two circuits are justified as a minimum for </w:t>
      </w:r>
      <w:r>
        <w:rPr>
          <w:rFonts w:ascii="Arial" w:hAnsi="Arial" w:cs="Arial"/>
          <w:i/>
          <w:iCs/>
          <w:sz w:val="24"/>
          <w:szCs w:val="24"/>
        </w:rPr>
        <w:t xml:space="preserve">offshore grid entry point </w:t>
      </w:r>
      <w:r>
        <w:rPr>
          <w:rFonts w:ascii="Arial" w:hAnsi="Arial" w:cs="Arial"/>
          <w:sz w:val="24"/>
          <w:szCs w:val="24"/>
        </w:rPr>
        <w:t>capacities greater than 1250MW.</w:t>
      </w:r>
    </w:p>
    <w:p w14:paraId="04444DE6" w14:textId="77777777" w:rsidR="009C1403" w:rsidRDefault="00C6386D">
      <w:pPr>
        <w:kinsoku w:val="0"/>
        <w:overflowPunct w:val="0"/>
        <w:autoSpaceDE/>
        <w:autoSpaceDN/>
        <w:adjustRightInd/>
        <w:spacing w:before="272" w:line="280" w:lineRule="exact"/>
        <w:ind w:left="720" w:right="72" w:hanging="720"/>
        <w:jc w:val="both"/>
        <w:textAlignment w:val="baseline"/>
        <w:rPr>
          <w:rFonts w:ascii="Arial" w:hAnsi="Arial" w:cs="Arial"/>
          <w:i/>
          <w:iCs/>
          <w:spacing w:val="-3"/>
          <w:sz w:val="24"/>
          <w:szCs w:val="24"/>
        </w:rPr>
      </w:pPr>
      <w:r>
        <w:rPr>
          <w:rFonts w:ascii="Arial" w:hAnsi="Arial" w:cs="Arial"/>
          <w:spacing w:val="-3"/>
          <w:sz w:val="24"/>
          <w:szCs w:val="24"/>
        </w:rPr>
        <w:t xml:space="preserve">7.11 Overhead line (AC or DC) connections between the cable (AC or DC) </w:t>
      </w:r>
      <w:r>
        <w:rPr>
          <w:rFonts w:ascii="Arial" w:hAnsi="Arial" w:cs="Arial"/>
          <w:i/>
          <w:iCs/>
          <w:spacing w:val="-3"/>
          <w:sz w:val="24"/>
          <w:szCs w:val="24"/>
        </w:rPr>
        <w:t xml:space="preserve">offshore transmission circuits </w:t>
      </w:r>
      <w:r>
        <w:rPr>
          <w:rFonts w:ascii="Arial" w:hAnsi="Arial" w:cs="Arial"/>
          <w:spacing w:val="-3"/>
          <w:sz w:val="24"/>
          <w:szCs w:val="24"/>
        </w:rPr>
        <w:t xml:space="preserve">and the </w:t>
      </w:r>
      <w:r>
        <w:rPr>
          <w:rFonts w:ascii="Arial" w:hAnsi="Arial" w:cs="Arial"/>
          <w:i/>
          <w:iCs/>
          <w:spacing w:val="-3"/>
          <w:sz w:val="24"/>
          <w:szCs w:val="24"/>
        </w:rPr>
        <w:t xml:space="preserve">first onshore substation </w:t>
      </w:r>
      <w:r>
        <w:rPr>
          <w:rFonts w:ascii="Arial" w:hAnsi="Arial" w:cs="Arial"/>
          <w:spacing w:val="-3"/>
          <w:sz w:val="24"/>
          <w:szCs w:val="24"/>
        </w:rPr>
        <w:t xml:space="preserve">or the onshore AC transformation facilities or DC conversion facilities, as the case may be, shall be planned such that, starting with an </w:t>
      </w:r>
      <w:r>
        <w:rPr>
          <w:rFonts w:ascii="Arial" w:hAnsi="Arial" w:cs="Arial"/>
          <w:i/>
          <w:iCs/>
          <w:spacing w:val="-3"/>
          <w:sz w:val="24"/>
          <w:szCs w:val="24"/>
        </w:rPr>
        <w:t xml:space="preserve">intact system </w:t>
      </w:r>
      <w:r>
        <w:rPr>
          <w:rFonts w:ascii="Arial" w:hAnsi="Arial" w:cs="Arial"/>
          <w:spacing w:val="-3"/>
          <w:sz w:val="24"/>
          <w:szCs w:val="24"/>
        </w:rPr>
        <w:t xml:space="preserve">and for the full </w:t>
      </w:r>
      <w:r>
        <w:rPr>
          <w:rFonts w:ascii="Arial" w:hAnsi="Arial" w:cs="Arial"/>
          <w:i/>
          <w:iCs/>
          <w:spacing w:val="-3"/>
          <w:sz w:val="24"/>
          <w:szCs w:val="24"/>
        </w:rPr>
        <w:t>offshore grid</w:t>
      </w:r>
    </w:p>
    <w:p w14:paraId="4B6D321E" w14:textId="77777777" w:rsidR="009C1403" w:rsidRDefault="009C1403">
      <w:pPr>
        <w:widowControl/>
        <w:rPr>
          <w:sz w:val="24"/>
          <w:szCs w:val="24"/>
        </w:rPr>
        <w:sectPr w:rsidR="009C1403">
          <w:headerReference w:type="default" r:id="rId55"/>
          <w:pgSz w:w="11904" w:h="16834"/>
          <w:pgMar w:top="1440" w:right="1334" w:bottom="508" w:left="1450" w:header="720" w:footer="720" w:gutter="0"/>
          <w:cols w:space="720"/>
          <w:noEndnote/>
        </w:sectPr>
      </w:pPr>
    </w:p>
    <w:p w14:paraId="37288044" w14:textId="745600A7" w:rsidR="009C1403" w:rsidRDefault="00C6386D">
      <w:pPr>
        <w:kinsoku w:val="0"/>
        <w:overflowPunct w:val="0"/>
        <w:autoSpaceDE/>
        <w:autoSpaceDN/>
        <w:adjustRightInd/>
        <w:spacing w:before="30" w:line="272" w:lineRule="exact"/>
        <w:jc w:val="right"/>
        <w:textAlignment w:val="baseline"/>
        <w:rPr>
          <w:rFonts w:ascii="Arial" w:hAnsi="Arial" w:cs="Arial"/>
          <w:spacing w:val="5"/>
          <w:sz w:val="24"/>
          <w:szCs w:val="24"/>
        </w:rPr>
      </w:pPr>
      <w:r>
        <w:rPr>
          <w:rFonts w:ascii="Arial" w:hAnsi="Arial" w:cs="Arial"/>
          <w:i/>
          <w:iCs/>
          <w:spacing w:val="5"/>
          <w:sz w:val="24"/>
          <w:szCs w:val="24"/>
        </w:rPr>
        <w:t xml:space="preserve">entry point capacity </w:t>
      </w:r>
      <w:r>
        <w:rPr>
          <w:rFonts w:ascii="Arial" w:hAnsi="Arial" w:cs="Arial"/>
          <w:spacing w:val="5"/>
          <w:sz w:val="24"/>
          <w:szCs w:val="24"/>
        </w:rPr>
        <w:t xml:space="preserve">at the </w:t>
      </w:r>
      <w:r>
        <w:rPr>
          <w:rFonts w:ascii="Arial" w:hAnsi="Arial" w:cs="Arial"/>
          <w:i/>
          <w:iCs/>
          <w:spacing w:val="5"/>
          <w:sz w:val="24"/>
          <w:szCs w:val="24"/>
        </w:rPr>
        <w:t>offshore grid entry point</w:t>
      </w:r>
      <w:r>
        <w:rPr>
          <w:rFonts w:ascii="Arial" w:hAnsi="Arial" w:cs="Arial"/>
          <w:spacing w:val="5"/>
          <w:sz w:val="24"/>
          <w:szCs w:val="24"/>
        </w:rPr>
        <w:t>, the consequences of a</w:t>
      </w:r>
    </w:p>
    <w:p w14:paraId="27CD829A" w14:textId="77777777" w:rsidR="009C1403" w:rsidRDefault="00C6386D">
      <w:pPr>
        <w:kinsoku w:val="0"/>
        <w:overflowPunct w:val="0"/>
        <w:autoSpaceDE/>
        <w:autoSpaceDN/>
        <w:adjustRightInd/>
        <w:spacing w:before="1" w:line="272" w:lineRule="exact"/>
        <w:ind w:left="720"/>
        <w:textAlignment w:val="baseline"/>
        <w:rPr>
          <w:rFonts w:ascii="Arial" w:hAnsi="Arial" w:cs="Arial"/>
          <w:sz w:val="24"/>
          <w:szCs w:val="24"/>
        </w:rPr>
      </w:pP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121815E1" w14:textId="77777777" w:rsidR="009C1403" w:rsidRDefault="00C6386D">
      <w:pPr>
        <w:kinsoku w:val="0"/>
        <w:overflowPunct w:val="0"/>
        <w:autoSpaceDE/>
        <w:autoSpaceDN/>
        <w:adjustRightInd/>
        <w:spacing w:before="288"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overhead line circuit,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410C1A9A" w14:textId="77777777" w:rsidR="009C1403" w:rsidRDefault="00C6386D">
      <w:pPr>
        <w:kinsoku w:val="0"/>
        <w:overflowPunct w:val="0"/>
        <w:autoSpaceDE/>
        <w:autoSpaceDN/>
        <w:adjustRightInd/>
        <w:spacing w:before="293"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7.11.2 following a </w:t>
      </w:r>
      <w:r>
        <w:rPr>
          <w:rFonts w:ascii="Arial" w:hAnsi="Arial" w:cs="Arial"/>
          <w:i/>
          <w:iCs/>
          <w:sz w:val="24"/>
          <w:szCs w:val="24"/>
        </w:rPr>
        <w:t xml:space="preserve">fault outage </w:t>
      </w:r>
      <w:r>
        <w:rPr>
          <w:rFonts w:ascii="Arial" w:hAnsi="Arial" w:cs="Arial"/>
          <w:sz w:val="24"/>
          <w:szCs w:val="24"/>
        </w:rPr>
        <w:t xml:space="preserve">of a single overhead line circuit during a </w:t>
      </w:r>
      <w:r>
        <w:rPr>
          <w:rFonts w:ascii="Arial" w:hAnsi="Arial" w:cs="Arial"/>
          <w:i/>
          <w:iCs/>
          <w:sz w:val="24"/>
          <w:szCs w:val="24"/>
        </w:rPr>
        <w:t xml:space="preserve">planned outage </w:t>
      </w:r>
      <w:r>
        <w:rPr>
          <w:rFonts w:ascii="Arial" w:hAnsi="Arial" w:cs="Arial"/>
          <w:sz w:val="24"/>
          <w:szCs w:val="24"/>
        </w:rPr>
        <w:t xml:space="preserve">of another overhead line circuit, 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086552D3" w14:textId="77777777" w:rsidR="009C1403" w:rsidRDefault="00C6386D">
      <w:pPr>
        <w:kinsoku w:val="0"/>
        <w:overflowPunct w:val="0"/>
        <w:autoSpaceDE/>
        <w:autoSpaceDN/>
        <w:adjustRightInd/>
        <w:spacing w:before="281" w:line="281" w:lineRule="exact"/>
        <w:textAlignment w:val="baseline"/>
        <w:rPr>
          <w:rFonts w:ascii="Arial" w:hAnsi="Arial" w:cs="Arial"/>
          <w:sz w:val="24"/>
          <w:szCs w:val="24"/>
          <w:u w:val="single"/>
        </w:rPr>
      </w:pPr>
      <w:r>
        <w:rPr>
          <w:rFonts w:ascii="Arial" w:hAnsi="Arial" w:cs="Arial"/>
          <w:sz w:val="24"/>
          <w:szCs w:val="24"/>
          <w:u w:val="single"/>
        </w:rPr>
        <w:t xml:space="preserve">Onshore Connection Facilities (AC and DC) </w:t>
      </w:r>
    </w:p>
    <w:p w14:paraId="32272A11" w14:textId="77777777" w:rsidR="009C1403" w:rsidRDefault="00C6386D">
      <w:pPr>
        <w:kinsoku w:val="0"/>
        <w:overflowPunct w:val="0"/>
        <w:autoSpaceDE/>
        <w:autoSpaceDN/>
        <w:adjustRightInd/>
        <w:spacing w:before="283"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7.12 The transmission connections at the onshore AC transformation or DC conversion facilities shall be planned such that, starting with an </w:t>
      </w:r>
      <w:r>
        <w:rPr>
          <w:rFonts w:ascii="Arial" w:hAnsi="Arial" w:cs="Arial"/>
          <w:i/>
          <w:iCs/>
          <w:sz w:val="24"/>
          <w:szCs w:val="24"/>
        </w:rPr>
        <w:t>intact system</w:t>
      </w:r>
      <w:r>
        <w:rPr>
          <w:rFonts w:ascii="Arial" w:hAnsi="Arial" w:cs="Arial"/>
          <w:sz w:val="24"/>
          <w:szCs w:val="24"/>
        </w:rPr>
        <w:t xml:space="preserve">, the consequences of </w:t>
      </w:r>
      <w:r>
        <w:rPr>
          <w:rFonts w:ascii="Arial" w:hAnsi="Arial" w:cs="Arial"/>
          <w:i/>
          <w:iCs/>
          <w:sz w:val="24"/>
          <w:szCs w:val="24"/>
        </w:rPr>
        <w:t xml:space="preserve">secured events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shall be as follows;</w:t>
      </w:r>
    </w:p>
    <w:p w14:paraId="2385979C" w14:textId="77777777" w:rsidR="009C1403" w:rsidRDefault="00C6386D">
      <w:pPr>
        <w:kinsoku w:val="0"/>
        <w:overflowPunct w:val="0"/>
        <w:autoSpaceDE/>
        <w:autoSpaceDN/>
        <w:adjustRightInd/>
        <w:spacing w:before="273" w:line="281" w:lineRule="exact"/>
        <w:ind w:left="720"/>
        <w:textAlignment w:val="baseline"/>
        <w:rPr>
          <w:rFonts w:ascii="Arial" w:hAnsi="Arial" w:cs="Arial"/>
          <w:spacing w:val="-1"/>
          <w:sz w:val="24"/>
          <w:szCs w:val="24"/>
          <w:u w:val="single"/>
        </w:rPr>
      </w:pPr>
      <w:r>
        <w:rPr>
          <w:rFonts w:ascii="Arial" w:hAnsi="Arial" w:cs="Arial"/>
          <w:spacing w:val="-1"/>
          <w:sz w:val="24"/>
          <w:szCs w:val="24"/>
        </w:rPr>
        <w:t xml:space="preserve">7.12.1 </w:t>
      </w:r>
      <w:r>
        <w:rPr>
          <w:rFonts w:ascii="Arial" w:hAnsi="Arial" w:cs="Arial"/>
          <w:spacing w:val="-1"/>
          <w:sz w:val="24"/>
          <w:szCs w:val="24"/>
          <w:u w:val="single"/>
        </w:rPr>
        <w:t>AC Circuits</w:t>
      </w:r>
    </w:p>
    <w:p w14:paraId="5715EF72" w14:textId="77777777" w:rsidR="009C1403" w:rsidRDefault="00C6386D">
      <w:pPr>
        <w:kinsoku w:val="0"/>
        <w:overflowPunct w:val="0"/>
        <w:autoSpaceDE/>
        <w:autoSpaceDN/>
        <w:adjustRightInd/>
        <w:spacing w:before="295" w:line="272" w:lineRule="exact"/>
        <w:ind w:left="2592" w:right="72" w:hanging="1008"/>
        <w:jc w:val="both"/>
        <w:textAlignment w:val="baseline"/>
        <w:rPr>
          <w:rFonts w:ascii="Arial" w:hAnsi="Arial" w:cs="Arial"/>
          <w:sz w:val="24"/>
          <w:szCs w:val="24"/>
        </w:rPr>
      </w:pPr>
      <w:r>
        <w:rPr>
          <w:rFonts w:ascii="Arial" w:hAnsi="Arial" w:cs="Arial"/>
          <w:sz w:val="24"/>
          <w:szCs w:val="24"/>
        </w:rPr>
        <w:t xml:space="preserve">7.12.1.1 in the case of </w:t>
      </w:r>
      <w:r>
        <w:rPr>
          <w:rFonts w:ascii="Arial" w:hAnsi="Arial" w:cs="Arial"/>
          <w:i/>
          <w:iCs/>
          <w:sz w:val="24"/>
          <w:szCs w:val="24"/>
        </w:rPr>
        <w:t xml:space="preserve">offshore power park module </w:t>
      </w:r>
      <w:r>
        <w:rPr>
          <w:rFonts w:ascii="Arial" w:hAnsi="Arial" w:cs="Arial"/>
          <w:sz w:val="24"/>
          <w:szCs w:val="24"/>
        </w:rPr>
        <w:t xml:space="preserve">only connections, and where the </w:t>
      </w:r>
      <w:r>
        <w:rPr>
          <w:rFonts w:ascii="Arial" w:hAnsi="Arial" w:cs="Arial"/>
          <w:i/>
          <w:iCs/>
          <w:sz w:val="24"/>
          <w:szCs w:val="24"/>
        </w:rPr>
        <w:t xml:space="preserve">offshore grid entry point capacity </w:t>
      </w:r>
      <w:r>
        <w:rPr>
          <w:rFonts w:ascii="Arial" w:hAnsi="Arial" w:cs="Arial"/>
          <w:sz w:val="24"/>
          <w:szCs w:val="24"/>
        </w:rPr>
        <w:t xml:space="preserve">is 120MW or more,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w:t>
      </w:r>
      <w:r>
        <w:rPr>
          <w:rFonts w:ascii="Arial" w:hAnsi="Arial" w:cs="Arial"/>
          <w:sz w:val="24"/>
          <w:szCs w:val="24"/>
        </w:rPr>
        <w:t>transformer circuit at the onshore AC transformation facilities</w:t>
      </w:r>
      <w:r>
        <w:rPr>
          <w:rFonts w:ascii="Arial" w:hAnsi="Arial" w:cs="Arial"/>
          <w:i/>
          <w:iCs/>
          <w:sz w:val="24"/>
          <w:szCs w:val="24"/>
        </w:rPr>
        <w:t xml:space="preserve">, the loss of power infeed </w:t>
      </w:r>
      <w:r>
        <w:rPr>
          <w:rFonts w:ascii="Arial" w:hAnsi="Arial" w:cs="Arial"/>
          <w:sz w:val="24"/>
          <w:szCs w:val="24"/>
        </w:rPr>
        <w:t>shall not exceed the smaller of either:</w:t>
      </w:r>
    </w:p>
    <w:p w14:paraId="7F8FD5F5" w14:textId="77777777" w:rsidR="009C1403" w:rsidRDefault="00C6386D">
      <w:pPr>
        <w:kinsoku w:val="0"/>
        <w:overflowPunct w:val="0"/>
        <w:autoSpaceDE/>
        <w:autoSpaceDN/>
        <w:adjustRightInd/>
        <w:spacing w:before="293" w:line="272" w:lineRule="exact"/>
        <w:ind w:left="3240" w:right="792"/>
        <w:textAlignment w:val="baseline"/>
        <w:rPr>
          <w:rFonts w:ascii="Arial" w:hAnsi="Arial" w:cs="Arial"/>
          <w:sz w:val="24"/>
          <w:szCs w:val="24"/>
        </w:rPr>
      </w:pPr>
      <w:r>
        <w:rPr>
          <w:rFonts w:ascii="Arial" w:hAnsi="Arial" w:cs="Arial"/>
          <w:sz w:val="24"/>
          <w:szCs w:val="24"/>
        </w:rPr>
        <w:t xml:space="preserve">50% of the </w:t>
      </w:r>
      <w:r>
        <w:rPr>
          <w:rFonts w:ascii="Arial" w:hAnsi="Arial" w:cs="Arial"/>
          <w:i/>
          <w:iCs/>
          <w:sz w:val="24"/>
          <w:szCs w:val="24"/>
        </w:rPr>
        <w:t xml:space="preserve">offshore grid entry point capacity; </w:t>
      </w:r>
      <w:r>
        <w:rPr>
          <w:rFonts w:ascii="Arial" w:hAnsi="Arial" w:cs="Arial"/>
          <w:sz w:val="24"/>
          <w:szCs w:val="24"/>
        </w:rPr>
        <w:t xml:space="preserve">or the full </w:t>
      </w:r>
      <w:r>
        <w:rPr>
          <w:rFonts w:ascii="Arial" w:hAnsi="Arial" w:cs="Arial"/>
          <w:i/>
          <w:iCs/>
          <w:sz w:val="24"/>
          <w:szCs w:val="24"/>
        </w:rPr>
        <w:t>normal infeed loss risk</w:t>
      </w:r>
      <w:r>
        <w:rPr>
          <w:rFonts w:ascii="Arial" w:hAnsi="Arial" w:cs="Arial"/>
          <w:sz w:val="24"/>
          <w:szCs w:val="24"/>
        </w:rPr>
        <w:t>.</w:t>
      </w:r>
    </w:p>
    <w:p w14:paraId="4C100746" w14:textId="77777777" w:rsidR="009C1403" w:rsidRDefault="00C6386D">
      <w:pPr>
        <w:kinsoku w:val="0"/>
        <w:overflowPunct w:val="0"/>
        <w:autoSpaceDE/>
        <w:autoSpaceDN/>
        <w:adjustRightInd/>
        <w:spacing w:before="292" w:line="272"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7.12.1.2 in the case of gas turbine only connections,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p>
    <w:p w14:paraId="1DF3D83B" w14:textId="77777777" w:rsidR="009C1403" w:rsidRDefault="00C6386D">
      <w:pPr>
        <w:kinsoku w:val="0"/>
        <w:overflowPunct w:val="0"/>
        <w:autoSpaceDE/>
        <w:autoSpaceDN/>
        <w:adjustRightInd/>
        <w:spacing w:before="305" w:line="272" w:lineRule="exact"/>
        <w:ind w:left="2592" w:hanging="1008"/>
        <w:jc w:val="both"/>
        <w:textAlignment w:val="baseline"/>
        <w:rPr>
          <w:rFonts w:ascii="Arial" w:hAnsi="Arial" w:cs="Arial"/>
          <w:sz w:val="24"/>
          <w:szCs w:val="24"/>
        </w:rPr>
      </w:pPr>
      <w:r>
        <w:rPr>
          <w:rFonts w:ascii="Arial" w:hAnsi="Arial" w:cs="Arial"/>
          <w:sz w:val="24"/>
          <w:szCs w:val="24"/>
        </w:rPr>
        <w:t xml:space="preserve">7.12.1.3 following a </w:t>
      </w:r>
      <w:r>
        <w:rPr>
          <w:rFonts w:ascii="Arial" w:hAnsi="Arial" w:cs="Arial"/>
          <w:i/>
          <w:iCs/>
          <w:sz w:val="24"/>
          <w:szCs w:val="24"/>
        </w:rPr>
        <w:t xml:space="preserve">fault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at the onshore AC transformation facilities, during a </w:t>
      </w:r>
      <w:r>
        <w:rPr>
          <w:rFonts w:ascii="Arial" w:hAnsi="Arial" w:cs="Arial"/>
          <w:i/>
          <w:iCs/>
          <w:sz w:val="24"/>
          <w:szCs w:val="24"/>
        </w:rPr>
        <w:t xml:space="preserve">planned outage </w:t>
      </w:r>
      <w:r>
        <w:rPr>
          <w:rFonts w:ascii="Arial" w:hAnsi="Arial" w:cs="Arial"/>
          <w:sz w:val="24"/>
          <w:szCs w:val="24"/>
        </w:rPr>
        <w:t xml:space="preserve">of another AC </w:t>
      </w:r>
      <w:r>
        <w:rPr>
          <w:rFonts w:ascii="Arial" w:hAnsi="Arial" w:cs="Arial"/>
          <w:i/>
          <w:iCs/>
          <w:sz w:val="24"/>
          <w:szCs w:val="24"/>
        </w:rPr>
        <w:t xml:space="preserve">offshore transmission circuit </w:t>
      </w:r>
      <w:r>
        <w:rPr>
          <w:rFonts w:ascii="Arial" w:hAnsi="Arial" w:cs="Arial"/>
          <w:sz w:val="24"/>
          <w:szCs w:val="24"/>
        </w:rPr>
        <w:t>at the onshore AC transformation facilities</w:t>
      </w:r>
      <w:r>
        <w:rPr>
          <w:rFonts w:ascii="Arial" w:hAnsi="Arial" w:cs="Arial"/>
          <w:i/>
          <w:iCs/>
          <w:sz w:val="24"/>
          <w:szCs w:val="24"/>
        </w:rPr>
        <w:t xml:space="preserve">, </w:t>
      </w:r>
      <w:r>
        <w:rPr>
          <w:rFonts w:ascii="Arial" w:hAnsi="Arial" w:cs="Arial"/>
          <w:sz w:val="24"/>
          <w:szCs w:val="24"/>
        </w:rPr>
        <w:t xml:space="preserve">the further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EBB1412" w14:textId="77777777" w:rsidR="009C1403" w:rsidRDefault="00C6386D">
      <w:pPr>
        <w:kinsoku w:val="0"/>
        <w:overflowPunct w:val="0"/>
        <w:autoSpaceDE/>
        <w:autoSpaceDN/>
        <w:adjustRightInd/>
        <w:spacing w:before="267" w:line="281" w:lineRule="exact"/>
        <w:ind w:left="720"/>
        <w:textAlignment w:val="baseline"/>
        <w:rPr>
          <w:rFonts w:ascii="Arial" w:hAnsi="Arial" w:cs="Arial"/>
          <w:spacing w:val="2"/>
          <w:sz w:val="24"/>
          <w:szCs w:val="24"/>
          <w:u w:val="single"/>
        </w:rPr>
      </w:pPr>
      <w:r>
        <w:rPr>
          <w:rFonts w:ascii="Arial" w:hAnsi="Arial" w:cs="Arial"/>
          <w:spacing w:val="2"/>
          <w:sz w:val="24"/>
          <w:szCs w:val="24"/>
        </w:rPr>
        <w:t xml:space="preserve">7.12.2 </w:t>
      </w:r>
      <w:r>
        <w:rPr>
          <w:rFonts w:ascii="Arial" w:hAnsi="Arial" w:cs="Arial"/>
          <w:spacing w:val="2"/>
          <w:sz w:val="24"/>
          <w:szCs w:val="24"/>
          <w:u w:val="single"/>
        </w:rPr>
        <w:t>DC Circuits</w:t>
      </w:r>
    </w:p>
    <w:p w14:paraId="59FDB8B3" w14:textId="77777777" w:rsidR="009C1403" w:rsidRDefault="00C6386D">
      <w:pPr>
        <w:kinsoku w:val="0"/>
        <w:overflowPunct w:val="0"/>
        <w:autoSpaceDE/>
        <w:autoSpaceDN/>
        <w:adjustRightInd/>
        <w:spacing w:before="283" w:line="272" w:lineRule="exact"/>
        <w:ind w:left="2592" w:hanging="1008"/>
        <w:textAlignment w:val="baseline"/>
        <w:rPr>
          <w:rFonts w:ascii="Arial" w:hAnsi="Arial" w:cs="Arial"/>
          <w:sz w:val="24"/>
          <w:szCs w:val="24"/>
        </w:rPr>
      </w:pPr>
      <w:r>
        <w:rPr>
          <w:rFonts w:ascii="Arial" w:hAnsi="Arial" w:cs="Arial"/>
          <w:sz w:val="24"/>
          <w:szCs w:val="24"/>
        </w:rPr>
        <w:t xml:space="preserve">7.12.2.1 following a </w:t>
      </w:r>
      <w:r>
        <w:rPr>
          <w:rFonts w:ascii="Arial" w:hAnsi="Arial" w:cs="Arial"/>
          <w:i/>
          <w:iCs/>
          <w:sz w:val="24"/>
          <w:szCs w:val="24"/>
        </w:rPr>
        <w:t xml:space="preserve">planned outage </w:t>
      </w:r>
      <w:r>
        <w:rPr>
          <w:rFonts w:ascii="Arial" w:hAnsi="Arial" w:cs="Arial"/>
          <w:sz w:val="24"/>
          <w:szCs w:val="24"/>
        </w:rPr>
        <w:t xml:space="preserve">or 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DC converter </w:t>
      </w:r>
      <w:r>
        <w:rPr>
          <w:rFonts w:ascii="Arial" w:hAnsi="Arial" w:cs="Arial"/>
          <w:sz w:val="24"/>
          <w:szCs w:val="24"/>
        </w:rPr>
        <w:t xml:space="preserve">at the onshore DC conversion facilities,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normal infeed loss risk</w:t>
      </w:r>
      <w:r>
        <w:rPr>
          <w:rFonts w:ascii="Arial" w:hAnsi="Arial" w:cs="Arial"/>
          <w:sz w:val="24"/>
          <w:szCs w:val="24"/>
        </w:rPr>
        <w:t>;</w:t>
      </w:r>
    </w:p>
    <w:p w14:paraId="75A393C6" w14:textId="77777777" w:rsidR="009C1403" w:rsidRDefault="00C6386D">
      <w:pPr>
        <w:kinsoku w:val="0"/>
        <w:overflowPunct w:val="0"/>
        <w:autoSpaceDE/>
        <w:autoSpaceDN/>
        <w:adjustRightInd/>
        <w:spacing w:before="291" w:after="668" w:line="272" w:lineRule="exact"/>
        <w:ind w:left="2592" w:right="72" w:hanging="1008"/>
        <w:textAlignment w:val="baseline"/>
        <w:rPr>
          <w:rFonts w:ascii="Arial" w:hAnsi="Arial" w:cs="Arial"/>
          <w:spacing w:val="-1"/>
          <w:sz w:val="24"/>
          <w:szCs w:val="24"/>
        </w:rPr>
      </w:pPr>
      <w:r>
        <w:rPr>
          <w:rFonts w:ascii="Arial" w:hAnsi="Arial" w:cs="Arial"/>
          <w:spacing w:val="-1"/>
          <w:sz w:val="24"/>
          <w:szCs w:val="24"/>
        </w:rPr>
        <w:t xml:space="preserve">7.12.2.2 following a </w:t>
      </w:r>
      <w:r>
        <w:rPr>
          <w:rFonts w:ascii="Arial" w:hAnsi="Arial" w:cs="Arial"/>
          <w:i/>
          <w:iCs/>
          <w:spacing w:val="-1"/>
          <w:sz w:val="24"/>
          <w:szCs w:val="24"/>
        </w:rPr>
        <w:t xml:space="preserve">fault outage </w:t>
      </w:r>
      <w:r>
        <w:rPr>
          <w:rFonts w:ascii="Arial" w:hAnsi="Arial" w:cs="Arial"/>
          <w:spacing w:val="-1"/>
          <w:sz w:val="24"/>
          <w:szCs w:val="24"/>
        </w:rPr>
        <w:t xml:space="preserve">of a single </w:t>
      </w:r>
      <w:r>
        <w:rPr>
          <w:rFonts w:ascii="Arial" w:hAnsi="Arial" w:cs="Arial"/>
          <w:i/>
          <w:iCs/>
          <w:spacing w:val="-1"/>
          <w:sz w:val="24"/>
          <w:szCs w:val="24"/>
        </w:rPr>
        <w:t xml:space="preserve">DC converter </w:t>
      </w:r>
      <w:r>
        <w:rPr>
          <w:rFonts w:ascii="Arial" w:hAnsi="Arial" w:cs="Arial"/>
          <w:spacing w:val="-1"/>
          <w:sz w:val="24"/>
          <w:szCs w:val="24"/>
        </w:rPr>
        <w:t xml:space="preserve">at the onshore DC conversion facilities, during a </w:t>
      </w:r>
      <w:r>
        <w:rPr>
          <w:rFonts w:ascii="Arial" w:hAnsi="Arial" w:cs="Arial"/>
          <w:i/>
          <w:iCs/>
          <w:spacing w:val="-1"/>
          <w:sz w:val="24"/>
          <w:szCs w:val="24"/>
        </w:rPr>
        <w:t xml:space="preserve">planned outage </w:t>
      </w:r>
      <w:r>
        <w:rPr>
          <w:rFonts w:ascii="Arial" w:hAnsi="Arial" w:cs="Arial"/>
          <w:spacing w:val="-1"/>
          <w:sz w:val="24"/>
          <w:szCs w:val="24"/>
        </w:rPr>
        <w:t>of</w:t>
      </w:r>
    </w:p>
    <w:p w14:paraId="1F691096" w14:textId="7DFB1187" w:rsidR="009C1403" w:rsidRDefault="00C6386D">
      <w:pPr>
        <w:kinsoku w:val="0"/>
        <w:overflowPunct w:val="0"/>
        <w:autoSpaceDE/>
        <w:autoSpaceDN/>
        <w:adjustRightInd/>
        <w:spacing w:before="14" w:line="278" w:lineRule="exact"/>
        <w:ind w:left="2592" w:right="72"/>
        <w:jc w:val="both"/>
        <w:textAlignment w:val="baseline"/>
        <w:rPr>
          <w:rFonts w:ascii="Arial" w:hAnsi="Arial" w:cs="Arial"/>
          <w:spacing w:val="-3"/>
          <w:sz w:val="24"/>
          <w:szCs w:val="24"/>
        </w:rPr>
      </w:pPr>
      <w:r>
        <w:rPr>
          <w:rFonts w:ascii="Arial" w:hAnsi="Arial" w:cs="Arial"/>
          <w:spacing w:val="-3"/>
          <w:sz w:val="24"/>
          <w:szCs w:val="24"/>
        </w:rPr>
        <w:t xml:space="preserve">another </w:t>
      </w:r>
      <w:r>
        <w:rPr>
          <w:rFonts w:ascii="Arial" w:hAnsi="Arial" w:cs="Arial"/>
          <w:i/>
          <w:iCs/>
          <w:spacing w:val="-3"/>
          <w:sz w:val="24"/>
          <w:szCs w:val="24"/>
        </w:rPr>
        <w:t xml:space="preserve">DC converter </w:t>
      </w:r>
      <w:r>
        <w:rPr>
          <w:rFonts w:ascii="Arial" w:hAnsi="Arial" w:cs="Arial"/>
          <w:spacing w:val="-3"/>
          <w:sz w:val="24"/>
          <w:szCs w:val="24"/>
        </w:rPr>
        <w:t>at the onshore DC conversion facilities</w:t>
      </w:r>
      <w:r>
        <w:rPr>
          <w:rFonts w:ascii="Arial" w:hAnsi="Arial" w:cs="Arial"/>
          <w:i/>
          <w:iCs/>
          <w:spacing w:val="-3"/>
          <w:sz w:val="24"/>
          <w:szCs w:val="24"/>
        </w:rPr>
        <w:t xml:space="preserve">, </w:t>
      </w:r>
      <w:r>
        <w:rPr>
          <w:rFonts w:ascii="Arial" w:hAnsi="Arial" w:cs="Arial"/>
          <w:spacing w:val="-3"/>
          <w:sz w:val="24"/>
          <w:szCs w:val="24"/>
        </w:rPr>
        <w:t xml:space="preserve">the further </w:t>
      </w:r>
      <w:r>
        <w:rPr>
          <w:rFonts w:ascii="Arial" w:hAnsi="Arial" w:cs="Arial"/>
          <w:i/>
          <w:iCs/>
          <w:spacing w:val="-3"/>
          <w:sz w:val="24"/>
          <w:szCs w:val="24"/>
        </w:rPr>
        <w:t xml:space="preserve">loss of power infeed </w:t>
      </w:r>
      <w:r>
        <w:rPr>
          <w:rFonts w:ascii="Arial" w:hAnsi="Arial" w:cs="Arial"/>
          <w:spacing w:val="-3"/>
          <w:sz w:val="24"/>
          <w:szCs w:val="24"/>
        </w:rPr>
        <w:t xml:space="preserve">shall not exceed the </w:t>
      </w:r>
      <w:r>
        <w:rPr>
          <w:rFonts w:ascii="Arial" w:hAnsi="Arial" w:cs="Arial"/>
          <w:i/>
          <w:iCs/>
          <w:spacing w:val="-3"/>
          <w:sz w:val="24"/>
          <w:szCs w:val="24"/>
        </w:rPr>
        <w:t>infrequent infeed loss risk</w:t>
      </w:r>
      <w:r>
        <w:rPr>
          <w:rFonts w:ascii="Arial" w:hAnsi="Arial" w:cs="Arial"/>
          <w:spacing w:val="-3"/>
          <w:sz w:val="24"/>
          <w:szCs w:val="24"/>
        </w:rPr>
        <w:t>.</w:t>
      </w:r>
    </w:p>
    <w:p w14:paraId="1CAE157F" w14:textId="77777777" w:rsidR="009C1403" w:rsidRDefault="00C6386D">
      <w:pPr>
        <w:kinsoku w:val="0"/>
        <w:overflowPunct w:val="0"/>
        <w:autoSpaceDE/>
        <w:autoSpaceDN/>
        <w:adjustRightInd/>
        <w:spacing w:before="284" w:line="278" w:lineRule="exact"/>
        <w:ind w:left="720" w:right="72"/>
        <w:textAlignment w:val="baseline"/>
        <w:rPr>
          <w:rFonts w:ascii="Arial" w:hAnsi="Arial" w:cs="Arial"/>
          <w:spacing w:val="3"/>
          <w:sz w:val="24"/>
          <w:szCs w:val="24"/>
          <w:u w:val="single"/>
        </w:rPr>
      </w:pPr>
      <w:r>
        <w:rPr>
          <w:rFonts w:ascii="Arial" w:hAnsi="Arial" w:cs="Arial"/>
          <w:spacing w:val="3"/>
          <w:sz w:val="24"/>
          <w:szCs w:val="24"/>
        </w:rPr>
        <w:t xml:space="preserve">7.12.3 </w:t>
      </w:r>
      <w:r>
        <w:rPr>
          <w:rFonts w:ascii="Arial" w:hAnsi="Arial" w:cs="Arial"/>
          <w:i/>
          <w:iCs/>
          <w:spacing w:val="3"/>
          <w:sz w:val="24"/>
          <w:szCs w:val="24"/>
          <w:u w:val="single"/>
        </w:rPr>
        <w:t xml:space="preserve">Busbars </w:t>
      </w:r>
      <w:r>
        <w:rPr>
          <w:rFonts w:ascii="Arial" w:hAnsi="Arial" w:cs="Arial"/>
          <w:spacing w:val="3"/>
          <w:sz w:val="24"/>
          <w:szCs w:val="24"/>
          <w:u w:val="single"/>
        </w:rPr>
        <w:t>and Switchgear</w:t>
      </w:r>
    </w:p>
    <w:p w14:paraId="5D7B7C28" w14:textId="77777777" w:rsidR="009C1403" w:rsidRDefault="00C6386D">
      <w:pPr>
        <w:kinsoku w:val="0"/>
        <w:overflowPunct w:val="0"/>
        <w:autoSpaceDE/>
        <w:autoSpaceDN/>
        <w:adjustRightInd/>
        <w:spacing w:before="265"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7.12.3.1 in the case of </w:t>
      </w:r>
      <w:r>
        <w:rPr>
          <w:rFonts w:ascii="Arial" w:hAnsi="Arial" w:cs="Arial"/>
          <w:i/>
          <w:iCs/>
          <w:sz w:val="24"/>
          <w:szCs w:val="24"/>
        </w:rPr>
        <w:t xml:space="preserve">offshore power park module </w:t>
      </w:r>
      <w:r>
        <w:rPr>
          <w:rFonts w:ascii="Arial" w:hAnsi="Arial" w:cs="Arial"/>
          <w:sz w:val="24"/>
          <w:szCs w:val="24"/>
        </w:rPr>
        <w:t xml:space="preserve">connections or multiple gas turbine connections, following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w:t>
      </w:r>
      <w:r>
        <w:rPr>
          <w:rFonts w:ascii="Arial" w:hAnsi="Arial" w:cs="Arial"/>
          <w:i/>
          <w:iCs/>
          <w:sz w:val="24"/>
          <w:szCs w:val="24"/>
        </w:rPr>
        <w:t xml:space="preserve">no loss of power infeed </w:t>
      </w:r>
      <w:r>
        <w:rPr>
          <w:rFonts w:ascii="Arial" w:hAnsi="Arial" w:cs="Arial"/>
          <w:sz w:val="24"/>
          <w:szCs w:val="24"/>
        </w:rPr>
        <w:t>shall occur;</w:t>
      </w:r>
    </w:p>
    <w:p w14:paraId="6556EE42" w14:textId="77777777" w:rsidR="009C1403" w:rsidRDefault="00C6386D">
      <w:pPr>
        <w:kinsoku w:val="0"/>
        <w:overflowPunct w:val="0"/>
        <w:autoSpaceDE/>
        <w:autoSpaceDN/>
        <w:adjustRightInd/>
        <w:spacing w:before="266"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7.12.3.2 in the case of a single gas turbine connection, following a planned outage 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52FF511D" w14:textId="77777777" w:rsidR="009C1403" w:rsidRDefault="00C6386D">
      <w:pPr>
        <w:kinsoku w:val="0"/>
        <w:overflowPunct w:val="0"/>
        <w:autoSpaceDE/>
        <w:autoSpaceDN/>
        <w:adjustRightInd/>
        <w:spacing w:before="2"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7.12.3.3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27D79808" w14:textId="77777777" w:rsidR="009C1403" w:rsidRDefault="00C6386D">
      <w:pPr>
        <w:kinsoku w:val="0"/>
        <w:overflowPunct w:val="0"/>
        <w:autoSpaceDE/>
        <w:autoSpaceDN/>
        <w:adjustRightInd/>
        <w:spacing w:before="274" w:line="276"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7.12.3.4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14F04439" w14:textId="77777777" w:rsidR="009C1403" w:rsidRDefault="00C6386D">
      <w:pPr>
        <w:kinsoku w:val="0"/>
        <w:overflowPunct w:val="0"/>
        <w:autoSpaceDE/>
        <w:autoSpaceDN/>
        <w:adjustRightInd/>
        <w:spacing w:before="280" w:line="278" w:lineRule="exact"/>
        <w:ind w:left="2592" w:right="72" w:hanging="1008"/>
        <w:jc w:val="both"/>
        <w:textAlignment w:val="baseline"/>
        <w:rPr>
          <w:rFonts w:ascii="Arial" w:hAnsi="Arial" w:cs="Arial"/>
          <w:i/>
          <w:iCs/>
          <w:sz w:val="24"/>
          <w:szCs w:val="24"/>
        </w:rPr>
      </w:pPr>
      <w:r>
        <w:rPr>
          <w:rFonts w:ascii="Arial" w:hAnsi="Arial" w:cs="Arial"/>
          <w:sz w:val="24"/>
          <w:szCs w:val="24"/>
        </w:rPr>
        <w:t xml:space="preserve">7.12.3.5 following a </w:t>
      </w:r>
      <w:r>
        <w:rPr>
          <w:rFonts w:ascii="Arial" w:hAnsi="Arial" w:cs="Arial"/>
          <w:i/>
          <w:iCs/>
          <w:sz w:val="24"/>
          <w:szCs w:val="24"/>
        </w:rPr>
        <w:t xml:space="preserve">fault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or mesh corner</w:t>
      </w:r>
      <w:r>
        <w:rPr>
          <w:rFonts w:ascii="Arial" w:hAnsi="Arial" w:cs="Arial"/>
          <w:i/>
          <w:iCs/>
          <w:sz w:val="24"/>
          <w:szCs w:val="24"/>
        </w:rPr>
        <w:t xml:space="preserve">,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any other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p>
    <w:p w14:paraId="607605F6" w14:textId="77777777" w:rsidR="009C1403" w:rsidRDefault="00C6386D">
      <w:pPr>
        <w:kinsoku w:val="0"/>
        <w:overflowPunct w:val="0"/>
        <w:autoSpaceDE/>
        <w:autoSpaceDN/>
        <w:adjustRightInd/>
        <w:spacing w:before="261" w:line="278" w:lineRule="exact"/>
        <w:ind w:left="2592" w:right="72" w:hanging="1008"/>
        <w:jc w:val="both"/>
        <w:textAlignment w:val="baseline"/>
        <w:rPr>
          <w:rFonts w:ascii="Arial" w:hAnsi="Arial" w:cs="Arial"/>
          <w:sz w:val="24"/>
          <w:szCs w:val="24"/>
        </w:rPr>
      </w:pPr>
      <w:r>
        <w:rPr>
          <w:rFonts w:ascii="Arial" w:hAnsi="Arial" w:cs="Arial"/>
          <w:sz w:val="24"/>
          <w:szCs w:val="24"/>
        </w:rPr>
        <w:t xml:space="preserve">7.12.3.6 following a </w:t>
      </w:r>
      <w:r>
        <w:rPr>
          <w:rFonts w:ascii="Arial" w:hAnsi="Arial" w:cs="Arial"/>
          <w:i/>
          <w:iCs/>
          <w:sz w:val="24"/>
          <w:szCs w:val="24"/>
        </w:rPr>
        <w:t xml:space="preserve">fault outage </w:t>
      </w:r>
      <w:r>
        <w:rPr>
          <w:rFonts w:ascii="Arial" w:hAnsi="Arial" w:cs="Arial"/>
          <w:sz w:val="24"/>
          <w:szCs w:val="24"/>
        </w:rPr>
        <w:t xml:space="preserve">of any single </w:t>
      </w:r>
      <w:r>
        <w:rPr>
          <w:rFonts w:ascii="Arial" w:hAnsi="Arial" w:cs="Arial"/>
          <w:i/>
          <w:iCs/>
          <w:sz w:val="24"/>
          <w:szCs w:val="24"/>
        </w:rPr>
        <w:t xml:space="preserve">busbar </w:t>
      </w:r>
      <w:r>
        <w:rPr>
          <w:rFonts w:ascii="Arial" w:hAnsi="Arial" w:cs="Arial"/>
          <w:sz w:val="24"/>
          <w:szCs w:val="24"/>
        </w:rPr>
        <w:t xml:space="preserve">coupler circuit breaker or </w:t>
      </w:r>
      <w:r>
        <w:rPr>
          <w:rFonts w:ascii="Arial" w:hAnsi="Arial" w:cs="Arial"/>
          <w:i/>
          <w:iCs/>
          <w:sz w:val="24"/>
          <w:szCs w:val="24"/>
        </w:rPr>
        <w:t xml:space="preserve">busbar </w:t>
      </w:r>
      <w:r>
        <w:rPr>
          <w:rFonts w:ascii="Arial" w:hAnsi="Arial" w:cs="Arial"/>
          <w:sz w:val="24"/>
          <w:szCs w:val="24"/>
        </w:rPr>
        <w:t xml:space="preserve">section circuit breaker or mesh circuit breaker, during a </w:t>
      </w:r>
      <w:r>
        <w:rPr>
          <w:rFonts w:ascii="Arial" w:hAnsi="Arial" w:cs="Arial"/>
          <w:i/>
          <w:iCs/>
          <w:sz w:val="24"/>
          <w:szCs w:val="24"/>
        </w:rPr>
        <w:t xml:space="preserve">planned outage </w:t>
      </w:r>
      <w:r>
        <w:rPr>
          <w:rFonts w:ascii="Arial" w:hAnsi="Arial" w:cs="Arial"/>
          <w:sz w:val="24"/>
          <w:szCs w:val="24"/>
        </w:rPr>
        <w:t xml:space="preserve">of any single section of </w:t>
      </w:r>
      <w:r>
        <w:rPr>
          <w:rFonts w:ascii="Arial" w:hAnsi="Arial" w:cs="Arial"/>
          <w:i/>
          <w:iCs/>
          <w:sz w:val="24"/>
          <w:szCs w:val="24"/>
        </w:rPr>
        <w:t xml:space="preserve">busbar </w:t>
      </w:r>
      <w:r>
        <w:rPr>
          <w:rFonts w:ascii="Arial" w:hAnsi="Arial" w:cs="Arial"/>
          <w:sz w:val="24"/>
          <w:szCs w:val="24"/>
        </w:rPr>
        <w:t xml:space="preserve">or mesh corner, the </w:t>
      </w:r>
      <w:r>
        <w:rPr>
          <w:rFonts w:ascii="Arial" w:hAnsi="Arial" w:cs="Arial"/>
          <w:i/>
          <w:iCs/>
          <w:sz w:val="24"/>
          <w:szCs w:val="24"/>
        </w:rPr>
        <w:t xml:space="preserve">loss of power infeed </w:t>
      </w:r>
      <w:r>
        <w:rPr>
          <w:rFonts w:ascii="Arial" w:hAnsi="Arial" w:cs="Arial"/>
          <w:sz w:val="24"/>
          <w:szCs w:val="24"/>
        </w:rPr>
        <w:t xml:space="preserve">shall not exceed the </w:t>
      </w:r>
      <w:r>
        <w:rPr>
          <w:rFonts w:ascii="Arial" w:hAnsi="Arial" w:cs="Arial"/>
          <w:i/>
          <w:iCs/>
          <w:sz w:val="24"/>
          <w:szCs w:val="24"/>
        </w:rPr>
        <w:t>infrequent infeed loss risk</w:t>
      </w:r>
      <w:r>
        <w:rPr>
          <w:rFonts w:ascii="Arial" w:hAnsi="Arial" w:cs="Arial"/>
          <w:sz w:val="24"/>
          <w:szCs w:val="24"/>
        </w:rPr>
        <w:t>.</w:t>
      </w:r>
    </w:p>
    <w:p w14:paraId="2ACFA49B" w14:textId="77777777" w:rsidR="009C1403" w:rsidRDefault="00C6386D">
      <w:pPr>
        <w:kinsoku w:val="0"/>
        <w:overflowPunct w:val="0"/>
        <w:autoSpaceDE/>
        <w:autoSpaceDN/>
        <w:adjustRightInd/>
        <w:spacing w:before="20" w:line="542" w:lineRule="exact"/>
        <w:ind w:right="3744"/>
        <w:textAlignment w:val="baseline"/>
        <w:rPr>
          <w:rFonts w:ascii="Arial" w:hAnsi="Arial" w:cs="Arial"/>
          <w:sz w:val="24"/>
          <w:szCs w:val="24"/>
          <w:u w:val="single"/>
        </w:rPr>
      </w:pPr>
      <w:r>
        <w:rPr>
          <w:rFonts w:ascii="Arial" w:hAnsi="Arial" w:cs="Arial"/>
          <w:b/>
          <w:bCs/>
          <w:sz w:val="24"/>
          <w:szCs w:val="24"/>
        </w:rPr>
        <w:t xml:space="preserve">Generation Connection Capacity Requirements </w:t>
      </w:r>
      <w:r>
        <w:rPr>
          <w:rFonts w:ascii="Arial" w:hAnsi="Arial" w:cs="Arial"/>
          <w:sz w:val="24"/>
          <w:szCs w:val="24"/>
          <w:u w:val="single"/>
        </w:rPr>
        <w:t>Background conditions</w:t>
      </w:r>
    </w:p>
    <w:p w14:paraId="7AEA99E8" w14:textId="77777777" w:rsidR="009C1403" w:rsidRDefault="00C6386D">
      <w:pPr>
        <w:kinsoku w:val="0"/>
        <w:overflowPunct w:val="0"/>
        <w:autoSpaceDE/>
        <w:autoSpaceDN/>
        <w:adjustRightInd/>
        <w:spacing w:before="246" w:line="278" w:lineRule="exact"/>
        <w:ind w:left="720" w:right="72" w:hanging="720"/>
        <w:textAlignment w:val="baseline"/>
        <w:rPr>
          <w:rFonts w:ascii="Arial" w:hAnsi="Arial" w:cs="Arial"/>
          <w:sz w:val="24"/>
          <w:szCs w:val="24"/>
        </w:rPr>
      </w:pPr>
      <w:r>
        <w:rPr>
          <w:rFonts w:ascii="Arial" w:hAnsi="Arial" w:cs="Arial"/>
          <w:sz w:val="24"/>
          <w:szCs w:val="24"/>
        </w:rPr>
        <w:t xml:space="preserve">7.13 The connection of a particular </w:t>
      </w:r>
      <w:r>
        <w:rPr>
          <w:rFonts w:ascii="Arial" w:hAnsi="Arial" w:cs="Arial"/>
          <w:i/>
          <w:iCs/>
          <w:sz w:val="24"/>
          <w:szCs w:val="24"/>
        </w:rPr>
        <w:t xml:space="preserve">offshore power station </w:t>
      </w:r>
      <w:r>
        <w:rPr>
          <w:rFonts w:ascii="Arial" w:hAnsi="Arial" w:cs="Arial"/>
          <w:sz w:val="24"/>
          <w:szCs w:val="24"/>
        </w:rPr>
        <w:t>shall meet the criteria set out in paragraphs 7.14 to 7.23 under the following background conditions:</w:t>
      </w:r>
    </w:p>
    <w:p w14:paraId="151F640D" w14:textId="77777777" w:rsidR="009C1403" w:rsidRDefault="00C6386D">
      <w:pPr>
        <w:kinsoku w:val="0"/>
        <w:overflowPunct w:val="0"/>
        <w:autoSpaceDE/>
        <w:autoSpaceDN/>
        <w:adjustRightInd/>
        <w:spacing w:before="98"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7.13.1 the active power output of the </w:t>
      </w:r>
      <w:r>
        <w:rPr>
          <w:rFonts w:ascii="Arial" w:hAnsi="Arial" w:cs="Arial"/>
          <w:i/>
          <w:iCs/>
          <w:sz w:val="24"/>
          <w:szCs w:val="24"/>
        </w:rPr>
        <w:t xml:space="preserve">offshore power station </w:t>
      </w:r>
      <w:r>
        <w:rPr>
          <w:rFonts w:ascii="Arial" w:hAnsi="Arial" w:cs="Arial"/>
          <w:sz w:val="24"/>
          <w:szCs w:val="24"/>
        </w:rPr>
        <w:t xml:space="preserve">shall be set to deliver active power at the </w:t>
      </w:r>
      <w:r>
        <w:rPr>
          <w:rFonts w:ascii="Arial" w:hAnsi="Arial" w:cs="Arial"/>
          <w:i/>
          <w:iCs/>
          <w:sz w:val="24"/>
          <w:szCs w:val="24"/>
        </w:rPr>
        <w:t xml:space="preserve">offshore grid entry point </w:t>
      </w:r>
      <w:r>
        <w:rPr>
          <w:rFonts w:ascii="Arial" w:hAnsi="Arial" w:cs="Arial"/>
          <w:sz w:val="24"/>
          <w:szCs w:val="24"/>
        </w:rPr>
        <w:t xml:space="preserve">equal to its </w:t>
      </w:r>
      <w:r>
        <w:rPr>
          <w:rFonts w:ascii="Arial" w:hAnsi="Arial" w:cs="Arial"/>
          <w:i/>
          <w:iCs/>
          <w:sz w:val="24"/>
          <w:szCs w:val="24"/>
        </w:rPr>
        <w:t xml:space="preserve">registered capacity </w:t>
      </w:r>
      <w:r>
        <w:rPr>
          <w:rFonts w:ascii="Arial" w:hAnsi="Arial" w:cs="Arial"/>
          <w:sz w:val="24"/>
          <w:szCs w:val="24"/>
        </w:rPr>
        <w:t xml:space="preserve">or, for the purpose of </w:t>
      </w:r>
      <w:r>
        <w:rPr>
          <w:rFonts w:ascii="Arial" w:hAnsi="Arial" w:cs="Arial"/>
          <w:i/>
          <w:iCs/>
          <w:sz w:val="24"/>
          <w:szCs w:val="24"/>
        </w:rPr>
        <w:t xml:space="preserve">Sub-Synchronous Oscillations </w:t>
      </w:r>
      <w:r>
        <w:rPr>
          <w:rFonts w:ascii="Arial" w:hAnsi="Arial" w:cs="Arial"/>
          <w:sz w:val="24"/>
          <w:szCs w:val="24"/>
        </w:rPr>
        <w:t>studies, that which provides the lowest level of damping for the sub-synchronous mode under consideration;</w:t>
      </w:r>
    </w:p>
    <w:p w14:paraId="704E097B" w14:textId="77777777" w:rsidR="009C1403" w:rsidRDefault="00C6386D">
      <w:pPr>
        <w:kinsoku w:val="0"/>
        <w:overflowPunct w:val="0"/>
        <w:autoSpaceDE/>
        <w:autoSpaceDN/>
        <w:adjustRightInd/>
        <w:spacing w:before="130" w:line="278" w:lineRule="exact"/>
        <w:ind w:left="1584" w:right="72" w:hanging="864"/>
        <w:jc w:val="both"/>
        <w:textAlignment w:val="baseline"/>
        <w:rPr>
          <w:rFonts w:ascii="Arial" w:hAnsi="Arial" w:cs="Arial"/>
          <w:i/>
          <w:iCs/>
          <w:spacing w:val="-3"/>
          <w:sz w:val="24"/>
          <w:szCs w:val="24"/>
        </w:rPr>
      </w:pPr>
      <w:r>
        <w:rPr>
          <w:rFonts w:ascii="Arial" w:hAnsi="Arial" w:cs="Arial"/>
          <w:spacing w:val="-3"/>
          <w:sz w:val="24"/>
          <w:szCs w:val="24"/>
        </w:rPr>
        <w:t xml:space="preserve">7.13.2 the reactive power output of the </w:t>
      </w:r>
      <w:r>
        <w:rPr>
          <w:rFonts w:ascii="Arial" w:hAnsi="Arial" w:cs="Arial"/>
          <w:i/>
          <w:iCs/>
          <w:spacing w:val="-3"/>
          <w:sz w:val="24"/>
          <w:szCs w:val="24"/>
        </w:rPr>
        <w:t xml:space="preserve">offshore power station </w:t>
      </w:r>
      <w:r>
        <w:rPr>
          <w:rFonts w:ascii="Arial" w:hAnsi="Arial" w:cs="Arial"/>
          <w:spacing w:val="-3"/>
          <w:sz w:val="24"/>
          <w:szCs w:val="24"/>
        </w:rPr>
        <w:t xml:space="preserve">shall normally, and unless otherwise agreed, be set to deliver zero reactive power at the </w:t>
      </w:r>
      <w:r>
        <w:rPr>
          <w:rFonts w:ascii="Arial" w:hAnsi="Arial" w:cs="Arial"/>
          <w:i/>
          <w:iCs/>
          <w:spacing w:val="-3"/>
          <w:sz w:val="24"/>
          <w:szCs w:val="24"/>
        </w:rPr>
        <w:t xml:space="preserve">offshore grid entry point </w:t>
      </w:r>
      <w:r>
        <w:rPr>
          <w:rFonts w:ascii="Arial" w:hAnsi="Arial" w:cs="Arial"/>
          <w:spacing w:val="-3"/>
          <w:sz w:val="24"/>
          <w:szCs w:val="24"/>
        </w:rPr>
        <w:t xml:space="preserve">with active power output equal to </w:t>
      </w:r>
      <w:r>
        <w:rPr>
          <w:rFonts w:ascii="Arial" w:hAnsi="Arial" w:cs="Arial"/>
          <w:i/>
          <w:iCs/>
          <w:spacing w:val="-3"/>
          <w:sz w:val="24"/>
          <w:szCs w:val="24"/>
        </w:rPr>
        <w:t>registered</w:t>
      </w:r>
    </w:p>
    <w:p w14:paraId="7CCEADD0" w14:textId="77777777" w:rsidR="009C1403" w:rsidRDefault="009C1403">
      <w:pPr>
        <w:widowControl/>
        <w:rPr>
          <w:sz w:val="24"/>
          <w:szCs w:val="24"/>
        </w:rPr>
        <w:sectPr w:rsidR="009C1403">
          <w:headerReference w:type="default" r:id="rId56"/>
          <w:pgSz w:w="11904" w:h="16834"/>
          <w:pgMar w:top="1420" w:right="1360" w:bottom="508" w:left="1424" w:header="720" w:footer="720" w:gutter="0"/>
          <w:cols w:space="720"/>
          <w:noEndnote/>
        </w:sectPr>
      </w:pPr>
    </w:p>
    <w:p w14:paraId="1FEF07C4" w14:textId="5304403B" w:rsidR="009C1403" w:rsidRDefault="00C6386D">
      <w:pPr>
        <w:kinsoku w:val="0"/>
        <w:overflowPunct w:val="0"/>
        <w:autoSpaceDE/>
        <w:autoSpaceDN/>
        <w:adjustRightInd/>
        <w:spacing w:before="25" w:line="278" w:lineRule="exact"/>
        <w:ind w:left="1584" w:right="72"/>
        <w:jc w:val="both"/>
        <w:textAlignment w:val="baseline"/>
        <w:rPr>
          <w:rFonts w:ascii="Arial" w:hAnsi="Arial" w:cs="Arial"/>
          <w:sz w:val="24"/>
          <w:szCs w:val="24"/>
        </w:rPr>
      </w:pPr>
      <w:r>
        <w:rPr>
          <w:rFonts w:ascii="Arial" w:hAnsi="Arial" w:cs="Arial"/>
          <w:i/>
          <w:iCs/>
          <w:sz w:val="24"/>
          <w:szCs w:val="24"/>
        </w:rPr>
        <w:t>capacity</w:t>
      </w:r>
      <w:r>
        <w:rPr>
          <w:rFonts w:ascii="Arial" w:hAnsi="Arial" w:cs="Arial"/>
          <w:sz w:val="24"/>
          <w:szCs w:val="24"/>
        </w:rPr>
        <w:t xml:space="preserve">; and the reactive power delivered at the </w:t>
      </w:r>
      <w:r>
        <w:rPr>
          <w:rFonts w:ascii="Arial" w:hAnsi="Arial" w:cs="Arial"/>
          <w:i/>
          <w:iCs/>
          <w:sz w:val="24"/>
          <w:szCs w:val="24"/>
        </w:rPr>
        <w:t xml:space="preserve">interface point </w:t>
      </w:r>
      <w:r>
        <w:rPr>
          <w:rFonts w:ascii="Arial" w:hAnsi="Arial" w:cs="Arial"/>
          <w:sz w:val="24"/>
          <w:szCs w:val="24"/>
        </w:rPr>
        <w:t xml:space="preserve">shall be set in accordance with the reactive requirements placed on the </w:t>
      </w:r>
      <w:r>
        <w:rPr>
          <w:rFonts w:ascii="Arial" w:hAnsi="Arial" w:cs="Arial"/>
          <w:i/>
          <w:iCs/>
          <w:sz w:val="24"/>
          <w:szCs w:val="24"/>
        </w:rPr>
        <w:t xml:space="preserve">offshore </w:t>
      </w:r>
      <w:del w:id="2333" w:author="Tammy Meek (NESO)" w:date="2025-01-24T11:59:00Z" w16du:dateUtc="2025-01-24T11:59:00Z">
        <w:r w:rsidDel="000D741D">
          <w:rPr>
            <w:rFonts w:ascii="Arial" w:hAnsi="Arial" w:cs="Arial"/>
            <w:i/>
            <w:iCs/>
            <w:sz w:val="24"/>
            <w:szCs w:val="24"/>
          </w:rPr>
          <w:delText>transmission licensee</w:delText>
        </w:r>
      </w:del>
      <w:ins w:id="2334" w:author="Tammy Meek (NESO)" w:date="2025-01-24T12:00:00Z" w16du:dateUtc="2025-01-24T12:00:00Z">
        <w:del w:id="2335" w:author="Stuart McLarnon (NESO)" w:date="2025-01-29T15:51:00Z" w16du:dateUtc="2025-01-29T15:51:00Z">
          <w:r w:rsidR="000D741D" w:rsidRPr="000D741D">
            <w:rPr>
              <w:rFonts w:ascii="Arial" w:hAnsi="Arial" w:cs="Arial"/>
              <w:i/>
              <w:iCs/>
              <w:sz w:val="24"/>
              <w:szCs w:val="24"/>
            </w:rPr>
            <w:delText>Transmission Licensee</w:delText>
          </w:r>
        </w:del>
      </w:ins>
      <w:ins w:id="2336" w:author="Stuart McLarnon (NESO)" w:date="2025-01-29T15:51:00Z" w16du:dateUtc="2025-01-29T15:51:00Z">
        <w:r w:rsidR="00E652B9" w:rsidRPr="00E652B9">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set out in Section K of the STC (System Operator </w:t>
      </w:r>
      <w:r>
        <w:rPr>
          <w:rFonts w:ascii="Arial" w:hAnsi="Arial" w:cs="Arial"/>
          <w:sz w:val="25"/>
          <w:szCs w:val="25"/>
        </w:rPr>
        <w:t xml:space="preserve">– </w:t>
      </w:r>
      <w:r>
        <w:rPr>
          <w:rFonts w:ascii="Arial" w:hAnsi="Arial" w:cs="Arial"/>
          <w:sz w:val="24"/>
          <w:szCs w:val="24"/>
        </w:rPr>
        <w:t>Transmission Owner Code); and</w:t>
      </w:r>
    </w:p>
    <w:p w14:paraId="30099FC7" w14:textId="77777777" w:rsidR="009C1403" w:rsidRDefault="00C6386D">
      <w:pPr>
        <w:kinsoku w:val="0"/>
        <w:overflowPunct w:val="0"/>
        <w:autoSpaceDE/>
        <w:autoSpaceDN/>
        <w:adjustRightInd/>
        <w:spacing w:before="105" w:line="278" w:lineRule="exact"/>
        <w:ind w:left="1584" w:right="72" w:hanging="864"/>
        <w:jc w:val="both"/>
        <w:textAlignment w:val="baseline"/>
        <w:rPr>
          <w:rFonts w:ascii="Arial" w:hAnsi="Arial" w:cs="Arial"/>
          <w:sz w:val="24"/>
          <w:szCs w:val="24"/>
        </w:rPr>
      </w:pPr>
      <w:r>
        <w:rPr>
          <w:rFonts w:ascii="Arial" w:hAnsi="Arial" w:cs="Arial"/>
          <w:sz w:val="24"/>
          <w:szCs w:val="24"/>
        </w:rPr>
        <w:t xml:space="preserve">7.13.3 conditions on the </w:t>
      </w:r>
      <w:r>
        <w:rPr>
          <w:rFonts w:ascii="Arial" w:hAnsi="Arial" w:cs="Arial"/>
          <w:i/>
          <w:iCs/>
          <w:sz w:val="24"/>
          <w:szCs w:val="24"/>
        </w:rPr>
        <w:t xml:space="preserve">national electricity transmission system </w:t>
      </w:r>
      <w:r>
        <w:rPr>
          <w:rFonts w:ascii="Arial" w:hAnsi="Arial" w:cs="Arial"/>
          <w:sz w:val="24"/>
          <w:szCs w:val="24"/>
        </w:rPr>
        <w:t xml:space="preserve">shall be set to those which ought reasonably to be expected to arise in the course of a year of operation. Such conditions shall include forecast demand cycles, typical </w:t>
      </w:r>
      <w:r>
        <w:rPr>
          <w:rFonts w:ascii="Arial" w:hAnsi="Arial" w:cs="Arial"/>
          <w:i/>
          <w:iCs/>
          <w:sz w:val="24"/>
          <w:szCs w:val="24"/>
        </w:rPr>
        <w:t xml:space="preserve">power station </w:t>
      </w:r>
      <w:r>
        <w:rPr>
          <w:rFonts w:ascii="Arial" w:hAnsi="Arial" w:cs="Arial"/>
          <w:sz w:val="24"/>
          <w:szCs w:val="24"/>
        </w:rPr>
        <w:t xml:space="preserve">operating regimes and typical </w:t>
      </w:r>
      <w:r>
        <w:rPr>
          <w:rFonts w:ascii="Arial" w:hAnsi="Arial" w:cs="Arial"/>
          <w:i/>
          <w:iCs/>
          <w:sz w:val="24"/>
          <w:szCs w:val="24"/>
        </w:rPr>
        <w:t xml:space="preserve">planned outage </w:t>
      </w:r>
      <w:r>
        <w:rPr>
          <w:rFonts w:ascii="Arial" w:hAnsi="Arial" w:cs="Arial"/>
          <w:sz w:val="24"/>
          <w:szCs w:val="24"/>
        </w:rPr>
        <w:t>patterns modified where appropriate by the provisions of paragraph 7.16.</w:t>
      </w:r>
    </w:p>
    <w:p w14:paraId="7C436A42" w14:textId="77777777" w:rsidR="009C1403" w:rsidRDefault="00C6386D">
      <w:pPr>
        <w:kinsoku w:val="0"/>
        <w:overflowPunct w:val="0"/>
        <w:autoSpaceDE/>
        <w:autoSpaceDN/>
        <w:adjustRightInd/>
        <w:spacing w:before="398" w:line="279" w:lineRule="exact"/>
        <w:textAlignment w:val="baseline"/>
        <w:rPr>
          <w:rFonts w:ascii="Arial" w:hAnsi="Arial" w:cs="Arial"/>
          <w:i/>
          <w:iCs/>
          <w:sz w:val="24"/>
          <w:szCs w:val="24"/>
          <w:u w:val="single"/>
        </w:rPr>
      </w:pPr>
      <w:r>
        <w:rPr>
          <w:rFonts w:ascii="Arial" w:hAnsi="Arial" w:cs="Arial"/>
          <w:sz w:val="24"/>
          <w:szCs w:val="24"/>
          <w:u w:val="single"/>
        </w:rPr>
        <w:t xml:space="preserve">Pre-Fault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4150656E" w14:textId="77777777" w:rsidR="009C1403" w:rsidRDefault="00C6386D">
      <w:pPr>
        <w:kinsoku w:val="0"/>
        <w:overflowPunct w:val="0"/>
        <w:autoSpaceDE/>
        <w:autoSpaceDN/>
        <w:adjustRightInd/>
        <w:spacing w:before="289" w:line="272" w:lineRule="exact"/>
        <w:ind w:left="720" w:right="72" w:hanging="720"/>
        <w:jc w:val="both"/>
        <w:textAlignment w:val="baseline"/>
        <w:rPr>
          <w:rFonts w:ascii="Arial" w:hAnsi="Arial" w:cs="Arial"/>
          <w:sz w:val="24"/>
          <w:szCs w:val="24"/>
        </w:rPr>
      </w:pPr>
      <w:r>
        <w:rPr>
          <w:rFonts w:ascii="Arial" w:hAnsi="Arial" w:cs="Arial"/>
          <w:sz w:val="24"/>
          <w:szCs w:val="24"/>
        </w:rPr>
        <w:t xml:space="preserve">7.14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and prior to any fault, there shall not be any of the following:</w:t>
      </w:r>
    </w:p>
    <w:p w14:paraId="445005C0" w14:textId="77777777" w:rsidR="009C1403" w:rsidRDefault="00C6386D">
      <w:pPr>
        <w:kinsoku w:val="0"/>
        <w:overflowPunct w:val="0"/>
        <w:autoSpaceDE/>
        <w:autoSpaceDN/>
        <w:adjustRightInd/>
        <w:spacing w:before="275" w:line="272" w:lineRule="exact"/>
        <w:ind w:left="720"/>
        <w:textAlignment w:val="baseline"/>
        <w:rPr>
          <w:rFonts w:ascii="Arial" w:hAnsi="Arial" w:cs="Arial"/>
          <w:spacing w:val="1"/>
          <w:sz w:val="24"/>
          <w:szCs w:val="24"/>
        </w:rPr>
      </w:pPr>
      <w:r>
        <w:rPr>
          <w:rFonts w:ascii="Arial" w:hAnsi="Arial" w:cs="Arial"/>
          <w:spacing w:val="1"/>
          <w:sz w:val="24"/>
          <w:szCs w:val="24"/>
        </w:rPr>
        <w:t xml:space="preserve">7.14.1 equipment loadings exceeding the </w:t>
      </w:r>
      <w:r>
        <w:rPr>
          <w:rFonts w:ascii="Arial" w:hAnsi="Arial" w:cs="Arial"/>
          <w:i/>
          <w:iCs/>
          <w:spacing w:val="1"/>
          <w:sz w:val="24"/>
          <w:szCs w:val="24"/>
        </w:rPr>
        <w:t>pre-fault rating</w:t>
      </w:r>
      <w:r>
        <w:rPr>
          <w:rFonts w:ascii="Arial" w:hAnsi="Arial" w:cs="Arial"/>
          <w:spacing w:val="1"/>
          <w:sz w:val="24"/>
          <w:szCs w:val="24"/>
        </w:rPr>
        <w:t>;</w:t>
      </w:r>
    </w:p>
    <w:p w14:paraId="4CF979F4" w14:textId="77777777" w:rsidR="009C1403" w:rsidRDefault="00C6386D">
      <w:pPr>
        <w:kinsoku w:val="0"/>
        <w:overflowPunct w:val="0"/>
        <w:autoSpaceDE/>
        <w:autoSpaceDN/>
        <w:adjustRightInd/>
        <w:spacing w:before="286" w:line="272" w:lineRule="exact"/>
        <w:ind w:left="1584" w:right="72" w:hanging="864"/>
        <w:jc w:val="both"/>
        <w:textAlignment w:val="baseline"/>
        <w:rPr>
          <w:rFonts w:ascii="Arial" w:hAnsi="Arial" w:cs="Arial"/>
          <w:sz w:val="24"/>
          <w:szCs w:val="24"/>
        </w:rPr>
      </w:pPr>
      <w:r>
        <w:rPr>
          <w:rFonts w:ascii="Arial" w:hAnsi="Arial" w:cs="Arial"/>
          <w:sz w:val="24"/>
          <w:szCs w:val="24"/>
        </w:rPr>
        <w:t xml:space="preserve">7.14.2 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19C8725D" w14:textId="77777777" w:rsidR="009C1403" w:rsidRDefault="00C6386D">
      <w:pPr>
        <w:kinsoku w:val="0"/>
        <w:overflowPunct w:val="0"/>
        <w:autoSpaceDE/>
        <w:autoSpaceDN/>
        <w:adjustRightInd/>
        <w:spacing w:before="290" w:line="272" w:lineRule="exact"/>
        <w:ind w:left="720"/>
        <w:textAlignment w:val="baseline"/>
        <w:rPr>
          <w:rFonts w:ascii="Arial" w:hAnsi="Arial" w:cs="Arial"/>
          <w:i/>
          <w:iCs/>
          <w:spacing w:val="4"/>
          <w:sz w:val="24"/>
          <w:szCs w:val="24"/>
        </w:rPr>
      </w:pPr>
      <w:r>
        <w:rPr>
          <w:rFonts w:ascii="Arial" w:hAnsi="Arial" w:cs="Arial"/>
          <w:spacing w:val="4"/>
          <w:sz w:val="24"/>
          <w:szCs w:val="24"/>
        </w:rPr>
        <w:t xml:space="preserve">7.14.3 </w:t>
      </w:r>
      <w:r>
        <w:rPr>
          <w:rFonts w:ascii="Arial" w:hAnsi="Arial" w:cs="Arial"/>
          <w:i/>
          <w:iCs/>
          <w:spacing w:val="4"/>
          <w:sz w:val="24"/>
          <w:szCs w:val="24"/>
        </w:rPr>
        <w:t>system instability; or</w:t>
      </w:r>
    </w:p>
    <w:p w14:paraId="39D822C4" w14:textId="77777777" w:rsidR="009C1403" w:rsidRDefault="00C6386D">
      <w:pPr>
        <w:kinsoku w:val="0"/>
        <w:overflowPunct w:val="0"/>
        <w:autoSpaceDE/>
        <w:autoSpaceDN/>
        <w:adjustRightInd/>
        <w:spacing w:before="275" w:line="272" w:lineRule="exact"/>
        <w:ind w:left="720"/>
        <w:textAlignment w:val="baseline"/>
        <w:rPr>
          <w:rFonts w:ascii="Arial" w:hAnsi="Arial" w:cs="Arial"/>
          <w:i/>
          <w:iCs/>
          <w:spacing w:val="1"/>
          <w:sz w:val="24"/>
          <w:szCs w:val="24"/>
        </w:rPr>
      </w:pPr>
      <w:r>
        <w:rPr>
          <w:rFonts w:ascii="Arial" w:hAnsi="Arial" w:cs="Arial"/>
          <w:spacing w:val="1"/>
          <w:sz w:val="24"/>
          <w:szCs w:val="24"/>
        </w:rPr>
        <w:t xml:space="preserve">7.14.4 </w:t>
      </w:r>
      <w:r>
        <w:rPr>
          <w:rFonts w:ascii="Arial" w:hAnsi="Arial" w:cs="Arial"/>
          <w:i/>
          <w:iCs/>
          <w:spacing w:val="1"/>
          <w:sz w:val="24"/>
          <w:szCs w:val="24"/>
        </w:rPr>
        <w:t>Unacceptable Sub-Synchronous Oscillations.</w:t>
      </w:r>
    </w:p>
    <w:p w14:paraId="33BA8FE5" w14:textId="77777777" w:rsidR="009C1403" w:rsidRDefault="00C6386D">
      <w:pPr>
        <w:kinsoku w:val="0"/>
        <w:overflowPunct w:val="0"/>
        <w:autoSpaceDE/>
        <w:autoSpaceDN/>
        <w:adjustRightInd/>
        <w:spacing w:before="552" w:line="279" w:lineRule="exact"/>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5"/>
          <w:szCs w:val="25"/>
          <w:u w:val="single"/>
        </w:rPr>
        <w:t xml:space="preserve">– </w:t>
      </w:r>
      <w:r>
        <w:rPr>
          <w:rFonts w:ascii="Arial" w:hAnsi="Arial" w:cs="Arial"/>
          <w:sz w:val="24"/>
          <w:szCs w:val="24"/>
          <w:u w:val="single"/>
        </w:rPr>
        <w:t xml:space="preserve">background conditions of no </w:t>
      </w:r>
      <w:r>
        <w:rPr>
          <w:rFonts w:ascii="Arial" w:hAnsi="Arial" w:cs="Arial"/>
          <w:i/>
          <w:iCs/>
          <w:sz w:val="24"/>
          <w:szCs w:val="24"/>
          <w:u w:val="single"/>
        </w:rPr>
        <w:t>local system outage</w:t>
      </w:r>
    </w:p>
    <w:p w14:paraId="172F241A" w14:textId="77777777" w:rsidR="009C1403" w:rsidRDefault="00C6386D">
      <w:pPr>
        <w:kinsoku w:val="0"/>
        <w:overflowPunct w:val="0"/>
        <w:autoSpaceDE/>
        <w:autoSpaceDN/>
        <w:adjustRightInd/>
        <w:spacing w:before="287" w:line="272" w:lineRule="exact"/>
        <w:ind w:left="864" w:right="72" w:hanging="864"/>
        <w:jc w:val="both"/>
        <w:textAlignment w:val="baseline"/>
        <w:rPr>
          <w:rFonts w:ascii="Arial" w:hAnsi="Arial" w:cs="Arial"/>
          <w:sz w:val="24"/>
          <w:szCs w:val="24"/>
        </w:rPr>
      </w:pPr>
      <w:r>
        <w:rPr>
          <w:rFonts w:ascii="Arial" w:hAnsi="Arial" w:cs="Arial"/>
          <w:sz w:val="24"/>
          <w:szCs w:val="24"/>
        </w:rPr>
        <w:t xml:space="preserve">7.15 The </w:t>
      </w:r>
      <w:r>
        <w:rPr>
          <w:rFonts w:ascii="Arial" w:hAnsi="Arial" w:cs="Arial"/>
          <w:i/>
          <w:iCs/>
          <w:sz w:val="24"/>
          <w:szCs w:val="24"/>
        </w:rPr>
        <w:t xml:space="preserve">transmission capacity </w:t>
      </w:r>
      <w:r>
        <w:rPr>
          <w:rFonts w:ascii="Arial" w:hAnsi="Arial" w:cs="Arial"/>
          <w:sz w:val="24"/>
          <w:szCs w:val="24"/>
        </w:rPr>
        <w:t xml:space="preserve">of the </w:t>
      </w:r>
      <w:r>
        <w:rPr>
          <w:rFonts w:ascii="Arial" w:hAnsi="Arial" w:cs="Arial"/>
          <w:i/>
          <w:iCs/>
          <w:sz w:val="24"/>
          <w:szCs w:val="24"/>
        </w:rPr>
        <w:t xml:space="preserve">offshore transmission circuits </w:t>
      </w:r>
      <w:r>
        <w:rPr>
          <w:rFonts w:ascii="Arial" w:hAnsi="Arial" w:cs="Arial"/>
          <w:sz w:val="24"/>
          <w:szCs w:val="24"/>
        </w:rPr>
        <w:t xml:space="preserve">for the connection of one or more </w:t>
      </w:r>
      <w:r>
        <w:rPr>
          <w:rFonts w:ascii="Arial" w:hAnsi="Arial" w:cs="Arial"/>
          <w:i/>
          <w:iCs/>
          <w:sz w:val="24"/>
          <w:szCs w:val="24"/>
        </w:rPr>
        <w:t xml:space="preserve">offshore power stations </w:t>
      </w:r>
      <w:r>
        <w:rPr>
          <w:rFonts w:ascii="Arial" w:hAnsi="Arial" w:cs="Arial"/>
          <w:sz w:val="24"/>
          <w:szCs w:val="24"/>
        </w:rPr>
        <w:t xml:space="preserve">shall also be planned such that for the background conditions described in paragraph 7.13 with </w:t>
      </w:r>
      <w:r>
        <w:rPr>
          <w:rFonts w:ascii="Arial" w:hAnsi="Arial" w:cs="Arial"/>
          <w:i/>
          <w:iCs/>
          <w:sz w:val="24"/>
          <w:szCs w:val="24"/>
        </w:rPr>
        <w:t xml:space="preserve">no local system outage </w:t>
      </w:r>
      <w:r>
        <w:rPr>
          <w:rFonts w:ascii="Arial" w:hAnsi="Arial" w:cs="Arial"/>
          <w:sz w:val="24"/>
          <w:szCs w:val="24"/>
        </w:rPr>
        <w:t xml:space="preserve">and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of any of the following:</w:t>
      </w:r>
    </w:p>
    <w:p w14:paraId="0688C01B" w14:textId="77777777" w:rsidR="009C1403" w:rsidRDefault="00C6386D">
      <w:pPr>
        <w:kinsoku w:val="0"/>
        <w:overflowPunct w:val="0"/>
        <w:autoSpaceDE/>
        <w:autoSpaceDN/>
        <w:adjustRightInd/>
        <w:spacing w:before="284"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7.15.1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90MW or more, with the </w:t>
      </w:r>
      <w:r>
        <w:rPr>
          <w:rFonts w:ascii="Arial" w:hAnsi="Arial" w:cs="Arial"/>
          <w:i/>
          <w:iCs/>
          <w:sz w:val="24"/>
          <w:szCs w:val="24"/>
        </w:rPr>
        <w:t xml:space="preserve">OffGEP capacity </w:t>
      </w:r>
      <w:r>
        <w:rPr>
          <w:rFonts w:ascii="Arial" w:hAnsi="Arial" w:cs="Arial"/>
          <w:sz w:val="24"/>
          <w:szCs w:val="24"/>
        </w:rPr>
        <w:t xml:space="preserve">reduced by 50%, a </w:t>
      </w:r>
      <w:r>
        <w:rPr>
          <w:rFonts w:ascii="Arial" w:hAnsi="Arial" w:cs="Arial"/>
          <w:i/>
          <w:iCs/>
          <w:sz w:val="24"/>
          <w:szCs w:val="24"/>
        </w:rPr>
        <w:t xml:space="preserve">fault outage </w:t>
      </w:r>
      <w:r>
        <w:rPr>
          <w:rFonts w:ascii="Arial" w:hAnsi="Arial" w:cs="Arial"/>
          <w:sz w:val="24"/>
          <w:szCs w:val="24"/>
        </w:rPr>
        <w:t xml:space="preserve">or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 xml:space="preserve">on the </w:t>
      </w:r>
      <w:r>
        <w:rPr>
          <w:rFonts w:ascii="Arial" w:hAnsi="Arial" w:cs="Arial"/>
          <w:i/>
          <w:iCs/>
          <w:sz w:val="24"/>
          <w:szCs w:val="24"/>
        </w:rPr>
        <w:t>offshore platform</w:t>
      </w:r>
      <w:r>
        <w:rPr>
          <w:rFonts w:ascii="Arial" w:hAnsi="Arial" w:cs="Arial"/>
          <w:sz w:val="24"/>
          <w:szCs w:val="24"/>
        </w:rPr>
        <w:t>;</w:t>
      </w:r>
    </w:p>
    <w:p w14:paraId="473E8A4C" w14:textId="77777777" w:rsidR="009C1403" w:rsidRDefault="00C6386D">
      <w:pPr>
        <w:kinsoku w:val="0"/>
        <w:overflowPunct w:val="0"/>
        <w:autoSpaceDE/>
        <w:autoSpaceDN/>
        <w:adjustRightInd/>
        <w:spacing w:before="265" w:line="278" w:lineRule="exact"/>
        <w:ind w:left="1440" w:right="72" w:hanging="720"/>
        <w:jc w:val="both"/>
        <w:textAlignment w:val="baseline"/>
        <w:rPr>
          <w:rFonts w:ascii="Arial" w:hAnsi="Arial" w:cs="Arial"/>
          <w:sz w:val="24"/>
          <w:szCs w:val="24"/>
        </w:rPr>
      </w:pPr>
      <w:r>
        <w:rPr>
          <w:rFonts w:ascii="Arial" w:hAnsi="Arial" w:cs="Arial"/>
          <w:sz w:val="24"/>
          <w:szCs w:val="24"/>
        </w:rPr>
        <w:t xml:space="preserve">7.15.2 in the case of an </w:t>
      </w:r>
      <w:r>
        <w:rPr>
          <w:rFonts w:ascii="Arial" w:hAnsi="Arial" w:cs="Arial"/>
          <w:i/>
          <w:iCs/>
          <w:sz w:val="24"/>
          <w:szCs w:val="24"/>
        </w:rPr>
        <w:t xml:space="preserve">offshore power park module </w:t>
      </w:r>
      <w:r>
        <w:rPr>
          <w:rFonts w:ascii="Arial" w:hAnsi="Arial" w:cs="Arial"/>
          <w:sz w:val="24"/>
          <w:szCs w:val="24"/>
        </w:rPr>
        <w:t xml:space="preserve">connection with an </w:t>
      </w:r>
      <w:r>
        <w:rPr>
          <w:rFonts w:ascii="Arial" w:hAnsi="Arial" w:cs="Arial"/>
          <w:i/>
          <w:iCs/>
          <w:sz w:val="24"/>
          <w:szCs w:val="24"/>
        </w:rPr>
        <w:t xml:space="preserve">OffGEP capacity </w:t>
      </w:r>
      <w:r>
        <w:rPr>
          <w:rFonts w:ascii="Arial" w:hAnsi="Arial" w:cs="Arial"/>
          <w:sz w:val="24"/>
          <w:szCs w:val="24"/>
        </w:rPr>
        <w:t xml:space="preserve">of 120MW or more, with the </w:t>
      </w:r>
      <w:r>
        <w:rPr>
          <w:rFonts w:ascii="Arial" w:hAnsi="Arial" w:cs="Arial"/>
          <w:i/>
          <w:iCs/>
          <w:sz w:val="24"/>
          <w:szCs w:val="24"/>
        </w:rPr>
        <w:t xml:space="preserve">OffGEP capacity </w:t>
      </w:r>
      <w:r>
        <w:rPr>
          <w:rFonts w:ascii="Arial" w:hAnsi="Arial" w:cs="Arial"/>
          <w:sz w:val="24"/>
          <w:szCs w:val="24"/>
        </w:rPr>
        <w:t xml:space="preserve">reduced to 50%,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AC </w:t>
      </w:r>
      <w:r>
        <w:rPr>
          <w:rFonts w:ascii="Arial" w:hAnsi="Arial" w:cs="Arial"/>
          <w:i/>
          <w:iCs/>
          <w:sz w:val="24"/>
          <w:szCs w:val="24"/>
        </w:rPr>
        <w:t xml:space="preserve">offshore transmission circuit </w:t>
      </w:r>
      <w:r>
        <w:rPr>
          <w:rFonts w:ascii="Arial" w:hAnsi="Arial" w:cs="Arial"/>
          <w:sz w:val="24"/>
          <w:szCs w:val="24"/>
        </w:rPr>
        <w:t>at the onshore transformation facilities</w:t>
      </w:r>
    </w:p>
    <w:p w14:paraId="454C722E" w14:textId="77777777" w:rsidR="009C1403" w:rsidRDefault="00C6386D">
      <w:pPr>
        <w:kinsoku w:val="0"/>
        <w:overflowPunct w:val="0"/>
        <w:autoSpaceDE/>
        <w:autoSpaceDN/>
        <w:adjustRightInd/>
        <w:spacing w:before="266" w:line="273" w:lineRule="exact"/>
        <w:ind w:left="720"/>
        <w:textAlignment w:val="baseline"/>
        <w:rPr>
          <w:rFonts w:ascii="Arial" w:hAnsi="Arial" w:cs="Arial"/>
          <w:sz w:val="24"/>
          <w:szCs w:val="24"/>
        </w:rPr>
      </w:pPr>
      <w:r>
        <w:rPr>
          <w:rFonts w:ascii="Arial" w:hAnsi="Arial" w:cs="Arial"/>
          <w:sz w:val="24"/>
          <w:szCs w:val="24"/>
        </w:rPr>
        <w:t>And in all cases other than specified in 7.15.1 and 7.15.2 above:</w:t>
      </w:r>
    </w:p>
    <w:p w14:paraId="20C5301F" w14:textId="77777777" w:rsidR="009C1403" w:rsidRDefault="009C1403">
      <w:pPr>
        <w:widowControl/>
        <w:rPr>
          <w:sz w:val="24"/>
          <w:szCs w:val="24"/>
        </w:rPr>
        <w:sectPr w:rsidR="009C1403">
          <w:headerReference w:type="default" r:id="rId57"/>
          <w:pgSz w:w="11904" w:h="16834"/>
          <w:pgMar w:top="1420" w:right="1365" w:bottom="508" w:left="1419" w:header="720" w:footer="720" w:gutter="0"/>
          <w:cols w:space="720"/>
          <w:noEndnote/>
        </w:sectPr>
      </w:pPr>
    </w:p>
    <w:p w14:paraId="47D3CDD5" w14:textId="2BCBC342" w:rsidR="009C1403" w:rsidRDefault="00C6386D">
      <w:pPr>
        <w:kinsoku w:val="0"/>
        <w:overflowPunct w:val="0"/>
        <w:autoSpaceDE/>
        <w:autoSpaceDN/>
        <w:adjustRightInd/>
        <w:spacing w:before="32" w:line="273" w:lineRule="exact"/>
        <w:ind w:left="1440" w:right="72" w:hanging="720"/>
        <w:jc w:val="both"/>
        <w:textAlignment w:val="baseline"/>
        <w:rPr>
          <w:rFonts w:ascii="Arial" w:hAnsi="Arial" w:cs="Arial"/>
          <w:sz w:val="24"/>
          <w:szCs w:val="24"/>
        </w:rPr>
      </w:pPr>
      <w:r>
        <w:rPr>
          <w:rFonts w:ascii="Arial" w:hAnsi="Arial" w:cs="Arial"/>
          <w:sz w:val="24"/>
          <w:szCs w:val="24"/>
        </w:rPr>
        <w:t xml:space="preserve">7.15.3 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w:t>
      </w:r>
      <w:r>
        <w:rPr>
          <w:rFonts w:ascii="Arial" w:hAnsi="Arial" w:cs="Arial"/>
          <w:i/>
          <w:iCs/>
          <w:sz w:val="24"/>
          <w:szCs w:val="24"/>
        </w:rPr>
        <w:t>offshore transmission circuit</w:t>
      </w:r>
      <w:r>
        <w:rPr>
          <w:rFonts w:ascii="Arial" w:hAnsi="Arial" w:cs="Arial"/>
          <w:sz w:val="24"/>
          <w:szCs w:val="24"/>
        </w:rPr>
        <w:t>;</w:t>
      </w:r>
    </w:p>
    <w:p w14:paraId="238C438A" w14:textId="77777777" w:rsidR="009C1403" w:rsidRDefault="00C6386D">
      <w:pPr>
        <w:kinsoku w:val="0"/>
        <w:overflowPunct w:val="0"/>
        <w:autoSpaceDE/>
        <w:autoSpaceDN/>
        <w:adjustRightInd/>
        <w:spacing w:before="283" w:line="273" w:lineRule="exact"/>
        <w:ind w:left="720" w:right="72"/>
        <w:textAlignment w:val="baseline"/>
        <w:rPr>
          <w:rFonts w:ascii="Arial" w:hAnsi="Arial" w:cs="Arial"/>
          <w:spacing w:val="-1"/>
          <w:sz w:val="24"/>
          <w:szCs w:val="24"/>
        </w:rPr>
      </w:pPr>
      <w:r>
        <w:rPr>
          <w:rFonts w:ascii="Arial" w:hAnsi="Arial" w:cs="Arial"/>
          <w:spacing w:val="-1"/>
          <w:sz w:val="24"/>
          <w:szCs w:val="24"/>
        </w:rPr>
        <w:t>And in all cases:</w:t>
      </w:r>
    </w:p>
    <w:p w14:paraId="5707D2D5" w14:textId="26754448" w:rsidR="009C1403" w:rsidRDefault="00C6386D">
      <w:pPr>
        <w:kinsoku w:val="0"/>
        <w:overflowPunct w:val="0"/>
        <w:autoSpaceDE/>
        <w:autoSpaceDN/>
        <w:adjustRightInd/>
        <w:spacing w:before="258" w:line="280" w:lineRule="exact"/>
        <w:ind w:left="1560" w:right="72" w:hanging="851"/>
        <w:jc w:val="both"/>
        <w:textAlignment w:val="baseline"/>
        <w:rPr>
          <w:rFonts w:ascii="Arial" w:hAnsi="Arial" w:cs="Arial"/>
          <w:sz w:val="24"/>
          <w:szCs w:val="24"/>
        </w:rPr>
        <w:pPrChange w:id="2347" w:author="Tammy Meek (NESO)" w:date="2025-01-28T09:35:00Z" w16du:dateUtc="2025-01-28T09:35:00Z">
          <w:pPr>
            <w:kinsoku w:val="0"/>
            <w:overflowPunct w:val="0"/>
            <w:autoSpaceDE/>
            <w:autoSpaceDN/>
            <w:adjustRightInd/>
            <w:spacing w:before="258" w:line="280" w:lineRule="exact"/>
            <w:ind w:left="1008" w:right="72" w:hanging="1008"/>
            <w:jc w:val="both"/>
            <w:textAlignment w:val="baseline"/>
          </w:pPr>
        </w:pPrChange>
      </w:pPr>
      <w:r>
        <w:rPr>
          <w:rFonts w:ascii="Arial" w:hAnsi="Arial" w:cs="Arial"/>
          <w:sz w:val="24"/>
          <w:szCs w:val="24"/>
        </w:rPr>
        <w:t xml:space="preserve">7.15.4 </w:t>
      </w:r>
      <w:ins w:id="2348"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 xml:space="preserve">(or </w:t>
      </w:r>
      <w:r>
        <w:rPr>
          <w:rFonts w:ascii="Arial" w:hAnsi="Arial" w:cs="Arial"/>
          <w:i/>
          <w:iCs/>
          <w:sz w:val="24"/>
          <w:szCs w:val="24"/>
        </w:rPr>
        <w:t xml:space="preserve">several generating units sharing </w:t>
      </w:r>
      <w:r>
        <w:rPr>
          <w:rFonts w:ascii="Arial" w:hAnsi="Arial" w:cs="Arial"/>
          <w:sz w:val="24"/>
          <w:szCs w:val="24"/>
        </w:rPr>
        <w:t xml:space="preserve">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single reactive compensator or other reactive provider;</w:t>
      </w:r>
    </w:p>
    <w:p w14:paraId="62301D14" w14:textId="7733A00E" w:rsidR="009C1403" w:rsidRDefault="00C6386D">
      <w:pPr>
        <w:kinsoku w:val="0"/>
        <w:overflowPunct w:val="0"/>
        <w:autoSpaceDE/>
        <w:autoSpaceDN/>
        <w:adjustRightInd/>
        <w:spacing w:before="251" w:line="280" w:lineRule="exact"/>
        <w:ind w:left="1560" w:right="72" w:hanging="851"/>
        <w:jc w:val="both"/>
        <w:textAlignment w:val="baseline"/>
        <w:rPr>
          <w:rFonts w:ascii="Arial" w:hAnsi="Arial" w:cs="Arial"/>
          <w:sz w:val="24"/>
          <w:szCs w:val="24"/>
        </w:rPr>
        <w:pPrChange w:id="2349" w:author="Tammy Meek (NESO)" w:date="2025-01-28T09:35:00Z" w16du:dateUtc="2025-01-28T09:35:00Z">
          <w:pPr>
            <w:kinsoku w:val="0"/>
            <w:overflowPunct w:val="0"/>
            <w:autoSpaceDE/>
            <w:autoSpaceDN/>
            <w:adjustRightInd/>
            <w:spacing w:before="251" w:line="280" w:lineRule="exact"/>
            <w:ind w:left="1008" w:right="72" w:hanging="864"/>
            <w:jc w:val="both"/>
            <w:textAlignment w:val="baseline"/>
          </w:pPr>
        </w:pPrChange>
      </w:pPr>
      <w:r>
        <w:rPr>
          <w:rFonts w:ascii="Arial" w:hAnsi="Arial" w:cs="Arial"/>
          <w:sz w:val="24"/>
          <w:szCs w:val="24"/>
        </w:rPr>
        <w:t>7.15.5</w:t>
      </w:r>
      <w:del w:id="2350" w:author="Tammy Meek (NESO)" w:date="2025-01-27T14:37:00Z" w16du:dateUtc="2025-01-27T14:37:00Z">
        <w:r>
          <w:rPr>
            <w:rFonts w:ascii="Arial" w:hAnsi="Arial" w:cs="Arial"/>
            <w:sz w:val="24"/>
            <w:szCs w:val="24"/>
          </w:rPr>
          <w:delText xml:space="preserve"> </w:delText>
        </w:r>
      </w:del>
      <w:ins w:id="2351"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of a single </w:t>
      </w:r>
      <w:r>
        <w:rPr>
          <w:rFonts w:ascii="Arial" w:hAnsi="Arial" w:cs="Arial"/>
          <w:i/>
          <w:iCs/>
          <w:sz w:val="24"/>
          <w:szCs w:val="24"/>
        </w:rPr>
        <w:t xml:space="preserve">offshore transmission circuit </w:t>
      </w:r>
      <w:r>
        <w:rPr>
          <w:rFonts w:ascii="Arial" w:hAnsi="Arial" w:cs="Arial"/>
          <w:sz w:val="24"/>
          <w:szCs w:val="24"/>
        </w:rPr>
        <w:t xml:space="preserve">during a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offshore transmission circuit</w:t>
      </w:r>
      <w:r>
        <w:rPr>
          <w:rFonts w:ascii="Arial" w:hAnsi="Arial" w:cs="Arial"/>
          <w:sz w:val="24"/>
          <w:szCs w:val="24"/>
        </w:rPr>
        <w:t xml:space="preserve">; </w:t>
      </w:r>
      <w:r>
        <w:rPr>
          <w:rFonts w:ascii="Arial" w:hAnsi="Arial" w:cs="Arial"/>
          <w:i/>
          <w:iCs/>
          <w:sz w:val="24"/>
          <w:szCs w:val="24"/>
        </w:rPr>
        <w:t>generation circuit</w:t>
      </w:r>
      <w:r>
        <w:rPr>
          <w:rFonts w:ascii="Arial" w:hAnsi="Arial" w:cs="Arial"/>
          <w:sz w:val="24"/>
          <w:szCs w:val="24"/>
        </w:rPr>
        <w:t xml:space="preserve">, a </w:t>
      </w:r>
      <w:r>
        <w:rPr>
          <w:rFonts w:ascii="Arial" w:hAnsi="Arial" w:cs="Arial"/>
          <w:i/>
          <w:iCs/>
          <w:sz w:val="24"/>
          <w:szCs w:val="24"/>
        </w:rPr>
        <w:t xml:space="preserve">generating unit </w:t>
      </w:r>
      <w:r>
        <w:rPr>
          <w:rFonts w:ascii="Arial" w:hAnsi="Arial" w:cs="Arial"/>
          <w:sz w:val="24"/>
          <w:szCs w:val="24"/>
        </w:rPr>
        <w:t>(</w:t>
      </w:r>
      <w:r>
        <w:rPr>
          <w:rFonts w:ascii="Arial" w:hAnsi="Arial" w:cs="Arial"/>
          <w:i/>
          <w:iCs/>
          <w:sz w:val="24"/>
          <w:szCs w:val="24"/>
        </w:rPr>
        <w:t xml:space="preserve">or several generating units </w:t>
      </w:r>
      <w:r>
        <w:rPr>
          <w:rFonts w:ascii="Arial" w:hAnsi="Arial" w:cs="Arial"/>
          <w:sz w:val="24"/>
          <w:szCs w:val="24"/>
        </w:rPr>
        <w:t xml:space="preserve">sharing a common circuit breaker), a </w:t>
      </w:r>
      <w:r>
        <w:rPr>
          <w:rFonts w:ascii="Arial" w:hAnsi="Arial" w:cs="Arial"/>
          <w:i/>
          <w:iCs/>
          <w:sz w:val="24"/>
          <w:szCs w:val="24"/>
        </w:rPr>
        <w:t>power park module</w:t>
      </w:r>
      <w:r>
        <w:rPr>
          <w:rFonts w:ascii="Arial" w:hAnsi="Arial" w:cs="Arial"/>
          <w:sz w:val="24"/>
          <w:szCs w:val="24"/>
        </w:rPr>
        <w:t xml:space="preserve">, a </w:t>
      </w:r>
      <w:r>
        <w:rPr>
          <w:rFonts w:ascii="Arial" w:hAnsi="Arial" w:cs="Arial"/>
          <w:i/>
          <w:iCs/>
          <w:sz w:val="24"/>
          <w:szCs w:val="24"/>
        </w:rPr>
        <w:t>DC converter</w:t>
      </w:r>
      <w:r>
        <w:rPr>
          <w:rFonts w:ascii="Arial" w:hAnsi="Arial" w:cs="Arial"/>
          <w:sz w:val="24"/>
          <w:szCs w:val="24"/>
        </w:rPr>
        <w:t>, a reactive compensator or other reactive power provider;</w:t>
      </w:r>
    </w:p>
    <w:p w14:paraId="6AD87117" w14:textId="0B3B695B" w:rsidR="009C1403" w:rsidRDefault="00C6386D">
      <w:pPr>
        <w:kinsoku w:val="0"/>
        <w:overflowPunct w:val="0"/>
        <w:autoSpaceDE/>
        <w:autoSpaceDN/>
        <w:adjustRightInd/>
        <w:spacing w:before="556" w:line="274" w:lineRule="exact"/>
        <w:ind w:left="1560" w:right="72" w:hanging="851"/>
        <w:jc w:val="both"/>
        <w:textAlignment w:val="baseline"/>
        <w:rPr>
          <w:rFonts w:ascii="Arial" w:hAnsi="Arial" w:cs="Arial"/>
          <w:sz w:val="24"/>
          <w:szCs w:val="24"/>
        </w:rPr>
        <w:pPrChange w:id="2352" w:author="Tammy Meek (NESO)" w:date="2025-01-28T09:35:00Z" w16du:dateUtc="2025-01-28T09:35:00Z">
          <w:pPr>
            <w:kinsoku w:val="0"/>
            <w:overflowPunct w:val="0"/>
            <w:autoSpaceDE/>
            <w:autoSpaceDN/>
            <w:adjustRightInd/>
            <w:spacing w:before="556" w:line="274" w:lineRule="exact"/>
            <w:ind w:left="1440" w:right="72" w:hanging="720"/>
            <w:jc w:val="both"/>
            <w:textAlignment w:val="baseline"/>
          </w:pPr>
        </w:pPrChange>
      </w:pPr>
      <w:r>
        <w:rPr>
          <w:rFonts w:ascii="Arial" w:hAnsi="Arial" w:cs="Arial"/>
          <w:sz w:val="24"/>
          <w:szCs w:val="24"/>
        </w:rPr>
        <w:t xml:space="preserve">7.15.6 </w:t>
      </w:r>
      <w:ins w:id="2353" w:author="Tammy Meek (NESO)" w:date="2025-01-27T14:37:00Z" w16du:dateUtc="2025-01-27T14:37:00Z">
        <w:r w:rsidR="00E1129B">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fault outage </w:t>
      </w:r>
      <w:r>
        <w:rPr>
          <w:rFonts w:ascii="Arial" w:hAnsi="Arial" w:cs="Arial"/>
          <w:sz w:val="24"/>
          <w:szCs w:val="24"/>
        </w:rPr>
        <w:t xml:space="preserve">or a </w:t>
      </w:r>
      <w:r>
        <w:rPr>
          <w:rFonts w:ascii="Arial" w:hAnsi="Arial" w:cs="Arial"/>
          <w:i/>
          <w:iCs/>
          <w:sz w:val="24"/>
          <w:szCs w:val="24"/>
        </w:rPr>
        <w:t xml:space="preserve">planned outage </w:t>
      </w:r>
      <w:r>
        <w:rPr>
          <w:rFonts w:ascii="Arial" w:hAnsi="Arial" w:cs="Arial"/>
          <w:sz w:val="24"/>
          <w:szCs w:val="24"/>
        </w:rPr>
        <w:t xml:space="preserve">of a single section of </w:t>
      </w:r>
      <w:r>
        <w:rPr>
          <w:rFonts w:ascii="Arial" w:hAnsi="Arial" w:cs="Arial"/>
          <w:i/>
          <w:iCs/>
          <w:sz w:val="24"/>
          <w:szCs w:val="24"/>
        </w:rPr>
        <w:t xml:space="preserve">busbar </w:t>
      </w:r>
      <w:r>
        <w:rPr>
          <w:rFonts w:ascii="Arial" w:hAnsi="Arial" w:cs="Arial"/>
          <w:sz w:val="24"/>
          <w:szCs w:val="24"/>
        </w:rPr>
        <w:t>or mesh corner;</w:t>
      </w:r>
    </w:p>
    <w:p w14:paraId="0C775D9E" w14:textId="77777777" w:rsidR="009C1403" w:rsidRDefault="00C6386D">
      <w:pPr>
        <w:kinsoku w:val="0"/>
        <w:overflowPunct w:val="0"/>
        <w:autoSpaceDE/>
        <w:autoSpaceDN/>
        <w:adjustRightInd/>
        <w:spacing w:before="288" w:line="273" w:lineRule="exact"/>
        <w:ind w:left="720" w:right="72"/>
        <w:textAlignment w:val="baseline"/>
        <w:rPr>
          <w:rFonts w:ascii="Arial" w:hAnsi="Arial" w:cs="Arial"/>
          <w:spacing w:val="-1"/>
          <w:sz w:val="24"/>
          <w:szCs w:val="24"/>
        </w:rPr>
      </w:pPr>
      <w:r>
        <w:rPr>
          <w:rFonts w:ascii="Arial" w:hAnsi="Arial" w:cs="Arial"/>
          <w:spacing w:val="-1"/>
          <w:sz w:val="24"/>
          <w:szCs w:val="24"/>
        </w:rPr>
        <w:t>There shall not be any of the following:</w:t>
      </w:r>
    </w:p>
    <w:p w14:paraId="5A4F3D5B" w14:textId="2AB68E89" w:rsidR="009C1403" w:rsidRDefault="00C6386D">
      <w:pPr>
        <w:kinsoku w:val="0"/>
        <w:overflowPunct w:val="0"/>
        <w:autoSpaceDE/>
        <w:autoSpaceDN/>
        <w:adjustRightInd/>
        <w:spacing w:before="255" w:line="288" w:lineRule="exact"/>
        <w:ind w:left="1584" w:right="72" w:hanging="864"/>
        <w:jc w:val="both"/>
        <w:textAlignment w:val="baseline"/>
        <w:rPr>
          <w:rFonts w:ascii="Arial" w:hAnsi="Arial" w:cs="Arial"/>
          <w:sz w:val="24"/>
          <w:szCs w:val="24"/>
        </w:rPr>
      </w:pPr>
      <w:r>
        <w:rPr>
          <w:rFonts w:ascii="Arial" w:hAnsi="Arial" w:cs="Arial"/>
          <w:sz w:val="24"/>
          <w:szCs w:val="24"/>
        </w:rPr>
        <w:t xml:space="preserve">7.15.7 </w:t>
      </w:r>
      <w:ins w:id="2354" w:author="Tammy Meek (NESO)" w:date="2025-01-27T14:37:00Z" w16du:dateUtc="2025-01-27T14:37:00Z">
        <w:r w:rsidR="00344A6C">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except as permitted by the demand connection criteria detailed in Section 8;</w:t>
      </w:r>
    </w:p>
    <w:p w14:paraId="2CF1A66C" w14:textId="0B578FB4" w:rsidR="009C1403" w:rsidRDefault="00C6386D">
      <w:pPr>
        <w:kinsoku w:val="0"/>
        <w:overflowPunct w:val="0"/>
        <w:autoSpaceDE/>
        <w:autoSpaceDN/>
        <w:adjustRightInd/>
        <w:spacing w:before="268" w:line="280" w:lineRule="exact"/>
        <w:ind w:left="720" w:right="72"/>
        <w:textAlignment w:val="baseline"/>
        <w:rPr>
          <w:rFonts w:ascii="Arial" w:hAnsi="Arial" w:cs="Arial"/>
          <w:spacing w:val="1"/>
          <w:sz w:val="24"/>
          <w:szCs w:val="24"/>
        </w:rPr>
      </w:pPr>
      <w:r>
        <w:rPr>
          <w:rFonts w:ascii="Arial" w:hAnsi="Arial" w:cs="Arial"/>
          <w:spacing w:val="1"/>
          <w:sz w:val="24"/>
          <w:szCs w:val="24"/>
        </w:rPr>
        <w:t xml:space="preserve">7.15.8 </w:t>
      </w:r>
      <w:ins w:id="2355" w:author="Tammy Meek (NESO)" w:date="2025-01-27T14:37:00Z" w16du:dateUtc="2025-01-27T14:37:00Z">
        <w:r w:rsidR="007B166B">
          <w:rPr>
            <w:rFonts w:ascii="Arial" w:hAnsi="Arial" w:cs="Arial"/>
            <w:spacing w:val="1"/>
            <w:sz w:val="24"/>
            <w:szCs w:val="24"/>
          </w:rPr>
          <w:t xml:space="preserve"> </w:t>
        </w:r>
      </w:ins>
      <w:r>
        <w:rPr>
          <w:rFonts w:ascii="Arial" w:hAnsi="Arial" w:cs="Arial"/>
          <w:i/>
          <w:iCs/>
          <w:spacing w:val="1"/>
          <w:sz w:val="24"/>
          <w:szCs w:val="24"/>
        </w:rPr>
        <w:t xml:space="preserve">unacceptable overloading </w:t>
      </w:r>
      <w:r>
        <w:rPr>
          <w:rFonts w:ascii="Arial" w:hAnsi="Arial" w:cs="Arial"/>
          <w:spacing w:val="1"/>
          <w:sz w:val="24"/>
          <w:szCs w:val="24"/>
        </w:rPr>
        <w:t xml:space="preserve">of any </w:t>
      </w:r>
      <w:r>
        <w:rPr>
          <w:rFonts w:ascii="Arial" w:hAnsi="Arial" w:cs="Arial"/>
          <w:i/>
          <w:iCs/>
          <w:spacing w:val="1"/>
          <w:sz w:val="24"/>
          <w:szCs w:val="24"/>
        </w:rPr>
        <w:t>primary transmission equipment</w:t>
      </w:r>
      <w:r>
        <w:rPr>
          <w:rFonts w:ascii="Arial" w:hAnsi="Arial" w:cs="Arial"/>
          <w:spacing w:val="1"/>
          <w:sz w:val="24"/>
          <w:szCs w:val="24"/>
        </w:rPr>
        <w:t>;</w:t>
      </w:r>
    </w:p>
    <w:p w14:paraId="4D8A5952" w14:textId="4E667111" w:rsidR="009C1403" w:rsidRDefault="00C6386D">
      <w:pPr>
        <w:kinsoku w:val="0"/>
        <w:overflowPunct w:val="0"/>
        <w:autoSpaceDE/>
        <w:autoSpaceDN/>
        <w:adjustRightInd/>
        <w:spacing w:before="289" w:line="273" w:lineRule="exact"/>
        <w:ind w:left="1584" w:right="72" w:hanging="864"/>
        <w:jc w:val="both"/>
        <w:textAlignment w:val="baseline"/>
        <w:rPr>
          <w:rFonts w:ascii="Arial" w:hAnsi="Arial" w:cs="Arial"/>
          <w:sz w:val="24"/>
          <w:szCs w:val="24"/>
        </w:rPr>
      </w:pPr>
      <w:r>
        <w:rPr>
          <w:rFonts w:ascii="Arial" w:hAnsi="Arial" w:cs="Arial"/>
          <w:sz w:val="24"/>
          <w:szCs w:val="24"/>
        </w:rPr>
        <w:t xml:space="preserve">7.15.9 </w:t>
      </w:r>
      <w:ins w:id="2356" w:author="Tammy Meek (NESO)" w:date="2025-01-27T14:37:00Z" w16du:dateUtc="2025-01-27T14:37:00Z">
        <w:r>
          <w:rPr>
            <w:rFonts w:ascii="Arial" w:hAnsi="Arial" w:cs="Arial"/>
            <w:sz w:val="24"/>
            <w:szCs w:val="24"/>
          </w:rPr>
          <w:t xml:space="preserve"> </w:t>
        </w:r>
      </w:ins>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w:t>
      </w:r>
    </w:p>
    <w:p w14:paraId="4F9181B2" w14:textId="77777777" w:rsidR="009C1403" w:rsidRDefault="00C6386D">
      <w:pPr>
        <w:kinsoku w:val="0"/>
        <w:overflowPunct w:val="0"/>
        <w:autoSpaceDE/>
        <w:autoSpaceDN/>
        <w:adjustRightInd/>
        <w:spacing w:before="263" w:line="280" w:lineRule="exact"/>
        <w:ind w:left="720" w:right="72"/>
        <w:textAlignment w:val="baseline"/>
        <w:rPr>
          <w:rFonts w:ascii="Arial" w:hAnsi="Arial" w:cs="Arial"/>
          <w:i/>
          <w:iCs/>
          <w:sz w:val="24"/>
          <w:szCs w:val="24"/>
        </w:rPr>
      </w:pPr>
      <w:r>
        <w:rPr>
          <w:rFonts w:ascii="Arial" w:hAnsi="Arial" w:cs="Arial"/>
          <w:sz w:val="24"/>
          <w:szCs w:val="24"/>
        </w:rPr>
        <w:t xml:space="preserve">7.15.10 </w:t>
      </w:r>
      <w:r>
        <w:rPr>
          <w:rFonts w:ascii="Arial" w:hAnsi="Arial" w:cs="Arial"/>
          <w:i/>
          <w:iCs/>
          <w:sz w:val="24"/>
          <w:szCs w:val="24"/>
        </w:rPr>
        <w:t>system instability; or</w:t>
      </w:r>
    </w:p>
    <w:p w14:paraId="1C295A84" w14:textId="77777777" w:rsidR="009C1403" w:rsidRDefault="00C6386D">
      <w:pPr>
        <w:kinsoku w:val="0"/>
        <w:overflowPunct w:val="0"/>
        <w:autoSpaceDE/>
        <w:autoSpaceDN/>
        <w:adjustRightInd/>
        <w:spacing w:before="281" w:line="280" w:lineRule="exact"/>
        <w:ind w:left="720" w:right="72"/>
        <w:textAlignment w:val="baseline"/>
        <w:rPr>
          <w:rFonts w:ascii="Arial" w:hAnsi="Arial" w:cs="Arial"/>
          <w:i/>
          <w:iCs/>
          <w:sz w:val="21"/>
          <w:szCs w:val="21"/>
        </w:rPr>
      </w:pPr>
      <w:r>
        <w:rPr>
          <w:rFonts w:ascii="Arial" w:hAnsi="Arial" w:cs="Arial"/>
          <w:sz w:val="24"/>
          <w:szCs w:val="24"/>
        </w:rPr>
        <w:t xml:space="preserve">7.15.11 </w:t>
      </w:r>
      <w:r>
        <w:rPr>
          <w:rFonts w:ascii="Arial" w:hAnsi="Arial" w:cs="Arial"/>
          <w:i/>
          <w:iCs/>
          <w:sz w:val="24"/>
          <w:szCs w:val="24"/>
        </w:rPr>
        <w:t>Unacceptable Sub-Synchronous Oscillations</w:t>
      </w:r>
      <w:r>
        <w:rPr>
          <w:rFonts w:ascii="Arial" w:hAnsi="Arial" w:cs="Arial"/>
          <w:i/>
          <w:iCs/>
          <w:sz w:val="21"/>
          <w:szCs w:val="21"/>
        </w:rPr>
        <w:t>.</w:t>
      </w:r>
    </w:p>
    <w:p w14:paraId="79822D0D" w14:textId="49FC9AB0" w:rsidR="009C1403" w:rsidRDefault="00C6386D">
      <w:pPr>
        <w:kinsoku w:val="0"/>
        <w:overflowPunct w:val="0"/>
        <w:autoSpaceDE/>
        <w:autoSpaceDN/>
        <w:adjustRightInd/>
        <w:spacing w:before="268" w:line="276" w:lineRule="exact"/>
        <w:ind w:left="720" w:right="72" w:hanging="720"/>
        <w:jc w:val="both"/>
        <w:textAlignment w:val="baseline"/>
        <w:rPr>
          <w:rFonts w:ascii="Arial" w:hAnsi="Arial" w:cs="Arial"/>
          <w:sz w:val="24"/>
          <w:szCs w:val="24"/>
        </w:rPr>
      </w:pPr>
      <w:r>
        <w:rPr>
          <w:rFonts w:ascii="Arial" w:hAnsi="Arial" w:cs="Arial"/>
          <w:sz w:val="24"/>
          <w:szCs w:val="24"/>
        </w:rPr>
        <w:t xml:space="preserve">7.16 </w:t>
      </w:r>
      <w:ins w:id="2357" w:author="Tammy Meek (NESO)" w:date="2025-01-27T14:37:00Z" w16du:dateUtc="2025-01-27T14:37:00Z">
        <w:r w:rsidR="007B166B">
          <w:rPr>
            <w:rFonts w:ascii="Arial" w:hAnsi="Arial" w:cs="Arial"/>
            <w:sz w:val="24"/>
            <w:szCs w:val="24"/>
          </w:rPr>
          <w:tab/>
        </w:r>
      </w:ins>
      <w:r>
        <w:rPr>
          <w:rFonts w:ascii="Arial" w:hAnsi="Arial" w:cs="Arial"/>
          <w:sz w:val="24"/>
          <w:szCs w:val="24"/>
        </w:rPr>
        <w:t>Under planned outage conditions it shall be assumed that the planned outage specified in paragraphs 7.15.5 reasonably forms part of the typical outage pattern referred to in paragraph 7.13.3 rather than in addition to the typical outage pattern.</w:t>
      </w:r>
    </w:p>
    <w:p w14:paraId="12074748" w14:textId="77777777" w:rsidR="009C1403" w:rsidRDefault="00C6386D">
      <w:pPr>
        <w:kinsoku w:val="0"/>
        <w:overflowPunct w:val="0"/>
        <w:autoSpaceDE/>
        <w:autoSpaceDN/>
        <w:adjustRightInd/>
        <w:spacing w:before="286" w:line="282" w:lineRule="exact"/>
        <w:ind w:right="72"/>
        <w:textAlignment w:val="baseline"/>
        <w:rPr>
          <w:rFonts w:ascii="Arial" w:hAnsi="Arial" w:cs="Arial"/>
          <w:i/>
          <w:iCs/>
          <w:sz w:val="24"/>
          <w:szCs w:val="24"/>
          <w:u w:val="single"/>
        </w:rPr>
      </w:pPr>
      <w:r>
        <w:rPr>
          <w:rFonts w:ascii="Arial" w:hAnsi="Arial" w:cs="Arial"/>
          <w:sz w:val="24"/>
          <w:szCs w:val="24"/>
          <w:u w:val="single"/>
        </w:rPr>
        <w:t xml:space="preserve">Post-fault criteria </w:t>
      </w:r>
      <w:r>
        <w:rPr>
          <w:rFonts w:ascii="Arial" w:hAnsi="Arial" w:cs="Arial"/>
          <w:sz w:val="26"/>
          <w:szCs w:val="26"/>
          <w:u w:val="single"/>
        </w:rPr>
        <w:t xml:space="preserve">– </w:t>
      </w:r>
      <w:r>
        <w:rPr>
          <w:rFonts w:ascii="Arial" w:hAnsi="Arial" w:cs="Arial"/>
          <w:sz w:val="24"/>
          <w:szCs w:val="24"/>
          <w:u w:val="single"/>
        </w:rPr>
        <w:t xml:space="preserve">background conditions with a </w:t>
      </w:r>
      <w:r>
        <w:rPr>
          <w:rFonts w:ascii="Arial" w:hAnsi="Arial" w:cs="Arial"/>
          <w:i/>
          <w:iCs/>
          <w:sz w:val="24"/>
          <w:szCs w:val="24"/>
          <w:u w:val="single"/>
        </w:rPr>
        <w:t>local system outage</w:t>
      </w:r>
    </w:p>
    <w:p w14:paraId="3C465CDD" w14:textId="0B18590E" w:rsidR="009C1403" w:rsidRDefault="00C6386D">
      <w:pPr>
        <w:kinsoku w:val="0"/>
        <w:overflowPunct w:val="0"/>
        <w:autoSpaceDE/>
        <w:autoSpaceDN/>
        <w:adjustRightInd/>
        <w:spacing w:before="370" w:line="280" w:lineRule="exact"/>
        <w:ind w:left="720" w:right="72" w:hanging="720"/>
        <w:jc w:val="both"/>
        <w:textAlignment w:val="baseline"/>
        <w:rPr>
          <w:rFonts w:ascii="Arial" w:hAnsi="Arial" w:cs="Arial"/>
          <w:spacing w:val="-3"/>
          <w:sz w:val="24"/>
          <w:szCs w:val="24"/>
        </w:rPr>
      </w:pPr>
      <w:r>
        <w:rPr>
          <w:rFonts w:ascii="Arial" w:hAnsi="Arial" w:cs="Arial"/>
          <w:spacing w:val="-3"/>
          <w:sz w:val="24"/>
          <w:szCs w:val="24"/>
        </w:rPr>
        <w:t xml:space="preserve">7.17 </w:t>
      </w:r>
      <w:ins w:id="2358" w:author="Tammy Meek (NESO)" w:date="2025-01-27T14:38:00Z" w16du:dateUtc="2025-01-27T14:38:00Z">
        <w:r w:rsidR="00151995">
          <w:rPr>
            <w:rFonts w:ascii="Arial" w:hAnsi="Arial" w:cs="Arial"/>
            <w:spacing w:val="-3"/>
            <w:sz w:val="24"/>
            <w:szCs w:val="24"/>
          </w:rPr>
          <w:tab/>
        </w:r>
      </w:ins>
      <w:r>
        <w:rPr>
          <w:rFonts w:ascii="Arial" w:hAnsi="Arial" w:cs="Arial"/>
          <w:spacing w:val="-3"/>
          <w:sz w:val="24"/>
          <w:szCs w:val="24"/>
        </w:rPr>
        <w:t xml:space="preserve">The </w:t>
      </w:r>
      <w:r>
        <w:rPr>
          <w:rFonts w:ascii="Arial" w:hAnsi="Arial" w:cs="Arial"/>
          <w:i/>
          <w:iCs/>
          <w:spacing w:val="-3"/>
          <w:sz w:val="24"/>
          <w:szCs w:val="24"/>
        </w:rPr>
        <w:t xml:space="preserve">transmission capacity </w:t>
      </w:r>
      <w:r>
        <w:rPr>
          <w:rFonts w:ascii="Arial" w:hAnsi="Arial" w:cs="Arial"/>
          <w:spacing w:val="-3"/>
          <w:sz w:val="24"/>
          <w:szCs w:val="24"/>
        </w:rPr>
        <w:t xml:space="preserve">of the </w:t>
      </w:r>
      <w:r>
        <w:rPr>
          <w:rFonts w:ascii="Arial" w:hAnsi="Arial" w:cs="Arial"/>
          <w:i/>
          <w:iCs/>
          <w:spacing w:val="-3"/>
          <w:sz w:val="24"/>
          <w:szCs w:val="24"/>
        </w:rPr>
        <w:t xml:space="preserve">offshore transmission circuits </w:t>
      </w:r>
      <w:r>
        <w:rPr>
          <w:rFonts w:ascii="Arial" w:hAnsi="Arial" w:cs="Arial"/>
          <w:spacing w:val="-3"/>
          <w:sz w:val="24"/>
          <w:szCs w:val="24"/>
        </w:rPr>
        <w:t xml:space="preserve">for the connection of one or more </w:t>
      </w:r>
      <w:r>
        <w:rPr>
          <w:rFonts w:ascii="Arial" w:hAnsi="Arial" w:cs="Arial"/>
          <w:i/>
          <w:iCs/>
          <w:spacing w:val="-3"/>
          <w:sz w:val="24"/>
          <w:szCs w:val="24"/>
        </w:rPr>
        <w:t xml:space="preserve">offshore power stations </w:t>
      </w:r>
      <w:r>
        <w:rPr>
          <w:rFonts w:ascii="Arial" w:hAnsi="Arial" w:cs="Arial"/>
          <w:spacing w:val="-3"/>
          <w:sz w:val="24"/>
          <w:szCs w:val="24"/>
        </w:rPr>
        <w:t xml:space="preserve">to an </w:t>
      </w:r>
      <w:r>
        <w:rPr>
          <w:rFonts w:ascii="Arial" w:hAnsi="Arial" w:cs="Arial"/>
          <w:i/>
          <w:iCs/>
          <w:spacing w:val="-3"/>
          <w:sz w:val="24"/>
          <w:szCs w:val="24"/>
        </w:rPr>
        <w:t xml:space="preserve">offshore transmission system </w:t>
      </w:r>
      <w:r>
        <w:rPr>
          <w:rFonts w:ascii="Arial" w:hAnsi="Arial" w:cs="Arial"/>
          <w:spacing w:val="-3"/>
          <w:sz w:val="24"/>
          <w:szCs w:val="24"/>
        </w:rPr>
        <w:t xml:space="preserve">shall also be planned such that, for the background conditions described in paragraph 7.13 with a </w:t>
      </w:r>
      <w:r>
        <w:rPr>
          <w:rFonts w:ascii="Arial" w:hAnsi="Arial" w:cs="Arial"/>
          <w:i/>
          <w:iCs/>
          <w:spacing w:val="-3"/>
          <w:sz w:val="24"/>
          <w:szCs w:val="24"/>
        </w:rPr>
        <w:t>local system outage</w:t>
      </w:r>
      <w:r>
        <w:rPr>
          <w:rFonts w:ascii="Arial" w:hAnsi="Arial" w:cs="Arial"/>
          <w:spacing w:val="-3"/>
          <w:sz w:val="24"/>
          <w:szCs w:val="24"/>
        </w:rPr>
        <w:t>, the operational security criteria set out in Section 9 can be met.</w:t>
      </w:r>
    </w:p>
    <w:p w14:paraId="72655D9A" w14:textId="56E6DE22" w:rsidR="009C1403" w:rsidRDefault="00C6386D">
      <w:pPr>
        <w:kinsoku w:val="0"/>
        <w:overflowPunct w:val="0"/>
        <w:autoSpaceDE/>
        <w:autoSpaceDN/>
        <w:adjustRightInd/>
        <w:spacing w:before="268" w:line="280" w:lineRule="exact"/>
        <w:ind w:left="720" w:right="72" w:hanging="720"/>
        <w:jc w:val="both"/>
        <w:textAlignment w:val="baseline"/>
        <w:rPr>
          <w:rFonts w:ascii="Arial" w:hAnsi="Arial" w:cs="Arial"/>
          <w:spacing w:val="-2"/>
          <w:sz w:val="24"/>
          <w:szCs w:val="24"/>
        </w:rPr>
      </w:pPr>
      <w:r>
        <w:rPr>
          <w:rFonts w:ascii="Arial" w:hAnsi="Arial" w:cs="Arial"/>
          <w:spacing w:val="-2"/>
          <w:sz w:val="24"/>
          <w:szCs w:val="24"/>
        </w:rPr>
        <w:t xml:space="preserve">7.18 </w:t>
      </w:r>
      <w:ins w:id="2359" w:author="Tammy Meek (NESO)" w:date="2025-01-27T14:38:00Z" w16du:dateUtc="2025-01-27T14:38:00Z">
        <w:r w:rsidR="00151995">
          <w:rPr>
            <w:rFonts w:ascii="Arial" w:hAnsi="Arial" w:cs="Arial"/>
            <w:spacing w:val="-2"/>
            <w:sz w:val="24"/>
            <w:szCs w:val="24"/>
          </w:rPr>
          <w:tab/>
        </w:r>
      </w:ins>
      <w:r>
        <w:rPr>
          <w:rFonts w:ascii="Arial" w:hAnsi="Arial" w:cs="Arial"/>
          <w:spacing w:val="-2"/>
          <w:sz w:val="24"/>
          <w:szCs w:val="24"/>
        </w:rPr>
        <w:t xml:space="preserve">Where necessary to satisfy the criteria set out in paragraph 7.17, investment should be made in </w:t>
      </w:r>
      <w:r>
        <w:rPr>
          <w:rFonts w:ascii="Arial" w:hAnsi="Arial" w:cs="Arial"/>
          <w:i/>
          <w:iCs/>
          <w:spacing w:val="-2"/>
          <w:sz w:val="24"/>
          <w:szCs w:val="24"/>
        </w:rPr>
        <w:t xml:space="preserve">transmission capacity </w:t>
      </w:r>
      <w:r>
        <w:rPr>
          <w:rFonts w:ascii="Arial" w:hAnsi="Arial" w:cs="Arial"/>
          <w:spacing w:val="-2"/>
          <w:sz w:val="24"/>
          <w:szCs w:val="24"/>
        </w:rPr>
        <w:t>except where operational measures suffice to meet the criteria in paragraph 7.17 provided that maintenance access</w:t>
      </w:r>
    </w:p>
    <w:p w14:paraId="35C4DC8D" w14:textId="77777777" w:rsidR="009C1403" w:rsidRDefault="009C1403">
      <w:pPr>
        <w:widowControl/>
        <w:rPr>
          <w:sz w:val="24"/>
          <w:szCs w:val="24"/>
        </w:rPr>
        <w:sectPr w:rsidR="009C1403">
          <w:headerReference w:type="default" r:id="rId58"/>
          <w:pgSz w:w="11904" w:h="16834"/>
          <w:pgMar w:top="1420" w:right="1382" w:bottom="508" w:left="1402" w:header="720" w:footer="720" w:gutter="0"/>
          <w:cols w:space="720"/>
          <w:noEndnote/>
        </w:sectPr>
      </w:pPr>
    </w:p>
    <w:p w14:paraId="5C4DCD96" w14:textId="2FB3E43D" w:rsidR="009C1403" w:rsidRDefault="00C6386D">
      <w:pPr>
        <w:kinsoku w:val="0"/>
        <w:overflowPunct w:val="0"/>
        <w:autoSpaceDE/>
        <w:autoSpaceDN/>
        <w:adjustRightInd/>
        <w:spacing w:before="10" w:line="275" w:lineRule="exact"/>
        <w:ind w:left="648" w:right="72"/>
        <w:jc w:val="both"/>
        <w:textAlignment w:val="baseline"/>
        <w:rPr>
          <w:rFonts w:ascii="Arial" w:hAnsi="Arial" w:cs="Arial"/>
          <w:sz w:val="24"/>
          <w:szCs w:val="24"/>
        </w:rPr>
      </w:pPr>
      <w:r>
        <w:rPr>
          <w:rFonts w:ascii="Arial" w:hAnsi="Arial" w:cs="Arial"/>
          <w:sz w:val="24"/>
          <w:szCs w:val="24"/>
        </w:rPr>
        <w:t xml:space="preserve">for each </w:t>
      </w:r>
      <w:r>
        <w:rPr>
          <w:rFonts w:ascii="Arial" w:hAnsi="Arial" w:cs="Arial"/>
          <w:i/>
          <w:iCs/>
          <w:sz w:val="24"/>
          <w:szCs w:val="24"/>
        </w:rPr>
        <w:t xml:space="preserve">offshore transmission circuit </w:t>
      </w:r>
      <w:r>
        <w:rPr>
          <w:rFonts w:ascii="Arial" w:hAnsi="Arial" w:cs="Arial"/>
          <w:sz w:val="24"/>
          <w:szCs w:val="24"/>
        </w:rPr>
        <w:t xml:space="preserve">can be achieved and provided that such measures are economically justified. The operational measures to be considered include rearrangement of transmission outages and appropriate reselection of </w:t>
      </w:r>
      <w:r>
        <w:rPr>
          <w:rFonts w:ascii="Arial" w:hAnsi="Arial" w:cs="Arial"/>
          <w:i/>
          <w:iCs/>
          <w:sz w:val="24"/>
          <w:szCs w:val="24"/>
        </w:rPr>
        <w:t xml:space="preserve">generating units </w:t>
      </w:r>
      <w:r>
        <w:rPr>
          <w:rFonts w:ascii="Arial" w:hAnsi="Arial" w:cs="Arial"/>
          <w:sz w:val="24"/>
          <w:szCs w:val="24"/>
        </w:rPr>
        <w:t xml:space="preserve">from those expected to be available, for example through </w:t>
      </w:r>
      <w:r>
        <w:rPr>
          <w:rFonts w:ascii="Arial" w:hAnsi="Arial" w:cs="Arial"/>
          <w:i/>
          <w:iCs/>
          <w:sz w:val="24"/>
          <w:szCs w:val="24"/>
        </w:rPr>
        <w:t>balancing services</w:t>
      </w:r>
      <w:r>
        <w:rPr>
          <w:rFonts w:ascii="Arial" w:hAnsi="Arial" w:cs="Arial"/>
          <w:sz w:val="24"/>
          <w:szCs w:val="24"/>
        </w:rPr>
        <w:t>. Guidance on economic justification is given in Appendix G.</w:t>
      </w:r>
    </w:p>
    <w:p w14:paraId="2FD4CE75" w14:textId="77777777" w:rsidR="009C1403" w:rsidRDefault="00C6386D">
      <w:pPr>
        <w:kinsoku w:val="0"/>
        <w:overflowPunct w:val="0"/>
        <w:autoSpaceDE/>
        <w:autoSpaceDN/>
        <w:adjustRightInd/>
        <w:spacing w:before="415" w:line="280" w:lineRule="exact"/>
        <w:ind w:right="72"/>
        <w:textAlignment w:val="baseline"/>
        <w:rPr>
          <w:rFonts w:ascii="Arial" w:hAnsi="Arial" w:cs="Arial"/>
          <w:b/>
          <w:bCs/>
          <w:spacing w:val="-1"/>
          <w:sz w:val="24"/>
          <w:szCs w:val="24"/>
        </w:rPr>
      </w:pPr>
      <w:r>
        <w:rPr>
          <w:rFonts w:ascii="Arial" w:hAnsi="Arial" w:cs="Arial"/>
          <w:b/>
          <w:bCs/>
          <w:spacing w:val="-1"/>
          <w:sz w:val="24"/>
          <w:szCs w:val="24"/>
        </w:rPr>
        <w:t>Switching Arrangements</w:t>
      </w:r>
    </w:p>
    <w:p w14:paraId="1201259D" w14:textId="4B64F784" w:rsidR="009C1403" w:rsidRDefault="00C6386D">
      <w:pPr>
        <w:kinsoku w:val="0"/>
        <w:overflowPunct w:val="0"/>
        <w:autoSpaceDE/>
        <w:autoSpaceDN/>
        <w:adjustRightInd/>
        <w:spacing w:before="159" w:line="275" w:lineRule="exact"/>
        <w:ind w:left="648" w:right="72" w:hanging="648"/>
        <w:jc w:val="both"/>
        <w:textAlignment w:val="baseline"/>
        <w:rPr>
          <w:rFonts w:ascii="Arial" w:hAnsi="Arial" w:cs="Arial"/>
          <w:spacing w:val="-1"/>
          <w:sz w:val="24"/>
          <w:szCs w:val="24"/>
        </w:rPr>
      </w:pPr>
      <w:r>
        <w:rPr>
          <w:rFonts w:ascii="Arial" w:hAnsi="Arial" w:cs="Arial"/>
          <w:spacing w:val="-1"/>
          <w:sz w:val="24"/>
          <w:szCs w:val="24"/>
        </w:rPr>
        <w:t xml:space="preserve">7.19 </w:t>
      </w:r>
      <w:ins w:id="2370" w:author="Tammy Meek (NESO)" w:date="2025-01-27T14:39:00Z" w16du:dateUtc="2025-01-27T14:39:00Z">
        <w:r w:rsidR="00151995">
          <w:rPr>
            <w:rFonts w:ascii="Arial" w:hAnsi="Arial" w:cs="Arial"/>
            <w:spacing w:val="-1"/>
            <w:sz w:val="24"/>
            <w:szCs w:val="24"/>
          </w:rPr>
          <w:tab/>
        </w:r>
      </w:ins>
      <w:r>
        <w:rPr>
          <w:rFonts w:ascii="Arial" w:hAnsi="Arial" w:cs="Arial"/>
          <w:spacing w:val="-1"/>
          <w:sz w:val="24"/>
          <w:szCs w:val="24"/>
        </w:rPr>
        <w:t xml:space="preserve">Guidance on </w:t>
      </w:r>
      <w:r>
        <w:rPr>
          <w:rFonts w:ascii="Arial" w:hAnsi="Arial" w:cs="Arial"/>
          <w:i/>
          <w:iCs/>
          <w:spacing w:val="-1"/>
          <w:sz w:val="24"/>
          <w:szCs w:val="24"/>
        </w:rPr>
        <w:t xml:space="preserve">offshore </w:t>
      </w:r>
      <w:r>
        <w:rPr>
          <w:rFonts w:ascii="Arial" w:hAnsi="Arial" w:cs="Arial"/>
          <w:spacing w:val="-1"/>
          <w:sz w:val="24"/>
          <w:szCs w:val="24"/>
        </w:rPr>
        <w:t>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10CB9F9" w14:textId="77777777" w:rsidR="009C1403" w:rsidRDefault="00C6386D">
      <w:pPr>
        <w:kinsoku w:val="0"/>
        <w:overflowPunct w:val="0"/>
        <w:autoSpaceDE/>
        <w:autoSpaceDN/>
        <w:adjustRightInd/>
        <w:spacing w:before="414" w:line="280" w:lineRule="exact"/>
        <w:ind w:right="72"/>
        <w:textAlignment w:val="baseline"/>
        <w:rPr>
          <w:rFonts w:ascii="Arial" w:hAnsi="Arial" w:cs="Arial"/>
          <w:b/>
          <w:bCs/>
          <w:sz w:val="24"/>
          <w:szCs w:val="24"/>
        </w:rPr>
      </w:pPr>
      <w:r>
        <w:rPr>
          <w:rFonts w:ascii="Arial" w:hAnsi="Arial" w:cs="Arial"/>
          <w:b/>
          <w:bCs/>
          <w:sz w:val="24"/>
          <w:szCs w:val="24"/>
        </w:rPr>
        <w:t>Variations to Connection Designs</w:t>
      </w:r>
    </w:p>
    <w:p w14:paraId="7047594D" w14:textId="1960E821" w:rsidR="009C1403" w:rsidRDefault="00C6386D">
      <w:pPr>
        <w:kinsoku w:val="0"/>
        <w:overflowPunct w:val="0"/>
        <w:autoSpaceDE/>
        <w:autoSpaceDN/>
        <w:adjustRightInd/>
        <w:spacing w:before="173"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7.20 </w:t>
      </w:r>
      <w:ins w:id="2371" w:author="Tammy Meek (NESO)" w:date="2025-01-27T14:39:00Z" w16du:dateUtc="2025-01-27T14:39:00Z">
        <w:r w:rsidR="00151995">
          <w:rPr>
            <w:rFonts w:ascii="Arial" w:hAnsi="Arial" w:cs="Arial"/>
            <w:sz w:val="24"/>
            <w:szCs w:val="24"/>
          </w:rPr>
          <w:tab/>
        </w:r>
      </w:ins>
      <w:r>
        <w:rPr>
          <w:rFonts w:ascii="Arial" w:hAnsi="Arial" w:cs="Arial"/>
          <w:sz w:val="24"/>
          <w:szCs w:val="24"/>
        </w:rPr>
        <w:t xml:space="preserve">Variations, arising from a generation customer’s request, to the generation connection design necessary to meet the requirements of paragraphs 7.6 to 7.18 shall also satisfy the requirements of this Standard provided that the varied design satisfies the conditions set out in paragraphs 7.21.1 to 7.21.3. For example, such a generation connection design variation may be used to take account of the particular characteristics of an </w:t>
      </w:r>
      <w:r>
        <w:rPr>
          <w:rFonts w:ascii="Arial" w:hAnsi="Arial" w:cs="Arial"/>
          <w:i/>
          <w:iCs/>
          <w:sz w:val="24"/>
          <w:szCs w:val="24"/>
        </w:rPr>
        <w:t>offshore power station</w:t>
      </w:r>
      <w:r>
        <w:rPr>
          <w:rFonts w:ascii="Arial" w:hAnsi="Arial" w:cs="Arial"/>
          <w:sz w:val="24"/>
          <w:szCs w:val="24"/>
        </w:rPr>
        <w:t>.</w:t>
      </w:r>
    </w:p>
    <w:p w14:paraId="7C39C2A0" w14:textId="1B0904D6" w:rsidR="009C1403" w:rsidRDefault="00C6386D">
      <w:pPr>
        <w:kinsoku w:val="0"/>
        <w:overflowPunct w:val="0"/>
        <w:autoSpaceDE/>
        <w:autoSpaceDN/>
        <w:adjustRightInd/>
        <w:spacing w:before="277" w:line="275" w:lineRule="exact"/>
        <w:ind w:left="648" w:right="72" w:hanging="648"/>
        <w:jc w:val="both"/>
        <w:textAlignment w:val="baseline"/>
        <w:rPr>
          <w:rFonts w:ascii="Arial" w:hAnsi="Arial" w:cs="Arial"/>
          <w:sz w:val="24"/>
          <w:szCs w:val="24"/>
        </w:rPr>
      </w:pPr>
      <w:r>
        <w:rPr>
          <w:rFonts w:ascii="Arial" w:hAnsi="Arial" w:cs="Arial"/>
          <w:sz w:val="24"/>
          <w:szCs w:val="24"/>
        </w:rPr>
        <w:t xml:space="preserve">7.21 </w:t>
      </w:r>
      <w:ins w:id="2372" w:author="Tammy Meek (NESO)" w:date="2025-01-27T14:39:00Z" w16du:dateUtc="2025-01-27T14:39:00Z">
        <w:r w:rsidR="00151995">
          <w:rPr>
            <w:rFonts w:ascii="Arial" w:hAnsi="Arial" w:cs="Arial"/>
            <w:sz w:val="24"/>
            <w:szCs w:val="24"/>
          </w:rPr>
          <w:tab/>
        </w:r>
      </w:ins>
      <w:r>
        <w:rPr>
          <w:rFonts w:ascii="Arial" w:hAnsi="Arial" w:cs="Arial"/>
          <w:sz w:val="24"/>
          <w:szCs w:val="24"/>
        </w:rPr>
        <w:t>Any generation connection design variation must not, other than in respect of the generation customer requesting the variation, either immediately or in the foreseeable future:</w:t>
      </w:r>
    </w:p>
    <w:p w14:paraId="4EEC6471" w14:textId="1CADCC0F" w:rsidR="009C1403" w:rsidRDefault="00C6386D">
      <w:pPr>
        <w:kinsoku w:val="0"/>
        <w:overflowPunct w:val="0"/>
        <w:autoSpaceDE/>
        <w:autoSpaceDN/>
        <w:adjustRightInd/>
        <w:spacing w:before="285" w:after="120" w:line="275" w:lineRule="exact"/>
        <w:ind w:left="1584" w:right="72" w:hanging="936"/>
        <w:textAlignment w:val="baseline"/>
        <w:rPr>
          <w:rFonts w:ascii="Arial" w:hAnsi="Arial" w:cs="Arial"/>
          <w:sz w:val="24"/>
          <w:szCs w:val="24"/>
        </w:rPr>
        <w:pPrChange w:id="2373" w:author="Tammy Meek (NESO)" w:date="2025-01-28T09:35:00Z" w16du:dateUtc="2025-01-28T09:35:00Z">
          <w:pPr>
            <w:kinsoku w:val="0"/>
            <w:overflowPunct w:val="0"/>
            <w:autoSpaceDE/>
            <w:autoSpaceDN/>
            <w:adjustRightInd/>
            <w:spacing w:before="285" w:line="275" w:lineRule="exact"/>
            <w:ind w:left="1584" w:right="72" w:hanging="936"/>
            <w:textAlignment w:val="baseline"/>
          </w:pPr>
        </w:pPrChange>
      </w:pPr>
      <w:r>
        <w:rPr>
          <w:rFonts w:ascii="Arial" w:hAnsi="Arial" w:cs="Arial"/>
          <w:sz w:val="24"/>
          <w:szCs w:val="24"/>
        </w:rPr>
        <w:t xml:space="preserve">7.21.1 </w:t>
      </w:r>
      <w:ins w:id="2374" w:author="Tammy Meek (NESO)" w:date="2025-01-27T14:39:00Z" w16du:dateUtc="2025-01-27T14:39:00Z">
        <w:r w:rsidR="00151995">
          <w:rPr>
            <w:rFonts w:ascii="Arial" w:hAnsi="Arial" w:cs="Arial"/>
            <w:sz w:val="24"/>
            <w:szCs w:val="24"/>
          </w:rPr>
          <w:tab/>
        </w:r>
      </w:ins>
      <w:r>
        <w:rPr>
          <w:rFonts w:ascii="Arial" w:hAnsi="Arial" w:cs="Arial"/>
          <w:sz w:val="24"/>
          <w:szCs w:val="24"/>
        </w:rPr>
        <w:t xml:space="preserve">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5DD627AE" w14:textId="4C5FEA30" w:rsidR="009C1403" w:rsidRDefault="00C6386D">
      <w:pPr>
        <w:kinsoku w:val="0"/>
        <w:overflowPunct w:val="0"/>
        <w:autoSpaceDE/>
        <w:autoSpaceDN/>
        <w:adjustRightInd/>
        <w:spacing w:before="3"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7.21.2 </w:t>
      </w:r>
      <w:ins w:id="2375" w:author="Tammy Meek (NESO)" w:date="2025-01-27T14:39:00Z" w16du:dateUtc="2025-01-27T14:39:00Z">
        <w:r w:rsidR="00151995">
          <w:rPr>
            <w:rFonts w:ascii="Arial" w:hAnsi="Arial" w:cs="Arial"/>
            <w:sz w:val="24"/>
            <w:szCs w:val="24"/>
          </w:rPr>
          <w:tab/>
        </w:r>
      </w:ins>
      <w:r>
        <w:rPr>
          <w:rFonts w:ascii="Arial" w:hAnsi="Arial" w:cs="Arial"/>
          <w:sz w:val="24"/>
          <w:szCs w:val="24"/>
        </w:rPr>
        <w:t>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customers; or</w:t>
      </w:r>
    </w:p>
    <w:p w14:paraId="7BBD15E0" w14:textId="493F5ADC" w:rsidR="009C1403" w:rsidRDefault="00C6386D">
      <w:pPr>
        <w:kinsoku w:val="0"/>
        <w:overflowPunct w:val="0"/>
        <w:autoSpaceDE/>
        <w:autoSpaceDN/>
        <w:adjustRightInd/>
        <w:spacing w:before="122" w:line="275" w:lineRule="exact"/>
        <w:ind w:left="1584" w:right="72" w:hanging="936"/>
        <w:jc w:val="both"/>
        <w:textAlignment w:val="baseline"/>
        <w:rPr>
          <w:rFonts w:ascii="Arial" w:hAnsi="Arial" w:cs="Arial"/>
          <w:sz w:val="24"/>
          <w:szCs w:val="24"/>
        </w:rPr>
      </w:pPr>
      <w:r>
        <w:rPr>
          <w:rFonts w:ascii="Arial" w:hAnsi="Arial" w:cs="Arial"/>
          <w:sz w:val="24"/>
          <w:szCs w:val="24"/>
        </w:rPr>
        <w:t xml:space="preserve">7.21.3 </w:t>
      </w:r>
      <w:ins w:id="2376" w:author="Tammy Meek (NESO)" w:date="2025-01-27T14:39:00Z" w16du:dateUtc="2025-01-27T14:39:00Z">
        <w:r w:rsidR="00151995">
          <w:rPr>
            <w:rFonts w:ascii="Arial" w:hAnsi="Arial" w:cs="Arial"/>
            <w:sz w:val="24"/>
            <w:szCs w:val="24"/>
          </w:rPr>
          <w:tab/>
        </w:r>
      </w:ins>
      <w:r>
        <w:rPr>
          <w:rFonts w:ascii="Arial" w:hAnsi="Arial" w:cs="Arial"/>
          <w:sz w:val="24"/>
          <w:szCs w:val="24"/>
        </w:rPr>
        <w:t xml:space="preserve">compromise any </w:t>
      </w:r>
      <w:del w:id="2377" w:author="Tammy Meek (NESO)" w:date="2025-01-24T11:59:00Z" w16du:dateUtc="2025-01-24T11:59:00Z">
        <w:r w:rsidDel="000D741D">
          <w:rPr>
            <w:rFonts w:ascii="Arial" w:hAnsi="Arial" w:cs="Arial"/>
            <w:i/>
            <w:iCs/>
            <w:sz w:val="24"/>
            <w:szCs w:val="24"/>
          </w:rPr>
          <w:delText>transmission licensee</w:delText>
        </w:r>
      </w:del>
      <w:ins w:id="2378" w:author="Tammy Meek (NESO)" w:date="2025-01-24T12:00:00Z" w16du:dateUtc="2025-01-24T12:00:00Z">
        <w:del w:id="2379" w:author="Stuart McLarnon (NESO)" w:date="2025-01-29T15:52:00Z" w16du:dateUtc="2025-01-29T15:52: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380" w:author="Stuart McLarnon (NESO)" w:date="2025-01-29T15:52:00Z" w16du:dateUtc="2025-01-29T15:52: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1FFD2026" w14:textId="77777777" w:rsidR="009C1403" w:rsidRDefault="00C6386D">
      <w:pPr>
        <w:kinsoku w:val="0"/>
        <w:overflowPunct w:val="0"/>
        <w:autoSpaceDE/>
        <w:autoSpaceDN/>
        <w:adjustRightInd/>
        <w:spacing w:before="132" w:line="275" w:lineRule="exact"/>
        <w:ind w:left="648" w:right="72" w:hanging="648"/>
        <w:jc w:val="both"/>
        <w:textAlignment w:val="baseline"/>
        <w:rPr>
          <w:rFonts w:ascii="Arial" w:hAnsi="Arial" w:cs="Arial"/>
          <w:sz w:val="24"/>
          <w:szCs w:val="24"/>
        </w:rPr>
      </w:pPr>
      <w:r>
        <w:rPr>
          <w:rFonts w:ascii="Arial" w:hAnsi="Arial" w:cs="Arial"/>
          <w:sz w:val="24"/>
          <w:szCs w:val="24"/>
        </w:rPr>
        <w:t>7.22 system conditions subsequently change, for example due to the proposed connection of a new customer, such that either immediately or in the foreseeable future, the conditions set out in paragraphs 7.21.1 to 7.21.3 are no longer satisfied, then alternative arrangements and/or agreements must be put in place such that this Standard continues to be satisfied.</w:t>
      </w:r>
    </w:p>
    <w:p w14:paraId="30DFC15C" w14:textId="77777777" w:rsidR="00B74FA8" w:rsidRDefault="00C6386D">
      <w:pPr>
        <w:kinsoku w:val="0"/>
        <w:overflowPunct w:val="0"/>
        <w:autoSpaceDE/>
        <w:autoSpaceDN/>
        <w:adjustRightInd/>
        <w:spacing w:before="272" w:line="275" w:lineRule="exact"/>
        <w:ind w:left="648" w:right="72" w:hanging="648"/>
        <w:jc w:val="both"/>
        <w:textAlignment w:val="baseline"/>
        <w:rPr>
          <w:ins w:id="2381" w:author="Tammy Meek (NESO)" w:date="2025-01-27T14:45:00Z" w16du:dateUtc="2025-01-27T14:45:00Z"/>
          <w:rFonts w:ascii="Arial" w:hAnsi="Arial" w:cs="Arial"/>
          <w:sz w:val="24"/>
          <w:szCs w:val="24"/>
        </w:rPr>
      </w:pPr>
      <w:r>
        <w:rPr>
          <w:rFonts w:ascii="Arial" w:hAnsi="Arial" w:cs="Arial"/>
          <w:sz w:val="24"/>
          <w:szCs w:val="24"/>
        </w:rPr>
        <w:t xml:space="preserve">7.23 The additional operational costs referred to in paragraph 7.21.2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4CC70953" w14:textId="1C2ACBF9" w:rsidR="009C1403" w:rsidRDefault="00C6386D">
      <w:pPr>
        <w:kinsoku w:val="0"/>
        <w:overflowPunct w:val="0"/>
        <w:autoSpaceDE/>
        <w:autoSpaceDN/>
        <w:adjustRightInd/>
        <w:spacing w:before="272" w:line="275" w:lineRule="exact"/>
        <w:ind w:left="648" w:right="72" w:hanging="648"/>
        <w:jc w:val="both"/>
        <w:textAlignment w:val="baseline"/>
        <w:rPr>
          <w:rFonts w:ascii="Arial" w:hAnsi="Arial" w:cs="Arial"/>
          <w:sz w:val="24"/>
          <w:szCs w:val="24"/>
        </w:rPr>
      </w:pPr>
      <w:r>
        <w:rPr>
          <w:rFonts w:ascii="Arial" w:hAnsi="Arial" w:cs="Arial"/>
          <w:sz w:val="24"/>
          <w:szCs w:val="24"/>
        </w:rPr>
        <w:t>.</w:t>
      </w:r>
    </w:p>
    <w:p w14:paraId="350E99F8" w14:textId="77777777" w:rsidR="009C1403" w:rsidRDefault="009C1403">
      <w:pPr>
        <w:widowControl/>
        <w:rPr>
          <w:ins w:id="2382" w:author="Tammy Meek (NESO)" w:date="2025-01-27T14:42:00Z" w16du:dateUtc="2025-01-27T14:42:00Z"/>
          <w:sz w:val="24"/>
          <w:szCs w:val="24"/>
        </w:rPr>
      </w:pPr>
    </w:p>
    <w:p w14:paraId="0ABDA5D9" w14:textId="40D1FA1F" w:rsidR="008243C5" w:rsidRDefault="00B74FA8">
      <w:pPr>
        <w:widowControl/>
        <w:ind w:left="709" w:hanging="709"/>
        <w:jc w:val="both"/>
        <w:rPr>
          <w:del w:id="2383" w:author="Tammy Meek (NESO)" w:date="2025-01-27T14:42:00Z" w16du:dateUtc="2025-01-27T14:42:00Z"/>
          <w:rFonts w:ascii="Arial" w:hAnsi="Arial" w:cs="Arial"/>
          <w:b/>
          <w:sz w:val="28"/>
          <w:szCs w:val="28"/>
          <w:rPrChange w:id="2384" w:author="Tammy Meek (NESO)" w:date="2025-01-28T09:35:00Z" w16du:dateUtc="2025-01-28T09:35:00Z">
            <w:rPr>
              <w:del w:id="2385" w:author="Tammy Meek (NESO)" w:date="2025-01-27T14:42:00Z" w16du:dateUtc="2025-01-27T14:42:00Z"/>
              <w:sz w:val="24"/>
              <w:szCs w:val="24"/>
            </w:rPr>
          </w:rPrChange>
        </w:rPr>
        <w:sectPr w:rsidR="008243C5">
          <w:headerReference w:type="default" r:id="rId59"/>
          <w:pgSz w:w="11904" w:h="16834"/>
          <w:pgMar w:top="1440" w:right="1389" w:bottom="508" w:left="1395" w:header="720" w:footer="720" w:gutter="0"/>
          <w:cols w:space="720"/>
          <w:noEndnote/>
        </w:sectPr>
        <w:pPrChange w:id="2396" w:author="Tammy Meek (NESO)" w:date="2025-01-28T09:35:00Z" w16du:dateUtc="2025-01-28T09:35:00Z">
          <w:pPr>
            <w:widowControl/>
          </w:pPr>
        </w:pPrChange>
      </w:pPr>
      <w:ins w:id="2397" w:author="Tammy Meek (NESO)" w:date="2025-01-27T14:45:00Z" w16du:dateUtc="2025-01-27T14:45:00Z">
        <w:r w:rsidRPr="00B74FA8">
          <w:rPr>
            <w:rFonts w:ascii="Arial" w:hAnsi="Arial" w:cs="Arial"/>
            <w:b/>
            <w:bCs/>
            <w:sz w:val="28"/>
            <w:szCs w:val="28"/>
            <w:rPrChange w:id="2398" w:author="Tammy Meek (NESO)" w:date="2025-01-27T14:45:00Z" w16du:dateUtc="2025-01-27T14:45:00Z">
              <w:rPr>
                <w:sz w:val="24"/>
                <w:szCs w:val="24"/>
              </w:rPr>
            </w:rPrChange>
          </w:rPr>
          <w:t>8</w:t>
        </w:r>
        <w:r w:rsidRPr="00B74FA8">
          <w:rPr>
            <w:rFonts w:ascii="Arial" w:hAnsi="Arial" w:cs="Arial"/>
            <w:b/>
            <w:bCs/>
            <w:sz w:val="28"/>
            <w:szCs w:val="28"/>
            <w:rPrChange w:id="2399" w:author="Tammy Meek (NESO)" w:date="2025-01-27T14:45:00Z" w16du:dateUtc="2025-01-27T14:45:00Z">
              <w:rPr>
                <w:sz w:val="24"/>
                <w:szCs w:val="24"/>
              </w:rPr>
            </w:rPrChange>
          </w:rPr>
          <w:tab/>
        </w:r>
        <w:r>
          <w:rPr>
            <w:rFonts w:ascii="Arial" w:hAnsi="Arial" w:cs="Arial"/>
            <w:b/>
            <w:bCs/>
            <w:spacing w:val="-3"/>
            <w:sz w:val="29"/>
            <w:szCs w:val="29"/>
          </w:rPr>
          <w:t xml:space="preserve">Demand Connection Criteria Applicable to an </w:t>
        </w:r>
        <w:r>
          <w:rPr>
            <w:rFonts w:ascii="Arial" w:hAnsi="Arial" w:cs="Arial"/>
            <w:b/>
            <w:bCs/>
            <w:i/>
            <w:iCs/>
            <w:spacing w:val="-3"/>
            <w:sz w:val="28"/>
            <w:szCs w:val="28"/>
          </w:rPr>
          <w:t xml:space="preserve">Offshore </w:t>
        </w:r>
      </w:ins>
    </w:p>
    <w:p w14:paraId="28903081" w14:textId="094D3EA3" w:rsidR="009C1403" w:rsidRDefault="00C6386D">
      <w:pPr>
        <w:kinsoku w:val="0"/>
        <w:overflowPunct w:val="0"/>
        <w:autoSpaceDE/>
        <w:autoSpaceDN/>
        <w:adjustRightInd/>
        <w:spacing w:before="45" w:line="284" w:lineRule="exact"/>
        <w:ind w:left="709" w:hanging="709"/>
        <w:jc w:val="both"/>
        <w:textAlignment w:val="baseline"/>
        <w:rPr>
          <w:rFonts w:ascii="Arial" w:hAnsi="Arial" w:cs="Arial"/>
          <w:b/>
          <w:bCs/>
          <w:i/>
          <w:iCs/>
          <w:sz w:val="28"/>
          <w:szCs w:val="28"/>
        </w:rPr>
        <w:pPrChange w:id="2400" w:author="Tammy Meek (NESO)" w:date="2025-01-28T09:35:00Z" w16du:dateUtc="2025-01-28T09:35:00Z">
          <w:pPr>
            <w:kinsoku w:val="0"/>
            <w:overflowPunct w:val="0"/>
            <w:autoSpaceDE/>
            <w:autoSpaceDN/>
            <w:adjustRightInd/>
            <w:spacing w:before="45" w:line="284" w:lineRule="exact"/>
            <w:ind w:left="720"/>
            <w:textAlignment w:val="baseline"/>
          </w:pPr>
        </w:pPrChange>
      </w:pPr>
      <w:del w:id="2401" w:author="Tammy Meek (NESO)" w:date="2025-01-27T14:45:00Z" w16du:dateUtc="2025-01-27T14:45:00Z">
        <w:r w:rsidRPr="00B74FA8">
          <w:rPr>
            <w:rFonts w:ascii="Arial" w:hAnsi="Arial" w:cs="Arial"/>
            <w:b/>
            <w:noProof/>
            <w:color w:val="2B579A"/>
            <w:sz w:val="28"/>
            <w:szCs w:val="28"/>
            <w:shd w:val="clear" w:color="auto" w:fill="E6E6E6"/>
            <w:rPrChange w:id="2402" w:author="Tammy Meek (NESO)" w:date="2025-01-28T09:35:00Z" w16du:dateUtc="2025-01-28T09:35:00Z">
              <w:rPr>
                <w:noProof/>
                <w:color w:val="2B579A"/>
                <w:shd w:val="clear" w:color="auto" w:fill="E6E6E6"/>
              </w:rPr>
            </w:rPrChange>
          </w:rPr>
          <mc:AlternateContent>
            <mc:Choice Requires="wps">
              <w:drawing>
                <wp:anchor distT="0" distB="0" distL="0" distR="0" simplePos="0" relativeHeight="251658309" behindDoc="0" locked="0" layoutInCell="0" allowOverlap="1" wp14:anchorId="1CCFA190" wp14:editId="48773FC2">
                  <wp:simplePos x="0" y="0"/>
                  <wp:positionH relativeFrom="page">
                    <wp:posOffset>893445</wp:posOffset>
                  </wp:positionH>
                  <wp:positionV relativeFrom="page">
                    <wp:posOffset>902970</wp:posOffset>
                  </wp:positionV>
                  <wp:extent cx="5791200" cy="216535"/>
                  <wp:effectExtent l="0" t="0" r="0" b="0"/>
                  <wp:wrapSquare wrapText="bothSides"/>
                  <wp:docPr id="137"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0" cy="2165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FA190" id="Text Box 137" o:spid="_x0000_s1314" type="#_x0000_t202" style="position:absolute;left:0;text-align:left;margin-left:70.35pt;margin-top:71.1pt;width:456pt;height:17.05pt;z-index:25165830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" o:allowincell="f" stroked="f">
                  <v:fill opacity="0"/>
                  <v:textbox inset="0,0,0,0">
                    <w:txbxContent>
                      <w:p w14:paraId="2B988190" w14:textId="77777777" w:rsidR="009C1403" w:rsidRDefault="00C6386D">
                        <w:pPr>
                          <w:tabs>
                            <w:tab w:val="left" w:pos="720"/>
                          </w:tabs>
                          <w:kinsoku w:val="0"/>
                          <w:overflowPunct w:val="0"/>
                          <w:autoSpaceDE/>
                          <w:autoSpaceDN/>
                          <w:adjustRightInd/>
                          <w:spacing w:before="14" w:line="320" w:lineRule="exact"/>
                          <w:textAlignment w:val="baseline"/>
                          <w:rPr>
                            <w:rFonts w:ascii="Arial" w:hAnsi="Arial" w:cs="Arial"/>
                            <w:b/>
                            <w:bCs/>
                            <w:i/>
                            <w:iCs/>
                            <w:spacing w:val="-3"/>
                            <w:sz w:val="28"/>
                            <w:szCs w:val="28"/>
                          </w:rPr>
                        </w:pPr>
                        <w:r>
                          <w:rPr>
                            <w:rFonts w:ascii="Arial" w:hAnsi="Arial" w:cs="Arial"/>
                            <w:b/>
                            <w:bCs/>
                            <w:spacing w:val="-3"/>
                            <w:sz w:val="29"/>
                            <w:szCs w:val="29"/>
                          </w:rPr>
                          <w:t>8.</w:t>
                        </w:r>
                        <w:r>
                          <w:rPr>
                            <w:rFonts w:ascii="Arial" w:hAnsi="Arial" w:cs="Arial"/>
                            <w:b/>
                            <w:bCs/>
                            <w:spacing w:val="-3"/>
                            <w:sz w:val="29"/>
                            <w:szCs w:val="29"/>
                          </w:rPr>
                          <w:tab/>
                          <w:t xml:space="preserve">Demand Connection Criteria Applicable to an </w:t>
                        </w:r>
                        <w:r>
                          <w:rPr>
                            <w:rFonts w:ascii="Arial" w:hAnsi="Arial" w:cs="Arial"/>
                            <w:b/>
                            <w:bCs/>
                            <w:i/>
                            <w:iCs/>
                            <w:spacing w:val="-3"/>
                            <w:sz w:val="28"/>
                            <w:szCs w:val="28"/>
                          </w:rPr>
                          <w:t>Offshore</w:t>
                        </w:r>
                      </w:p>
                    </w:txbxContent>
                  </v:textbox>
                  <w10:wrap type="square" anchorx="page" anchory="page"/>
                </v:shape>
              </w:pict>
            </mc:Fallback>
          </mc:AlternateContent>
        </w:r>
      </w:del>
      <w:r>
        <w:rPr>
          <w:rFonts w:ascii="Arial" w:hAnsi="Arial" w:cs="Arial"/>
          <w:b/>
          <w:bCs/>
          <w:i/>
          <w:iCs/>
          <w:sz w:val="28"/>
          <w:szCs w:val="28"/>
        </w:rPr>
        <w:t>Transmission System</w:t>
      </w:r>
    </w:p>
    <w:p w14:paraId="3EA180F5" w14:textId="1C77E73E" w:rsidR="009C1403" w:rsidRDefault="00C6386D">
      <w:pPr>
        <w:tabs>
          <w:tab w:val="decimal" w:pos="144"/>
          <w:tab w:val="left" w:pos="720"/>
        </w:tabs>
        <w:kinsoku w:val="0"/>
        <w:overflowPunct w:val="0"/>
        <w:autoSpaceDE/>
        <w:autoSpaceDN/>
        <w:adjustRightInd/>
        <w:spacing w:before="237" w:line="275" w:lineRule="exact"/>
        <w:ind w:left="709" w:hanging="709"/>
        <w:jc w:val="both"/>
        <w:textAlignment w:val="baseline"/>
        <w:rPr>
          <w:del w:id="2403" w:author="Tammy Meek (NESO)" w:date="2025-01-27T14:43:00Z" w16du:dateUtc="2025-01-27T14:43:00Z"/>
          <w:rFonts w:ascii="Arial" w:hAnsi="Arial" w:cs="Arial"/>
          <w:sz w:val="24"/>
          <w:szCs w:val="24"/>
        </w:rPr>
        <w:pPrChange w:id="2404" w:author="Tammy Meek (NESO)" w:date="2025-01-28T09:35:00Z" w16du:dateUtc="2025-01-28T09:35:00Z">
          <w:pPr>
            <w:tabs>
              <w:tab w:val="decimal" w:pos="144"/>
              <w:tab w:val="left" w:pos="720"/>
            </w:tabs>
            <w:kinsoku w:val="0"/>
            <w:overflowPunct w:val="0"/>
            <w:autoSpaceDE/>
            <w:autoSpaceDN/>
            <w:adjustRightInd/>
            <w:spacing w:before="237" w:line="275" w:lineRule="exact"/>
            <w:textAlignment w:val="baseline"/>
          </w:pPr>
        </w:pPrChange>
      </w:pPr>
      <w:r>
        <w:rPr>
          <w:rFonts w:ascii="Arial" w:hAnsi="Arial" w:cs="Arial"/>
          <w:sz w:val="24"/>
          <w:szCs w:val="24"/>
        </w:rPr>
        <w:tab/>
        <w:t>8.1</w:t>
      </w:r>
      <w:r>
        <w:rPr>
          <w:rFonts w:ascii="Arial" w:hAnsi="Arial" w:cs="Arial"/>
          <w:sz w:val="24"/>
          <w:szCs w:val="24"/>
        </w:rPr>
        <w:tab/>
        <w:t>This section presents the planning criteria applicable to the connection of</w:t>
      </w:r>
      <w:ins w:id="2405" w:author="Tammy Meek (NESO)" w:date="2025-01-27T14:43:00Z" w16du:dateUtc="2025-01-27T14:43:00Z">
        <w:r w:rsidR="00B74FA8">
          <w:rPr>
            <w:rFonts w:ascii="Arial" w:hAnsi="Arial" w:cs="Arial"/>
            <w:sz w:val="24"/>
            <w:szCs w:val="24"/>
          </w:rPr>
          <w:t xml:space="preserve"> </w:t>
        </w:r>
      </w:ins>
    </w:p>
    <w:p w14:paraId="54DD0467" w14:textId="77777777" w:rsidR="009C1403" w:rsidRDefault="00C6386D">
      <w:pPr>
        <w:tabs>
          <w:tab w:val="decimal" w:pos="144"/>
          <w:tab w:val="left" w:pos="720"/>
        </w:tabs>
        <w:kinsoku w:val="0"/>
        <w:overflowPunct w:val="0"/>
        <w:autoSpaceDE/>
        <w:autoSpaceDN/>
        <w:adjustRightInd/>
        <w:spacing w:before="237" w:line="275" w:lineRule="exact"/>
        <w:ind w:left="709" w:hanging="709"/>
        <w:jc w:val="both"/>
        <w:textAlignment w:val="baseline"/>
        <w:rPr>
          <w:rFonts w:ascii="Arial" w:hAnsi="Arial" w:cs="Arial"/>
          <w:i/>
          <w:iCs/>
          <w:sz w:val="24"/>
          <w:szCs w:val="24"/>
        </w:rPr>
        <w:pPrChange w:id="2406" w:author="Tammy Meek (NESO)" w:date="2025-01-28T09:35:00Z" w16du:dateUtc="2025-01-28T09:35:00Z">
          <w:pPr>
            <w:kinsoku w:val="0"/>
            <w:overflowPunct w:val="0"/>
            <w:autoSpaceDE/>
            <w:autoSpaceDN/>
            <w:adjustRightInd/>
            <w:spacing w:line="282" w:lineRule="exact"/>
            <w:ind w:left="720" w:right="72"/>
            <w:textAlignment w:val="baseline"/>
          </w:pPr>
        </w:pPrChange>
      </w:pPr>
      <w:r>
        <w:rPr>
          <w:rFonts w:ascii="Arial" w:hAnsi="Arial" w:cs="Arial"/>
          <w:i/>
          <w:iCs/>
          <w:sz w:val="24"/>
          <w:szCs w:val="24"/>
        </w:rPr>
        <w:t xml:space="preserve">offshore power station demand groups </w:t>
      </w:r>
      <w:r>
        <w:rPr>
          <w:rFonts w:ascii="Arial" w:hAnsi="Arial" w:cs="Arial"/>
          <w:sz w:val="24"/>
          <w:szCs w:val="24"/>
        </w:rPr>
        <w:t xml:space="preserve">to the remainder of the </w:t>
      </w:r>
      <w:r>
        <w:rPr>
          <w:rFonts w:ascii="Arial" w:hAnsi="Arial" w:cs="Arial"/>
          <w:i/>
          <w:iCs/>
          <w:sz w:val="24"/>
          <w:szCs w:val="24"/>
        </w:rPr>
        <w:t>national electricity transmission system.</w:t>
      </w:r>
    </w:p>
    <w:p w14:paraId="3DFED59C" w14:textId="67EDA15C" w:rsidR="009C1403" w:rsidRDefault="00C6386D">
      <w:pPr>
        <w:tabs>
          <w:tab w:val="decimal" w:pos="144"/>
          <w:tab w:val="left" w:pos="720"/>
        </w:tabs>
        <w:kinsoku w:val="0"/>
        <w:overflowPunct w:val="0"/>
        <w:autoSpaceDE/>
        <w:autoSpaceDN/>
        <w:adjustRightInd/>
        <w:spacing w:before="184" w:line="281" w:lineRule="exact"/>
        <w:ind w:left="709" w:hanging="709"/>
        <w:jc w:val="both"/>
        <w:textAlignment w:val="baseline"/>
        <w:rPr>
          <w:del w:id="2407" w:author="Tammy Meek (NESO)" w:date="2025-01-27T14:43:00Z" w16du:dateUtc="2025-01-27T14:43:00Z"/>
          <w:rFonts w:ascii="Arial" w:hAnsi="Arial" w:cs="Arial"/>
          <w:sz w:val="24"/>
          <w:szCs w:val="24"/>
        </w:rPr>
        <w:pPrChange w:id="2408" w:author="Tammy Meek (NESO)" w:date="2025-01-28T09:35:00Z" w16du:dateUtc="2025-01-28T09:35:00Z">
          <w:pPr>
            <w:tabs>
              <w:tab w:val="decimal" w:pos="144"/>
              <w:tab w:val="left" w:pos="720"/>
            </w:tabs>
            <w:kinsoku w:val="0"/>
            <w:overflowPunct w:val="0"/>
            <w:autoSpaceDE/>
            <w:autoSpaceDN/>
            <w:adjustRightInd/>
            <w:spacing w:before="184" w:line="281" w:lineRule="exact"/>
            <w:textAlignment w:val="baseline"/>
          </w:pPr>
        </w:pPrChange>
      </w:pPr>
      <w:r>
        <w:rPr>
          <w:rFonts w:ascii="Arial" w:hAnsi="Arial" w:cs="Arial"/>
          <w:sz w:val="24"/>
          <w:szCs w:val="24"/>
        </w:rPr>
        <w:tab/>
        <w:t>8.2</w:t>
      </w:r>
      <w:r>
        <w:rPr>
          <w:rFonts w:ascii="Arial" w:hAnsi="Arial" w:cs="Arial"/>
          <w:sz w:val="24"/>
          <w:szCs w:val="24"/>
        </w:rPr>
        <w:tab/>
        <w:t xml:space="preserve">In those parts of an </w:t>
      </w:r>
      <w:r>
        <w:rPr>
          <w:rFonts w:ascii="Arial" w:hAnsi="Arial" w:cs="Arial"/>
          <w:i/>
          <w:iCs/>
          <w:sz w:val="24"/>
          <w:szCs w:val="24"/>
        </w:rPr>
        <w:t xml:space="preserve">offshore transmission system </w:t>
      </w:r>
      <w:r>
        <w:rPr>
          <w:rFonts w:ascii="Arial" w:hAnsi="Arial" w:cs="Arial"/>
          <w:sz w:val="24"/>
          <w:szCs w:val="24"/>
        </w:rPr>
        <w:t>where the criteria of Section</w:t>
      </w:r>
      <w:ins w:id="2409" w:author="Tammy Meek (NESO)" w:date="2025-01-27T14:43:00Z" w16du:dateUtc="2025-01-27T14:43:00Z">
        <w:r w:rsidR="00B74FA8">
          <w:rPr>
            <w:rFonts w:ascii="Arial" w:hAnsi="Arial" w:cs="Arial"/>
            <w:sz w:val="24"/>
            <w:szCs w:val="24"/>
          </w:rPr>
          <w:t xml:space="preserve"> </w:t>
        </w:r>
      </w:ins>
    </w:p>
    <w:p w14:paraId="7455949D" w14:textId="77777777" w:rsidR="009C1403" w:rsidRDefault="00C6386D">
      <w:pPr>
        <w:tabs>
          <w:tab w:val="decimal" w:pos="144"/>
          <w:tab w:val="left" w:pos="720"/>
        </w:tabs>
        <w:kinsoku w:val="0"/>
        <w:overflowPunct w:val="0"/>
        <w:autoSpaceDE/>
        <w:autoSpaceDN/>
        <w:adjustRightInd/>
        <w:spacing w:before="184" w:line="281" w:lineRule="exact"/>
        <w:ind w:left="709" w:hanging="709"/>
        <w:jc w:val="both"/>
        <w:textAlignment w:val="baseline"/>
        <w:rPr>
          <w:rFonts w:ascii="Arial" w:hAnsi="Arial" w:cs="Arial"/>
          <w:sz w:val="24"/>
          <w:szCs w:val="24"/>
        </w:rPr>
        <w:pPrChange w:id="2410" w:author="Tammy Meek (NESO)" w:date="2025-01-28T09:35:00Z" w16du:dateUtc="2025-01-28T09:35:00Z">
          <w:pPr>
            <w:kinsoku w:val="0"/>
            <w:overflowPunct w:val="0"/>
            <w:autoSpaceDE/>
            <w:autoSpaceDN/>
            <w:adjustRightInd/>
            <w:spacing w:before="11" w:line="276" w:lineRule="exact"/>
            <w:ind w:left="720"/>
            <w:textAlignment w:val="baseline"/>
          </w:pPr>
        </w:pPrChange>
      </w:pPr>
      <w:r>
        <w:rPr>
          <w:rFonts w:ascii="Arial" w:hAnsi="Arial" w:cs="Arial"/>
          <w:sz w:val="24"/>
          <w:szCs w:val="24"/>
        </w:rPr>
        <w:t>7 also apply, those criteria must also be met.</w:t>
      </w:r>
    </w:p>
    <w:p w14:paraId="12334E2A" w14:textId="3879B16D" w:rsidR="009C1403" w:rsidRDefault="00C6386D">
      <w:pPr>
        <w:tabs>
          <w:tab w:val="decimal" w:pos="144"/>
          <w:tab w:val="left" w:pos="720"/>
        </w:tabs>
        <w:kinsoku w:val="0"/>
        <w:overflowPunct w:val="0"/>
        <w:autoSpaceDE/>
        <w:autoSpaceDN/>
        <w:adjustRightInd/>
        <w:spacing w:before="185" w:line="276" w:lineRule="exact"/>
        <w:ind w:left="709" w:hanging="709"/>
        <w:jc w:val="both"/>
        <w:textAlignment w:val="baseline"/>
        <w:rPr>
          <w:del w:id="2411" w:author="Tammy Meek (NESO)" w:date="2025-01-27T14:43:00Z" w16du:dateUtc="2025-01-27T14:43:00Z"/>
          <w:rFonts w:ascii="Arial" w:hAnsi="Arial" w:cs="Arial"/>
          <w:sz w:val="24"/>
          <w:szCs w:val="24"/>
        </w:rPr>
        <w:pPrChange w:id="2412" w:author="Tammy Meek (NESO)" w:date="2025-01-28T09:35:00Z" w16du:dateUtc="2025-01-28T09:35:00Z">
          <w:pPr>
            <w:tabs>
              <w:tab w:val="decimal" w:pos="144"/>
              <w:tab w:val="left" w:pos="720"/>
            </w:tabs>
            <w:kinsoku w:val="0"/>
            <w:overflowPunct w:val="0"/>
            <w:autoSpaceDE/>
            <w:autoSpaceDN/>
            <w:adjustRightInd/>
            <w:spacing w:before="185" w:line="276" w:lineRule="exact"/>
            <w:textAlignment w:val="baseline"/>
          </w:pPr>
        </w:pPrChange>
      </w:pPr>
      <w:r>
        <w:rPr>
          <w:rFonts w:ascii="Arial" w:hAnsi="Arial" w:cs="Arial"/>
          <w:sz w:val="24"/>
          <w:szCs w:val="24"/>
        </w:rPr>
        <w:tab/>
        <w:t>8.3</w:t>
      </w:r>
      <w:r>
        <w:rPr>
          <w:rFonts w:ascii="Arial" w:hAnsi="Arial" w:cs="Arial"/>
          <w:sz w:val="24"/>
          <w:szCs w:val="24"/>
        </w:rPr>
        <w:tab/>
        <w:t>In planning demand connections, this Standard is met if the connection design</w:t>
      </w:r>
      <w:ins w:id="2413" w:author="Tammy Meek (NESO)" w:date="2025-01-27T14:43:00Z" w16du:dateUtc="2025-01-27T14:43:00Z">
        <w:r w:rsidR="00B74FA8">
          <w:rPr>
            <w:rFonts w:ascii="Arial" w:hAnsi="Arial" w:cs="Arial"/>
            <w:sz w:val="24"/>
            <w:szCs w:val="24"/>
          </w:rPr>
          <w:t xml:space="preserve"> </w:t>
        </w:r>
      </w:ins>
    </w:p>
    <w:p w14:paraId="554A4FF0" w14:textId="77777777" w:rsidR="009C1403" w:rsidRDefault="00C6386D">
      <w:pPr>
        <w:tabs>
          <w:tab w:val="decimal" w:pos="144"/>
          <w:tab w:val="left" w:pos="720"/>
        </w:tabs>
        <w:kinsoku w:val="0"/>
        <w:overflowPunct w:val="0"/>
        <w:autoSpaceDE/>
        <w:autoSpaceDN/>
        <w:adjustRightInd/>
        <w:spacing w:before="185" w:line="276" w:lineRule="exact"/>
        <w:ind w:left="709" w:hanging="709"/>
        <w:jc w:val="both"/>
        <w:textAlignment w:val="baseline"/>
        <w:rPr>
          <w:rFonts w:ascii="Arial" w:hAnsi="Arial" w:cs="Arial"/>
          <w:spacing w:val="5"/>
          <w:sz w:val="24"/>
          <w:szCs w:val="24"/>
        </w:rPr>
        <w:pPrChange w:id="2414" w:author="Tammy Meek (NESO)" w:date="2025-01-28T09:35:00Z" w16du:dateUtc="2025-01-28T09:35:00Z">
          <w:pPr>
            <w:kinsoku w:val="0"/>
            <w:overflowPunct w:val="0"/>
            <w:autoSpaceDE/>
            <w:autoSpaceDN/>
            <w:adjustRightInd/>
            <w:spacing w:before="12" w:line="276" w:lineRule="exact"/>
            <w:ind w:left="720"/>
            <w:textAlignment w:val="baseline"/>
          </w:pPr>
        </w:pPrChange>
      </w:pPr>
      <w:r>
        <w:rPr>
          <w:rFonts w:ascii="Arial" w:hAnsi="Arial" w:cs="Arial"/>
          <w:spacing w:val="5"/>
          <w:sz w:val="24"/>
          <w:szCs w:val="24"/>
        </w:rPr>
        <w:t>either:</w:t>
      </w:r>
    </w:p>
    <w:p w14:paraId="1EE98A3F" w14:textId="616D9FD2" w:rsidR="009C1403" w:rsidRDefault="00C6386D" w:rsidP="00B74FA8">
      <w:pPr>
        <w:tabs>
          <w:tab w:val="left" w:pos="1584"/>
        </w:tabs>
        <w:kinsoku w:val="0"/>
        <w:overflowPunct w:val="0"/>
        <w:autoSpaceDE/>
        <w:autoSpaceDN/>
        <w:adjustRightInd/>
        <w:spacing w:before="190" w:line="276" w:lineRule="exact"/>
        <w:ind w:left="1418" w:hanging="698"/>
        <w:jc w:val="both"/>
        <w:textAlignment w:val="baseline"/>
        <w:rPr>
          <w:del w:id="2415" w:author="Tammy Meek (NESO)" w:date="2025-01-27T14:43:00Z" w16du:dateUtc="2025-01-27T14:43:00Z"/>
          <w:rFonts w:ascii="Arial" w:hAnsi="Arial" w:cs="Arial"/>
          <w:spacing w:val="-1"/>
          <w:sz w:val="24"/>
          <w:szCs w:val="24"/>
        </w:rPr>
      </w:pPr>
      <w:r>
        <w:rPr>
          <w:rFonts w:ascii="Arial" w:hAnsi="Arial" w:cs="Arial"/>
          <w:spacing w:val="-1"/>
          <w:sz w:val="24"/>
          <w:szCs w:val="24"/>
        </w:rPr>
        <w:t>8.3.1</w:t>
      </w:r>
      <w:r>
        <w:rPr>
          <w:rFonts w:ascii="Arial" w:hAnsi="Arial" w:cs="Arial"/>
          <w:spacing w:val="-1"/>
          <w:sz w:val="24"/>
          <w:szCs w:val="24"/>
        </w:rPr>
        <w:tab/>
        <w:t>satisfies the deterministic criteria detailed in paragraphs 8.5 to 8.10; or</w:t>
      </w:r>
      <w:ins w:id="2416" w:author="Tammy Meek (NESO)" w:date="2025-01-27T14:43:00Z" w16du:dateUtc="2025-01-27T14:43:00Z">
        <w:r w:rsidR="00B74FA8">
          <w:rPr>
            <w:rFonts w:ascii="Arial" w:hAnsi="Arial" w:cs="Arial"/>
            <w:spacing w:val="-1"/>
            <w:sz w:val="24"/>
            <w:szCs w:val="24"/>
          </w:rPr>
          <w:t xml:space="preserve"> </w:t>
        </w:r>
      </w:ins>
    </w:p>
    <w:p w14:paraId="740194A1" w14:textId="77777777" w:rsidR="008D7967" w:rsidRDefault="008D7967">
      <w:pPr>
        <w:tabs>
          <w:tab w:val="left" w:pos="1584"/>
        </w:tabs>
        <w:kinsoku w:val="0"/>
        <w:overflowPunct w:val="0"/>
        <w:autoSpaceDE/>
        <w:autoSpaceDN/>
        <w:adjustRightInd/>
        <w:spacing w:before="190" w:line="276" w:lineRule="exact"/>
        <w:ind w:left="1418" w:hanging="698"/>
        <w:jc w:val="both"/>
        <w:textAlignment w:val="baseline"/>
        <w:rPr>
          <w:ins w:id="2417" w:author="Tammy Meek (NESO)" w:date="2025-01-27T14:46:00Z" w16du:dateUtc="2025-01-27T14:46:00Z"/>
          <w:rFonts w:ascii="Arial" w:hAnsi="Arial" w:cs="Arial"/>
          <w:spacing w:val="-1"/>
          <w:sz w:val="24"/>
          <w:szCs w:val="24"/>
        </w:rPr>
        <w:pPrChange w:id="2418" w:author="Tammy Meek (NESO)" w:date="2025-01-27T14:43:00Z" w16du:dateUtc="2025-01-27T14:43:00Z">
          <w:pPr>
            <w:tabs>
              <w:tab w:val="left" w:pos="1584"/>
            </w:tabs>
            <w:kinsoku w:val="0"/>
            <w:overflowPunct w:val="0"/>
            <w:autoSpaceDE/>
            <w:autoSpaceDN/>
            <w:adjustRightInd/>
            <w:spacing w:before="190" w:line="276" w:lineRule="exact"/>
            <w:ind w:left="720"/>
            <w:textAlignment w:val="baseline"/>
          </w:pPr>
        </w:pPrChange>
      </w:pPr>
    </w:p>
    <w:p w14:paraId="0069677C" w14:textId="695EA987" w:rsidR="009C1403" w:rsidRDefault="00C6386D">
      <w:pPr>
        <w:tabs>
          <w:tab w:val="left" w:pos="1584"/>
        </w:tabs>
        <w:kinsoku w:val="0"/>
        <w:overflowPunct w:val="0"/>
        <w:autoSpaceDE/>
        <w:autoSpaceDN/>
        <w:adjustRightInd/>
        <w:spacing w:before="190" w:line="276" w:lineRule="exact"/>
        <w:ind w:left="1418" w:hanging="698"/>
        <w:jc w:val="both"/>
        <w:textAlignment w:val="baseline"/>
        <w:rPr>
          <w:rFonts w:ascii="Arial" w:hAnsi="Arial" w:cs="Arial"/>
          <w:sz w:val="24"/>
          <w:szCs w:val="24"/>
        </w:rPr>
        <w:pPrChange w:id="2419" w:author="Tammy Meek (NESO)" w:date="2025-01-28T09:35:00Z" w16du:dateUtc="2025-01-28T09:35:00Z">
          <w:pPr>
            <w:kinsoku w:val="0"/>
            <w:overflowPunct w:val="0"/>
            <w:autoSpaceDE/>
            <w:autoSpaceDN/>
            <w:adjustRightInd/>
            <w:spacing w:before="201" w:line="280" w:lineRule="exact"/>
            <w:ind w:left="1584" w:right="72" w:hanging="864"/>
            <w:jc w:val="both"/>
            <w:textAlignment w:val="baseline"/>
          </w:pPr>
        </w:pPrChange>
      </w:pPr>
      <w:r>
        <w:rPr>
          <w:rFonts w:ascii="Arial" w:hAnsi="Arial" w:cs="Arial"/>
          <w:sz w:val="24"/>
          <w:szCs w:val="24"/>
        </w:rPr>
        <w:t>8.3.2</w:t>
      </w:r>
      <w:ins w:id="2420" w:author="Tammy Meek (NESO)" w:date="2025-01-27T14:46:00Z" w16du:dateUtc="2025-01-27T14:46:00Z">
        <w:r w:rsidR="008D7967">
          <w:rPr>
            <w:rFonts w:ascii="Arial" w:hAnsi="Arial" w:cs="Arial"/>
            <w:sz w:val="24"/>
            <w:szCs w:val="24"/>
          </w:rPr>
          <w:tab/>
        </w:r>
      </w:ins>
      <w:del w:id="2421" w:author="Tammy Meek (NESO)" w:date="2025-01-27T14:46:00Z" w16du:dateUtc="2025-01-27T14:46:00Z">
        <w:r>
          <w:rPr>
            <w:rFonts w:ascii="Arial" w:hAnsi="Arial" w:cs="Arial"/>
            <w:sz w:val="24"/>
            <w:szCs w:val="24"/>
          </w:rPr>
          <w:delText xml:space="preserve"> </w:delText>
        </w:r>
      </w:del>
      <w:r>
        <w:rPr>
          <w:rFonts w:ascii="Arial" w:hAnsi="Arial" w:cs="Arial"/>
          <w:sz w:val="24"/>
          <w:szCs w:val="24"/>
        </w:rPr>
        <w:t>varies from the design necessary to meet paragraph 8.3.1 above in a manner which satisfies the conditions detailed in paragraphs 8.12 to 8.15.</w:t>
      </w:r>
    </w:p>
    <w:p w14:paraId="66B3B64B" w14:textId="77777777" w:rsidR="009C1403" w:rsidRDefault="00C6386D">
      <w:pPr>
        <w:tabs>
          <w:tab w:val="decimal" w:pos="144"/>
          <w:tab w:val="left" w:pos="720"/>
        </w:tabs>
        <w:kinsoku w:val="0"/>
        <w:overflowPunct w:val="0"/>
        <w:autoSpaceDE/>
        <w:autoSpaceDN/>
        <w:adjustRightInd/>
        <w:spacing w:before="190" w:line="276" w:lineRule="exact"/>
        <w:ind w:left="709" w:hanging="709"/>
        <w:jc w:val="both"/>
        <w:textAlignment w:val="baseline"/>
        <w:rPr>
          <w:del w:id="2422" w:author="Tammy Meek (NESO)" w:date="2025-01-27T14:43:00Z" w16du:dateUtc="2025-01-27T14:43:00Z"/>
          <w:rFonts w:ascii="Arial" w:hAnsi="Arial" w:cs="Arial"/>
          <w:spacing w:val="-1"/>
          <w:sz w:val="24"/>
          <w:szCs w:val="24"/>
        </w:rPr>
        <w:pPrChange w:id="2423" w:author="Tammy Meek (NESO)" w:date="2025-01-28T09:35:00Z" w16du:dateUtc="2025-01-28T09:35:00Z">
          <w:pPr>
            <w:tabs>
              <w:tab w:val="decimal" w:pos="144"/>
              <w:tab w:val="left" w:pos="720"/>
            </w:tabs>
            <w:kinsoku w:val="0"/>
            <w:overflowPunct w:val="0"/>
            <w:autoSpaceDE/>
            <w:autoSpaceDN/>
            <w:adjustRightInd/>
            <w:spacing w:before="190" w:line="276" w:lineRule="exact"/>
            <w:textAlignment w:val="baseline"/>
          </w:pPr>
        </w:pPrChange>
      </w:pPr>
      <w:r>
        <w:rPr>
          <w:rFonts w:ascii="Arial" w:hAnsi="Arial" w:cs="Arial"/>
          <w:spacing w:val="-1"/>
          <w:sz w:val="24"/>
          <w:szCs w:val="24"/>
        </w:rPr>
        <w:tab/>
        <w:t>8.4</w:t>
      </w:r>
      <w:r>
        <w:rPr>
          <w:rFonts w:ascii="Arial" w:hAnsi="Arial" w:cs="Arial"/>
          <w:spacing w:val="-1"/>
          <w:sz w:val="24"/>
          <w:szCs w:val="24"/>
        </w:rPr>
        <w:tab/>
        <w:t>It is permissible to design to standards higher than those set out in paragraphs</w:t>
      </w:r>
    </w:p>
    <w:p w14:paraId="17654892" w14:textId="037B8D87" w:rsidR="009C1403" w:rsidRDefault="00B74FA8">
      <w:pPr>
        <w:tabs>
          <w:tab w:val="decimal" w:pos="144"/>
          <w:tab w:val="left" w:pos="720"/>
        </w:tabs>
        <w:kinsoku w:val="0"/>
        <w:overflowPunct w:val="0"/>
        <w:autoSpaceDE/>
        <w:autoSpaceDN/>
        <w:adjustRightInd/>
        <w:spacing w:before="190" w:line="276" w:lineRule="exact"/>
        <w:ind w:left="709" w:hanging="709"/>
        <w:jc w:val="both"/>
        <w:textAlignment w:val="baseline"/>
        <w:rPr>
          <w:rFonts w:ascii="Arial" w:hAnsi="Arial" w:cs="Arial"/>
          <w:sz w:val="24"/>
          <w:szCs w:val="24"/>
        </w:rPr>
        <w:pPrChange w:id="2424" w:author="Tammy Meek (NESO)" w:date="2025-01-28T09:35:00Z" w16du:dateUtc="2025-01-28T09:35:00Z">
          <w:pPr>
            <w:kinsoku w:val="0"/>
            <w:overflowPunct w:val="0"/>
            <w:autoSpaceDE/>
            <w:autoSpaceDN/>
            <w:adjustRightInd/>
            <w:spacing w:before="15" w:line="273" w:lineRule="exact"/>
            <w:ind w:left="720" w:right="72"/>
            <w:textAlignment w:val="baseline"/>
          </w:pPr>
        </w:pPrChange>
      </w:pPr>
      <w:ins w:id="2425" w:author="Tammy Meek (NESO)" w:date="2025-01-27T14:43:00Z" w16du:dateUtc="2025-01-27T14:43:00Z">
        <w:r>
          <w:rPr>
            <w:rFonts w:ascii="Arial" w:hAnsi="Arial" w:cs="Arial"/>
            <w:sz w:val="24"/>
            <w:szCs w:val="24"/>
          </w:rPr>
          <w:t xml:space="preserve"> </w:t>
        </w:r>
      </w:ins>
      <w:r w:rsidR="00C6386D">
        <w:rPr>
          <w:rFonts w:ascii="Arial" w:hAnsi="Arial" w:cs="Arial"/>
          <w:sz w:val="24"/>
          <w:szCs w:val="24"/>
        </w:rPr>
        <w:t>8.5 to 8.10 provided the higher standards can be economically justified. Guidance on economic justification is given in Appendix G.</w:t>
      </w:r>
    </w:p>
    <w:p w14:paraId="239DCB6D" w14:textId="77777777" w:rsidR="009C1403" w:rsidRDefault="00C6386D">
      <w:pPr>
        <w:kinsoku w:val="0"/>
        <w:overflowPunct w:val="0"/>
        <w:autoSpaceDE/>
        <w:autoSpaceDN/>
        <w:adjustRightInd/>
        <w:spacing w:before="329" w:line="278" w:lineRule="exact"/>
        <w:textAlignment w:val="baseline"/>
        <w:rPr>
          <w:rFonts w:ascii="Arial" w:hAnsi="Arial" w:cs="Arial"/>
          <w:b/>
          <w:bCs/>
          <w:sz w:val="24"/>
          <w:szCs w:val="24"/>
        </w:rPr>
      </w:pPr>
      <w:r>
        <w:rPr>
          <w:rFonts w:ascii="Arial" w:hAnsi="Arial" w:cs="Arial"/>
          <w:b/>
          <w:bCs/>
          <w:i/>
          <w:iCs/>
          <w:sz w:val="24"/>
          <w:szCs w:val="24"/>
        </w:rPr>
        <w:t xml:space="preserve">Offshore Power Station </w:t>
      </w:r>
      <w:r>
        <w:rPr>
          <w:rFonts w:ascii="Arial" w:hAnsi="Arial" w:cs="Arial"/>
          <w:b/>
          <w:bCs/>
          <w:sz w:val="24"/>
          <w:szCs w:val="24"/>
        </w:rPr>
        <w:t>Demand Connection Capacity Requirements</w:t>
      </w:r>
    </w:p>
    <w:p w14:paraId="7791EBE3" w14:textId="22301081" w:rsidR="009C1403" w:rsidRDefault="00C6386D">
      <w:pPr>
        <w:tabs>
          <w:tab w:val="decimal" w:pos="144"/>
          <w:tab w:val="left" w:pos="720"/>
        </w:tabs>
        <w:kinsoku w:val="0"/>
        <w:overflowPunct w:val="0"/>
        <w:autoSpaceDE/>
        <w:autoSpaceDN/>
        <w:adjustRightInd/>
        <w:spacing w:before="184" w:line="279" w:lineRule="exact"/>
        <w:ind w:left="709" w:hanging="709"/>
        <w:jc w:val="both"/>
        <w:textAlignment w:val="baseline"/>
        <w:rPr>
          <w:del w:id="2426" w:author="Tammy Meek (NESO)" w:date="2025-01-27T14:43:00Z" w16du:dateUtc="2025-01-27T14:43:00Z"/>
          <w:rFonts w:ascii="Arial" w:hAnsi="Arial" w:cs="Arial"/>
          <w:spacing w:val="-1"/>
          <w:sz w:val="24"/>
          <w:szCs w:val="24"/>
        </w:rPr>
        <w:pPrChange w:id="2427" w:author="Tammy Meek (NESO)" w:date="2025-01-28T09:35:00Z" w16du:dateUtc="2025-01-28T09:35:00Z">
          <w:pPr>
            <w:tabs>
              <w:tab w:val="decimal" w:pos="144"/>
              <w:tab w:val="left" w:pos="720"/>
            </w:tabs>
            <w:kinsoku w:val="0"/>
            <w:overflowPunct w:val="0"/>
            <w:autoSpaceDE/>
            <w:autoSpaceDN/>
            <w:adjustRightInd/>
            <w:spacing w:before="184" w:line="279" w:lineRule="exact"/>
            <w:textAlignment w:val="baseline"/>
          </w:pPr>
        </w:pPrChange>
      </w:pPr>
      <w:r>
        <w:rPr>
          <w:rFonts w:ascii="Arial" w:hAnsi="Arial" w:cs="Arial"/>
          <w:spacing w:val="-1"/>
          <w:sz w:val="24"/>
          <w:szCs w:val="24"/>
        </w:rPr>
        <w:tab/>
        <w:t>8.5</w:t>
      </w:r>
      <w:r>
        <w:rPr>
          <w:rFonts w:ascii="Arial" w:hAnsi="Arial" w:cs="Arial"/>
          <w:spacing w:val="-1"/>
          <w:sz w:val="24"/>
          <w:szCs w:val="24"/>
        </w:rPr>
        <w:tab/>
        <w:t xml:space="preserve">The connection of a particular </w:t>
      </w:r>
      <w:r>
        <w:rPr>
          <w:rFonts w:ascii="Arial" w:hAnsi="Arial" w:cs="Arial"/>
          <w:i/>
          <w:iCs/>
          <w:spacing w:val="-1"/>
          <w:sz w:val="24"/>
          <w:szCs w:val="24"/>
        </w:rPr>
        <w:t xml:space="preserve">offshore power station demand group </w:t>
      </w:r>
      <w:r>
        <w:rPr>
          <w:rFonts w:ascii="Arial" w:hAnsi="Arial" w:cs="Arial"/>
          <w:spacing w:val="-1"/>
          <w:sz w:val="24"/>
          <w:szCs w:val="24"/>
        </w:rPr>
        <w:t>shall meet</w:t>
      </w:r>
      <w:ins w:id="2428" w:author="Tammy Meek (NESO)" w:date="2025-01-27T14:43:00Z" w16du:dateUtc="2025-01-27T14:43:00Z">
        <w:r w:rsidR="00B74FA8">
          <w:rPr>
            <w:rFonts w:ascii="Arial" w:hAnsi="Arial" w:cs="Arial"/>
            <w:spacing w:val="-1"/>
            <w:sz w:val="24"/>
            <w:szCs w:val="24"/>
          </w:rPr>
          <w:t xml:space="preserve"> </w:t>
        </w:r>
      </w:ins>
    </w:p>
    <w:p w14:paraId="341354C2" w14:textId="77777777" w:rsidR="009C1403" w:rsidRDefault="00C6386D">
      <w:pPr>
        <w:tabs>
          <w:tab w:val="decimal" w:pos="144"/>
          <w:tab w:val="left" w:pos="720"/>
        </w:tabs>
        <w:kinsoku w:val="0"/>
        <w:overflowPunct w:val="0"/>
        <w:autoSpaceDE/>
        <w:autoSpaceDN/>
        <w:adjustRightInd/>
        <w:spacing w:before="184" w:line="279" w:lineRule="exact"/>
        <w:ind w:left="709" w:hanging="709"/>
        <w:jc w:val="both"/>
        <w:textAlignment w:val="baseline"/>
        <w:rPr>
          <w:rFonts w:ascii="Arial" w:hAnsi="Arial" w:cs="Arial"/>
          <w:sz w:val="24"/>
          <w:szCs w:val="24"/>
        </w:rPr>
        <w:pPrChange w:id="2429"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sz w:val="24"/>
          <w:szCs w:val="24"/>
        </w:rPr>
        <w:t>the criteria set out in paragraphs 8.6 to 8.10 under the following background conditions:</w:t>
      </w:r>
    </w:p>
    <w:p w14:paraId="64A76287" w14:textId="2F48F3C2" w:rsidR="009C1403" w:rsidRDefault="00C6386D">
      <w:pPr>
        <w:kinsoku w:val="0"/>
        <w:overflowPunct w:val="0"/>
        <w:autoSpaceDE/>
        <w:autoSpaceDN/>
        <w:adjustRightInd/>
        <w:spacing w:before="212" w:line="269" w:lineRule="exact"/>
        <w:ind w:left="1584" w:right="72" w:hanging="864"/>
        <w:jc w:val="both"/>
        <w:textAlignment w:val="baseline"/>
        <w:rPr>
          <w:del w:id="2430" w:author="Tammy Meek (NESO)" w:date="2025-01-27T14:43:00Z" w16du:dateUtc="2025-01-27T14:43:00Z"/>
          <w:rFonts w:ascii="Arial" w:hAnsi="Arial" w:cs="Arial"/>
          <w:i/>
          <w:iCs/>
          <w:spacing w:val="-4"/>
          <w:sz w:val="24"/>
          <w:szCs w:val="24"/>
        </w:rPr>
        <w:pPrChange w:id="2431" w:author="Tammy Meek (NESO)" w:date="2025-01-28T09:35:00Z" w16du:dateUtc="2025-01-28T09:35:00Z">
          <w:pPr>
            <w:kinsoku w:val="0"/>
            <w:overflowPunct w:val="0"/>
            <w:autoSpaceDE/>
            <w:autoSpaceDN/>
            <w:adjustRightInd/>
            <w:spacing w:before="212" w:line="269" w:lineRule="exact"/>
            <w:ind w:left="1584" w:right="72" w:hanging="864"/>
            <w:textAlignment w:val="baseline"/>
          </w:pPr>
        </w:pPrChange>
      </w:pPr>
      <w:r>
        <w:rPr>
          <w:rFonts w:ascii="Arial" w:hAnsi="Arial" w:cs="Arial"/>
          <w:spacing w:val="-4"/>
          <w:sz w:val="24"/>
          <w:szCs w:val="24"/>
        </w:rPr>
        <w:t>8.5.1</w:t>
      </w:r>
      <w:del w:id="2432" w:author="Tammy Meek (NESO)" w:date="2025-01-27T14:47:00Z" w16du:dateUtc="2025-01-27T14:47:00Z">
        <w:r>
          <w:rPr>
            <w:rFonts w:ascii="Arial" w:hAnsi="Arial" w:cs="Arial"/>
            <w:spacing w:val="-4"/>
            <w:sz w:val="24"/>
            <w:szCs w:val="24"/>
          </w:rPr>
          <w:delText xml:space="preserve"> </w:delText>
        </w:r>
      </w:del>
      <w:ins w:id="2433" w:author="Tammy Meek (NESO)" w:date="2025-01-27T14:47:00Z" w16du:dateUtc="2025-01-27T14:47:00Z">
        <w:r w:rsidR="008D7967">
          <w:rPr>
            <w:rFonts w:ascii="Arial" w:hAnsi="Arial" w:cs="Arial"/>
            <w:spacing w:val="-4"/>
            <w:sz w:val="24"/>
            <w:szCs w:val="24"/>
          </w:rPr>
          <w:tab/>
        </w:r>
      </w:ins>
      <w:r>
        <w:rPr>
          <w:rFonts w:ascii="Arial" w:hAnsi="Arial" w:cs="Arial"/>
          <w:spacing w:val="-4"/>
          <w:sz w:val="24"/>
          <w:szCs w:val="24"/>
        </w:rPr>
        <w:t xml:space="preserve">when the power output of the </w:t>
      </w:r>
      <w:r>
        <w:rPr>
          <w:rFonts w:ascii="Arial" w:hAnsi="Arial" w:cs="Arial"/>
          <w:i/>
          <w:iCs/>
          <w:spacing w:val="-4"/>
          <w:sz w:val="24"/>
          <w:szCs w:val="24"/>
        </w:rPr>
        <w:t xml:space="preserve">offshore power station </w:t>
      </w:r>
      <w:r>
        <w:rPr>
          <w:rFonts w:ascii="Arial" w:hAnsi="Arial" w:cs="Arial"/>
          <w:spacing w:val="-4"/>
          <w:sz w:val="24"/>
          <w:szCs w:val="24"/>
        </w:rPr>
        <w:t xml:space="preserve">is set to zero and there are no </w:t>
      </w:r>
      <w:r>
        <w:rPr>
          <w:rFonts w:ascii="Arial" w:hAnsi="Arial" w:cs="Arial"/>
          <w:i/>
          <w:iCs/>
          <w:spacing w:val="-4"/>
          <w:sz w:val="24"/>
          <w:szCs w:val="24"/>
        </w:rPr>
        <w:t>planned outages</w:t>
      </w:r>
      <w:r>
        <w:rPr>
          <w:rFonts w:ascii="Arial" w:hAnsi="Arial" w:cs="Arial"/>
          <w:spacing w:val="-4"/>
          <w:sz w:val="24"/>
          <w:szCs w:val="24"/>
        </w:rPr>
        <w:t xml:space="preserve">, the demand of the </w:t>
      </w:r>
      <w:r>
        <w:rPr>
          <w:rFonts w:ascii="Arial" w:hAnsi="Arial" w:cs="Arial"/>
          <w:i/>
          <w:iCs/>
          <w:spacing w:val="-4"/>
          <w:sz w:val="24"/>
          <w:szCs w:val="24"/>
        </w:rPr>
        <w:t>offshore power station</w:t>
      </w:r>
      <w:ins w:id="2434" w:author="Tammy Meek (NESO)" w:date="2025-01-27T14:43:00Z" w16du:dateUtc="2025-01-27T14:43:00Z">
        <w:r w:rsidR="00B74FA8">
          <w:rPr>
            <w:rFonts w:ascii="Arial" w:hAnsi="Arial" w:cs="Arial"/>
            <w:i/>
            <w:iCs/>
            <w:spacing w:val="-4"/>
            <w:sz w:val="24"/>
            <w:szCs w:val="24"/>
          </w:rPr>
          <w:t xml:space="preserve"> </w:t>
        </w:r>
      </w:ins>
    </w:p>
    <w:p w14:paraId="047BBCE6" w14:textId="5FFAA991" w:rsidR="009C1403" w:rsidRDefault="00C6386D">
      <w:pPr>
        <w:kinsoku w:val="0"/>
        <w:overflowPunct w:val="0"/>
        <w:autoSpaceDE/>
        <w:autoSpaceDN/>
        <w:adjustRightInd/>
        <w:spacing w:before="212" w:line="269" w:lineRule="exact"/>
        <w:ind w:left="1584" w:right="72" w:hanging="864"/>
        <w:jc w:val="both"/>
        <w:textAlignment w:val="baseline"/>
        <w:rPr>
          <w:rFonts w:ascii="Arial" w:hAnsi="Arial" w:cs="Arial"/>
          <w:sz w:val="24"/>
          <w:szCs w:val="24"/>
        </w:rPr>
        <w:pPrChange w:id="2435" w:author="Tammy Meek (NESO)" w:date="2025-01-28T09:35:00Z" w16du:dateUtc="2025-01-28T09:35:00Z">
          <w:pPr>
            <w:kinsoku w:val="0"/>
            <w:overflowPunct w:val="0"/>
            <w:autoSpaceDE/>
            <w:autoSpaceDN/>
            <w:adjustRightInd/>
            <w:spacing w:before="7" w:line="281" w:lineRule="exact"/>
            <w:ind w:left="1584"/>
            <w:textAlignment w:val="baseline"/>
          </w:pPr>
        </w:pPrChange>
      </w:pPr>
      <w:r>
        <w:rPr>
          <w:rFonts w:ascii="Arial" w:hAnsi="Arial" w:cs="Arial"/>
          <w:i/>
          <w:iCs/>
          <w:sz w:val="24"/>
          <w:szCs w:val="24"/>
        </w:rPr>
        <w:t xml:space="preserve">demand group </w:t>
      </w:r>
      <w:r>
        <w:rPr>
          <w:rFonts w:ascii="Arial" w:hAnsi="Arial" w:cs="Arial"/>
          <w:sz w:val="24"/>
          <w:szCs w:val="24"/>
        </w:rPr>
        <w:t xml:space="preserve">shall be set equal to </w:t>
      </w:r>
      <w:r>
        <w:rPr>
          <w:rFonts w:ascii="Arial" w:hAnsi="Arial" w:cs="Arial"/>
          <w:i/>
          <w:iCs/>
          <w:sz w:val="24"/>
          <w:szCs w:val="24"/>
        </w:rPr>
        <w:t>group demand</w:t>
      </w:r>
      <w:r>
        <w:rPr>
          <w:rFonts w:ascii="Arial" w:hAnsi="Arial" w:cs="Arial"/>
          <w:sz w:val="24"/>
          <w:szCs w:val="24"/>
        </w:rPr>
        <w:t>; and</w:t>
      </w:r>
      <w:ins w:id="2436" w:author="Tammy Meek (NESO)" w:date="2025-01-27T14:43:00Z" w16du:dateUtc="2025-01-27T14:43:00Z">
        <w:r w:rsidR="00B74FA8">
          <w:rPr>
            <w:rFonts w:ascii="Arial" w:hAnsi="Arial" w:cs="Arial"/>
            <w:sz w:val="24"/>
            <w:szCs w:val="24"/>
          </w:rPr>
          <w:t xml:space="preserve"> </w:t>
        </w:r>
      </w:ins>
    </w:p>
    <w:p w14:paraId="1A0A6D98" w14:textId="2C224125" w:rsidR="009C1403" w:rsidRDefault="00C6386D">
      <w:pPr>
        <w:kinsoku w:val="0"/>
        <w:overflowPunct w:val="0"/>
        <w:autoSpaceDE/>
        <w:autoSpaceDN/>
        <w:adjustRightInd/>
        <w:spacing w:before="177" w:line="287" w:lineRule="exact"/>
        <w:ind w:left="1584" w:right="72" w:hanging="864"/>
        <w:jc w:val="both"/>
        <w:textAlignment w:val="baseline"/>
        <w:rPr>
          <w:del w:id="2437" w:author="Tammy Meek (NESO)" w:date="2025-01-27T14:43:00Z" w16du:dateUtc="2025-01-27T14:43:00Z"/>
          <w:rFonts w:ascii="Arial" w:hAnsi="Arial" w:cs="Arial"/>
          <w:i/>
          <w:iCs/>
          <w:sz w:val="24"/>
          <w:szCs w:val="24"/>
        </w:rPr>
        <w:pPrChange w:id="2438" w:author="Tammy Meek (NESO)" w:date="2025-01-28T09:35:00Z" w16du:dateUtc="2025-01-28T09:35:00Z">
          <w:pPr>
            <w:kinsoku w:val="0"/>
            <w:overflowPunct w:val="0"/>
            <w:autoSpaceDE/>
            <w:autoSpaceDN/>
            <w:adjustRightInd/>
            <w:spacing w:before="177" w:line="287" w:lineRule="exact"/>
            <w:ind w:left="1584" w:right="72" w:hanging="864"/>
            <w:textAlignment w:val="baseline"/>
          </w:pPr>
        </w:pPrChange>
      </w:pPr>
      <w:r>
        <w:rPr>
          <w:rFonts w:ascii="Arial" w:hAnsi="Arial" w:cs="Arial"/>
          <w:sz w:val="24"/>
          <w:szCs w:val="24"/>
        </w:rPr>
        <w:t>8.5.2</w:t>
      </w:r>
      <w:ins w:id="2439" w:author="Tammy Meek (NESO)" w:date="2025-01-27T14:47:00Z" w16du:dateUtc="2025-01-27T14:47:00Z">
        <w:r w:rsidR="008D7967">
          <w:rPr>
            <w:rFonts w:ascii="Arial" w:hAnsi="Arial" w:cs="Arial"/>
            <w:sz w:val="24"/>
            <w:szCs w:val="24"/>
          </w:rPr>
          <w:tab/>
        </w:r>
      </w:ins>
      <w:del w:id="2440" w:author="Tammy Meek (NESO)" w:date="2025-01-27T14:47:00Z" w16du:dateUtc="2025-01-27T14:47:00Z">
        <w:r>
          <w:rPr>
            <w:rFonts w:ascii="Arial" w:hAnsi="Arial" w:cs="Arial"/>
            <w:sz w:val="24"/>
            <w:szCs w:val="24"/>
          </w:rPr>
          <w:delText xml:space="preserve"> </w:delText>
        </w:r>
      </w:del>
      <w:r>
        <w:rPr>
          <w:rFonts w:ascii="Arial" w:hAnsi="Arial" w:cs="Arial"/>
          <w:sz w:val="24"/>
          <w:szCs w:val="24"/>
        </w:rPr>
        <w:t xml:space="preserve">demand and generation outside the </w:t>
      </w:r>
      <w:r>
        <w:rPr>
          <w:rFonts w:ascii="Arial" w:hAnsi="Arial" w:cs="Arial"/>
          <w:i/>
          <w:iCs/>
          <w:sz w:val="24"/>
          <w:szCs w:val="24"/>
        </w:rPr>
        <w:t xml:space="preserve">offshore power station demand group </w:t>
      </w:r>
      <w:r>
        <w:rPr>
          <w:rFonts w:ascii="Arial" w:hAnsi="Arial" w:cs="Arial"/>
          <w:sz w:val="24"/>
          <w:szCs w:val="24"/>
        </w:rPr>
        <w:t xml:space="preserve">shall be set in accordance with the </w:t>
      </w:r>
      <w:r>
        <w:rPr>
          <w:rFonts w:ascii="Arial" w:hAnsi="Arial" w:cs="Arial"/>
          <w:i/>
          <w:iCs/>
          <w:sz w:val="24"/>
          <w:szCs w:val="24"/>
        </w:rPr>
        <w:t>planned transfer conditions</w:t>
      </w:r>
      <w:ins w:id="2441" w:author="Tammy Meek (NESO)" w:date="2025-01-27T14:43:00Z" w16du:dateUtc="2025-01-27T14:43:00Z">
        <w:r w:rsidR="00B74FA8">
          <w:rPr>
            <w:rFonts w:ascii="Arial" w:hAnsi="Arial" w:cs="Arial"/>
            <w:i/>
            <w:iCs/>
            <w:sz w:val="24"/>
            <w:szCs w:val="24"/>
          </w:rPr>
          <w:t xml:space="preserve"> </w:t>
        </w:r>
      </w:ins>
    </w:p>
    <w:p w14:paraId="1D1B0FE0" w14:textId="77777777" w:rsidR="009C1403" w:rsidRDefault="00C6386D">
      <w:pPr>
        <w:kinsoku w:val="0"/>
        <w:overflowPunct w:val="0"/>
        <w:autoSpaceDE/>
        <w:autoSpaceDN/>
        <w:adjustRightInd/>
        <w:spacing w:before="177" w:line="287" w:lineRule="exact"/>
        <w:ind w:left="1584" w:right="72" w:hanging="864"/>
        <w:jc w:val="both"/>
        <w:textAlignment w:val="baseline"/>
        <w:rPr>
          <w:rFonts w:ascii="Arial" w:hAnsi="Arial" w:cs="Arial"/>
          <w:sz w:val="24"/>
          <w:szCs w:val="24"/>
        </w:rPr>
        <w:pPrChange w:id="2442" w:author="Tammy Meek (NESO)" w:date="2025-01-28T09:35:00Z" w16du:dateUtc="2025-01-28T09:35:00Z">
          <w:pPr>
            <w:kinsoku w:val="0"/>
            <w:overflowPunct w:val="0"/>
            <w:autoSpaceDE/>
            <w:autoSpaceDN/>
            <w:adjustRightInd/>
            <w:spacing w:line="275" w:lineRule="exact"/>
            <w:ind w:left="1584"/>
            <w:textAlignment w:val="baseline"/>
          </w:pPr>
        </w:pPrChange>
      </w:pPr>
      <w:r>
        <w:rPr>
          <w:rFonts w:ascii="Arial" w:hAnsi="Arial" w:cs="Arial"/>
          <w:sz w:val="24"/>
          <w:szCs w:val="24"/>
        </w:rPr>
        <w:t>using the appropriate method described in Appendix C.</w:t>
      </w:r>
    </w:p>
    <w:p w14:paraId="323CCBEF" w14:textId="74521B66" w:rsidR="009C1403" w:rsidRDefault="00C6386D">
      <w:pPr>
        <w:tabs>
          <w:tab w:val="decimal" w:pos="144"/>
          <w:tab w:val="left" w:pos="720"/>
        </w:tabs>
        <w:kinsoku w:val="0"/>
        <w:overflowPunct w:val="0"/>
        <w:autoSpaceDE/>
        <w:autoSpaceDN/>
        <w:adjustRightInd/>
        <w:spacing w:before="200" w:line="281" w:lineRule="exact"/>
        <w:ind w:left="709" w:hanging="709"/>
        <w:jc w:val="both"/>
        <w:textAlignment w:val="baseline"/>
        <w:rPr>
          <w:del w:id="2443" w:author="Tammy Meek (NESO)" w:date="2025-01-27T14:43:00Z" w16du:dateUtc="2025-01-27T14:43:00Z"/>
          <w:rFonts w:ascii="Arial" w:hAnsi="Arial" w:cs="Arial"/>
          <w:i/>
          <w:iCs/>
          <w:sz w:val="24"/>
          <w:szCs w:val="24"/>
        </w:rPr>
        <w:pPrChange w:id="2444" w:author="Tammy Meek (NESO)" w:date="2025-01-28T09:35:00Z" w16du:dateUtc="2025-01-28T09:35:00Z">
          <w:pPr>
            <w:tabs>
              <w:tab w:val="decimal" w:pos="144"/>
              <w:tab w:val="left" w:pos="720"/>
            </w:tabs>
            <w:kinsoku w:val="0"/>
            <w:overflowPunct w:val="0"/>
            <w:autoSpaceDE/>
            <w:autoSpaceDN/>
            <w:adjustRightInd/>
            <w:spacing w:before="200" w:line="281" w:lineRule="exact"/>
            <w:textAlignment w:val="baseline"/>
          </w:pPr>
        </w:pPrChange>
      </w:pPr>
      <w:r>
        <w:rPr>
          <w:rFonts w:ascii="Arial" w:hAnsi="Arial" w:cs="Arial"/>
          <w:sz w:val="24"/>
          <w:szCs w:val="24"/>
        </w:rPr>
        <w:tab/>
        <w:t>8.6</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ins w:id="2445" w:author="Tammy Meek (NESO)" w:date="2025-01-27T14:43:00Z" w16du:dateUtc="2025-01-27T14:43:00Z">
        <w:r w:rsidR="00B74FA8">
          <w:rPr>
            <w:rFonts w:ascii="Arial" w:hAnsi="Arial" w:cs="Arial"/>
            <w:i/>
            <w:iCs/>
            <w:sz w:val="24"/>
            <w:szCs w:val="24"/>
          </w:rPr>
          <w:t xml:space="preserve"> </w:t>
        </w:r>
      </w:ins>
    </w:p>
    <w:p w14:paraId="61685535" w14:textId="77777777" w:rsidR="009C1403" w:rsidRDefault="00C6386D">
      <w:pPr>
        <w:tabs>
          <w:tab w:val="decimal" w:pos="144"/>
          <w:tab w:val="left" w:pos="720"/>
        </w:tabs>
        <w:kinsoku w:val="0"/>
        <w:overflowPunct w:val="0"/>
        <w:autoSpaceDE/>
        <w:autoSpaceDN/>
        <w:adjustRightInd/>
        <w:spacing w:before="200" w:line="281" w:lineRule="exact"/>
        <w:ind w:left="709" w:hanging="709"/>
        <w:jc w:val="both"/>
        <w:textAlignment w:val="baseline"/>
        <w:rPr>
          <w:rFonts w:ascii="Arial" w:hAnsi="Arial" w:cs="Arial"/>
          <w:sz w:val="24"/>
          <w:szCs w:val="24"/>
        </w:rPr>
        <w:pPrChange w:id="2446" w:author="Tammy Meek (NESO)" w:date="2025-01-28T09:35:00Z" w16du:dateUtc="2025-01-28T09:35:00Z">
          <w:pPr>
            <w:kinsoku w:val="0"/>
            <w:overflowPunct w:val="0"/>
            <w:autoSpaceDE/>
            <w:autoSpaceDN/>
            <w:adjustRightInd/>
            <w:spacing w:before="2" w:line="271" w:lineRule="exact"/>
            <w:ind w:left="720" w:right="72"/>
            <w:textAlignment w:val="baseline"/>
          </w:pPr>
        </w:pPrChange>
      </w:pPr>
      <w:r>
        <w:rPr>
          <w:rFonts w:ascii="Arial" w:hAnsi="Arial" w:cs="Arial"/>
          <w:i/>
          <w:iCs/>
          <w:sz w:val="24"/>
          <w:szCs w:val="24"/>
        </w:rPr>
        <w:t xml:space="preserve">demand group </w:t>
      </w:r>
      <w:r>
        <w:rPr>
          <w:rFonts w:ascii="Arial" w:hAnsi="Arial" w:cs="Arial"/>
          <w:sz w:val="24"/>
          <w:szCs w:val="24"/>
        </w:rPr>
        <w:t xml:space="preserve">shall be planned such that, for the background conditions described in paragraph 8.5, under </w:t>
      </w:r>
      <w:r>
        <w:rPr>
          <w:rFonts w:ascii="Arial" w:hAnsi="Arial" w:cs="Arial"/>
          <w:i/>
          <w:iCs/>
          <w:sz w:val="24"/>
          <w:szCs w:val="24"/>
        </w:rPr>
        <w:t xml:space="preserve">intact system </w:t>
      </w:r>
      <w:r>
        <w:rPr>
          <w:rFonts w:ascii="Arial" w:hAnsi="Arial" w:cs="Arial"/>
          <w:sz w:val="24"/>
          <w:szCs w:val="24"/>
        </w:rPr>
        <w:t>conditions there shall not be any of the following:</w:t>
      </w:r>
    </w:p>
    <w:p w14:paraId="7A99B3BB" w14:textId="77777777" w:rsidR="009C1403" w:rsidRDefault="00C6386D">
      <w:pPr>
        <w:tabs>
          <w:tab w:val="left" w:pos="1584"/>
        </w:tabs>
        <w:kinsoku w:val="0"/>
        <w:overflowPunct w:val="0"/>
        <w:autoSpaceDE/>
        <w:autoSpaceDN/>
        <w:adjustRightInd/>
        <w:spacing w:before="200" w:line="281" w:lineRule="exact"/>
        <w:ind w:left="720"/>
        <w:textAlignment w:val="baseline"/>
        <w:rPr>
          <w:rFonts w:ascii="Arial" w:hAnsi="Arial" w:cs="Arial"/>
          <w:sz w:val="24"/>
          <w:szCs w:val="24"/>
        </w:rPr>
      </w:pPr>
      <w:r>
        <w:rPr>
          <w:rFonts w:ascii="Arial" w:hAnsi="Arial" w:cs="Arial"/>
          <w:sz w:val="24"/>
          <w:szCs w:val="24"/>
        </w:rPr>
        <w:t>8.6.1</w:t>
      </w:r>
      <w:r>
        <w:rPr>
          <w:rFonts w:ascii="Arial" w:hAnsi="Arial" w:cs="Arial"/>
          <w:sz w:val="24"/>
          <w:szCs w:val="24"/>
        </w:rPr>
        <w:tab/>
        <w:t xml:space="preserve">equipment loadings exceeding the </w:t>
      </w:r>
      <w:r>
        <w:rPr>
          <w:rFonts w:ascii="Arial" w:hAnsi="Arial" w:cs="Arial"/>
          <w:i/>
          <w:iCs/>
          <w:sz w:val="24"/>
          <w:szCs w:val="24"/>
        </w:rPr>
        <w:t>pre-fault rating</w:t>
      </w:r>
      <w:r>
        <w:rPr>
          <w:rFonts w:ascii="Arial" w:hAnsi="Arial" w:cs="Arial"/>
          <w:sz w:val="24"/>
          <w:szCs w:val="24"/>
        </w:rPr>
        <w:t>;</w:t>
      </w:r>
    </w:p>
    <w:p w14:paraId="75911932" w14:textId="0C702F47" w:rsidR="009C1403" w:rsidRDefault="00C6386D">
      <w:pPr>
        <w:kinsoku w:val="0"/>
        <w:overflowPunct w:val="0"/>
        <w:autoSpaceDE/>
        <w:autoSpaceDN/>
        <w:adjustRightInd/>
        <w:spacing w:before="206" w:line="274" w:lineRule="exact"/>
        <w:ind w:left="1584" w:right="72" w:hanging="864"/>
        <w:textAlignment w:val="baseline"/>
        <w:rPr>
          <w:rFonts w:ascii="Arial" w:hAnsi="Arial" w:cs="Arial"/>
          <w:sz w:val="24"/>
          <w:szCs w:val="24"/>
        </w:rPr>
      </w:pPr>
      <w:r>
        <w:rPr>
          <w:rFonts w:ascii="Arial" w:hAnsi="Arial" w:cs="Arial"/>
          <w:sz w:val="24"/>
          <w:szCs w:val="24"/>
        </w:rPr>
        <w:t>8.6.2</w:t>
      </w:r>
      <w:del w:id="2447" w:author="Tammy Meek (NESO)" w:date="2025-01-27T14:43:00Z" w16du:dateUtc="2025-01-27T14:43:00Z">
        <w:r>
          <w:rPr>
            <w:rFonts w:ascii="Arial" w:hAnsi="Arial" w:cs="Arial"/>
            <w:sz w:val="24"/>
            <w:szCs w:val="24"/>
          </w:rPr>
          <w:delText xml:space="preserve"> </w:delText>
        </w:r>
      </w:del>
      <w:ins w:id="2448" w:author="Tammy Meek (NESO)" w:date="2025-01-27T14:43:00Z" w16du:dateUtc="2025-01-27T14:43:00Z">
        <w:r w:rsidR="00B74FA8">
          <w:rPr>
            <w:rFonts w:ascii="Arial" w:hAnsi="Arial" w:cs="Arial"/>
            <w:sz w:val="24"/>
            <w:szCs w:val="24"/>
          </w:rPr>
          <w:tab/>
        </w:r>
      </w:ins>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 xml:space="preserve">insufficient voltage performance margins; </w:t>
      </w:r>
      <w:r>
        <w:rPr>
          <w:rFonts w:ascii="Arial" w:hAnsi="Arial" w:cs="Arial"/>
          <w:sz w:val="24"/>
          <w:szCs w:val="24"/>
        </w:rPr>
        <w:t>or</w:t>
      </w:r>
    </w:p>
    <w:p w14:paraId="5A809490" w14:textId="77777777" w:rsidR="009C1403" w:rsidRDefault="00C6386D">
      <w:pPr>
        <w:kinsoku w:val="0"/>
        <w:overflowPunct w:val="0"/>
        <w:autoSpaceDE/>
        <w:autoSpaceDN/>
        <w:adjustRightInd/>
        <w:spacing w:before="199" w:after="120" w:line="281" w:lineRule="exact"/>
        <w:ind w:left="720"/>
        <w:textAlignment w:val="baseline"/>
        <w:rPr>
          <w:rFonts w:ascii="Arial" w:hAnsi="Arial" w:cs="Arial"/>
          <w:i/>
          <w:iCs/>
          <w:spacing w:val="8"/>
          <w:sz w:val="24"/>
          <w:szCs w:val="24"/>
        </w:rPr>
        <w:pPrChange w:id="2449" w:author="Tammy Meek (NESO)" w:date="2025-01-28T09:35:00Z" w16du:dateUtc="2025-01-28T09:35:00Z">
          <w:pPr>
            <w:kinsoku w:val="0"/>
            <w:overflowPunct w:val="0"/>
            <w:autoSpaceDE/>
            <w:autoSpaceDN/>
            <w:adjustRightInd/>
            <w:spacing w:before="199" w:line="281" w:lineRule="exact"/>
            <w:ind w:left="720"/>
            <w:textAlignment w:val="baseline"/>
          </w:pPr>
        </w:pPrChange>
      </w:pPr>
      <w:r>
        <w:rPr>
          <w:rFonts w:ascii="Arial" w:hAnsi="Arial" w:cs="Arial"/>
          <w:spacing w:val="8"/>
          <w:sz w:val="24"/>
          <w:szCs w:val="24"/>
        </w:rPr>
        <w:t xml:space="preserve">8.6.3 </w:t>
      </w:r>
      <w:r>
        <w:rPr>
          <w:rFonts w:ascii="Arial" w:hAnsi="Arial" w:cs="Arial"/>
          <w:i/>
          <w:iCs/>
          <w:spacing w:val="8"/>
          <w:sz w:val="24"/>
          <w:szCs w:val="24"/>
        </w:rPr>
        <w:t>system instability.</w:t>
      </w:r>
    </w:p>
    <w:p w14:paraId="11D04CD4" w14:textId="3A880C6F" w:rsidR="009C1403" w:rsidRDefault="00C6386D">
      <w:pPr>
        <w:tabs>
          <w:tab w:val="decimal" w:pos="144"/>
          <w:tab w:val="left" w:pos="720"/>
        </w:tabs>
        <w:kinsoku w:val="0"/>
        <w:overflowPunct w:val="0"/>
        <w:autoSpaceDE/>
        <w:autoSpaceDN/>
        <w:adjustRightInd/>
        <w:spacing w:before="199" w:line="279" w:lineRule="exact"/>
        <w:ind w:hanging="720"/>
        <w:textAlignment w:val="baseline"/>
        <w:rPr>
          <w:del w:id="2450" w:author="Tammy Meek (NESO)" w:date="2025-01-27T14:43:00Z" w16du:dateUtc="2025-01-27T14:43:00Z"/>
          <w:rFonts w:ascii="Arial" w:hAnsi="Arial" w:cs="Arial"/>
          <w:i/>
          <w:iCs/>
          <w:sz w:val="24"/>
          <w:szCs w:val="24"/>
        </w:rPr>
        <w:pPrChange w:id="2451" w:author="Tammy Meek (NESO)" w:date="2025-01-28T09:35:00Z" w16du:dateUtc="2025-01-28T09:35:00Z">
          <w:pPr>
            <w:tabs>
              <w:tab w:val="decimal" w:pos="144"/>
              <w:tab w:val="left" w:pos="720"/>
            </w:tabs>
            <w:kinsoku w:val="0"/>
            <w:overflowPunct w:val="0"/>
            <w:autoSpaceDE/>
            <w:autoSpaceDN/>
            <w:adjustRightInd/>
            <w:spacing w:before="199" w:line="279" w:lineRule="exact"/>
            <w:textAlignment w:val="baseline"/>
          </w:pPr>
        </w:pPrChange>
      </w:pPr>
      <w:del w:id="2452" w:author="Tammy Meek (NESO)" w:date="2025-01-27T14:47:00Z" w16du:dateUtc="2025-01-27T14:47:00Z">
        <w:r>
          <w:rPr>
            <w:rFonts w:ascii="Arial" w:hAnsi="Arial" w:cs="Arial"/>
            <w:sz w:val="24"/>
            <w:szCs w:val="24"/>
          </w:rPr>
          <w:tab/>
        </w:r>
      </w:del>
      <w:r>
        <w:rPr>
          <w:rFonts w:ascii="Arial" w:hAnsi="Arial" w:cs="Arial"/>
          <w:sz w:val="24"/>
          <w:szCs w:val="24"/>
        </w:rPr>
        <w:t>8.7</w:t>
      </w:r>
      <w:r>
        <w:rPr>
          <w:rFonts w:ascii="Arial" w:hAnsi="Arial" w:cs="Arial"/>
          <w:sz w:val="24"/>
          <w:szCs w:val="24"/>
        </w:rPr>
        <w:tab/>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offshore power station</w:t>
      </w:r>
      <w:ins w:id="2453" w:author="Tammy Meek (NESO)" w:date="2025-01-27T14:43:00Z" w16du:dateUtc="2025-01-27T14:43:00Z">
        <w:r w:rsidR="00B74FA8">
          <w:rPr>
            <w:rFonts w:ascii="Arial" w:hAnsi="Arial" w:cs="Arial"/>
            <w:i/>
            <w:iCs/>
            <w:sz w:val="24"/>
            <w:szCs w:val="24"/>
          </w:rPr>
          <w:t xml:space="preserve"> </w:t>
        </w:r>
      </w:ins>
    </w:p>
    <w:p w14:paraId="7F2025CC" w14:textId="0BF64135" w:rsidR="009C1403" w:rsidRDefault="00C6386D">
      <w:pPr>
        <w:tabs>
          <w:tab w:val="decimal" w:pos="144"/>
          <w:tab w:val="left" w:pos="720"/>
        </w:tabs>
        <w:kinsoku w:val="0"/>
        <w:overflowPunct w:val="0"/>
        <w:autoSpaceDE/>
        <w:autoSpaceDN/>
        <w:adjustRightInd/>
        <w:spacing w:before="199" w:line="279" w:lineRule="exact"/>
        <w:ind w:hanging="720"/>
        <w:jc w:val="both"/>
        <w:textAlignment w:val="baseline"/>
        <w:rPr>
          <w:del w:id="2454" w:author="Tammy Meek (NESO)" w:date="2025-01-27T14:44:00Z" w16du:dateUtc="2025-01-27T14:44:00Z"/>
          <w:rFonts w:ascii="Arial" w:hAnsi="Arial" w:cs="Arial"/>
          <w:i/>
          <w:iCs/>
          <w:spacing w:val="-2"/>
          <w:sz w:val="24"/>
          <w:szCs w:val="24"/>
        </w:rPr>
        <w:pPrChange w:id="2455"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i/>
          <w:iCs/>
          <w:spacing w:val="-2"/>
          <w:sz w:val="24"/>
          <w:szCs w:val="24"/>
        </w:rPr>
        <w:t xml:space="preserve">demand group </w:t>
      </w:r>
      <w:r>
        <w:rPr>
          <w:rFonts w:ascii="Arial" w:hAnsi="Arial" w:cs="Arial"/>
          <w:spacing w:val="-2"/>
          <w:sz w:val="24"/>
          <w:szCs w:val="24"/>
        </w:rPr>
        <w:t xml:space="preserve">shall also be planned such that for the background conditions described in paragraph 8.5 and for the </w:t>
      </w:r>
      <w:r>
        <w:rPr>
          <w:rFonts w:ascii="Arial" w:hAnsi="Arial" w:cs="Arial"/>
          <w:i/>
          <w:iCs/>
          <w:spacing w:val="-2"/>
          <w:sz w:val="24"/>
          <w:szCs w:val="24"/>
        </w:rPr>
        <w:t xml:space="preserve">planned outage </w:t>
      </w:r>
      <w:r>
        <w:rPr>
          <w:rFonts w:ascii="Arial" w:hAnsi="Arial" w:cs="Arial"/>
          <w:spacing w:val="-2"/>
          <w:sz w:val="24"/>
          <w:szCs w:val="24"/>
        </w:rPr>
        <w:t xml:space="preserve">of a single </w:t>
      </w:r>
      <w:r>
        <w:rPr>
          <w:rFonts w:ascii="Arial" w:hAnsi="Arial" w:cs="Arial"/>
          <w:i/>
          <w:iCs/>
          <w:spacing w:val="-2"/>
          <w:sz w:val="24"/>
          <w:szCs w:val="24"/>
        </w:rPr>
        <w:t>transmission</w:t>
      </w:r>
      <w:ins w:id="2456" w:author="Tammy Meek (NESO)" w:date="2025-01-27T14:44:00Z" w16du:dateUtc="2025-01-27T14:44:00Z">
        <w:r w:rsidR="00B74FA8">
          <w:rPr>
            <w:rFonts w:ascii="Arial" w:hAnsi="Arial" w:cs="Arial"/>
            <w:i/>
            <w:iCs/>
            <w:spacing w:val="-2"/>
            <w:sz w:val="24"/>
            <w:szCs w:val="24"/>
          </w:rPr>
          <w:t xml:space="preserve"> </w:t>
        </w:r>
      </w:ins>
    </w:p>
    <w:p w14:paraId="0F56F993" w14:textId="77777777" w:rsidR="009C1403" w:rsidRDefault="009C1403">
      <w:pPr>
        <w:tabs>
          <w:tab w:val="decimal" w:pos="144"/>
          <w:tab w:val="left" w:pos="720"/>
        </w:tabs>
        <w:kinsoku w:val="0"/>
        <w:overflowPunct w:val="0"/>
        <w:autoSpaceDE/>
        <w:autoSpaceDN/>
        <w:adjustRightInd/>
        <w:spacing w:before="199" w:line="279" w:lineRule="exact"/>
        <w:ind w:hanging="720"/>
        <w:jc w:val="both"/>
        <w:textAlignment w:val="baseline"/>
        <w:rPr>
          <w:del w:id="2457" w:author="Tammy Meek (NESO)" w:date="2025-01-27T14:44:00Z" w16du:dateUtc="2025-01-27T14:44:00Z"/>
          <w:sz w:val="24"/>
          <w:szCs w:val="24"/>
        </w:rPr>
        <w:sectPr w:rsidR="009C1403">
          <w:headerReference w:type="default" r:id="rId60"/>
          <w:pgSz w:w="11904" w:h="16834"/>
          <w:pgMar w:top="1763" w:right="1377" w:bottom="508" w:left="1407" w:header="720" w:footer="720" w:gutter="0"/>
          <w:cols w:space="720"/>
          <w:noEndnote/>
        </w:sectPr>
        <w:pPrChange w:id="2468" w:author="Tammy Meek (NESO)" w:date="2025-01-28T09:35:00Z" w16du:dateUtc="2025-01-28T09:35:00Z">
          <w:pPr>
            <w:widowControl/>
          </w:pPr>
        </w:pPrChange>
      </w:pPr>
    </w:p>
    <w:p w14:paraId="16B136A0" w14:textId="0FD7A6E1" w:rsidR="009C1403" w:rsidRDefault="00B74FA8">
      <w:pPr>
        <w:kinsoku w:val="0"/>
        <w:overflowPunct w:val="0"/>
        <w:autoSpaceDE/>
        <w:autoSpaceDN/>
        <w:adjustRightInd/>
        <w:spacing w:before="24" w:line="275" w:lineRule="exact"/>
        <w:ind w:left="720" w:right="72" w:hanging="720"/>
        <w:jc w:val="both"/>
        <w:textAlignment w:val="baseline"/>
        <w:rPr>
          <w:rFonts w:ascii="Arial" w:hAnsi="Arial" w:cs="Arial"/>
          <w:sz w:val="24"/>
          <w:szCs w:val="24"/>
        </w:rPr>
        <w:pPrChange w:id="2469" w:author="Tammy Meek (NESO)" w:date="2025-01-28T09:35:00Z" w16du:dateUtc="2025-01-28T09:35:00Z">
          <w:pPr>
            <w:kinsoku w:val="0"/>
            <w:overflowPunct w:val="0"/>
            <w:autoSpaceDE/>
            <w:autoSpaceDN/>
            <w:adjustRightInd/>
            <w:spacing w:before="24" w:line="275" w:lineRule="exact"/>
            <w:ind w:left="720" w:right="72"/>
            <w:textAlignment w:val="baseline"/>
          </w:pPr>
        </w:pPrChange>
      </w:pPr>
      <w:ins w:id="2470" w:author="Tammy Meek (NESO)" w:date="2025-01-27T14:44:00Z" w16du:dateUtc="2025-01-27T14:44:00Z">
        <w:r>
          <w:rPr>
            <w:rFonts w:ascii="Arial" w:hAnsi="Arial" w:cs="Arial"/>
            <w:i/>
            <w:iCs/>
            <w:sz w:val="24"/>
            <w:szCs w:val="24"/>
          </w:rPr>
          <w:t xml:space="preserve"> </w:t>
        </w:r>
      </w:ins>
      <w:r w:rsidR="00C6386D">
        <w:rPr>
          <w:rFonts w:ascii="Arial" w:hAnsi="Arial" w:cs="Arial"/>
          <w:i/>
          <w:iCs/>
          <w:sz w:val="24"/>
          <w:szCs w:val="24"/>
        </w:rPr>
        <w:t xml:space="preserve">circuit </w:t>
      </w:r>
      <w:r w:rsidR="00C6386D">
        <w:rPr>
          <w:rFonts w:ascii="Arial" w:hAnsi="Arial" w:cs="Arial"/>
          <w:sz w:val="24"/>
          <w:szCs w:val="24"/>
        </w:rPr>
        <w:t xml:space="preserve">or a single section of </w:t>
      </w:r>
      <w:r w:rsidR="00C6386D">
        <w:rPr>
          <w:rFonts w:ascii="Arial" w:hAnsi="Arial" w:cs="Arial"/>
          <w:i/>
          <w:iCs/>
          <w:sz w:val="24"/>
          <w:szCs w:val="24"/>
        </w:rPr>
        <w:t xml:space="preserve">busbar </w:t>
      </w:r>
      <w:r w:rsidR="00C6386D">
        <w:rPr>
          <w:rFonts w:ascii="Arial" w:hAnsi="Arial" w:cs="Arial"/>
          <w:sz w:val="24"/>
          <w:szCs w:val="24"/>
        </w:rPr>
        <w:t>or mesh corner, there shall not be any of the following:</w:t>
      </w:r>
    </w:p>
    <w:p w14:paraId="77381ADD" w14:textId="4F88F158" w:rsidR="00AF62C4" w:rsidRDefault="00C6386D" w:rsidP="00AF62C4">
      <w:pPr>
        <w:kinsoku w:val="0"/>
        <w:overflowPunct w:val="0"/>
        <w:autoSpaceDE/>
        <w:autoSpaceDN/>
        <w:adjustRightInd/>
        <w:spacing w:before="2" w:line="480" w:lineRule="exact"/>
        <w:ind w:left="1560" w:right="360" w:hanging="851"/>
        <w:textAlignment w:val="baseline"/>
        <w:rPr>
          <w:ins w:id="2471" w:author="Tammy Meek (NESO)" w:date="2025-01-27T14:48:00Z" w16du:dateUtc="2025-01-27T14:48:00Z"/>
          <w:rFonts w:ascii="Arial" w:hAnsi="Arial" w:cs="Arial"/>
          <w:sz w:val="24"/>
          <w:szCs w:val="24"/>
        </w:rPr>
      </w:pPr>
      <w:r>
        <w:rPr>
          <w:rFonts w:ascii="Arial" w:hAnsi="Arial" w:cs="Arial"/>
          <w:sz w:val="24"/>
          <w:szCs w:val="24"/>
        </w:rPr>
        <w:t>8.7.1</w:t>
      </w:r>
      <w:del w:id="2472" w:author="Tammy Meek (NESO)" w:date="2025-01-27T14:48:00Z" w16du:dateUtc="2025-01-27T14:48:00Z">
        <w:r>
          <w:rPr>
            <w:rFonts w:ascii="Arial" w:hAnsi="Arial" w:cs="Arial"/>
            <w:sz w:val="24"/>
            <w:szCs w:val="24"/>
          </w:rPr>
          <w:delText xml:space="preserve"> </w:delText>
        </w:r>
      </w:del>
      <w:ins w:id="2473"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 xml:space="preserve">for a </w:t>
      </w:r>
      <w:r>
        <w:rPr>
          <w:rFonts w:ascii="Arial" w:hAnsi="Arial" w:cs="Arial"/>
          <w:i/>
          <w:iCs/>
          <w:sz w:val="24"/>
          <w:szCs w:val="24"/>
        </w:rPr>
        <w:t xml:space="preserve">group demand </w:t>
      </w:r>
      <w:r>
        <w:rPr>
          <w:rFonts w:ascii="Arial" w:hAnsi="Arial" w:cs="Arial"/>
          <w:sz w:val="24"/>
          <w:szCs w:val="24"/>
        </w:rPr>
        <w:t>of greater than 1 MW;</w:t>
      </w:r>
      <w:ins w:id="2474" w:author="Tammy Meek (NESO)" w:date="2025-01-27T14:48:00Z" w16du:dateUtc="2025-01-27T14:48:00Z">
        <w:r>
          <w:rPr>
            <w:rFonts w:ascii="Arial" w:hAnsi="Arial" w:cs="Arial"/>
            <w:sz w:val="24"/>
            <w:szCs w:val="24"/>
          </w:rPr>
          <w:t xml:space="preserve"> </w:t>
        </w:r>
      </w:ins>
    </w:p>
    <w:p w14:paraId="278950C6" w14:textId="4081A620" w:rsidR="009C1403" w:rsidRDefault="00C6386D">
      <w:pPr>
        <w:kinsoku w:val="0"/>
        <w:overflowPunct w:val="0"/>
        <w:autoSpaceDE/>
        <w:autoSpaceDN/>
        <w:adjustRightInd/>
        <w:spacing w:before="2" w:line="480" w:lineRule="exact"/>
        <w:ind w:left="1560" w:right="360" w:hanging="851"/>
        <w:textAlignment w:val="baseline"/>
        <w:rPr>
          <w:rFonts w:ascii="Arial" w:hAnsi="Arial" w:cs="Arial"/>
          <w:i/>
          <w:iCs/>
          <w:sz w:val="24"/>
          <w:szCs w:val="24"/>
        </w:rPr>
        <w:pPrChange w:id="2475" w:author="Tammy Meek (NESO)" w:date="2025-01-28T09:35:00Z" w16du:dateUtc="2025-01-28T09:35:00Z">
          <w:pPr>
            <w:kinsoku w:val="0"/>
            <w:overflowPunct w:val="0"/>
            <w:autoSpaceDE/>
            <w:autoSpaceDN/>
            <w:adjustRightInd/>
            <w:spacing w:before="2" w:line="480" w:lineRule="exact"/>
            <w:ind w:left="720" w:right="360"/>
            <w:textAlignment w:val="baseline"/>
          </w:pPr>
        </w:pPrChange>
      </w:pPr>
      <w:del w:id="2476" w:author="Tammy Meek (NESO)" w:date="2025-01-27T14:48:00Z" w16du:dateUtc="2025-01-27T14:48:00Z">
        <w:r w:rsidDel="00AF62C4">
          <w:rPr>
            <w:rFonts w:ascii="Arial" w:hAnsi="Arial" w:cs="Arial"/>
            <w:sz w:val="24"/>
            <w:szCs w:val="24"/>
          </w:rPr>
          <w:delText xml:space="preserve"> </w:delText>
        </w:r>
      </w:del>
      <w:r>
        <w:rPr>
          <w:rFonts w:ascii="Arial" w:hAnsi="Arial" w:cs="Arial"/>
          <w:sz w:val="24"/>
          <w:szCs w:val="24"/>
        </w:rPr>
        <w:t>8.7.2</w:t>
      </w:r>
      <w:del w:id="2477" w:author="Tammy Meek (NESO)" w:date="2025-01-27T14:48:00Z" w16du:dateUtc="2025-01-27T14:48:00Z">
        <w:r>
          <w:rPr>
            <w:rFonts w:ascii="Arial" w:hAnsi="Arial" w:cs="Arial"/>
            <w:sz w:val="24"/>
            <w:szCs w:val="24"/>
          </w:rPr>
          <w:delText xml:space="preserve"> </w:delText>
        </w:r>
      </w:del>
      <w:ins w:id="2478" w:author="Tammy Meek (NESO)" w:date="2025-01-27T14:48:00Z" w16du:dateUtc="2025-01-27T14:48:00Z">
        <w:r w:rsidR="00AF62C4">
          <w:rPr>
            <w:rFonts w:ascii="Arial" w:hAnsi="Arial" w:cs="Arial"/>
            <w:sz w:val="24"/>
            <w:szCs w:val="24"/>
          </w:rPr>
          <w:tab/>
        </w:r>
      </w:ins>
      <w:r>
        <w:rPr>
          <w:rFonts w:ascii="Arial" w:hAnsi="Arial" w:cs="Arial"/>
          <w:i/>
          <w:iCs/>
          <w:sz w:val="24"/>
          <w:szCs w:val="24"/>
        </w:rPr>
        <w:t xml:space="preserve">unacceptable overloading </w:t>
      </w:r>
      <w:r>
        <w:rPr>
          <w:rFonts w:ascii="Arial" w:hAnsi="Arial" w:cs="Arial"/>
          <w:sz w:val="24"/>
          <w:szCs w:val="24"/>
        </w:rPr>
        <w:t xml:space="preserve">of any </w:t>
      </w:r>
      <w:r>
        <w:rPr>
          <w:rFonts w:ascii="Arial" w:hAnsi="Arial" w:cs="Arial"/>
          <w:i/>
          <w:iCs/>
          <w:sz w:val="24"/>
          <w:szCs w:val="24"/>
        </w:rPr>
        <w:t>primary transmission equipment;</w:t>
      </w:r>
    </w:p>
    <w:p w14:paraId="59EC7BB1" w14:textId="56DB82F6" w:rsidR="009C1403" w:rsidRDefault="00C6386D">
      <w:pPr>
        <w:kinsoku w:val="0"/>
        <w:overflowPunct w:val="0"/>
        <w:autoSpaceDE/>
        <w:autoSpaceDN/>
        <w:adjustRightInd/>
        <w:spacing w:before="178" w:line="288" w:lineRule="exact"/>
        <w:ind w:left="1560" w:right="72" w:hanging="851"/>
        <w:textAlignment w:val="baseline"/>
        <w:rPr>
          <w:rFonts w:ascii="Arial" w:hAnsi="Arial" w:cs="Arial"/>
          <w:sz w:val="24"/>
          <w:szCs w:val="24"/>
        </w:rPr>
        <w:pPrChange w:id="2479" w:author="Tammy Meek (NESO)" w:date="2025-01-28T09:35:00Z" w16du:dateUtc="2025-01-28T09:35:00Z">
          <w:pPr>
            <w:kinsoku w:val="0"/>
            <w:overflowPunct w:val="0"/>
            <w:autoSpaceDE/>
            <w:autoSpaceDN/>
            <w:adjustRightInd/>
            <w:spacing w:before="178" w:line="288" w:lineRule="exact"/>
            <w:ind w:left="1584" w:right="72" w:hanging="864"/>
            <w:textAlignment w:val="baseline"/>
          </w:pPr>
        </w:pPrChange>
      </w:pPr>
      <w:r>
        <w:rPr>
          <w:rFonts w:ascii="Arial" w:hAnsi="Arial" w:cs="Arial"/>
          <w:sz w:val="24"/>
          <w:szCs w:val="24"/>
        </w:rPr>
        <w:t>8.7.3</w:t>
      </w:r>
      <w:ins w:id="2480" w:author="Tammy Meek (NESO)" w:date="2025-01-27T14:48:00Z" w16du:dateUtc="2025-01-27T14:48:00Z">
        <w:r w:rsidR="00AF62C4">
          <w:rPr>
            <w:rFonts w:ascii="Arial" w:hAnsi="Arial" w:cs="Arial"/>
            <w:sz w:val="24"/>
            <w:szCs w:val="24"/>
          </w:rPr>
          <w:tab/>
        </w:r>
      </w:ins>
      <w:del w:id="2481"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voltages outside the </w:t>
      </w:r>
      <w:r>
        <w:rPr>
          <w:rFonts w:ascii="Arial" w:hAnsi="Arial" w:cs="Arial"/>
          <w:i/>
          <w:iCs/>
          <w:sz w:val="24"/>
          <w:szCs w:val="24"/>
        </w:rPr>
        <w:t xml:space="preserve">pre-fault planning voltage limits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6052253E" w14:textId="24493B56" w:rsidR="009C1403" w:rsidRDefault="00C6386D">
      <w:pPr>
        <w:kinsoku w:val="0"/>
        <w:overflowPunct w:val="0"/>
        <w:autoSpaceDE/>
        <w:autoSpaceDN/>
        <w:adjustRightInd/>
        <w:spacing w:before="191" w:line="275" w:lineRule="exact"/>
        <w:ind w:left="1560" w:right="72" w:hanging="851"/>
        <w:textAlignment w:val="baseline"/>
        <w:rPr>
          <w:rFonts w:ascii="Arial" w:hAnsi="Arial" w:cs="Arial"/>
          <w:i/>
          <w:iCs/>
          <w:spacing w:val="8"/>
          <w:sz w:val="24"/>
          <w:szCs w:val="24"/>
        </w:rPr>
        <w:pPrChange w:id="2482" w:author="Tammy Meek (NESO)" w:date="2025-01-28T09:35:00Z" w16du:dateUtc="2025-01-28T09:35:00Z">
          <w:pPr>
            <w:kinsoku w:val="0"/>
            <w:overflowPunct w:val="0"/>
            <w:autoSpaceDE/>
            <w:autoSpaceDN/>
            <w:adjustRightInd/>
            <w:spacing w:before="191" w:line="275" w:lineRule="exact"/>
            <w:ind w:left="720" w:right="72"/>
            <w:textAlignment w:val="baseline"/>
          </w:pPr>
        </w:pPrChange>
      </w:pPr>
      <w:r>
        <w:rPr>
          <w:rFonts w:ascii="Arial" w:hAnsi="Arial" w:cs="Arial"/>
          <w:spacing w:val="8"/>
          <w:sz w:val="24"/>
          <w:szCs w:val="24"/>
        </w:rPr>
        <w:t>8.7.4</w:t>
      </w:r>
      <w:del w:id="2483" w:author="Tammy Meek (NESO)" w:date="2025-01-27T14:48:00Z" w16du:dateUtc="2025-01-27T14:48:00Z">
        <w:r>
          <w:rPr>
            <w:rFonts w:ascii="Arial" w:hAnsi="Arial" w:cs="Arial"/>
            <w:spacing w:val="8"/>
            <w:sz w:val="24"/>
            <w:szCs w:val="24"/>
          </w:rPr>
          <w:delText xml:space="preserve"> </w:delText>
        </w:r>
      </w:del>
      <w:ins w:id="2484" w:author="Tammy Meek (NESO)" w:date="2025-01-27T14:48:00Z" w16du:dateUtc="2025-01-27T14:48:00Z">
        <w:r w:rsidR="00AF62C4">
          <w:rPr>
            <w:rFonts w:ascii="Arial" w:hAnsi="Arial" w:cs="Arial"/>
            <w:spacing w:val="8"/>
            <w:sz w:val="24"/>
            <w:szCs w:val="24"/>
          </w:rPr>
          <w:tab/>
        </w:r>
      </w:ins>
      <w:r>
        <w:rPr>
          <w:rFonts w:ascii="Arial" w:hAnsi="Arial" w:cs="Arial"/>
          <w:i/>
          <w:iCs/>
          <w:spacing w:val="8"/>
          <w:sz w:val="24"/>
          <w:szCs w:val="24"/>
        </w:rPr>
        <w:t>system instability.</w:t>
      </w:r>
    </w:p>
    <w:p w14:paraId="4A6BA399" w14:textId="0EEC5C9C" w:rsidR="009C1403" w:rsidRDefault="00C6386D">
      <w:pPr>
        <w:kinsoku w:val="0"/>
        <w:overflowPunct w:val="0"/>
        <w:autoSpaceDE/>
        <w:autoSpaceDN/>
        <w:adjustRightInd/>
        <w:spacing w:before="203" w:line="275" w:lineRule="exact"/>
        <w:ind w:left="720" w:right="72" w:hanging="720"/>
        <w:jc w:val="both"/>
        <w:textAlignment w:val="baseline"/>
        <w:rPr>
          <w:del w:id="2485" w:author="Tammy Meek (NESO)" w:date="2025-01-27T14:44:00Z" w16du:dateUtc="2025-01-27T14:44:00Z"/>
          <w:rFonts w:ascii="Arial" w:hAnsi="Arial" w:cs="Arial"/>
          <w:sz w:val="24"/>
          <w:szCs w:val="24"/>
        </w:rPr>
        <w:pPrChange w:id="2486" w:author="Tammy Meek (NESO)" w:date="2025-01-28T09:35:00Z" w16du:dateUtc="2025-01-28T09:35:00Z">
          <w:pPr>
            <w:kinsoku w:val="0"/>
            <w:overflowPunct w:val="0"/>
            <w:autoSpaceDE/>
            <w:autoSpaceDN/>
            <w:adjustRightInd/>
            <w:spacing w:before="203" w:line="275" w:lineRule="exact"/>
            <w:ind w:left="720" w:right="72" w:hanging="720"/>
            <w:textAlignment w:val="baseline"/>
          </w:pPr>
        </w:pPrChange>
      </w:pPr>
      <w:r>
        <w:rPr>
          <w:rFonts w:ascii="Arial" w:hAnsi="Arial" w:cs="Arial"/>
          <w:sz w:val="24"/>
          <w:szCs w:val="24"/>
        </w:rPr>
        <w:t>8.8</w:t>
      </w:r>
      <w:del w:id="2487" w:author="Tammy Meek (NESO)" w:date="2025-01-27T14:49:00Z" w16du:dateUtc="2025-01-27T14:49:00Z">
        <w:r>
          <w:rPr>
            <w:rFonts w:ascii="Arial" w:hAnsi="Arial" w:cs="Arial"/>
            <w:sz w:val="24"/>
            <w:szCs w:val="24"/>
          </w:rPr>
          <w:delText xml:space="preserve"> </w:delText>
        </w:r>
      </w:del>
      <w:ins w:id="2488" w:author="Tammy Meek (NESO)" w:date="2025-01-27T14:49:00Z" w16du:dateUtc="2025-01-27T14:49:00Z">
        <w:r w:rsidR="00AF62C4">
          <w:rPr>
            <w:rFonts w:ascii="Arial" w:hAnsi="Arial" w:cs="Arial"/>
            <w:sz w:val="24"/>
            <w:szCs w:val="24"/>
          </w:rPr>
          <w:tab/>
        </w:r>
      </w:ins>
      <w:r>
        <w:rPr>
          <w:rFonts w:ascii="Arial" w:hAnsi="Arial" w:cs="Arial"/>
          <w:sz w:val="24"/>
          <w:szCs w:val="24"/>
        </w:rPr>
        <w:t xml:space="preserve">The </w:t>
      </w:r>
      <w:r>
        <w:rPr>
          <w:rFonts w:ascii="Arial" w:hAnsi="Arial" w:cs="Arial"/>
          <w:i/>
          <w:iCs/>
          <w:sz w:val="24"/>
          <w:szCs w:val="24"/>
        </w:rPr>
        <w:t xml:space="preserve">transmission capacity </w:t>
      </w:r>
      <w:r>
        <w:rPr>
          <w:rFonts w:ascii="Arial" w:hAnsi="Arial" w:cs="Arial"/>
          <w:sz w:val="24"/>
          <w:szCs w:val="24"/>
        </w:rPr>
        <w:t xml:space="preserve">for the connection of an </w:t>
      </w:r>
      <w:r>
        <w:rPr>
          <w:rFonts w:ascii="Arial" w:hAnsi="Arial" w:cs="Arial"/>
          <w:i/>
          <w:iCs/>
          <w:sz w:val="24"/>
          <w:szCs w:val="24"/>
        </w:rPr>
        <w:t xml:space="preserve">offshore power station demand group </w:t>
      </w:r>
      <w:r>
        <w:rPr>
          <w:rFonts w:ascii="Arial" w:hAnsi="Arial" w:cs="Arial"/>
          <w:sz w:val="24"/>
          <w:szCs w:val="24"/>
        </w:rPr>
        <w:t>shall also be planned such that for the background conditions</w:t>
      </w:r>
      <w:ins w:id="2489" w:author="Tammy Meek (NESO)" w:date="2025-01-27T14:44:00Z" w16du:dateUtc="2025-01-27T14:44:00Z">
        <w:r w:rsidR="00B74FA8">
          <w:rPr>
            <w:rFonts w:ascii="Arial" w:hAnsi="Arial" w:cs="Arial"/>
            <w:sz w:val="24"/>
            <w:szCs w:val="24"/>
          </w:rPr>
          <w:t xml:space="preserve"> </w:t>
        </w:r>
      </w:ins>
    </w:p>
    <w:p w14:paraId="1E7009E3" w14:textId="77777777" w:rsidR="009C1403" w:rsidRDefault="00C6386D">
      <w:pPr>
        <w:kinsoku w:val="0"/>
        <w:overflowPunct w:val="0"/>
        <w:autoSpaceDE/>
        <w:autoSpaceDN/>
        <w:adjustRightInd/>
        <w:spacing w:before="203" w:line="275" w:lineRule="exact"/>
        <w:ind w:left="720" w:right="72" w:hanging="720"/>
        <w:jc w:val="both"/>
        <w:textAlignment w:val="baseline"/>
        <w:rPr>
          <w:rFonts w:ascii="Arial" w:hAnsi="Arial" w:cs="Arial"/>
          <w:sz w:val="24"/>
          <w:szCs w:val="24"/>
        </w:rPr>
        <w:pPrChange w:id="2490" w:author="Tammy Meek (NESO)" w:date="2025-01-28T09:35:00Z" w16du:dateUtc="2025-01-28T09:35:00Z">
          <w:pPr>
            <w:kinsoku w:val="0"/>
            <w:overflowPunct w:val="0"/>
            <w:autoSpaceDE/>
            <w:autoSpaceDN/>
            <w:adjustRightInd/>
            <w:spacing w:before="11" w:line="275" w:lineRule="exact"/>
            <w:ind w:left="720" w:right="72"/>
            <w:textAlignment w:val="baseline"/>
          </w:pPr>
        </w:pPrChange>
      </w:pPr>
      <w:r>
        <w:rPr>
          <w:rFonts w:ascii="Arial" w:hAnsi="Arial" w:cs="Arial"/>
          <w:sz w:val="24"/>
          <w:szCs w:val="24"/>
        </w:rPr>
        <w:t>described in paragraph 8.5 and the initial conditions of</w:t>
      </w:r>
    </w:p>
    <w:p w14:paraId="4B38131E" w14:textId="77777777" w:rsidR="009C1403" w:rsidRDefault="00C6386D">
      <w:pPr>
        <w:tabs>
          <w:tab w:val="left" w:pos="1584"/>
        </w:tabs>
        <w:kinsoku w:val="0"/>
        <w:overflowPunct w:val="0"/>
        <w:autoSpaceDE/>
        <w:autoSpaceDN/>
        <w:adjustRightInd/>
        <w:spacing w:before="193" w:line="275" w:lineRule="exact"/>
        <w:ind w:left="720" w:right="72"/>
        <w:jc w:val="both"/>
        <w:textAlignment w:val="baseline"/>
        <w:rPr>
          <w:rFonts w:ascii="Arial" w:hAnsi="Arial" w:cs="Arial"/>
          <w:sz w:val="24"/>
          <w:szCs w:val="24"/>
        </w:rPr>
        <w:pPrChange w:id="2491" w:author="Tammy Meek (NESO)" w:date="2025-01-28T09:35:00Z" w16du:dateUtc="2025-01-28T09:35:00Z">
          <w:pPr>
            <w:tabs>
              <w:tab w:val="left" w:pos="1584"/>
            </w:tabs>
            <w:kinsoku w:val="0"/>
            <w:overflowPunct w:val="0"/>
            <w:autoSpaceDE/>
            <w:autoSpaceDN/>
            <w:adjustRightInd/>
            <w:spacing w:before="193" w:line="275" w:lineRule="exact"/>
            <w:ind w:left="720" w:right="72"/>
            <w:textAlignment w:val="baseline"/>
          </w:pPr>
        </w:pPrChange>
      </w:pPr>
      <w:r>
        <w:rPr>
          <w:rFonts w:ascii="Arial" w:hAnsi="Arial" w:cs="Arial"/>
          <w:sz w:val="24"/>
          <w:szCs w:val="24"/>
        </w:rPr>
        <w:t>8.8.1</w:t>
      </w:r>
      <w:r>
        <w:rPr>
          <w:rFonts w:ascii="Arial" w:hAnsi="Arial" w:cs="Arial"/>
          <w:sz w:val="24"/>
          <w:szCs w:val="24"/>
        </w:rPr>
        <w:tab/>
        <w:t xml:space="preserve">an </w:t>
      </w:r>
      <w:r>
        <w:rPr>
          <w:rFonts w:ascii="Arial" w:hAnsi="Arial" w:cs="Arial"/>
          <w:i/>
          <w:iCs/>
          <w:sz w:val="24"/>
          <w:szCs w:val="24"/>
        </w:rPr>
        <w:t xml:space="preserve">intact system </w:t>
      </w:r>
      <w:r>
        <w:rPr>
          <w:rFonts w:ascii="Arial" w:hAnsi="Arial" w:cs="Arial"/>
          <w:sz w:val="24"/>
          <w:szCs w:val="24"/>
        </w:rPr>
        <w:t>condition; or</w:t>
      </w:r>
    </w:p>
    <w:p w14:paraId="414254F1" w14:textId="6A46F899" w:rsidR="009C1403" w:rsidRDefault="00C6386D">
      <w:pPr>
        <w:kinsoku w:val="0"/>
        <w:overflowPunct w:val="0"/>
        <w:autoSpaceDE/>
        <w:autoSpaceDN/>
        <w:adjustRightInd/>
        <w:spacing w:before="211" w:line="269" w:lineRule="exact"/>
        <w:ind w:left="1584" w:right="72" w:hanging="864"/>
        <w:jc w:val="both"/>
        <w:textAlignment w:val="baseline"/>
        <w:rPr>
          <w:del w:id="2492" w:author="Tammy Meek (NESO)" w:date="2025-01-27T14:44:00Z" w16du:dateUtc="2025-01-27T14:44:00Z"/>
          <w:rFonts w:ascii="Arial" w:hAnsi="Arial" w:cs="Arial"/>
          <w:sz w:val="24"/>
          <w:szCs w:val="24"/>
        </w:rPr>
        <w:pPrChange w:id="2493" w:author="Tammy Meek (NESO)" w:date="2025-01-28T09:35:00Z" w16du:dateUtc="2025-01-28T09:35:00Z">
          <w:pPr>
            <w:kinsoku w:val="0"/>
            <w:overflowPunct w:val="0"/>
            <w:autoSpaceDE/>
            <w:autoSpaceDN/>
            <w:adjustRightInd/>
            <w:spacing w:before="211" w:line="269" w:lineRule="exact"/>
            <w:ind w:left="1584" w:right="72" w:hanging="864"/>
            <w:textAlignment w:val="baseline"/>
          </w:pPr>
        </w:pPrChange>
      </w:pPr>
      <w:r>
        <w:rPr>
          <w:rFonts w:ascii="Arial" w:hAnsi="Arial" w:cs="Arial"/>
          <w:sz w:val="24"/>
          <w:szCs w:val="24"/>
        </w:rPr>
        <w:t>8.8.2</w:t>
      </w:r>
      <w:ins w:id="2494" w:author="Tammy Meek (NESO)" w:date="2025-01-27T14:48:00Z" w16du:dateUtc="2025-01-27T14:48:00Z">
        <w:r w:rsidR="00AF62C4">
          <w:rPr>
            <w:rFonts w:ascii="Arial" w:hAnsi="Arial" w:cs="Arial"/>
            <w:sz w:val="24"/>
            <w:szCs w:val="24"/>
          </w:rPr>
          <w:tab/>
        </w:r>
      </w:ins>
      <w:del w:id="2495"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the single </w:t>
      </w:r>
      <w:r>
        <w:rPr>
          <w:rFonts w:ascii="Arial" w:hAnsi="Arial" w:cs="Arial"/>
          <w:i/>
          <w:iCs/>
          <w:sz w:val="24"/>
          <w:szCs w:val="24"/>
        </w:rPr>
        <w:t xml:space="preserve">planned outage </w:t>
      </w:r>
      <w:r>
        <w:rPr>
          <w:rFonts w:ascii="Arial" w:hAnsi="Arial" w:cs="Arial"/>
          <w:sz w:val="24"/>
          <w:szCs w:val="24"/>
        </w:rPr>
        <w:t xml:space="preserve">of another </w:t>
      </w:r>
      <w:r>
        <w:rPr>
          <w:rFonts w:ascii="Arial" w:hAnsi="Arial" w:cs="Arial"/>
          <w:i/>
          <w:iCs/>
          <w:sz w:val="24"/>
          <w:szCs w:val="24"/>
        </w:rPr>
        <w:t xml:space="preserve">transmission circuit </w:t>
      </w:r>
      <w:r>
        <w:rPr>
          <w:rFonts w:ascii="Arial" w:hAnsi="Arial" w:cs="Arial"/>
          <w:sz w:val="24"/>
          <w:szCs w:val="24"/>
        </w:rPr>
        <w:t xml:space="preserve">or a </w:t>
      </w:r>
      <w:r>
        <w:rPr>
          <w:rFonts w:ascii="Arial" w:hAnsi="Arial" w:cs="Arial"/>
          <w:i/>
          <w:iCs/>
          <w:sz w:val="24"/>
          <w:szCs w:val="24"/>
        </w:rPr>
        <w:t xml:space="preserve">generating unit </w:t>
      </w:r>
      <w:r>
        <w:rPr>
          <w:rFonts w:ascii="Arial" w:hAnsi="Arial" w:cs="Arial"/>
          <w:sz w:val="24"/>
          <w:szCs w:val="24"/>
        </w:rPr>
        <w:t xml:space="preserve">(or several </w:t>
      </w:r>
      <w:r>
        <w:rPr>
          <w:rFonts w:ascii="Arial" w:hAnsi="Arial" w:cs="Arial"/>
          <w:i/>
          <w:iCs/>
          <w:sz w:val="24"/>
          <w:szCs w:val="24"/>
        </w:rPr>
        <w:t>generating units</w:t>
      </w:r>
      <w:r>
        <w:rPr>
          <w:rFonts w:ascii="Arial" w:hAnsi="Arial" w:cs="Arial"/>
          <w:sz w:val="24"/>
          <w:szCs w:val="24"/>
        </w:rPr>
        <w:t>, sharing a common circuit</w:t>
      </w:r>
      <w:ins w:id="2496" w:author="Tammy Meek (NESO)" w:date="2025-01-27T14:44:00Z" w16du:dateUtc="2025-01-27T14:44:00Z">
        <w:r w:rsidR="00B74FA8">
          <w:rPr>
            <w:rFonts w:ascii="Arial" w:hAnsi="Arial" w:cs="Arial"/>
            <w:sz w:val="24"/>
            <w:szCs w:val="24"/>
          </w:rPr>
          <w:t xml:space="preserve"> </w:t>
        </w:r>
      </w:ins>
    </w:p>
    <w:p w14:paraId="28C182BC" w14:textId="77777777" w:rsidR="009C1403" w:rsidRDefault="00C6386D">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Change w:id="2497" w:author="Tammy Meek (NESO)" w:date="2025-01-28T09:35:00Z" w16du:dateUtc="2025-01-28T09:35:00Z">
          <w:pPr>
            <w:kinsoku w:val="0"/>
            <w:overflowPunct w:val="0"/>
            <w:autoSpaceDE/>
            <w:autoSpaceDN/>
            <w:adjustRightInd/>
            <w:spacing w:before="8" w:line="275" w:lineRule="exact"/>
            <w:ind w:left="1584" w:right="72"/>
            <w:textAlignment w:val="baseline"/>
          </w:pPr>
        </w:pPrChange>
      </w:pPr>
      <w:r>
        <w:rPr>
          <w:rFonts w:ascii="Arial" w:hAnsi="Arial" w:cs="Arial"/>
          <w:sz w:val="24"/>
          <w:szCs w:val="24"/>
        </w:rPr>
        <w:t xml:space="preserve">breaker, that cannot be separately isolated), a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DC converter</w:t>
      </w:r>
      <w:r>
        <w:rPr>
          <w:rFonts w:ascii="Arial" w:hAnsi="Arial" w:cs="Arial"/>
          <w:sz w:val="24"/>
          <w:szCs w:val="24"/>
        </w:rPr>
        <w:t>, a reactive compensator or other reactive power provider,</w:t>
      </w:r>
    </w:p>
    <w:p w14:paraId="22C13054" w14:textId="1DBB3E7F" w:rsidR="009C1403" w:rsidRDefault="00C6386D">
      <w:pPr>
        <w:kinsoku w:val="0"/>
        <w:overflowPunct w:val="0"/>
        <w:autoSpaceDE/>
        <w:autoSpaceDN/>
        <w:adjustRightInd/>
        <w:spacing w:before="2" w:line="480" w:lineRule="exact"/>
        <w:ind w:left="720" w:right="4032"/>
        <w:jc w:val="both"/>
        <w:textAlignment w:val="baseline"/>
        <w:rPr>
          <w:rFonts w:ascii="Arial" w:hAnsi="Arial" w:cs="Arial"/>
          <w:sz w:val="24"/>
          <w:szCs w:val="24"/>
        </w:rPr>
        <w:pPrChange w:id="2498" w:author="Tammy Meek (NESO)" w:date="2025-01-28T09:35:00Z" w16du:dateUtc="2025-01-28T09:35:00Z">
          <w:pPr>
            <w:kinsoku w:val="0"/>
            <w:overflowPunct w:val="0"/>
            <w:autoSpaceDE/>
            <w:autoSpaceDN/>
            <w:adjustRightInd/>
            <w:spacing w:before="2" w:line="480" w:lineRule="exact"/>
            <w:ind w:left="720" w:right="4032"/>
            <w:textAlignment w:val="baseline"/>
          </w:pPr>
        </w:pPrChange>
      </w:pPr>
      <w:r>
        <w:rPr>
          <w:rFonts w:ascii="Arial" w:hAnsi="Arial" w:cs="Arial"/>
          <w:sz w:val="24"/>
          <w:szCs w:val="24"/>
        </w:rPr>
        <w:t xml:space="preserve">for the </w:t>
      </w:r>
      <w:r>
        <w:rPr>
          <w:rFonts w:ascii="Arial" w:hAnsi="Arial" w:cs="Arial"/>
          <w:i/>
          <w:iCs/>
          <w:sz w:val="24"/>
          <w:szCs w:val="24"/>
        </w:rPr>
        <w:t xml:space="preserve">secured event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8.8.3</w:t>
      </w:r>
      <w:del w:id="2499" w:author="Tammy Meek (NESO)" w:date="2025-01-27T14:48:00Z" w16du:dateUtc="2025-01-27T14:48:00Z">
        <w:r>
          <w:rPr>
            <w:rFonts w:ascii="Arial" w:hAnsi="Arial" w:cs="Arial"/>
            <w:sz w:val="24"/>
            <w:szCs w:val="24"/>
          </w:rPr>
          <w:delText xml:space="preserve"> </w:delText>
        </w:r>
      </w:del>
      <w:ins w:id="2500"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single </w:t>
      </w:r>
      <w:r>
        <w:rPr>
          <w:rFonts w:ascii="Arial" w:hAnsi="Arial" w:cs="Arial"/>
          <w:i/>
          <w:iCs/>
          <w:sz w:val="24"/>
          <w:szCs w:val="24"/>
        </w:rPr>
        <w:t xml:space="preserve">transmission circuit, </w:t>
      </w:r>
      <w:r>
        <w:rPr>
          <w:rFonts w:ascii="Arial" w:hAnsi="Arial" w:cs="Arial"/>
          <w:sz w:val="24"/>
          <w:szCs w:val="24"/>
        </w:rPr>
        <w:t>or</w:t>
      </w:r>
    </w:p>
    <w:p w14:paraId="6867CBAC" w14:textId="719F8354" w:rsidR="009C1403" w:rsidRDefault="00C6386D">
      <w:pPr>
        <w:kinsoku w:val="0"/>
        <w:overflowPunct w:val="0"/>
        <w:autoSpaceDE/>
        <w:autoSpaceDN/>
        <w:adjustRightInd/>
        <w:spacing w:before="177" w:line="288" w:lineRule="exact"/>
        <w:ind w:left="1584" w:right="72" w:hanging="864"/>
        <w:jc w:val="both"/>
        <w:textAlignment w:val="baseline"/>
        <w:rPr>
          <w:rFonts w:ascii="Arial" w:hAnsi="Arial" w:cs="Arial"/>
          <w:i/>
          <w:iCs/>
          <w:sz w:val="24"/>
          <w:szCs w:val="24"/>
        </w:rPr>
        <w:pPrChange w:id="2501" w:author="Tammy Meek (NESO)" w:date="2025-01-28T09:35:00Z" w16du:dateUtc="2025-01-28T09:35:00Z">
          <w:pPr>
            <w:kinsoku w:val="0"/>
            <w:overflowPunct w:val="0"/>
            <w:autoSpaceDE/>
            <w:autoSpaceDN/>
            <w:adjustRightInd/>
            <w:spacing w:before="177" w:line="288" w:lineRule="exact"/>
            <w:ind w:left="1584" w:right="72" w:hanging="864"/>
            <w:textAlignment w:val="baseline"/>
          </w:pPr>
        </w:pPrChange>
      </w:pPr>
      <w:r>
        <w:rPr>
          <w:rFonts w:ascii="Arial" w:hAnsi="Arial" w:cs="Arial"/>
          <w:sz w:val="24"/>
          <w:szCs w:val="24"/>
        </w:rPr>
        <w:t>8.8.4</w:t>
      </w:r>
      <w:ins w:id="2502" w:author="Tammy Meek (NESO)" w:date="2025-01-27T14:48:00Z" w16du:dateUtc="2025-01-27T14:48:00Z">
        <w:r w:rsidR="00AF62C4">
          <w:rPr>
            <w:rFonts w:ascii="Arial" w:hAnsi="Arial" w:cs="Arial"/>
            <w:sz w:val="24"/>
            <w:szCs w:val="24"/>
          </w:rPr>
          <w:tab/>
        </w:r>
      </w:ins>
      <w:del w:id="2503" w:author="Tammy Meek (NESO)" w:date="2025-01-27T14:48:00Z" w16du:dateUtc="2025-01-27T14:48:00Z">
        <w:r>
          <w:rPr>
            <w:rFonts w:ascii="Arial" w:hAnsi="Arial" w:cs="Arial"/>
            <w:sz w:val="24"/>
            <w:szCs w:val="24"/>
          </w:rPr>
          <w:delText xml:space="preserve"> </w:delText>
        </w:r>
      </w:del>
      <w:r>
        <w:rPr>
          <w:rFonts w:ascii="Arial" w:hAnsi="Arial" w:cs="Arial"/>
          <w:sz w:val="24"/>
          <w:szCs w:val="24"/>
        </w:rPr>
        <w:t xml:space="preserve">a single generating unit (or </w:t>
      </w:r>
      <w:r>
        <w:rPr>
          <w:rFonts w:ascii="Arial" w:hAnsi="Arial" w:cs="Arial"/>
          <w:i/>
          <w:iCs/>
          <w:sz w:val="24"/>
          <w:szCs w:val="24"/>
        </w:rPr>
        <w:t xml:space="preserve">several 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single </w:t>
      </w:r>
      <w:r>
        <w:rPr>
          <w:rFonts w:ascii="Arial" w:hAnsi="Arial" w:cs="Arial"/>
          <w:i/>
          <w:iCs/>
          <w:sz w:val="24"/>
          <w:szCs w:val="24"/>
        </w:rPr>
        <w:t>DC converter</w:t>
      </w:r>
    </w:p>
    <w:p w14:paraId="70FD786C" w14:textId="77777777" w:rsidR="009C1403" w:rsidRDefault="00C6386D">
      <w:pPr>
        <w:kinsoku w:val="0"/>
        <w:overflowPunct w:val="0"/>
        <w:autoSpaceDE/>
        <w:autoSpaceDN/>
        <w:adjustRightInd/>
        <w:spacing w:before="189" w:line="275" w:lineRule="exact"/>
        <w:ind w:left="720" w:right="72"/>
        <w:jc w:val="both"/>
        <w:textAlignment w:val="baseline"/>
        <w:rPr>
          <w:rFonts w:ascii="Arial" w:hAnsi="Arial" w:cs="Arial"/>
          <w:spacing w:val="-1"/>
          <w:sz w:val="24"/>
          <w:szCs w:val="24"/>
        </w:rPr>
        <w:pPrChange w:id="2504" w:author="Tammy Meek (NESO)" w:date="2025-01-28T09:35:00Z" w16du:dateUtc="2025-01-28T09:35:00Z">
          <w:pPr>
            <w:kinsoku w:val="0"/>
            <w:overflowPunct w:val="0"/>
            <w:autoSpaceDE/>
            <w:autoSpaceDN/>
            <w:adjustRightInd/>
            <w:spacing w:before="189" w:line="275" w:lineRule="exact"/>
            <w:ind w:left="720" w:right="72"/>
            <w:textAlignment w:val="baseline"/>
          </w:pPr>
        </w:pPrChange>
      </w:pPr>
      <w:r>
        <w:rPr>
          <w:rFonts w:ascii="Arial" w:hAnsi="Arial" w:cs="Arial"/>
          <w:spacing w:val="-1"/>
          <w:sz w:val="24"/>
          <w:szCs w:val="24"/>
        </w:rPr>
        <w:t>there shall not be any of the following:</w:t>
      </w:r>
    </w:p>
    <w:p w14:paraId="4701B980" w14:textId="6263305D" w:rsidR="009C1403" w:rsidRDefault="00C6386D">
      <w:pPr>
        <w:kinsoku w:val="0"/>
        <w:overflowPunct w:val="0"/>
        <w:autoSpaceDE/>
        <w:autoSpaceDN/>
        <w:adjustRightInd/>
        <w:spacing w:before="211" w:line="269" w:lineRule="exact"/>
        <w:ind w:left="1584" w:right="72" w:hanging="864"/>
        <w:jc w:val="both"/>
        <w:textAlignment w:val="baseline"/>
        <w:rPr>
          <w:rFonts w:ascii="Arial" w:hAnsi="Arial" w:cs="Arial"/>
          <w:sz w:val="24"/>
          <w:szCs w:val="24"/>
        </w:rPr>
        <w:pPrChange w:id="2505" w:author="Tammy Meek (NESO)" w:date="2025-01-28T09:35:00Z" w16du:dateUtc="2025-01-28T09:35:00Z">
          <w:pPr>
            <w:kinsoku w:val="0"/>
            <w:overflowPunct w:val="0"/>
            <w:autoSpaceDE/>
            <w:autoSpaceDN/>
            <w:adjustRightInd/>
            <w:spacing w:before="211" w:line="269" w:lineRule="exact"/>
            <w:ind w:left="1584" w:right="72" w:hanging="864"/>
            <w:textAlignment w:val="baseline"/>
          </w:pPr>
        </w:pPrChange>
      </w:pPr>
      <w:r>
        <w:rPr>
          <w:rFonts w:ascii="Arial" w:hAnsi="Arial" w:cs="Arial"/>
          <w:sz w:val="24"/>
          <w:szCs w:val="24"/>
        </w:rPr>
        <w:t xml:space="preserve">8.8.5 </w:t>
      </w:r>
      <w:ins w:id="2506" w:author="Tammy Meek (NESO)" w:date="2025-01-27T14:48:00Z" w16du:dateUtc="2025-01-27T14:48:00Z">
        <w:r w:rsidR="00AF62C4">
          <w:rPr>
            <w:rFonts w:ascii="Arial" w:hAnsi="Arial" w:cs="Arial"/>
            <w:sz w:val="24"/>
            <w:szCs w:val="24"/>
          </w:rPr>
          <w:tab/>
        </w:r>
      </w:ins>
      <w:r>
        <w:rPr>
          <w:rFonts w:ascii="Arial" w:hAnsi="Arial" w:cs="Arial"/>
          <w:sz w:val="24"/>
          <w:szCs w:val="24"/>
        </w:rPr>
        <w:t xml:space="preserve">a </w:t>
      </w:r>
      <w:r>
        <w:rPr>
          <w:rFonts w:ascii="Arial" w:hAnsi="Arial" w:cs="Arial"/>
          <w:i/>
          <w:iCs/>
          <w:sz w:val="24"/>
          <w:szCs w:val="24"/>
        </w:rPr>
        <w:t xml:space="preserve">loss of supply capacity </w:t>
      </w:r>
      <w:r>
        <w:rPr>
          <w:rFonts w:ascii="Arial" w:hAnsi="Arial" w:cs="Arial"/>
          <w:sz w:val="24"/>
          <w:szCs w:val="24"/>
        </w:rPr>
        <w:t>such that the provisions set out in Table 8.1 are not met;</w:t>
      </w:r>
    </w:p>
    <w:p w14:paraId="28363D7E" w14:textId="200EFD36" w:rsidR="009C1403" w:rsidRDefault="00C6386D">
      <w:pPr>
        <w:kinsoku w:val="0"/>
        <w:overflowPunct w:val="0"/>
        <w:autoSpaceDE/>
        <w:autoSpaceDN/>
        <w:adjustRightInd/>
        <w:spacing w:before="212" w:line="275" w:lineRule="exact"/>
        <w:ind w:left="720" w:right="72"/>
        <w:jc w:val="both"/>
        <w:textAlignment w:val="baseline"/>
        <w:rPr>
          <w:rFonts w:ascii="Arial" w:hAnsi="Arial" w:cs="Arial"/>
          <w:i/>
          <w:iCs/>
          <w:spacing w:val="3"/>
          <w:sz w:val="24"/>
          <w:szCs w:val="24"/>
        </w:rPr>
        <w:pPrChange w:id="2507" w:author="Tammy Meek (NESO)" w:date="2025-01-28T09:35:00Z" w16du:dateUtc="2025-01-28T09:35:00Z">
          <w:pPr>
            <w:kinsoku w:val="0"/>
            <w:overflowPunct w:val="0"/>
            <w:autoSpaceDE/>
            <w:autoSpaceDN/>
            <w:adjustRightInd/>
            <w:spacing w:before="212" w:line="275" w:lineRule="exact"/>
            <w:ind w:left="720" w:right="72"/>
            <w:textAlignment w:val="baseline"/>
          </w:pPr>
        </w:pPrChange>
      </w:pPr>
      <w:r>
        <w:rPr>
          <w:rFonts w:ascii="Arial" w:hAnsi="Arial" w:cs="Arial"/>
          <w:spacing w:val="3"/>
          <w:sz w:val="24"/>
          <w:szCs w:val="24"/>
        </w:rPr>
        <w:t>8.8.6</w:t>
      </w:r>
      <w:del w:id="2508" w:author="Tammy Meek (NESO)" w:date="2025-01-27T14:48:00Z" w16du:dateUtc="2025-01-27T14:48:00Z">
        <w:r>
          <w:rPr>
            <w:rFonts w:ascii="Arial" w:hAnsi="Arial" w:cs="Arial"/>
            <w:spacing w:val="3"/>
            <w:sz w:val="24"/>
            <w:szCs w:val="24"/>
          </w:rPr>
          <w:delText xml:space="preserve"> </w:delText>
        </w:r>
      </w:del>
      <w:ins w:id="2509" w:author="Tammy Meek (NESO)" w:date="2025-01-27T14:48:00Z" w16du:dateUtc="2025-01-27T14:48:00Z">
        <w:r w:rsidR="00AF62C4">
          <w:rPr>
            <w:rFonts w:ascii="Arial" w:hAnsi="Arial" w:cs="Arial"/>
            <w:spacing w:val="3"/>
            <w:sz w:val="24"/>
            <w:szCs w:val="24"/>
          </w:rPr>
          <w:tab/>
        </w:r>
      </w:ins>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43E1C405" w14:textId="1A7B2CA0" w:rsidR="009C1403" w:rsidRDefault="00C6386D">
      <w:pPr>
        <w:kinsoku w:val="0"/>
        <w:overflowPunct w:val="0"/>
        <w:autoSpaceDE/>
        <w:autoSpaceDN/>
        <w:adjustRightInd/>
        <w:spacing w:before="212" w:line="268" w:lineRule="exact"/>
        <w:ind w:left="1584" w:right="72" w:hanging="864"/>
        <w:jc w:val="both"/>
        <w:textAlignment w:val="baseline"/>
        <w:rPr>
          <w:rFonts w:ascii="Arial" w:hAnsi="Arial" w:cs="Arial"/>
          <w:sz w:val="24"/>
          <w:szCs w:val="24"/>
        </w:rPr>
        <w:pPrChange w:id="2510" w:author="Tammy Meek (NESO)" w:date="2025-01-28T09:35:00Z" w16du:dateUtc="2025-01-28T09:35:00Z">
          <w:pPr>
            <w:kinsoku w:val="0"/>
            <w:overflowPunct w:val="0"/>
            <w:autoSpaceDE/>
            <w:autoSpaceDN/>
            <w:adjustRightInd/>
            <w:spacing w:before="212" w:line="268" w:lineRule="exact"/>
            <w:ind w:left="1584" w:right="72" w:hanging="864"/>
            <w:textAlignment w:val="baseline"/>
          </w:pPr>
        </w:pPrChange>
      </w:pPr>
      <w:r>
        <w:rPr>
          <w:rFonts w:ascii="Arial" w:hAnsi="Arial" w:cs="Arial"/>
          <w:sz w:val="24"/>
          <w:szCs w:val="24"/>
        </w:rPr>
        <w:t xml:space="preserve">8.8.7 </w:t>
      </w:r>
      <w:ins w:id="2511" w:author="Tammy Meek (NESO)" w:date="2025-01-27T14:48:00Z" w16du:dateUtc="2025-01-27T14:48:00Z">
        <w:r w:rsidR="00AF62C4">
          <w:rPr>
            <w:rFonts w:ascii="Arial" w:hAnsi="Arial" w:cs="Arial"/>
            <w:sz w:val="24"/>
            <w:szCs w:val="24"/>
          </w:rPr>
          <w:tab/>
        </w:r>
      </w:ins>
      <w:r>
        <w:rPr>
          <w:rFonts w:ascii="Arial" w:hAnsi="Arial" w:cs="Arial"/>
          <w:i/>
          <w:iCs/>
          <w:sz w:val="24"/>
          <w:szCs w:val="24"/>
        </w:rPr>
        <w:t xml:space="preserve">unacceptable voltage conditions </w:t>
      </w:r>
      <w:r>
        <w:rPr>
          <w:rFonts w:ascii="Arial" w:hAnsi="Arial" w:cs="Arial"/>
          <w:sz w:val="24"/>
          <w:szCs w:val="24"/>
        </w:rPr>
        <w:t xml:space="preserve">or </w:t>
      </w:r>
      <w:r>
        <w:rPr>
          <w:rFonts w:ascii="Arial" w:hAnsi="Arial" w:cs="Arial"/>
          <w:i/>
          <w:iCs/>
          <w:sz w:val="24"/>
          <w:szCs w:val="24"/>
        </w:rPr>
        <w:t>insufficient voltage performance margins</w:t>
      </w:r>
      <w:r>
        <w:rPr>
          <w:rFonts w:ascii="Arial" w:hAnsi="Arial" w:cs="Arial"/>
          <w:sz w:val="24"/>
          <w:szCs w:val="24"/>
        </w:rPr>
        <w:t>; or</w:t>
      </w:r>
    </w:p>
    <w:p w14:paraId="4729C4F7" w14:textId="77777777" w:rsidR="009C1403" w:rsidRDefault="00C6386D">
      <w:pPr>
        <w:kinsoku w:val="0"/>
        <w:overflowPunct w:val="0"/>
        <w:autoSpaceDE/>
        <w:autoSpaceDN/>
        <w:adjustRightInd/>
        <w:spacing w:before="205" w:line="275" w:lineRule="exact"/>
        <w:ind w:left="720" w:right="72"/>
        <w:jc w:val="both"/>
        <w:textAlignment w:val="baseline"/>
        <w:rPr>
          <w:rFonts w:ascii="Arial" w:hAnsi="Arial" w:cs="Arial"/>
          <w:i/>
          <w:iCs/>
          <w:spacing w:val="8"/>
          <w:sz w:val="24"/>
          <w:szCs w:val="24"/>
        </w:rPr>
        <w:pPrChange w:id="2512" w:author="Tammy Meek (NESO)" w:date="2025-01-28T09:35:00Z" w16du:dateUtc="2025-01-28T09:35:00Z">
          <w:pPr>
            <w:kinsoku w:val="0"/>
            <w:overflowPunct w:val="0"/>
            <w:autoSpaceDE/>
            <w:autoSpaceDN/>
            <w:adjustRightInd/>
            <w:spacing w:before="205" w:line="275" w:lineRule="exact"/>
            <w:ind w:left="720" w:right="72"/>
            <w:textAlignment w:val="baseline"/>
          </w:pPr>
        </w:pPrChange>
      </w:pPr>
      <w:r>
        <w:rPr>
          <w:rFonts w:ascii="Arial" w:hAnsi="Arial" w:cs="Arial"/>
          <w:spacing w:val="8"/>
          <w:sz w:val="24"/>
          <w:szCs w:val="24"/>
        </w:rPr>
        <w:t xml:space="preserve">8.8.8 </w:t>
      </w:r>
      <w:r>
        <w:rPr>
          <w:rFonts w:ascii="Arial" w:hAnsi="Arial" w:cs="Arial"/>
          <w:i/>
          <w:iCs/>
          <w:spacing w:val="8"/>
          <w:sz w:val="24"/>
          <w:szCs w:val="24"/>
        </w:rPr>
        <w:t>system instability.</w:t>
      </w:r>
    </w:p>
    <w:p w14:paraId="287606B5" w14:textId="48F85BC6" w:rsidR="009C1403" w:rsidRDefault="00C6386D">
      <w:pPr>
        <w:tabs>
          <w:tab w:val="left" w:pos="720"/>
        </w:tabs>
        <w:kinsoku w:val="0"/>
        <w:overflowPunct w:val="0"/>
        <w:autoSpaceDE/>
        <w:autoSpaceDN/>
        <w:adjustRightInd/>
        <w:spacing w:before="208" w:line="272" w:lineRule="exact"/>
        <w:ind w:left="709" w:right="72" w:hanging="709"/>
        <w:jc w:val="both"/>
        <w:textAlignment w:val="baseline"/>
        <w:rPr>
          <w:del w:id="2513" w:author="Tammy Meek (NESO)" w:date="2025-01-27T14:44:00Z" w16du:dateUtc="2025-01-27T14:44:00Z"/>
          <w:rFonts w:ascii="Arial" w:hAnsi="Arial" w:cs="Arial"/>
          <w:spacing w:val="1"/>
          <w:sz w:val="24"/>
          <w:szCs w:val="24"/>
        </w:rPr>
        <w:pPrChange w:id="2514" w:author="Tammy Meek (NESO)" w:date="2025-01-28T09:35:00Z" w16du:dateUtc="2025-01-28T09:35:00Z">
          <w:pPr>
            <w:tabs>
              <w:tab w:val="left" w:pos="720"/>
            </w:tabs>
            <w:kinsoku w:val="0"/>
            <w:overflowPunct w:val="0"/>
            <w:autoSpaceDE/>
            <w:autoSpaceDN/>
            <w:adjustRightInd/>
            <w:spacing w:before="208" w:line="272" w:lineRule="exact"/>
            <w:ind w:right="72"/>
            <w:textAlignment w:val="baseline"/>
          </w:pPr>
        </w:pPrChange>
      </w:pPr>
      <w:r>
        <w:rPr>
          <w:rFonts w:ascii="Arial" w:hAnsi="Arial" w:cs="Arial"/>
          <w:spacing w:val="1"/>
          <w:sz w:val="24"/>
          <w:szCs w:val="24"/>
        </w:rPr>
        <w:t>8.9</w:t>
      </w:r>
      <w:r>
        <w:rPr>
          <w:rFonts w:ascii="Arial" w:hAnsi="Arial" w:cs="Arial"/>
          <w:spacing w:val="1"/>
          <w:sz w:val="24"/>
          <w:szCs w:val="24"/>
        </w:rPr>
        <w:tab/>
        <w:t>In addition to the requirements of paragraphs 8.6 to 8.8, for the background</w:t>
      </w:r>
      <w:ins w:id="2515" w:author="Tammy Meek (NESO)" w:date="2025-01-27T14:44:00Z" w16du:dateUtc="2025-01-27T14:44:00Z">
        <w:r w:rsidR="00B74FA8">
          <w:rPr>
            <w:rFonts w:ascii="Arial" w:hAnsi="Arial" w:cs="Arial"/>
            <w:spacing w:val="1"/>
            <w:sz w:val="24"/>
            <w:szCs w:val="24"/>
          </w:rPr>
          <w:t xml:space="preserve"> </w:t>
        </w:r>
      </w:ins>
    </w:p>
    <w:p w14:paraId="52EC1276" w14:textId="77777777" w:rsidR="009C1403" w:rsidRDefault="00C6386D">
      <w:pPr>
        <w:tabs>
          <w:tab w:val="left" w:pos="720"/>
        </w:tabs>
        <w:kinsoku w:val="0"/>
        <w:overflowPunct w:val="0"/>
        <w:autoSpaceDE/>
        <w:autoSpaceDN/>
        <w:adjustRightInd/>
        <w:spacing w:before="208" w:line="272" w:lineRule="exact"/>
        <w:ind w:left="709" w:right="72" w:hanging="709"/>
        <w:jc w:val="both"/>
        <w:textAlignment w:val="baseline"/>
        <w:rPr>
          <w:rFonts w:ascii="Arial" w:hAnsi="Arial" w:cs="Arial"/>
          <w:sz w:val="24"/>
          <w:szCs w:val="24"/>
        </w:rPr>
        <w:pPrChange w:id="2516" w:author="Tammy Meek (NESO)" w:date="2025-01-28T09:35:00Z" w16du:dateUtc="2025-01-28T09:35:00Z">
          <w:pPr>
            <w:kinsoku w:val="0"/>
            <w:overflowPunct w:val="0"/>
            <w:autoSpaceDE/>
            <w:autoSpaceDN/>
            <w:adjustRightInd/>
            <w:spacing w:line="274" w:lineRule="exact"/>
            <w:ind w:left="720" w:right="72"/>
            <w:textAlignment w:val="baseline"/>
          </w:pPr>
        </w:pPrChange>
      </w:pPr>
      <w:r>
        <w:rPr>
          <w:rFonts w:ascii="Arial" w:hAnsi="Arial" w:cs="Arial"/>
          <w:sz w:val="24"/>
          <w:szCs w:val="24"/>
        </w:rPr>
        <w:t xml:space="preserve">conditions described in paragraph 8.5, the system shall also be planned such that operational switching does not cause </w:t>
      </w:r>
      <w:r>
        <w:rPr>
          <w:rFonts w:ascii="Arial" w:hAnsi="Arial" w:cs="Arial"/>
          <w:i/>
          <w:iCs/>
          <w:sz w:val="24"/>
          <w:szCs w:val="24"/>
        </w:rPr>
        <w:t>unacceptable voltage conditions</w:t>
      </w:r>
      <w:r>
        <w:rPr>
          <w:rFonts w:ascii="Arial" w:hAnsi="Arial" w:cs="Arial"/>
          <w:sz w:val="24"/>
          <w:szCs w:val="24"/>
        </w:rPr>
        <w:t>.</w:t>
      </w:r>
    </w:p>
    <w:p w14:paraId="458D285C" w14:textId="4525113A" w:rsidR="009C1403" w:rsidRDefault="00C6386D">
      <w:pPr>
        <w:kinsoku w:val="0"/>
        <w:overflowPunct w:val="0"/>
        <w:autoSpaceDE/>
        <w:autoSpaceDN/>
        <w:adjustRightInd/>
        <w:spacing w:before="202" w:line="275" w:lineRule="exact"/>
        <w:ind w:left="720" w:right="72" w:hanging="720"/>
        <w:jc w:val="both"/>
        <w:textAlignment w:val="baseline"/>
        <w:rPr>
          <w:del w:id="2517" w:author="Tammy Meek (NESO)" w:date="2025-01-27T14:44:00Z" w16du:dateUtc="2025-01-27T14:44:00Z"/>
          <w:rFonts w:ascii="Arial" w:hAnsi="Arial" w:cs="Arial"/>
          <w:spacing w:val="-1"/>
          <w:sz w:val="24"/>
          <w:szCs w:val="24"/>
        </w:rPr>
        <w:pPrChange w:id="2518" w:author="Tammy Meek (NESO)" w:date="2025-01-28T09:35:00Z" w16du:dateUtc="2025-01-28T09:35:00Z">
          <w:pPr>
            <w:kinsoku w:val="0"/>
            <w:overflowPunct w:val="0"/>
            <w:autoSpaceDE/>
            <w:autoSpaceDN/>
            <w:adjustRightInd/>
            <w:spacing w:before="202" w:line="275" w:lineRule="exact"/>
            <w:ind w:left="720" w:right="72" w:hanging="720"/>
            <w:textAlignment w:val="baseline"/>
          </w:pPr>
        </w:pPrChange>
      </w:pPr>
      <w:r>
        <w:rPr>
          <w:rFonts w:ascii="Arial" w:hAnsi="Arial" w:cs="Arial"/>
          <w:spacing w:val="-1"/>
          <w:sz w:val="24"/>
          <w:szCs w:val="24"/>
        </w:rPr>
        <w:t xml:space="preserve">8.10 For a </w:t>
      </w:r>
      <w:r>
        <w:rPr>
          <w:rFonts w:ascii="Arial" w:hAnsi="Arial" w:cs="Arial"/>
          <w:i/>
          <w:iCs/>
          <w:spacing w:val="-1"/>
          <w:sz w:val="24"/>
          <w:szCs w:val="24"/>
        </w:rPr>
        <w:t xml:space="preserve">secured event </w:t>
      </w:r>
      <w:r>
        <w:rPr>
          <w:rFonts w:ascii="Arial" w:hAnsi="Arial" w:cs="Arial"/>
          <w:spacing w:val="-1"/>
          <w:sz w:val="24"/>
          <w:szCs w:val="24"/>
        </w:rPr>
        <w:t xml:space="preserve">on connections to more than one </w:t>
      </w:r>
      <w:r>
        <w:rPr>
          <w:rFonts w:ascii="Arial" w:hAnsi="Arial" w:cs="Arial"/>
          <w:i/>
          <w:iCs/>
          <w:spacing w:val="-1"/>
          <w:sz w:val="24"/>
          <w:szCs w:val="24"/>
        </w:rPr>
        <w:t xml:space="preserve">offshore power station demand group </w:t>
      </w:r>
      <w:r>
        <w:rPr>
          <w:rFonts w:ascii="Arial" w:hAnsi="Arial" w:cs="Arial"/>
          <w:spacing w:val="-1"/>
          <w:sz w:val="24"/>
          <w:szCs w:val="24"/>
        </w:rPr>
        <w:t xml:space="preserve">, the permitted </w:t>
      </w:r>
      <w:r>
        <w:rPr>
          <w:rFonts w:ascii="Arial" w:hAnsi="Arial" w:cs="Arial"/>
          <w:i/>
          <w:iCs/>
          <w:spacing w:val="-1"/>
          <w:sz w:val="24"/>
          <w:szCs w:val="24"/>
        </w:rPr>
        <w:t xml:space="preserve">loss of supply capacity </w:t>
      </w:r>
      <w:r>
        <w:rPr>
          <w:rFonts w:ascii="Arial" w:hAnsi="Arial" w:cs="Arial"/>
          <w:spacing w:val="-1"/>
          <w:sz w:val="24"/>
          <w:szCs w:val="24"/>
        </w:rPr>
        <w:t xml:space="preserve">for that </w:t>
      </w:r>
      <w:r>
        <w:rPr>
          <w:rFonts w:ascii="Arial" w:hAnsi="Arial" w:cs="Arial"/>
          <w:i/>
          <w:iCs/>
          <w:spacing w:val="-1"/>
          <w:sz w:val="24"/>
          <w:szCs w:val="24"/>
        </w:rPr>
        <w:t xml:space="preserve">secured event </w:t>
      </w:r>
      <w:r>
        <w:rPr>
          <w:rFonts w:ascii="Arial" w:hAnsi="Arial" w:cs="Arial"/>
          <w:spacing w:val="-1"/>
          <w:sz w:val="24"/>
          <w:szCs w:val="24"/>
        </w:rPr>
        <w:t xml:space="preserve">is the maximum of the permitted </w:t>
      </w:r>
      <w:r>
        <w:rPr>
          <w:rFonts w:ascii="Arial" w:hAnsi="Arial" w:cs="Arial"/>
          <w:i/>
          <w:iCs/>
          <w:spacing w:val="-1"/>
          <w:sz w:val="24"/>
          <w:szCs w:val="24"/>
        </w:rPr>
        <w:t xml:space="preserve">loss of supply capacities </w:t>
      </w:r>
      <w:r>
        <w:rPr>
          <w:rFonts w:ascii="Arial" w:hAnsi="Arial" w:cs="Arial"/>
          <w:spacing w:val="-1"/>
          <w:sz w:val="24"/>
          <w:szCs w:val="24"/>
        </w:rPr>
        <w:t>set out in Table 8.1 for</w:t>
      </w:r>
      <w:ins w:id="2519" w:author="Tammy Meek (NESO)" w:date="2025-01-27T14:44:00Z" w16du:dateUtc="2025-01-27T14:44:00Z">
        <w:r w:rsidR="00B74FA8">
          <w:rPr>
            <w:rFonts w:ascii="Arial" w:hAnsi="Arial" w:cs="Arial"/>
            <w:spacing w:val="-1"/>
            <w:sz w:val="24"/>
            <w:szCs w:val="24"/>
          </w:rPr>
          <w:t xml:space="preserve"> </w:t>
        </w:r>
      </w:ins>
    </w:p>
    <w:p w14:paraId="5352360D" w14:textId="77777777" w:rsidR="009C1403" w:rsidRDefault="00C6386D">
      <w:pPr>
        <w:kinsoku w:val="0"/>
        <w:overflowPunct w:val="0"/>
        <w:autoSpaceDE/>
        <w:autoSpaceDN/>
        <w:adjustRightInd/>
        <w:spacing w:before="202" w:line="275" w:lineRule="exact"/>
        <w:ind w:left="720" w:right="72" w:hanging="720"/>
        <w:jc w:val="both"/>
        <w:textAlignment w:val="baseline"/>
        <w:rPr>
          <w:rFonts w:ascii="Arial" w:hAnsi="Arial" w:cs="Arial"/>
          <w:i/>
          <w:iCs/>
          <w:sz w:val="24"/>
          <w:szCs w:val="24"/>
        </w:rPr>
        <w:pPrChange w:id="2520" w:author="Tammy Meek (NESO)" w:date="2025-01-28T09:35:00Z" w16du:dateUtc="2025-01-28T09:35:00Z">
          <w:pPr>
            <w:kinsoku w:val="0"/>
            <w:overflowPunct w:val="0"/>
            <w:autoSpaceDE/>
            <w:autoSpaceDN/>
            <w:adjustRightInd/>
            <w:spacing w:before="13" w:line="275" w:lineRule="exact"/>
            <w:ind w:left="720" w:right="72"/>
            <w:textAlignment w:val="baseline"/>
          </w:pPr>
        </w:pPrChange>
      </w:pPr>
      <w:r>
        <w:rPr>
          <w:rFonts w:ascii="Arial" w:hAnsi="Arial" w:cs="Arial"/>
          <w:sz w:val="24"/>
          <w:szCs w:val="24"/>
        </w:rPr>
        <w:t xml:space="preserve">each of these </w:t>
      </w:r>
      <w:r>
        <w:rPr>
          <w:rFonts w:ascii="Arial" w:hAnsi="Arial" w:cs="Arial"/>
          <w:i/>
          <w:iCs/>
          <w:sz w:val="24"/>
          <w:szCs w:val="24"/>
        </w:rPr>
        <w:t>offshore power station demand groups.</w:t>
      </w:r>
    </w:p>
    <w:p w14:paraId="13F06864" w14:textId="77777777" w:rsidR="009C1403" w:rsidRDefault="009C1403">
      <w:pPr>
        <w:widowControl/>
        <w:rPr>
          <w:del w:id="2521" w:author="Tammy Meek (NESO)" w:date="2025-01-27T14:44:00Z" w16du:dateUtc="2025-01-27T14:44:00Z"/>
          <w:sz w:val="24"/>
          <w:szCs w:val="24"/>
        </w:rPr>
        <w:sectPr w:rsidR="009C1403">
          <w:headerReference w:type="default" r:id="rId61"/>
          <w:pgSz w:w="11904" w:h="16834"/>
          <w:pgMar w:top="1420" w:right="1375" w:bottom="508" w:left="1409" w:header="720" w:footer="720" w:gutter="0"/>
          <w:cols w:space="720"/>
          <w:noEndnote/>
        </w:sectPr>
      </w:pPr>
    </w:p>
    <w:p w14:paraId="4042FE26" w14:textId="77777777" w:rsidR="00B74FA8" w:rsidRDefault="00B74FA8">
      <w:pPr>
        <w:kinsoku w:val="0"/>
        <w:overflowPunct w:val="0"/>
        <w:autoSpaceDE/>
        <w:autoSpaceDN/>
        <w:adjustRightInd/>
        <w:spacing w:before="5" w:after="69" w:line="280" w:lineRule="exact"/>
        <w:jc w:val="center"/>
        <w:textAlignment w:val="baseline"/>
        <w:rPr>
          <w:ins w:id="2532" w:author="Tammy Meek (NESO)" w:date="2025-01-27T14:44:00Z" w16du:dateUtc="2025-01-27T14:44:00Z"/>
          <w:rFonts w:ascii="Arial" w:hAnsi="Arial" w:cs="Arial"/>
          <w:sz w:val="24"/>
          <w:szCs w:val="24"/>
        </w:rPr>
      </w:pPr>
      <w:ins w:id="2533" w:author="Tammy Meek (NESO)" w:date="2025-01-27T14:44:00Z" w16du:dateUtc="2025-01-27T14:44:00Z">
        <w:r>
          <w:rPr>
            <w:rFonts w:ascii="Arial" w:hAnsi="Arial" w:cs="Arial"/>
            <w:sz w:val="24"/>
            <w:szCs w:val="24"/>
          </w:rPr>
          <w:t xml:space="preserve"> </w:t>
        </w:r>
      </w:ins>
    </w:p>
    <w:p w14:paraId="45C4942F" w14:textId="77777777" w:rsidR="00B74FA8" w:rsidRDefault="00B74FA8">
      <w:pPr>
        <w:kinsoku w:val="0"/>
        <w:overflowPunct w:val="0"/>
        <w:autoSpaceDE/>
        <w:autoSpaceDN/>
        <w:adjustRightInd/>
        <w:spacing w:before="5" w:after="69" w:line="280" w:lineRule="exact"/>
        <w:jc w:val="center"/>
        <w:textAlignment w:val="baseline"/>
        <w:rPr>
          <w:ins w:id="2534" w:author="Tammy Meek (NESO)" w:date="2025-01-27T14:44:00Z" w16du:dateUtc="2025-01-27T14:44:00Z"/>
          <w:rFonts w:ascii="Arial" w:hAnsi="Arial" w:cs="Arial"/>
          <w:sz w:val="24"/>
          <w:szCs w:val="24"/>
        </w:rPr>
      </w:pPr>
    </w:p>
    <w:p w14:paraId="076492C9" w14:textId="77777777" w:rsidR="00B74FA8" w:rsidRDefault="00B74FA8">
      <w:pPr>
        <w:kinsoku w:val="0"/>
        <w:overflowPunct w:val="0"/>
        <w:autoSpaceDE/>
        <w:autoSpaceDN/>
        <w:adjustRightInd/>
        <w:spacing w:before="5" w:after="69" w:line="280" w:lineRule="exact"/>
        <w:jc w:val="center"/>
        <w:textAlignment w:val="baseline"/>
        <w:rPr>
          <w:ins w:id="2535" w:author="Tammy Meek (NESO)" w:date="2025-01-27T14:44:00Z" w16du:dateUtc="2025-01-27T14:44:00Z"/>
          <w:rFonts w:ascii="Arial" w:hAnsi="Arial" w:cs="Arial"/>
          <w:sz w:val="24"/>
          <w:szCs w:val="24"/>
        </w:rPr>
      </w:pPr>
    </w:p>
    <w:p w14:paraId="67FF4667" w14:textId="77777777" w:rsidR="00B74FA8" w:rsidRDefault="00B74FA8">
      <w:pPr>
        <w:kinsoku w:val="0"/>
        <w:overflowPunct w:val="0"/>
        <w:autoSpaceDE/>
        <w:autoSpaceDN/>
        <w:adjustRightInd/>
        <w:spacing w:before="5" w:after="69" w:line="280" w:lineRule="exact"/>
        <w:jc w:val="center"/>
        <w:textAlignment w:val="baseline"/>
        <w:rPr>
          <w:ins w:id="2536" w:author="Tammy Meek (NESO)" w:date="2025-01-27T14:44:00Z" w16du:dateUtc="2025-01-27T14:44:00Z"/>
          <w:rFonts w:ascii="Arial" w:hAnsi="Arial" w:cs="Arial"/>
          <w:sz w:val="24"/>
          <w:szCs w:val="24"/>
        </w:rPr>
      </w:pPr>
    </w:p>
    <w:p w14:paraId="1E9FB931" w14:textId="77777777" w:rsidR="00B74FA8" w:rsidRDefault="00B74FA8">
      <w:pPr>
        <w:kinsoku w:val="0"/>
        <w:overflowPunct w:val="0"/>
        <w:autoSpaceDE/>
        <w:autoSpaceDN/>
        <w:adjustRightInd/>
        <w:spacing w:before="5" w:after="69" w:line="280" w:lineRule="exact"/>
        <w:jc w:val="center"/>
        <w:textAlignment w:val="baseline"/>
        <w:rPr>
          <w:ins w:id="2537" w:author="Tammy Meek (NESO)" w:date="2025-01-27T14:44:00Z" w16du:dateUtc="2025-01-27T14:44:00Z"/>
          <w:rFonts w:ascii="Arial" w:hAnsi="Arial" w:cs="Arial"/>
          <w:sz w:val="24"/>
          <w:szCs w:val="24"/>
        </w:rPr>
      </w:pPr>
    </w:p>
    <w:p w14:paraId="6909447B" w14:textId="77777777" w:rsidR="00B74FA8" w:rsidRDefault="00B74FA8">
      <w:pPr>
        <w:kinsoku w:val="0"/>
        <w:overflowPunct w:val="0"/>
        <w:autoSpaceDE/>
        <w:autoSpaceDN/>
        <w:adjustRightInd/>
        <w:spacing w:before="5" w:after="69" w:line="280" w:lineRule="exact"/>
        <w:jc w:val="center"/>
        <w:textAlignment w:val="baseline"/>
        <w:rPr>
          <w:ins w:id="2538" w:author="Tammy Meek (NESO)" w:date="2025-01-27T14:44:00Z" w16du:dateUtc="2025-01-27T14:44:00Z"/>
          <w:rFonts w:ascii="Arial" w:hAnsi="Arial" w:cs="Arial"/>
          <w:sz w:val="24"/>
          <w:szCs w:val="24"/>
        </w:rPr>
      </w:pPr>
    </w:p>
    <w:p w14:paraId="7AF4507D" w14:textId="77777777" w:rsidR="00B74FA8" w:rsidRDefault="00B74FA8">
      <w:pPr>
        <w:kinsoku w:val="0"/>
        <w:overflowPunct w:val="0"/>
        <w:autoSpaceDE/>
        <w:autoSpaceDN/>
        <w:adjustRightInd/>
        <w:spacing w:before="5" w:after="69" w:line="280" w:lineRule="exact"/>
        <w:jc w:val="center"/>
        <w:textAlignment w:val="baseline"/>
        <w:rPr>
          <w:ins w:id="2539" w:author="Tammy Meek (NESO)" w:date="2025-01-27T14:44:00Z" w16du:dateUtc="2025-01-27T14:44:00Z"/>
          <w:rFonts w:ascii="Arial" w:hAnsi="Arial" w:cs="Arial"/>
          <w:sz w:val="24"/>
          <w:szCs w:val="24"/>
        </w:rPr>
      </w:pPr>
    </w:p>
    <w:p w14:paraId="46B68F53" w14:textId="77777777" w:rsidR="00B74FA8" w:rsidRDefault="00B74FA8">
      <w:pPr>
        <w:kinsoku w:val="0"/>
        <w:overflowPunct w:val="0"/>
        <w:autoSpaceDE/>
        <w:autoSpaceDN/>
        <w:adjustRightInd/>
        <w:spacing w:before="5" w:after="69" w:line="280" w:lineRule="exact"/>
        <w:jc w:val="center"/>
        <w:textAlignment w:val="baseline"/>
        <w:rPr>
          <w:ins w:id="2540" w:author="Tammy Meek (NESO)" w:date="2025-01-27T14:44:00Z" w16du:dateUtc="2025-01-27T14:44:00Z"/>
          <w:rFonts w:ascii="Arial" w:hAnsi="Arial" w:cs="Arial"/>
          <w:sz w:val="24"/>
          <w:szCs w:val="24"/>
        </w:rPr>
      </w:pPr>
    </w:p>
    <w:p w14:paraId="21FA4587" w14:textId="77777777" w:rsidR="00B74FA8" w:rsidRDefault="00B74FA8">
      <w:pPr>
        <w:kinsoku w:val="0"/>
        <w:overflowPunct w:val="0"/>
        <w:autoSpaceDE/>
        <w:autoSpaceDN/>
        <w:adjustRightInd/>
        <w:spacing w:before="5" w:after="69" w:line="280" w:lineRule="exact"/>
        <w:jc w:val="center"/>
        <w:textAlignment w:val="baseline"/>
        <w:rPr>
          <w:ins w:id="2541" w:author="Tammy Meek (NESO)" w:date="2025-01-27T14:44:00Z" w16du:dateUtc="2025-01-27T14:44:00Z"/>
          <w:rFonts w:ascii="Arial" w:hAnsi="Arial" w:cs="Arial"/>
          <w:sz w:val="24"/>
          <w:szCs w:val="24"/>
        </w:rPr>
      </w:pPr>
    </w:p>
    <w:p w14:paraId="08E18BBD" w14:textId="7A14583A" w:rsidR="009C1403" w:rsidRDefault="00C6386D">
      <w:pPr>
        <w:kinsoku w:val="0"/>
        <w:overflowPunct w:val="0"/>
        <w:autoSpaceDE/>
        <w:autoSpaceDN/>
        <w:adjustRightInd/>
        <w:spacing w:before="5" w:after="69" w:line="280" w:lineRule="exact"/>
        <w:jc w:val="center"/>
        <w:textAlignment w:val="baseline"/>
        <w:rPr>
          <w:rFonts w:ascii="Arial" w:hAnsi="Arial" w:cs="Arial"/>
          <w:i/>
          <w:iCs/>
          <w:sz w:val="24"/>
          <w:szCs w:val="24"/>
        </w:rPr>
      </w:pPr>
      <w:r>
        <w:rPr>
          <w:rFonts w:ascii="Arial" w:hAnsi="Arial" w:cs="Arial"/>
          <w:sz w:val="24"/>
          <w:szCs w:val="24"/>
        </w:rPr>
        <w:t xml:space="preserve">Table 8.1 Minimum planning supply capacity following </w:t>
      </w:r>
      <w:r>
        <w:rPr>
          <w:rFonts w:ascii="Arial" w:hAnsi="Arial" w:cs="Arial"/>
          <w:i/>
          <w:iCs/>
          <w:sz w:val="24"/>
          <w:szCs w:val="24"/>
        </w:rPr>
        <w:t>secured events</w:t>
      </w:r>
    </w:p>
    <w:tbl>
      <w:tblPr>
        <w:tblW w:w="0" w:type="auto"/>
        <w:tblInd w:w="9" w:type="dxa"/>
        <w:tblLayout w:type="fixed"/>
        <w:tblCellMar>
          <w:left w:w="0" w:type="dxa"/>
          <w:right w:w="0" w:type="dxa"/>
        </w:tblCellMar>
        <w:tblLook w:val="0000" w:firstRow="0" w:lastRow="0" w:firstColumn="0" w:lastColumn="0" w:noHBand="0" w:noVBand="0"/>
      </w:tblPr>
      <w:tblGrid>
        <w:gridCol w:w="1531"/>
        <w:gridCol w:w="3557"/>
        <w:gridCol w:w="4176"/>
      </w:tblGrid>
      <w:tr w:rsidR="009C1403" w14:paraId="7C42D88E" w14:textId="77777777">
        <w:trPr>
          <w:cantSplit/>
          <w:trHeight w:hRule="exact" w:val="264"/>
        </w:trPr>
        <w:tc>
          <w:tcPr>
            <w:tcW w:w="1531" w:type="dxa"/>
            <w:vMerge w:val="restart"/>
            <w:tcBorders>
              <w:top w:val="single" w:sz="7" w:space="0" w:color="auto"/>
              <w:left w:val="single" w:sz="7" w:space="0" w:color="auto"/>
              <w:bottom w:val="nil"/>
              <w:right w:val="single" w:sz="7" w:space="0" w:color="auto"/>
            </w:tcBorders>
          </w:tcPr>
          <w:p w14:paraId="4FBA891B" w14:textId="77777777" w:rsidR="009C1403" w:rsidRDefault="00C6386D">
            <w:pPr>
              <w:kinsoku w:val="0"/>
              <w:overflowPunct w:val="0"/>
              <w:autoSpaceDE/>
              <w:autoSpaceDN/>
              <w:adjustRightInd/>
              <w:spacing w:before="50" w:after="232" w:line="226" w:lineRule="exact"/>
              <w:ind w:left="144" w:right="612"/>
              <w:textAlignment w:val="baseline"/>
              <w:rPr>
                <w:rFonts w:ascii="Arial" w:hAnsi="Arial" w:cs="Arial"/>
                <w:i/>
                <w:iCs/>
                <w:spacing w:val="-4"/>
                <w:sz w:val="21"/>
                <w:szCs w:val="21"/>
              </w:rPr>
            </w:pPr>
            <w:r>
              <w:rPr>
                <w:rFonts w:ascii="Arial" w:hAnsi="Arial" w:cs="Arial"/>
                <w:i/>
                <w:iCs/>
                <w:spacing w:val="-4"/>
                <w:sz w:val="21"/>
                <w:szCs w:val="21"/>
              </w:rPr>
              <w:t>Group Demand</w:t>
            </w:r>
          </w:p>
        </w:tc>
        <w:tc>
          <w:tcPr>
            <w:tcW w:w="7733" w:type="dxa"/>
            <w:gridSpan w:val="2"/>
            <w:tcBorders>
              <w:top w:val="single" w:sz="7" w:space="0" w:color="auto"/>
              <w:left w:val="single" w:sz="7" w:space="0" w:color="auto"/>
              <w:bottom w:val="single" w:sz="7" w:space="0" w:color="auto"/>
              <w:right w:val="single" w:sz="7" w:space="0" w:color="auto"/>
            </w:tcBorders>
            <w:vAlign w:val="center"/>
          </w:tcPr>
          <w:p w14:paraId="422ABA88" w14:textId="77777777" w:rsidR="009C1403" w:rsidRDefault="00C6386D">
            <w:pPr>
              <w:kinsoku w:val="0"/>
              <w:overflowPunct w:val="0"/>
              <w:autoSpaceDE/>
              <w:autoSpaceDN/>
              <w:adjustRightInd/>
              <w:spacing w:before="35" w:line="224" w:lineRule="exact"/>
              <w:ind w:left="2731"/>
              <w:textAlignment w:val="baseline"/>
              <w:rPr>
                <w:rFonts w:ascii="Arial" w:hAnsi="Arial" w:cs="Arial"/>
                <w:sz w:val="21"/>
                <w:szCs w:val="21"/>
              </w:rPr>
            </w:pPr>
            <w:r>
              <w:rPr>
                <w:rFonts w:ascii="Arial" w:hAnsi="Arial" w:cs="Arial"/>
                <w:sz w:val="21"/>
                <w:szCs w:val="21"/>
              </w:rPr>
              <w:t>Initial system conditions</w:t>
            </w:r>
          </w:p>
        </w:tc>
      </w:tr>
      <w:tr w:rsidR="009C1403" w14:paraId="79F7AABD" w14:textId="77777777">
        <w:trPr>
          <w:cantSplit/>
          <w:trHeight w:hRule="exact" w:val="480"/>
        </w:trPr>
        <w:tc>
          <w:tcPr>
            <w:tcW w:w="1531" w:type="dxa"/>
            <w:vMerge/>
            <w:tcBorders>
              <w:top w:val="nil"/>
              <w:left w:val="single" w:sz="7" w:space="0" w:color="auto"/>
              <w:bottom w:val="single" w:sz="7" w:space="0" w:color="auto"/>
              <w:right w:val="single" w:sz="7" w:space="0" w:color="auto"/>
            </w:tcBorders>
          </w:tcPr>
          <w:p w14:paraId="2B7AC808" w14:textId="77777777" w:rsidR="009C1403" w:rsidRDefault="009C1403">
            <w:pPr>
              <w:kinsoku w:val="0"/>
              <w:overflowPunct w:val="0"/>
              <w:autoSpaceDE/>
              <w:autoSpaceDN/>
              <w:adjustRightInd/>
              <w:textAlignment w:val="baseline"/>
              <w:rPr>
                <w:rFonts w:ascii="Arial" w:hAnsi="Arial" w:cs="Arial"/>
                <w:sz w:val="21"/>
                <w:szCs w:val="21"/>
              </w:rPr>
            </w:pPr>
          </w:p>
        </w:tc>
        <w:tc>
          <w:tcPr>
            <w:tcW w:w="3557" w:type="dxa"/>
            <w:tcBorders>
              <w:top w:val="single" w:sz="7" w:space="0" w:color="auto"/>
              <w:left w:val="single" w:sz="7" w:space="0" w:color="auto"/>
              <w:bottom w:val="single" w:sz="7" w:space="0" w:color="auto"/>
              <w:right w:val="single" w:sz="7" w:space="0" w:color="auto"/>
            </w:tcBorders>
          </w:tcPr>
          <w:p w14:paraId="2058ABE8" w14:textId="77777777" w:rsidR="009C1403" w:rsidRDefault="00C6386D">
            <w:pPr>
              <w:kinsoku w:val="0"/>
              <w:overflowPunct w:val="0"/>
              <w:autoSpaceDE/>
              <w:autoSpaceDN/>
              <w:adjustRightInd/>
              <w:spacing w:after="218" w:line="241" w:lineRule="exact"/>
              <w:ind w:left="121"/>
              <w:textAlignment w:val="baseline"/>
              <w:rPr>
                <w:rFonts w:ascii="Arial" w:hAnsi="Arial" w:cs="Arial"/>
                <w:i/>
                <w:iCs/>
                <w:sz w:val="21"/>
                <w:szCs w:val="21"/>
              </w:rPr>
            </w:pPr>
            <w:r>
              <w:rPr>
                <w:rFonts w:ascii="Arial" w:hAnsi="Arial" w:cs="Arial"/>
                <w:i/>
                <w:iCs/>
                <w:sz w:val="21"/>
                <w:szCs w:val="21"/>
              </w:rPr>
              <w:t>Intact system</w:t>
            </w:r>
          </w:p>
        </w:tc>
        <w:tc>
          <w:tcPr>
            <w:tcW w:w="4176" w:type="dxa"/>
            <w:tcBorders>
              <w:top w:val="single" w:sz="7" w:space="0" w:color="auto"/>
              <w:left w:val="single" w:sz="7" w:space="0" w:color="auto"/>
              <w:bottom w:val="single" w:sz="7" w:space="0" w:color="auto"/>
              <w:right w:val="single" w:sz="7" w:space="0" w:color="auto"/>
            </w:tcBorders>
          </w:tcPr>
          <w:p w14:paraId="04C7A453" w14:textId="77777777" w:rsidR="009C1403" w:rsidRDefault="00C6386D">
            <w:pPr>
              <w:kinsoku w:val="0"/>
              <w:overflowPunct w:val="0"/>
              <w:autoSpaceDE/>
              <w:autoSpaceDN/>
              <w:adjustRightInd/>
              <w:spacing w:line="223" w:lineRule="exact"/>
              <w:ind w:left="108" w:right="1584"/>
              <w:textAlignment w:val="baseline"/>
              <w:rPr>
                <w:rFonts w:ascii="Arial" w:hAnsi="Arial" w:cs="Arial"/>
                <w:b/>
                <w:bCs/>
                <w:i/>
                <w:iCs/>
                <w:spacing w:val="-4"/>
                <w:sz w:val="21"/>
                <w:szCs w:val="21"/>
              </w:rPr>
            </w:pPr>
            <w:r>
              <w:rPr>
                <w:rFonts w:ascii="Arial" w:hAnsi="Arial" w:cs="Arial"/>
                <w:spacing w:val="-4"/>
                <w:sz w:val="21"/>
                <w:szCs w:val="21"/>
              </w:rPr>
              <w:t xml:space="preserve">With single </w:t>
            </w:r>
            <w:r>
              <w:rPr>
                <w:rFonts w:ascii="Arial" w:hAnsi="Arial" w:cs="Arial"/>
                <w:i/>
                <w:iCs/>
                <w:spacing w:val="-4"/>
                <w:sz w:val="21"/>
                <w:szCs w:val="21"/>
              </w:rPr>
              <w:t xml:space="preserve">planned outage </w:t>
            </w:r>
            <w:r>
              <w:rPr>
                <w:rFonts w:ascii="Arial" w:hAnsi="Arial" w:cs="Arial"/>
                <w:b/>
                <w:bCs/>
                <w:i/>
                <w:iCs/>
                <w:spacing w:val="-4"/>
                <w:sz w:val="21"/>
                <w:szCs w:val="21"/>
              </w:rPr>
              <w:t>Note 1</w:t>
            </w:r>
          </w:p>
        </w:tc>
      </w:tr>
      <w:tr w:rsidR="009C1403" w14:paraId="682F3B02" w14:textId="77777777">
        <w:trPr>
          <w:trHeight w:hRule="exact" w:val="1171"/>
        </w:trPr>
        <w:tc>
          <w:tcPr>
            <w:tcW w:w="1531" w:type="dxa"/>
            <w:tcBorders>
              <w:top w:val="single" w:sz="7" w:space="0" w:color="auto"/>
              <w:left w:val="single" w:sz="7" w:space="0" w:color="auto"/>
              <w:bottom w:val="single" w:sz="7" w:space="0" w:color="auto"/>
              <w:right w:val="single" w:sz="7" w:space="0" w:color="auto"/>
            </w:tcBorders>
          </w:tcPr>
          <w:p w14:paraId="2D5E0368" w14:textId="77777777" w:rsidR="009C1403" w:rsidRDefault="00C6386D">
            <w:pPr>
              <w:kinsoku w:val="0"/>
              <w:overflowPunct w:val="0"/>
              <w:autoSpaceDE/>
              <w:autoSpaceDN/>
              <w:adjustRightInd/>
              <w:spacing w:before="40" w:after="665" w:line="226" w:lineRule="exact"/>
              <w:ind w:left="144"/>
              <w:textAlignment w:val="baseline"/>
              <w:rPr>
                <w:rFonts w:ascii="Arial" w:hAnsi="Arial" w:cs="Arial"/>
                <w:sz w:val="21"/>
                <w:szCs w:val="21"/>
              </w:rPr>
            </w:pPr>
            <w:r>
              <w:rPr>
                <w:rFonts w:ascii="Arial" w:hAnsi="Arial" w:cs="Arial"/>
                <w:sz w:val="21"/>
                <w:szCs w:val="21"/>
              </w:rPr>
              <w:t>over 1 MW to 12 MW</w:t>
            </w:r>
          </w:p>
        </w:tc>
        <w:tc>
          <w:tcPr>
            <w:tcW w:w="3557" w:type="dxa"/>
            <w:tcBorders>
              <w:top w:val="single" w:sz="7" w:space="0" w:color="auto"/>
              <w:left w:val="single" w:sz="7" w:space="0" w:color="auto"/>
              <w:bottom w:val="single" w:sz="7" w:space="0" w:color="auto"/>
              <w:right w:val="single" w:sz="7" w:space="0" w:color="auto"/>
            </w:tcBorders>
          </w:tcPr>
          <w:p w14:paraId="0AB5723E" w14:textId="77777777" w:rsidR="009C1403" w:rsidRDefault="00C6386D">
            <w:pPr>
              <w:kinsoku w:val="0"/>
              <w:overflowPunct w:val="0"/>
              <w:autoSpaceDE/>
              <w:autoSpaceDN/>
              <w:adjustRightInd/>
              <w:spacing w:line="232" w:lineRule="exact"/>
              <w:ind w:left="144"/>
              <w:textAlignment w:val="baseline"/>
              <w:rPr>
                <w:rFonts w:ascii="Arial" w:hAnsi="Arial" w:cs="Arial"/>
                <w:b/>
                <w:bCs/>
                <w:sz w:val="21"/>
                <w:szCs w:val="21"/>
              </w:rPr>
            </w:pPr>
            <w:r>
              <w:rPr>
                <w:rFonts w:ascii="Arial" w:hAnsi="Arial" w:cs="Arial"/>
                <w:b/>
                <w:bCs/>
                <w:sz w:val="21"/>
                <w:szCs w:val="21"/>
              </w:rPr>
              <w:t>Within 3 hours</w:t>
            </w:r>
          </w:p>
          <w:p w14:paraId="6DEC769C" w14:textId="77777777" w:rsidR="009C1403" w:rsidRDefault="00C6386D">
            <w:pPr>
              <w:kinsoku w:val="0"/>
              <w:overflowPunct w:val="0"/>
              <w:autoSpaceDE/>
              <w:autoSpaceDN/>
              <w:adjustRightInd/>
              <w:spacing w:line="235" w:lineRule="exact"/>
              <w:ind w:left="144"/>
              <w:textAlignment w:val="baseline"/>
              <w:rPr>
                <w:rFonts w:ascii="Arial" w:hAnsi="Arial" w:cs="Arial"/>
                <w:sz w:val="21"/>
                <w:szCs w:val="21"/>
              </w:rPr>
            </w:pPr>
            <w:r>
              <w:rPr>
                <w:rFonts w:ascii="Arial" w:hAnsi="Arial" w:cs="Arial"/>
                <w:i/>
                <w:iCs/>
                <w:sz w:val="21"/>
                <w:szCs w:val="21"/>
              </w:rPr>
              <w:t xml:space="preserve">Group Demand </w:t>
            </w:r>
            <w:r>
              <w:rPr>
                <w:rFonts w:ascii="Arial" w:hAnsi="Arial" w:cs="Arial"/>
                <w:sz w:val="21"/>
                <w:szCs w:val="21"/>
              </w:rPr>
              <w:t>minus 1 MW</w:t>
            </w:r>
          </w:p>
          <w:p w14:paraId="238F2075" w14:textId="77777777" w:rsidR="009C1403" w:rsidRDefault="00C6386D">
            <w:pPr>
              <w:kinsoku w:val="0"/>
              <w:overflowPunct w:val="0"/>
              <w:autoSpaceDE/>
              <w:autoSpaceDN/>
              <w:adjustRightInd/>
              <w:spacing w:before="229" w:line="218" w:lineRule="exact"/>
              <w:ind w:left="144" w:right="2016"/>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4DCDDA1" w14:textId="77777777" w:rsidR="009C1403" w:rsidRDefault="00C6386D">
            <w:pPr>
              <w:kinsoku w:val="0"/>
              <w:overflowPunct w:val="0"/>
              <w:autoSpaceDE/>
              <w:autoSpaceDN/>
              <w:adjustRightInd/>
              <w:spacing w:after="891" w:line="241" w:lineRule="exact"/>
              <w:ind w:left="120"/>
              <w:textAlignment w:val="baseline"/>
              <w:rPr>
                <w:rFonts w:ascii="Arial" w:hAnsi="Arial" w:cs="Arial"/>
                <w:sz w:val="21"/>
                <w:szCs w:val="21"/>
              </w:rPr>
            </w:pPr>
            <w:r>
              <w:rPr>
                <w:rFonts w:ascii="Arial" w:hAnsi="Arial" w:cs="Arial"/>
                <w:sz w:val="21"/>
                <w:szCs w:val="21"/>
              </w:rPr>
              <w:t>Nil</w:t>
            </w:r>
          </w:p>
        </w:tc>
      </w:tr>
      <w:tr w:rsidR="009C1403" w14:paraId="47C9700F" w14:textId="77777777">
        <w:trPr>
          <w:trHeight w:hRule="exact" w:val="490"/>
        </w:trPr>
        <w:tc>
          <w:tcPr>
            <w:tcW w:w="1531" w:type="dxa"/>
            <w:tcBorders>
              <w:top w:val="single" w:sz="7" w:space="0" w:color="auto"/>
              <w:left w:val="single" w:sz="7" w:space="0" w:color="auto"/>
              <w:bottom w:val="single" w:sz="7" w:space="0" w:color="auto"/>
              <w:right w:val="single" w:sz="7" w:space="0" w:color="auto"/>
            </w:tcBorders>
          </w:tcPr>
          <w:p w14:paraId="76F7AD8A" w14:textId="77777777" w:rsidR="009C1403" w:rsidRDefault="00C6386D">
            <w:pPr>
              <w:kinsoku w:val="0"/>
              <w:overflowPunct w:val="0"/>
              <w:autoSpaceDE/>
              <w:autoSpaceDN/>
              <w:adjustRightInd/>
              <w:spacing w:after="238" w:line="241" w:lineRule="exact"/>
              <w:ind w:left="135"/>
              <w:textAlignment w:val="baseline"/>
              <w:rPr>
                <w:rFonts w:ascii="Arial" w:hAnsi="Arial" w:cs="Arial"/>
                <w:sz w:val="21"/>
                <w:szCs w:val="21"/>
              </w:rPr>
            </w:pPr>
            <w:r>
              <w:rPr>
                <w:rFonts w:ascii="Arial" w:hAnsi="Arial" w:cs="Arial"/>
                <w:sz w:val="21"/>
                <w:szCs w:val="21"/>
              </w:rPr>
              <w:t>up to 1 MW</w:t>
            </w:r>
          </w:p>
        </w:tc>
        <w:tc>
          <w:tcPr>
            <w:tcW w:w="3557" w:type="dxa"/>
            <w:tcBorders>
              <w:top w:val="single" w:sz="7" w:space="0" w:color="auto"/>
              <w:left w:val="single" w:sz="7" w:space="0" w:color="auto"/>
              <w:bottom w:val="single" w:sz="7" w:space="0" w:color="auto"/>
              <w:right w:val="single" w:sz="7" w:space="0" w:color="auto"/>
            </w:tcBorders>
          </w:tcPr>
          <w:p w14:paraId="16C983F7" w14:textId="77777777" w:rsidR="009C1403" w:rsidRDefault="00C6386D">
            <w:pPr>
              <w:kinsoku w:val="0"/>
              <w:overflowPunct w:val="0"/>
              <w:autoSpaceDE/>
              <w:autoSpaceDN/>
              <w:adjustRightInd/>
              <w:spacing w:line="240" w:lineRule="exact"/>
              <w:ind w:left="108" w:right="2052"/>
              <w:textAlignment w:val="baseline"/>
              <w:rPr>
                <w:rFonts w:ascii="Arial" w:hAnsi="Arial" w:cs="Arial"/>
                <w:i/>
                <w:iCs/>
                <w:spacing w:val="-4"/>
                <w:sz w:val="21"/>
                <w:szCs w:val="21"/>
              </w:rPr>
            </w:pPr>
            <w:r>
              <w:rPr>
                <w:rFonts w:ascii="Arial" w:hAnsi="Arial" w:cs="Arial"/>
                <w:b/>
                <w:bCs/>
                <w:spacing w:val="-4"/>
                <w:sz w:val="21"/>
                <w:szCs w:val="21"/>
              </w:rPr>
              <w:t xml:space="preserve">In repair time </w:t>
            </w:r>
            <w:r>
              <w:rPr>
                <w:rFonts w:ascii="Arial" w:hAnsi="Arial" w:cs="Arial"/>
                <w:i/>
                <w:iCs/>
                <w:spacing w:val="-4"/>
                <w:sz w:val="21"/>
                <w:szCs w:val="21"/>
              </w:rPr>
              <w:t>Group Demand</w:t>
            </w:r>
          </w:p>
        </w:tc>
        <w:tc>
          <w:tcPr>
            <w:tcW w:w="4176" w:type="dxa"/>
            <w:tcBorders>
              <w:top w:val="single" w:sz="7" w:space="0" w:color="auto"/>
              <w:left w:val="single" w:sz="7" w:space="0" w:color="auto"/>
              <w:bottom w:val="single" w:sz="7" w:space="0" w:color="auto"/>
              <w:right w:val="single" w:sz="7" w:space="0" w:color="auto"/>
            </w:tcBorders>
          </w:tcPr>
          <w:p w14:paraId="4BD865E2" w14:textId="77777777" w:rsidR="009C1403" w:rsidRDefault="00C6386D">
            <w:pPr>
              <w:kinsoku w:val="0"/>
              <w:overflowPunct w:val="0"/>
              <w:autoSpaceDE/>
              <w:autoSpaceDN/>
              <w:adjustRightInd/>
              <w:spacing w:after="238" w:line="241" w:lineRule="exact"/>
              <w:ind w:left="120"/>
              <w:textAlignment w:val="baseline"/>
              <w:rPr>
                <w:rFonts w:ascii="Arial" w:hAnsi="Arial" w:cs="Arial"/>
                <w:sz w:val="21"/>
                <w:szCs w:val="21"/>
              </w:rPr>
            </w:pPr>
            <w:r>
              <w:rPr>
                <w:rFonts w:ascii="Arial" w:hAnsi="Arial" w:cs="Arial"/>
                <w:sz w:val="21"/>
                <w:szCs w:val="21"/>
              </w:rPr>
              <w:t>Nil</w:t>
            </w:r>
          </w:p>
        </w:tc>
      </w:tr>
    </w:tbl>
    <w:p w14:paraId="15DCCAF1" w14:textId="77777777" w:rsidR="009C1403" w:rsidRDefault="00C6386D">
      <w:pPr>
        <w:kinsoku w:val="0"/>
        <w:overflowPunct w:val="0"/>
        <w:autoSpaceDE/>
        <w:autoSpaceDN/>
        <w:adjustRightInd/>
        <w:spacing w:line="228"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52622AB5" w14:textId="4E309A6F" w:rsidR="009C1403" w:rsidRDefault="00C6386D">
      <w:pPr>
        <w:kinsoku w:val="0"/>
        <w:overflowPunct w:val="0"/>
        <w:autoSpaceDE/>
        <w:autoSpaceDN/>
        <w:adjustRightInd/>
        <w:spacing w:line="237" w:lineRule="exact"/>
        <w:ind w:left="576" w:right="144" w:hanging="432"/>
        <w:jc w:val="both"/>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r>
      <w:r>
        <w:rPr>
          <w:rFonts w:ascii="Arial" w:hAnsi="Arial" w:cs="Arial"/>
          <w:sz w:val="21"/>
          <w:szCs w:val="21"/>
        </w:rPr>
        <w:tab/>
        <w:t>The planned outage may be of a transmission circuit, generating unit, reactive compensator or</w:t>
      </w:r>
      <w:ins w:id="2542" w:author="Tammy Meek (NESO)" w:date="2025-01-27T14:50:00Z" w16du:dateUtc="2025-01-27T14:50:00Z">
        <w:r w:rsidR="00E33C78">
          <w:rPr>
            <w:rFonts w:ascii="Arial" w:hAnsi="Arial" w:cs="Arial"/>
            <w:sz w:val="21"/>
            <w:szCs w:val="21"/>
          </w:rPr>
          <w:t xml:space="preserve"> </w:t>
        </w:r>
      </w:ins>
      <w:del w:id="2543" w:author="Tammy Meek (NESO)" w:date="2025-01-27T14:50:00Z" w16du:dateUtc="2025-01-27T14:50:00Z">
        <w:r>
          <w:rPr>
            <w:rFonts w:ascii="Arial" w:hAnsi="Arial" w:cs="Arial"/>
            <w:sz w:val="21"/>
            <w:szCs w:val="21"/>
          </w:rPr>
          <w:br/>
        </w:r>
      </w:del>
      <w:r>
        <w:rPr>
          <w:rFonts w:ascii="Arial" w:hAnsi="Arial" w:cs="Arial"/>
          <w:sz w:val="21"/>
          <w:szCs w:val="21"/>
        </w:rPr>
        <w:t>other reactive power provider.</w:t>
      </w:r>
    </w:p>
    <w:p w14:paraId="1B0D5393" w14:textId="77777777" w:rsidR="009C1403" w:rsidRDefault="00C6386D">
      <w:pPr>
        <w:kinsoku w:val="0"/>
        <w:overflowPunct w:val="0"/>
        <w:autoSpaceDE/>
        <w:autoSpaceDN/>
        <w:adjustRightInd/>
        <w:spacing w:before="340" w:line="276" w:lineRule="exact"/>
        <w:ind w:left="144"/>
        <w:textAlignment w:val="baseline"/>
        <w:rPr>
          <w:rFonts w:ascii="Arial" w:hAnsi="Arial" w:cs="Arial"/>
          <w:b/>
          <w:bCs/>
          <w:spacing w:val="-1"/>
          <w:sz w:val="24"/>
          <w:szCs w:val="24"/>
        </w:rPr>
      </w:pPr>
      <w:r>
        <w:rPr>
          <w:rFonts w:ascii="Arial" w:hAnsi="Arial" w:cs="Arial"/>
          <w:b/>
          <w:bCs/>
          <w:spacing w:val="-1"/>
          <w:sz w:val="24"/>
          <w:szCs w:val="24"/>
        </w:rPr>
        <w:t>Switching Arrangements</w:t>
      </w:r>
    </w:p>
    <w:p w14:paraId="694BDE81" w14:textId="77777777" w:rsidR="009C1403" w:rsidRDefault="00C6386D">
      <w:pPr>
        <w:kinsoku w:val="0"/>
        <w:overflowPunct w:val="0"/>
        <w:autoSpaceDE/>
        <w:autoSpaceDN/>
        <w:adjustRightInd/>
        <w:spacing w:before="208" w:line="272" w:lineRule="exact"/>
        <w:ind w:left="648" w:right="144" w:hanging="648"/>
        <w:jc w:val="both"/>
        <w:textAlignment w:val="baseline"/>
        <w:rPr>
          <w:rFonts w:ascii="Arial" w:hAnsi="Arial" w:cs="Arial"/>
          <w:sz w:val="24"/>
          <w:szCs w:val="24"/>
        </w:rPr>
        <w:pPrChange w:id="2544" w:author="Tammy Meek (NESO)" w:date="2025-01-28T09:35:00Z" w16du:dateUtc="2025-01-28T09:35:00Z">
          <w:pPr>
            <w:kinsoku w:val="0"/>
            <w:overflowPunct w:val="0"/>
            <w:autoSpaceDE/>
            <w:autoSpaceDN/>
            <w:adjustRightInd/>
            <w:spacing w:before="208" w:line="272" w:lineRule="exact"/>
            <w:ind w:left="792" w:right="144" w:hanging="648"/>
            <w:jc w:val="both"/>
            <w:textAlignment w:val="baseline"/>
          </w:pPr>
        </w:pPrChange>
      </w:pPr>
      <w:r>
        <w:rPr>
          <w:rFonts w:ascii="Arial" w:hAnsi="Arial" w:cs="Arial"/>
          <w:sz w:val="24"/>
          <w:szCs w:val="24"/>
        </w:rPr>
        <w:t>8.11 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1EA3EC3B" w14:textId="77777777" w:rsidR="009C1403" w:rsidRDefault="00C6386D">
      <w:pPr>
        <w:kinsoku w:val="0"/>
        <w:overflowPunct w:val="0"/>
        <w:autoSpaceDE/>
        <w:autoSpaceDN/>
        <w:adjustRightInd/>
        <w:spacing w:before="333" w:line="276" w:lineRule="exact"/>
        <w:ind w:left="144"/>
        <w:textAlignment w:val="baseline"/>
        <w:rPr>
          <w:rFonts w:ascii="Arial" w:hAnsi="Arial" w:cs="Arial"/>
          <w:b/>
          <w:bCs/>
          <w:sz w:val="24"/>
          <w:szCs w:val="24"/>
        </w:rPr>
      </w:pPr>
      <w:r>
        <w:rPr>
          <w:rFonts w:ascii="Arial" w:hAnsi="Arial" w:cs="Arial"/>
          <w:b/>
          <w:bCs/>
          <w:sz w:val="24"/>
          <w:szCs w:val="24"/>
        </w:rPr>
        <w:t>Variations to Connection Designs</w:t>
      </w:r>
    </w:p>
    <w:p w14:paraId="11AA6675" w14:textId="77777777" w:rsidR="009C1403" w:rsidRDefault="00C6386D">
      <w:pPr>
        <w:kinsoku w:val="0"/>
        <w:overflowPunct w:val="0"/>
        <w:autoSpaceDE/>
        <w:autoSpaceDN/>
        <w:adjustRightInd/>
        <w:spacing w:before="185" w:line="277" w:lineRule="exact"/>
        <w:ind w:left="648" w:right="144" w:hanging="648"/>
        <w:jc w:val="both"/>
        <w:textAlignment w:val="baseline"/>
        <w:rPr>
          <w:rFonts w:ascii="Arial" w:hAnsi="Arial" w:cs="Arial"/>
          <w:spacing w:val="-2"/>
          <w:sz w:val="24"/>
          <w:szCs w:val="24"/>
        </w:rPr>
        <w:pPrChange w:id="2545" w:author="Tammy Meek (NESO)" w:date="2025-01-28T09:35:00Z" w16du:dateUtc="2025-01-28T09:35:00Z">
          <w:pPr>
            <w:kinsoku w:val="0"/>
            <w:overflowPunct w:val="0"/>
            <w:autoSpaceDE/>
            <w:autoSpaceDN/>
            <w:adjustRightInd/>
            <w:spacing w:before="185" w:line="277" w:lineRule="exact"/>
            <w:ind w:left="792" w:right="144" w:hanging="648"/>
            <w:jc w:val="both"/>
            <w:textAlignment w:val="baseline"/>
          </w:pPr>
        </w:pPrChange>
      </w:pPr>
      <w:r>
        <w:rPr>
          <w:rFonts w:ascii="Arial" w:hAnsi="Arial" w:cs="Arial"/>
          <w:spacing w:val="-2"/>
          <w:sz w:val="24"/>
          <w:szCs w:val="24"/>
        </w:rPr>
        <w:t xml:space="preserve">8.12 Variations, arising from a </w:t>
      </w:r>
      <w:r>
        <w:rPr>
          <w:rFonts w:ascii="Arial" w:hAnsi="Arial" w:cs="Arial"/>
          <w:i/>
          <w:iCs/>
          <w:spacing w:val="-2"/>
          <w:sz w:val="24"/>
          <w:szCs w:val="24"/>
        </w:rPr>
        <w:t xml:space="preserve">generator’s </w:t>
      </w:r>
      <w:r>
        <w:rPr>
          <w:rFonts w:ascii="Arial" w:hAnsi="Arial" w:cs="Arial"/>
          <w:spacing w:val="-2"/>
          <w:sz w:val="24"/>
          <w:szCs w:val="24"/>
        </w:rPr>
        <w:t>request,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512953DF" w14:textId="77777777" w:rsidR="009C1403" w:rsidRDefault="00C6386D">
      <w:pPr>
        <w:kinsoku w:val="0"/>
        <w:overflowPunct w:val="0"/>
        <w:autoSpaceDE/>
        <w:autoSpaceDN/>
        <w:adjustRightInd/>
        <w:spacing w:before="203" w:line="278" w:lineRule="exact"/>
        <w:ind w:left="648" w:right="144" w:hanging="648"/>
        <w:jc w:val="both"/>
        <w:textAlignment w:val="baseline"/>
        <w:rPr>
          <w:rFonts w:ascii="Arial" w:hAnsi="Arial" w:cs="Arial"/>
          <w:sz w:val="24"/>
          <w:szCs w:val="24"/>
        </w:rPr>
        <w:pPrChange w:id="2546" w:author="Tammy Meek (NESO)" w:date="2025-01-28T09:35:00Z" w16du:dateUtc="2025-01-28T09:35:00Z">
          <w:pPr>
            <w:kinsoku w:val="0"/>
            <w:overflowPunct w:val="0"/>
            <w:autoSpaceDE/>
            <w:autoSpaceDN/>
            <w:adjustRightInd/>
            <w:spacing w:before="203" w:line="278" w:lineRule="exact"/>
            <w:ind w:left="792" w:right="144" w:hanging="648"/>
            <w:jc w:val="both"/>
            <w:textAlignment w:val="baseline"/>
          </w:pPr>
        </w:pPrChange>
      </w:pPr>
      <w:r>
        <w:rPr>
          <w:rFonts w:ascii="Arial" w:hAnsi="Arial" w:cs="Arial"/>
          <w:sz w:val="24"/>
          <w:szCs w:val="24"/>
        </w:rPr>
        <w:t xml:space="preserve">8.13 Any demand connection design variation must not, other than in respect of the </w:t>
      </w:r>
      <w:r>
        <w:rPr>
          <w:rFonts w:ascii="Arial" w:hAnsi="Arial" w:cs="Arial"/>
          <w:i/>
          <w:iCs/>
          <w:sz w:val="24"/>
          <w:szCs w:val="24"/>
        </w:rPr>
        <w:t xml:space="preserve">generator </w:t>
      </w:r>
      <w:r>
        <w:rPr>
          <w:rFonts w:ascii="Arial" w:hAnsi="Arial" w:cs="Arial"/>
          <w:sz w:val="24"/>
          <w:szCs w:val="24"/>
        </w:rPr>
        <w:t>requesting the variation, either immediately or in the foreseeable future:</w:t>
      </w:r>
    </w:p>
    <w:p w14:paraId="398362C9" w14:textId="77777777" w:rsidR="009C1403" w:rsidRDefault="00C6386D">
      <w:pPr>
        <w:kinsoku w:val="0"/>
        <w:overflowPunct w:val="0"/>
        <w:autoSpaceDE/>
        <w:autoSpaceDN/>
        <w:adjustRightInd/>
        <w:spacing w:before="177" w:line="288" w:lineRule="exact"/>
        <w:ind w:left="1656" w:right="144" w:hanging="864"/>
        <w:jc w:val="both"/>
        <w:textAlignment w:val="baseline"/>
        <w:rPr>
          <w:rFonts w:ascii="Arial" w:hAnsi="Arial" w:cs="Arial"/>
          <w:sz w:val="24"/>
          <w:szCs w:val="24"/>
        </w:rPr>
      </w:pPr>
      <w:r>
        <w:rPr>
          <w:rFonts w:ascii="Arial" w:hAnsi="Arial" w:cs="Arial"/>
          <w:sz w:val="24"/>
          <w:szCs w:val="24"/>
        </w:rPr>
        <w:t xml:space="preserve">8.13.1 reduce the security of the </w:t>
      </w:r>
      <w:r>
        <w:rPr>
          <w:rFonts w:ascii="Arial" w:hAnsi="Arial" w:cs="Arial"/>
          <w:i/>
          <w:iCs/>
          <w:sz w:val="24"/>
          <w:szCs w:val="24"/>
        </w:rPr>
        <w:t xml:space="preserve">MITS </w:t>
      </w:r>
      <w:r>
        <w:rPr>
          <w:rFonts w:ascii="Arial" w:hAnsi="Arial" w:cs="Arial"/>
          <w:sz w:val="24"/>
          <w:szCs w:val="24"/>
        </w:rPr>
        <w:t>to below the minimum planning criteria specified in Section 4; or</w:t>
      </w:r>
    </w:p>
    <w:p w14:paraId="00718B85" w14:textId="77777777" w:rsidR="009C1403" w:rsidRDefault="00C6386D">
      <w:pPr>
        <w:kinsoku w:val="0"/>
        <w:overflowPunct w:val="0"/>
        <w:autoSpaceDE/>
        <w:autoSpaceDN/>
        <w:adjustRightInd/>
        <w:spacing w:before="190" w:line="276" w:lineRule="exact"/>
        <w:ind w:left="1656" w:right="144" w:hanging="864"/>
        <w:jc w:val="both"/>
        <w:textAlignment w:val="baseline"/>
        <w:rPr>
          <w:rFonts w:ascii="Arial" w:hAnsi="Arial" w:cs="Arial"/>
          <w:sz w:val="24"/>
          <w:szCs w:val="24"/>
        </w:rPr>
      </w:pPr>
      <w:r>
        <w:rPr>
          <w:rFonts w:ascii="Arial" w:hAnsi="Arial" w:cs="Arial"/>
          <w:sz w:val="24"/>
          <w:szCs w:val="24"/>
        </w:rPr>
        <w:t>8.13.2 result in additional investment or operational costs to any particular customer or overall, or a reduction in the security and quality of supply of the affected customers’ connections to below the planning criteria in this section or Section 7, unless specific agreements are reached with affected customers; or</w:t>
      </w:r>
    </w:p>
    <w:p w14:paraId="1F022045" w14:textId="24711E80" w:rsidR="009C1403" w:rsidRDefault="00C6386D">
      <w:pPr>
        <w:kinsoku w:val="0"/>
        <w:overflowPunct w:val="0"/>
        <w:autoSpaceDE/>
        <w:autoSpaceDN/>
        <w:adjustRightInd/>
        <w:spacing w:before="206" w:line="274" w:lineRule="exact"/>
        <w:ind w:left="1656" w:right="144" w:hanging="864"/>
        <w:jc w:val="both"/>
        <w:textAlignment w:val="baseline"/>
        <w:rPr>
          <w:rFonts w:ascii="Arial" w:hAnsi="Arial" w:cs="Arial"/>
          <w:sz w:val="24"/>
          <w:szCs w:val="24"/>
        </w:rPr>
      </w:pPr>
      <w:r>
        <w:rPr>
          <w:rFonts w:ascii="Arial" w:hAnsi="Arial" w:cs="Arial"/>
          <w:sz w:val="24"/>
          <w:szCs w:val="24"/>
        </w:rPr>
        <w:t xml:space="preserve">8.13.3 compromise any </w:t>
      </w:r>
      <w:del w:id="2547" w:author="Tammy Meek (NESO)" w:date="2025-01-24T11:59:00Z" w16du:dateUtc="2025-01-24T11:59:00Z">
        <w:r w:rsidDel="000D741D">
          <w:rPr>
            <w:rFonts w:ascii="Arial" w:hAnsi="Arial" w:cs="Arial"/>
            <w:i/>
            <w:iCs/>
            <w:sz w:val="24"/>
            <w:szCs w:val="24"/>
          </w:rPr>
          <w:delText>transmission licensee</w:delText>
        </w:r>
      </w:del>
      <w:ins w:id="2548" w:author="Tammy Meek (NESO)" w:date="2025-01-24T12:00:00Z" w16du:dateUtc="2025-01-24T12:00:00Z">
        <w:del w:id="2549" w:author="Stuart McLarnon (NESO)" w:date="2025-01-29T15:52:00Z" w16du:dateUtc="2025-01-29T15:52:00Z">
          <w:r w:rsidR="000D741D" w:rsidRPr="000D741D">
            <w:rPr>
              <w:rFonts w:ascii="Arial" w:hAnsi="Arial" w:cs="Arial"/>
              <w:i/>
              <w:iCs/>
              <w:sz w:val="24"/>
              <w:szCs w:val="24"/>
            </w:rPr>
            <w:delText xml:space="preserve">Transmission </w:delText>
          </w:r>
          <w:r w:rsidR="000D741D" w:rsidRPr="000D741D" w:rsidDel="00E652B9">
            <w:rPr>
              <w:rFonts w:ascii="Arial" w:hAnsi="Arial" w:cs="Arial"/>
              <w:i/>
              <w:iCs/>
              <w:sz w:val="24"/>
              <w:szCs w:val="24"/>
            </w:rPr>
            <w:delText>Licensee</w:delText>
          </w:r>
        </w:del>
      </w:ins>
      <w:ins w:id="2550" w:author="Stuart McLarnon (NESO)" w:date="2025-01-29T15:52:00Z" w16du:dateUtc="2025-01-29T15:52:00Z">
        <w:r w:rsidR="00E652B9" w:rsidRPr="00E652B9">
          <w:rPr>
            <w:rFonts w:ascii="Arial" w:hAnsi="Arial" w:cs="Arial"/>
            <w:i/>
            <w:iCs/>
            <w:sz w:val="24"/>
            <w:szCs w:val="24"/>
          </w:rPr>
          <w:t>Licensee</w:t>
        </w:r>
      </w:ins>
      <w:r>
        <w:rPr>
          <w:rFonts w:ascii="Arial" w:hAnsi="Arial" w:cs="Arial"/>
          <w:i/>
          <w:iCs/>
          <w:sz w:val="24"/>
          <w:szCs w:val="24"/>
        </w:rPr>
        <w:t xml:space="preserve">’s </w:t>
      </w:r>
      <w:r>
        <w:rPr>
          <w:rFonts w:ascii="Arial" w:hAnsi="Arial" w:cs="Arial"/>
          <w:sz w:val="24"/>
          <w:szCs w:val="24"/>
        </w:rPr>
        <w:t>ability to meet other statutory obligations or licence obligations.</w:t>
      </w:r>
    </w:p>
    <w:p w14:paraId="2F9CBE53" w14:textId="74CCA2AF" w:rsidR="009C1403" w:rsidRDefault="00C6386D">
      <w:pPr>
        <w:kinsoku w:val="0"/>
        <w:overflowPunct w:val="0"/>
        <w:autoSpaceDE/>
        <w:autoSpaceDN/>
        <w:adjustRightInd/>
        <w:spacing w:before="204" w:line="276" w:lineRule="exact"/>
        <w:ind w:left="567" w:right="144" w:hanging="709"/>
        <w:jc w:val="both"/>
        <w:textAlignment w:val="baseline"/>
        <w:rPr>
          <w:rFonts w:ascii="Arial" w:hAnsi="Arial" w:cs="Arial"/>
          <w:sz w:val="24"/>
          <w:szCs w:val="24"/>
        </w:rPr>
        <w:pPrChange w:id="2551" w:author="Tammy Meek (NESO)" w:date="2025-01-28T09:35:00Z" w16du:dateUtc="2025-01-28T09:35:00Z">
          <w:pPr>
            <w:kinsoku w:val="0"/>
            <w:overflowPunct w:val="0"/>
            <w:autoSpaceDE/>
            <w:autoSpaceDN/>
            <w:adjustRightInd/>
            <w:spacing w:before="204" w:line="276" w:lineRule="exact"/>
            <w:ind w:left="792" w:right="144" w:hanging="648"/>
            <w:jc w:val="both"/>
            <w:textAlignment w:val="baseline"/>
          </w:pPr>
        </w:pPrChange>
      </w:pPr>
      <w:r>
        <w:rPr>
          <w:rFonts w:ascii="Arial" w:hAnsi="Arial" w:cs="Arial"/>
          <w:sz w:val="24"/>
          <w:szCs w:val="24"/>
        </w:rPr>
        <w:t>8.14</w:t>
      </w:r>
      <w:del w:id="2552" w:author="Tammy Meek (NESO)" w:date="2025-01-27T14:49:00Z" w16du:dateUtc="2025-01-27T14:49:00Z">
        <w:r>
          <w:rPr>
            <w:rFonts w:ascii="Arial" w:hAnsi="Arial" w:cs="Arial"/>
            <w:sz w:val="24"/>
            <w:szCs w:val="24"/>
          </w:rPr>
          <w:delText xml:space="preserve"> </w:delText>
        </w:r>
      </w:del>
      <w:ins w:id="2553" w:author="Tammy Meek (NESO)" w:date="2025-01-27T14:49:00Z" w16du:dateUtc="2025-01-27T14:49:00Z">
        <w:r w:rsidR="00E33C78">
          <w:rPr>
            <w:rFonts w:ascii="Arial" w:hAnsi="Arial" w:cs="Arial"/>
            <w:sz w:val="24"/>
            <w:szCs w:val="24"/>
          </w:rPr>
          <w:tab/>
        </w:r>
      </w:ins>
      <w:r>
        <w:rPr>
          <w:rFonts w:ascii="Arial" w:hAnsi="Arial" w:cs="Arial"/>
          <w:sz w:val="24"/>
          <w:szCs w:val="24"/>
        </w:rPr>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2B3E5187" w14:textId="2CA308A8" w:rsidR="009C1403" w:rsidRDefault="00E33C78">
      <w:pPr>
        <w:widowControl/>
        <w:ind w:left="567" w:hanging="709"/>
        <w:jc w:val="both"/>
        <w:rPr>
          <w:del w:id="2554" w:author="Tammy Meek (NESO)" w:date="2025-01-27T14:49:00Z" w16du:dateUtc="2025-01-27T14:49:00Z"/>
          <w:sz w:val="24"/>
          <w:szCs w:val="24"/>
        </w:rPr>
        <w:sectPr w:rsidR="009C1403">
          <w:headerReference w:type="default" r:id="rId62"/>
          <w:pgSz w:w="11904" w:h="16834"/>
          <w:pgMar w:top="1460" w:right="1314" w:bottom="508" w:left="1310" w:header="720" w:footer="720" w:gutter="0"/>
          <w:cols w:space="720"/>
          <w:noEndnote/>
        </w:sectPr>
        <w:pPrChange w:id="2565" w:author="Tammy Meek (NESO)" w:date="2025-01-28T09:35:00Z" w16du:dateUtc="2025-01-28T09:35:00Z">
          <w:pPr>
            <w:widowControl/>
          </w:pPr>
        </w:pPrChange>
      </w:pPr>
      <w:ins w:id="2566" w:author="Tammy Meek (NESO)" w:date="2025-01-27T14:49:00Z" w16du:dateUtc="2025-01-27T14:49:00Z">
        <w:r>
          <w:rPr>
            <w:sz w:val="24"/>
            <w:szCs w:val="24"/>
          </w:rPr>
          <w:t xml:space="preserve"> </w:t>
        </w:r>
      </w:ins>
    </w:p>
    <w:p w14:paraId="10CA824C" w14:textId="7CDF3A5B" w:rsidR="009C1403" w:rsidRDefault="00C6386D">
      <w:pPr>
        <w:widowControl/>
        <w:ind w:left="567" w:hanging="709"/>
        <w:jc w:val="both"/>
        <w:rPr>
          <w:rFonts w:ascii="Arial" w:hAnsi="Arial" w:cs="Arial"/>
          <w:sz w:val="24"/>
          <w:szCs w:val="24"/>
        </w:rPr>
        <w:pPrChange w:id="2567" w:author="Tammy Meek (NESO)" w:date="2025-01-28T09:35:00Z" w16du:dateUtc="2025-01-28T09:35:00Z">
          <w:pPr>
            <w:kinsoku w:val="0"/>
            <w:overflowPunct w:val="0"/>
            <w:autoSpaceDE/>
            <w:autoSpaceDN/>
            <w:adjustRightInd/>
            <w:spacing w:before="6" w:line="277" w:lineRule="exact"/>
            <w:ind w:left="792" w:right="144" w:hanging="648"/>
            <w:jc w:val="both"/>
            <w:textAlignment w:val="baseline"/>
          </w:pPr>
        </w:pPrChange>
      </w:pPr>
      <w:r>
        <w:rPr>
          <w:rFonts w:ascii="Arial" w:hAnsi="Arial" w:cs="Arial"/>
          <w:sz w:val="24"/>
          <w:szCs w:val="24"/>
        </w:rPr>
        <w:t>8.15</w:t>
      </w:r>
      <w:del w:id="2568" w:author="Tammy Meek (NESO)" w:date="2025-01-27T14:49:00Z" w16du:dateUtc="2025-01-27T14:49:00Z">
        <w:r>
          <w:rPr>
            <w:rFonts w:ascii="Arial" w:hAnsi="Arial" w:cs="Arial"/>
            <w:sz w:val="24"/>
            <w:szCs w:val="24"/>
          </w:rPr>
          <w:delText xml:space="preserve"> </w:delText>
        </w:r>
      </w:del>
      <w:ins w:id="2569" w:author="Tammy Meek (NESO)" w:date="2025-01-27T14:49:00Z" w16du:dateUtc="2025-01-27T14:49:00Z">
        <w:r w:rsidR="00E33C78">
          <w:rPr>
            <w:rFonts w:ascii="Arial" w:hAnsi="Arial" w:cs="Arial"/>
            <w:sz w:val="24"/>
            <w:szCs w:val="24"/>
          </w:rPr>
          <w:tab/>
        </w:r>
      </w:ins>
      <w:r>
        <w:rPr>
          <w:rFonts w:ascii="Arial" w:hAnsi="Arial" w:cs="Arial"/>
          <w:sz w:val="24"/>
          <w:szCs w:val="24"/>
        </w:rPr>
        <w:t xml:space="preserve">The additional operational costs referred to in paragraph 8.13.2 and/or any potential reliability implications shall be calculated by simulating the expected operation of the </w:t>
      </w:r>
      <w:r>
        <w:rPr>
          <w:rFonts w:ascii="Arial" w:hAnsi="Arial" w:cs="Arial"/>
          <w:i/>
          <w:iCs/>
          <w:sz w:val="24"/>
          <w:szCs w:val="24"/>
        </w:rPr>
        <w:t xml:space="preserve">national electricity transmission system </w:t>
      </w:r>
      <w:r>
        <w:rPr>
          <w:rFonts w:ascii="Arial" w:hAnsi="Arial" w:cs="Arial"/>
          <w:sz w:val="24"/>
          <w:szCs w:val="24"/>
        </w:rPr>
        <w:t>in accordance with the operational criteria set out in Section 5 and Section 9. Guidance on economic justification is given in Appendix G.</w:t>
      </w:r>
    </w:p>
    <w:p w14:paraId="0DF35D78" w14:textId="77777777" w:rsidR="009C1403" w:rsidRDefault="009C1403">
      <w:pPr>
        <w:widowControl/>
        <w:rPr>
          <w:ins w:id="2570" w:author="Tammy Meek (NESO)" w:date="2025-01-27T14:49:00Z" w16du:dateUtc="2025-01-27T14:49:00Z"/>
          <w:sz w:val="24"/>
          <w:szCs w:val="24"/>
        </w:rPr>
      </w:pPr>
    </w:p>
    <w:p w14:paraId="43F55C10" w14:textId="77777777" w:rsidR="009C1403" w:rsidRDefault="009C1403">
      <w:pPr>
        <w:widowControl/>
        <w:rPr>
          <w:del w:id="2571" w:author="Tammy Meek (NESO)" w:date="2025-01-27T14:49:00Z" w16du:dateUtc="2025-01-27T14:49:00Z"/>
          <w:sz w:val="24"/>
          <w:szCs w:val="24"/>
        </w:rPr>
        <w:sectPr w:rsidR="009C1403">
          <w:headerReference w:type="default" r:id="rId63"/>
          <w:pgSz w:w="11904" w:h="16834"/>
          <w:pgMar w:top="1440" w:right="1309" w:bottom="508" w:left="1315" w:header="720" w:footer="720" w:gutter="0"/>
          <w:cols w:space="720"/>
          <w:noEndnote/>
        </w:sectPr>
      </w:pPr>
    </w:p>
    <w:p w14:paraId="36D9A7B8" w14:textId="64669763" w:rsidR="009C1403" w:rsidRDefault="00C6386D">
      <w:pPr>
        <w:kinsoku w:val="0"/>
        <w:overflowPunct w:val="0"/>
        <w:autoSpaceDE/>
        <w:autoSpaceDN/>
        <w:adjustRightInd/>
        <w:spacing w:before="31" w:line="334" w:lineRule="exact"/>
        <w:textAlignment w:val="baseline"/>
        <w:rPr>
          <w:rFonts w:ascii="Arial" w:hAnsi="Arial" w:cs="Arial"/>
          <w:b/>
          <w:bCs/>
          <w:i/>
          <w:iCs/>
          <w:sz w:val="28"/>
          <w:szCs w:val="28"/>
        </w:rPr>
      </w:pPr>
      <w:r>
        <w:rPr>
          <w:rFonts w:ascii="Arial" w:hAnsi="Arial" w:cs="Arial"/>
          <w:b/>
          <w:bCs/>
          <w:sz w:val="29"/>
          <w:szCs w:val="29"/>
        </w:rPr>
        <w:t xml:space="preserve">9. Operation of an </w:t>
      </w:r>
      <w:r>
        <w:rPr>
          <w:rFonts w:ascii="Arial" w:hAnsi="Arial" w:cs="Arial"/>
          <w:b/>
          <w:bCs/>
          <w:i/>
          <w:iCs/>
          <w:sz w:val="28"/>
          <w:szCs w:val="28"/>
        </w:rPr>
        <w:t>Offshore Transmission System</w:t>
      </w:r>
    </w:p>
    <w:p w14:paraId="57040E2A" w14:textId="77777777" w:rsidR="009C1403" w:rsidRDefault="00C6386D">
      <w:pPr>
        <w:kinsoku w:val="0"/>
        <w:overflowPunct w:val="0"/>
        <w:autoSpaceDE/>
        <w:autoSpaceDN/>
        <w:adjustRightInd/>
        <w:spacing w:before="352" w:line="276" w:lineRule="exact"/>
        <w:textAlignment w:val="baseline"/>
        <w:rPr>
          <w:rFonts w:ascii="Arial" w:hAnsi="Arial" w:cs="Arial"/>
          <w:b/>
          <w:bCs/>
          <w:sz w:val="24"/>
          <w:szCs w:val="24"/>
        </w:rPr>
      </w:pPr>
      <w:r>
        <w:rPr>
          <w:rFonts w:ascii="Arial" w:hAnsi="Arial" w:cs="Arial"/>
          <w:b/>
          <w:bCs/>
          <w:sz w:val="24"/>
          <w:szCs w:val="24"/>
        </w:rPr>
        <w:t>Normal Operational Criteria</w:t>
      </w:r>
    </w:p>
    <w:p w14:paraId="51A056AB" w14:textId="77777777" w:rsidR="009C1403" w:rsidRDefault="00C6386D">
      <w:pPr>
        <w:tabs>
          <w:tab w:val="left" w:pos="648"/>
        </w:tabs>
        <w:kinsoku w:val="0"/>
        <w:overflowPunct w:val="0"/>
        <w:autoSpaceDE/>
        <w:autoSpaceDN/>
        <w:adjustRightInd/>
        <w:spacing w:before="190" w:line="278" w:lineRule="exact"/>
        <w:textAlignment w:val="baseline"/>
        <w:rPr>
          <w:rFonts w:ascii="Arial" w:hAnsi="Arial" w:cs="Arial"/>
          <w:i/>
          <w:iCs/>
          <w:spacing w:val="4"/>
          <w:sz w:val="24"/>
          <w:szCs w:val="24"/>
        </w:rPr>
      </w:pPr>
      <w:r>
        <w:rPr>
          <w:rFonts w:ascii="Arial" w:hAnsi="Arial" w:cs="Arial"/>
          <w:spacing w:val="4"/>
          <w:sz w:val="24"/>
          <w:szCs w:val="24"/>
        </w:rPr>
        <w:t>9.1</w:t>
      </w:r>
      <w:r>
        <w:rPr>
          <w:rFonts w:ascii="Arial" w:hAnsi="Arial" w:cs="Arial"/>
          <w:spacing w:val="4"/>
          <w:sz w:val="24"/>
          <w:szCs w:val="24"/>
        </w:rPr>
        <w:tab/>
        <w:t xml:space="preserve">An </w:t>
      </w:r>
      <w:r>
        <w:rPr>
          <w:rFonts w:ascii="Arial" w:hAnsi="Arial" w:cs="Arial"/>
          <w:i/>
          <w:iCs/>
          <w:spacing w:val="4"/>
          <w:sz w:val="24"/>
          <w:szCs w:val="24"/>
        </w:rPr>
        <w:t xml:space="preserve">offshore transmission system </w:t>
      </w:r>
      <w:r>
        <w:rPr>
          <w:rFonts w:ascii="Arial" w:hAnsi="Arial" w:cs="Arial"/>
          <w:spacing w:val="4"/>
          <w:sz w:val="24"/>
          <w:szCs w:val="24"/>
        </w:rPr>
        <w:t xml:space="preserve">shall be operated under </w:t>
      </w:r>
      <w:r>
        <w:rPr>
          <w:rFonts w:ascii="Arial" w:hAnsi="Arial" w:cs="Arial"/>
          <w:i/>
          <w:iCs/>
          <w:spacing w:val="4"/>
          <w:sz w:val="24"/>
          <w:szCs w:val="24"/>
        </w:rPr>
        <w:t>prevailing system</w:t>
      </w:r>
    </w:p>
    <w:p w14:paraId="0F29D02A" w14:textId="77777777" w:rsidR="009C1403" w:rsidRDefault="00C6386D">
      <w:pPr>
        <w:kinsoku w:val="0"/>
        <w:overflowPunct w:val="0"/>
        <w:autoSpaceDE/>
        <w:autoSpaceDN/>
        <w:adjustRightInd/>
        <w:spacing w:before="20" w:line="268" w:lineRule="exact"/>
        <w:ind w:left="720" w:right="216"/>
        <w:textAlignment w:val="baseline"/>
        <w:rPr>
          <w:rFonts w:ascii="Arial" w:hAnsi="Arial" w:cs="Arial"/>
          <w:sz w:val="24"/>
          <w:szCs w:val="24"/>
        </w:rPr>
      </w:pPr>
      <w:r>
        <w:rPr>
          <w:rFonts w:ascii="Arial" w:hAnsi="Arial" w:cs="Arial"/>
          <w:i/>
          <w:iCs/>
          <w:sz w:val="24"/>
          <w:szCs w:val="24"/>
        </w:rPr>
        <w:t xml:space="preserve">conditions </w:t>
      </w:r>
      <w:r>
        <w:rPr>
          <w:rFonts w:ascii="Arial" w:hAnsi="Arial" w:cs="Arial"/>
          <w:sz w:val="24"/>
          <w:szCs w:val="24"/>
        </w:rPr>
        <w:t xml:space="preserve">so that for the </w:t>
      </w:r>
      <w:r>
        <w:rPr>
          <w:rFonts w:ascii="Arial" w:hAnsi="Arial" w:cs="Arial"/>
          <w:i/>
          <w:iCs/>
          <w:sz w:val="24"/>
          <w:szCs w:val="24"/>
        </w:rPr>
        <w:t xml:space="preserve">secured event </w:t>
      </w:r>
      <w:r>
        <w:rPr>
          <w:rFonts w:ascii="Arial" w:hAnsi="Arial" w:cs="Arial"/>
          <w:sz w:val="24"/>
          <w:szCs w:val="24"/>
        </w:rPr>
        <w:t xml:space="preserve">on the </w:t>
      </w:r>
      <w:r>
        <w:rPr>
          <w:rFonts w:ascii="Arial" w:hAnsi="Arial" w:cs="Arial"/>
          <w:i/>
          <w:iCs/>
          <w:sz w:val="24"/>
          <w:szCs w:val="24"/>
        </w:rPr>
        <w:t xml:space="preserve">offshore transmission system </w:t>
      </w:r>
      <w:r>
        <w:rPr>
          <w:rFonts w:ascii="Arial" w:hAnsi="Arial" w:cs="Arial"/>
          <w:sz w:val="24"/>
          <w:szCs w:val="24"/>
        </w:rPr>
        <w:t xml:space="preserve">of a </w:t>
      </w:r>
      <w:r>
        <w:rPr>
          <w:rFonts w:ascii="Arial" w:hAnsi="Arial" w:cs="Arial"/>
          <w:i/>
          <w:iCs/>
          <w:sz w:val="24"/>
          <w:szCs w:val="24"/>
        </w:rPr>
        <w:t xml:space="preserve">fault outage </w:t>
      </w:r>
      <w:r>
        <w:rPr>
          <w:rFonts w:ascii="Arial" w:hAnsi="Arial" w:cs="Arial"/>
          <w:sz w:val="24"/>
          <w:szCs w:val="24"/>
        </w:rPr>
        <w:t>of any of the following:</w:t>
      </w:r>
    </w:p>
    <w:p w14:paraId="5223A044" w14:textId="77777777" w:rsidR="009C1403" w:rsidRDefault="00C6386D">
      <w:pPr>
        <w:tabs>
          <w:tab w:val="left" w:pos="1584"/>
        </w:tabs>
        <w:kinsoku w:val="0"/>
        <w:overflowPunct w:val="0"/>
        <w:autoSpaceDE/>
        <w:autoSpaceDN/>
        <w:adjustRightInd/>
        <w:spacing w:before="207" w:line="273" w:lineRule="exact"/>
        <w:ind w:left="720"/>
        <w:textAlignment w:val="baseline"/>
        <w:rPr>
          <w:rFonts w:ascii="Arial" w:hAnsi="Arial" w:cs="Arial"/>
          <w:spacing w:val="1"/>
          <w:sz w:val="24"/>
          <w:szCs w:val="24"/>
        </w:rPr>
      </w:pPr>
      <w:r>
        <w:rPr>
          <w:rFonts w:ascii="Arial" w:hAnsi="Arial" w:cs="Arial"/>
          <w:spacing w:val="1"/>
          <w:sz w:val="24"/>
          <w:szCs w:val="24"/>
        </w:rPr>
        <w:t>9.1.1</w:t>
      </w:r>
      <w:r>
        <w:rPr>
          <w:rFonts w:ascii="Arial" w:hAnsi="Arial" w:cs="Arial"/>
          <w:spacing w:val="1"/>
          <w:sz w:val="24"/>
          <w:szCs w:val="24"/>
        </w:rPr>
        <w:tab/>
        <w:t xml:space="preserve">a single </w:t>
      </w:r>
      <w:r>
        <w:rPr>
          <w:rFonts w:ascii="Arial" w:hAnsi="Arial" w:cs="Arial"/>
          <w:i/>
          <w:iCs/>
          <w:spacing w:val="1"/>
          <w:sz w:val="24"/>
          <w:szCs w:val="24"/>
        </w:rPr>
        <w:t>transmission circuit</w:t>
      </w:r>
      <w:r>
        <w:rPr>
          <w:rFonts w:ascii="Arial" w:hAnsi="Arial" w:cs="Arial"/>
          <w:spacing w:val="1"/>
          <w:sz w:val="24"/>
          <w:szCs w:val="24"/>
        </w:rPr>
        <w:t>, a reactive compensator or other reactive</w:t>
      </w:r>
    </w:p>
    <w:p w14:paraId="3BC835B5" w14:textId="77777777" w:rsidR="009C1403" w:rsidRDefault="00C6386D">
      <w:pPr>
        <w:kinsoku w:val="0"/>
        <w:overflowPunct w:val="0"/>
        <w:autoSpaceDE/>
        <w:autoSpaceDN/>
        <w:adjustRightInd/>
        <w:spacing w:line="268" w:lineRule="exact"/>
        <w:ind w:left="1584"/>
        <w:textAlignment w:val="baseline"/>
        <w:rPr>
          <w:rFonts w:ascii="Arial" w:hAnsi="Arial" w:cs="Arial"/>
          <w:sz w:val="24"/>
          <w:szCs w:val="24"/>
        </w:rPr>
      </w:pPr>
      <w:r>
        <w:rPr>
          <w:rFonts w:ascii="Arial" w:hAnsi="Arial" w:cs="Arial"/>
          <w:sz w:val="24"/>
          <w:szCs w:val="24"/>
        </w:rPr>
        <w:t>power provider; or</w:t>
      </w:r>
    </w:p>
    <w:p w14:paraId="0AC134E7"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pacing w:val="12"/>
          <w:sz w:val="24"/>
          <w:szCs w:val="24"/>
        </w:rPr>
      </w:pPr>
      <w:r>
        <w:rPr>
          <w:rFonts w:ascii="Arial" w:hAnsi="Arial" w:cs="Arial"/>
          <w:spacing w:val="12"/>
          <w:sz w:val="24"/>
          <w:szCs w:val="24"/>
        </w:rPr>
        <w:t>9.1.2</w:t>
      </w:r>
      <w:r>
        <w:rPr>
          <w:rFonts w:ascii="Arial" w:hAnsi="Arial" w:cs="Arial"/>
          <w:spacing w:val="12"/>
          <w:sz w:val="24"/>
          <w:szCs w:val="24"/>
        </w:rPr>
        <w:tab/>
        <w:t xml:space="preserve">a single generation circuit, a </w:t>
      </w:r>
      <w:r>
        <w:rPr>
          <w:rFonts w:ascii="Arial" w:hAnsi="Arial" w:cs="Arial"/>
          <w:i/>
          <w:iCs/>
          <w:spacing w:val="12"/>
          <w:sz w:val="24"/>
          <w:szCs w:val="24"/>
        </w:rPr>
        <w:t xml:space="preserve">single generating unit </w:t>
      </w:r>
      <w:r>
        <w:rPr>
          <w:rFonts w:ascii="Arial" w:hAnsi="Arial" w:cs="Arial"/>
          <w:spacing w:val="12"/>
          <w:sz w:val="24"/>
          <w:szCs w:val="24"/>
        </w:rPr>
        <w:t>(or several</w:t>
      </w:r>
    </w:p>
    <w:p w14:paraId="311734B8" w14:textId="77777777" w:rsidR="009C1403" w:rsidRDefault="00C6386D">
      <w:pPr>
        <w:kinsoku w:val="0"/>
        <w:overflowPunct w:val="0"/>
        <w:autoSpaceDE/>
        <w:autoSpaceDN/>
        <w:adjustRightInd/>
        <w:spacing w:before="1" w:line="273" w:lineRule="exact"/>
        <w:ind w:left="1584" w:right="216"/>
        <w:textAlignment w:val="baseline"/>
        <w:rPr>
          <w:rFonts w:ascii="Arial" w:hAnsi="Arial" w:cs="Arial"/>
          <w:sz w:val="24"/>
          <w:szCs w:val="24"/>
        </w:rPr>
      </w:pPr>
      <w:r>
        <w:rPr>
          <w:rFonts w:ascii="Arial" w:hAnsi="Arial" w:cs="Arial"/>
          <w:i/>
          <w:iCs/>
          <w:sz w:val="24"/>
          <w:szCs w:val="24"/>
        </w:rPr>
        <w:t xml:space="preserve">generating units </w:t>
      </w:r>
      <w:r>
        <w:rPr>
          <w:rFonts w:ascii="Arial" w:hAnsi="Arial" w:cs="Arial"/>
          <w:sz w:val="24"/>
          <w:szCs w:val="24"/>
        </w:rPr>
        <w:t xml:space="preserve">sharing a common circuit breaker), a single </w:t>
      </w:r>
      <w:r>
        <w:rPr>
          <w:rFonts w:ascii="Arial" w:hAnsi="Arial" w:cs="Arial"/>
          <w:i/>
          <w:iCs/>
          <w:sz w:val="24"/>
          <w:szCs w:val="24"/>
        </w:rPr>
        <w:t>power park module</w:t>
      </w:r>
      <w:r>
        <w:rPr>
          <w:rFonts w:ascii="Arial" w:hAnsi="Arial" w:cs="Arial"/>
          <w:sz w:val="24"/>
          <w:szCs w:val="24"/>
        </w:rPr>
        <w:t xml:space="preserve">, or a </w:t>
      </w:r>
      <w:r>
        <w:rPr>
          <w:rFonts w:ascii="Arial" w:hAnsi="Arial" w:cs="Arial"/>
          <w:i/>
          <w:iCs/>
          <w:sz w:val="24"/>
          <w:szCs w:val="24"/>
        </w:rPr>
        <w:t>single DC converter</w:t>
      </w:r>
      <w:r>
        <w:rPr>
          <w:rFonts w:ascii="Arial" w:hAnsi="Arial" w:cs="Arial"/>
          <w:sz w:val="24"/>
          <w:szCs w:val="24"/>
        </w:rPr>
        <w:t>, or</w:t>
      </w:r>
    </w:p>
    <w:p w14:paraId="624E5687" w14:textId="77777777" w:rsidR="009C1403" w:rsidRDefault="00C6386D">
      <w:pPr>
        <w:kinsoku w:val="0"/>
        <w:overflowPunct w:val="0"/>
        <w:autoSpaceDE/>
        <w:autoSpaceDN/>
        <w:adjustRightInd/>
        <w:spacing w:before="6" w:line="475" w:lineRule="exact"/>
        <w:ind w:left="720" w:right="3096"/>
        <w:textAlignment w:val="baseline"/>
        <w:rPr>
          <w:rFonts w:ascii="Arial" w:hAnsi="Arial" w:cs="Arial"/>
          <w:i/>
          <w:iCs/>
          <w:sz w:val="24"/>
          <w:szCs w:val="24"/>
        </w:rPr>
      </w:pPr>
      <w:r>
        <w:rPr>
          <w:rFonts w:ascii="Arial" w:hAnsi="Arial" w:cs="Arial"/>
          <w:sz w:val="24"/>
          <w:szCs w:val="24"/>
        </w:rPr>
        <w:t xml:space="preserve">9.1.3 the most onerous </w:t>
      </w:r>
      <w:r>
        <w:rPr>
          <w:rFonts w:ascii="Arial" w:hAnsi="Arial" w:cs="Arial"/>
          <w:i/>
          <w:iCs/>
          <w:sz w:val="24"/>
          <w:szCs w:val="24"/>
        </w:rPr>
        <w:t>loss of power infeed</w:t>
      </w:r>
      <w:r>
        <w:rPr>
          <w:rFonts w:ascii="Arial" w:hAnsi="Arial" w:cs="Arial"/>
          <w:sz w:val="24"/>
          <w:szCs w:val="24"/>
        </w:rPr>
        <w:t xml:space="preserve">; or 9.1.4 the most onerous loss of power outfeed; or 9.1.5 a section of </w:t>
      </w:r>
      <w:r>
        <w:rPr>
          <w:rFonts w:ascii="Arial" w:hAnsi="Arial" w:cs="Arial"/>
          <w:i/>
          <w:iCs/>
          <w:sz w:val="24"/>
          <w:szCs w:val="24"/>
        </w:rPr>
        <w:t xml:space="preserve">busbar </w:t>
      </w:r>
      <w:r>
        <w:rPr>
          <w:rFonts w:ascii="Arial" w:hAnsi="Arial" w:cs="Arial"/>
          <w:sz w:val="24"/>
          <w:szCs w:val="24"/>
        </w:rPr>
        <w:t xml:space="preserve">or mesh corner, or 9.1.6 a </w:t>
      </w:r>
      <w:r>
        <w:rPr>
          <w:rFonts w:ascii="Arial" w:hAnsi="Arial" w:cs="Arial"/>
          <w:i/>
          <w:iCs/>
          <w:sz w:val="24"/>
          <w:szCs w:val="24"/>
        </w:rPr>
        <w:t>double circuit overhead line</w:t>
      </w:r>
    </w:p>
    <w:p w14:paraId="725A5128" w14:textId="77777777" w:rsidR="009C1403" w:rsidRDefault="00C6386D">
      <w:pPr>
        <w:kinsoku w:val="0"/>
        <w:overflowPunct w:val="0"/>
        <w:autoSpaceDE/>
        <w:autoSpaceDN/>
        <w:adjustRightInd/>
        <w:spacing w:before="202" w:line="272" w:lineRule="exact"/>
        <w:ind w:left="720"/>
        <w:textAlignment w:val="baseline"/>
        <w:rPr>
          <w:rFonts w:ascii="Arial" w:hAnsi="Arial" w:cs="Arial"/>
          <w:spacing w:val="-1"/>
          <w:sz w:val="24"/>
          <w:szCs w:val="24"/>
        </w:rPr>
      </w:pPr>
      <w:r>
        <w:rPr>
          <w:rFonts w:ascii="Arial" w:hAnsi="Arial" w:cs="Arial"/>
          <w:spacing w:val="-1"/>
          <w:sz w:val="24"/>
          <w:szCs w:val="24"/>
        </w:rPr>
        <w:t>there shall not be any of the following:</w:t>
      </w:r>
    </w:p>
    <w:p w14:paraId="0DE85CC0" w14:textId="77777777" w:rsidR="009C1403" w:rsidRDefault="00C6386D">
      <w:pPr>
        <w:tabs>
          <w:tab w:val="left" w:pos="1584"/>
        </w:tabs>
        <w:kinsoku w:val="0"/>
        <w:overflowPunct w:val="0"/>
        <w:autoSpaceDE/>
        <w:autoSpaceDN/>
        <w:adjustRightInd/>
        <w:spacing w:before="208" w:line="278" w:lineRule="exact"/>
        <w:ind w:left="720"/>
        <w:textAlignment w:val="baseline"/>
        <w:rPr>
          <w:rFonts w:ascii="Arial" w:hAnsi="Arial" w:cs="Arial"/>
          <w:sz w:val="24"/>
          <w:szCs w:val="24"/>
        </w:rPr>
      </w:pPr>
      <w:r>
        <w:rPr>
          <w:rFonts w:ascii="Arial" w:hAnsi="Arial" w:cs="Arial"/>
          <w:sz w:val="24"/>
          <w:szCs w:val="24"/>
        </w:rPr>
        <w:t>9.1.7</w:t>
      </w:r>
      <w:r>
        <w:rPr>
          <w:rFonts w:ascii="Arial" w:hAnsi="Arial" w:cs="Arial"/>
          <w:sz w:val="24"/>
          <w:szCs w:val="24"/>
        </w:rPr>
        <w:tab/>
        <w:t xml:space="preserve">a </w:t>
      </w:r>
      <w:r>
        <w:rPr>
          <w:rFonts w:ascii="Arial" w:hAnsi="Arial" w:cs="Arial"/>
          <w:i/>
          <w:iCs/>
          <w:sz w:val="24"/>
          <w:szCs w:val="24"/>
        </w:rPr>
        <w:t xml:space="preserve">loss of supply capacity </w:t>
      </w:r>
      <w:r>
        <w:rPr>
          <w:rFonts w:ascii="Arial" w:hAnsi="Arial" w:cs="Arial"/>
          <w:sz w:val="24"/>
          <w:szCs w:val="24"/>
        </w:rPr>
        <w:t>except as specified in Table 9.1;</w:t>
      </w:r>
    </w:p>
    <w:p w14:paraId="263AF6E9" w14:textId="77777777" w:rsidR="009C1403" w:rsidRDefault="00C6386D">
      <w:pPr>
        <w:kinsoku w:val="0"/>
        <w:overflowPunct w:val="0"/>
        <w:autoSpaceDE/>
        <w:autoSpaceDN/>
        <w:adjustRightInd/>
        <w:spacing w:before="187" w:line="278" w:lineRule="exact"/>
        <w:ind w:left="720"/>
        <w:textAlignment w:val="baseline"/>
        <w:rPr>
          <w:rFonts w:ascii="Arial" w:hAnsi="Arial" w:cs="Arial"/>
          <w:i/>
          <w:iCs/>
          <w:spacing w:val="6"/>
          <w:sz w:val="24"/>
          <w:szCs w:val="24"/>
        </w:rPr>
      </w:pPr>
      <w:r>
        <w:rPr>
          <w:rFonts w:ascii="Arial" w:hAnsi="Arial" w:cs="Arial"/>
          <w:spacing w:val="6"/>
          <w:sz w:val="24"/>
          <w:szCs w:val="24"/>
        </w:rPr>
        <w:t xml:space="preserve">9.1.8 </w:t>
      </w:r>
      <w:r>
        <w:rPr>
          <w:rFonts w:ascii="Arial" w:hAnsi="Arial" w:cs="Arial"/>
          <w:i/>
          <w:iCs/>
          <w:spacing w:val="6"/>
          <w:sz w:val="24"/>
          <w:szCs w:val="24"/>
        </w:rPr>
        <w:t>unacceptable frequency conditions;</w:t>
      </w:r>
    </w:p>
    <w:p w14:paraId="3F1F1539" w14:textId="77777777" w:rsidR="009C1403" w:rsidRDefault="00C6386D">
      <w:pPr>
        <w:kinsoku w:val="0"/>
        <w:overflowPunct w:val="0"/>
        <w:autoSpaceDE/>
        <w:autoSpaceDN/>
        <w:adjustRightInd/>
        <w:spacing w:before="202" w:line="278" w:lineRule="exact"/>
        <w:ind w:left="720"/>
        <w:textAlignment w:val="baseline"/>
        <w:rPr>
          <w:rFonts w:ascii="Arial" w:hAnsi="Arial" w:cs="Arial"/>
          <w:i/>
          <w:iCs/>
          <w:spacing w:val="3"/>
          <w:sz w:val="24"/>
          <w:szCs w:val="24"/>
        </w:rPr>
      </w:pPr>
      <w:r>
        <w:rPr>
          <w:rFonts w:ascii="Arial" w:hAnsi="Arial" w:cs="Arial"/>
          <w:spacing w:val="3"/>
          <w:sz w:val="24"/>
          <w:szCs w:val="24"/>
        </w:rPr>
        <w:t xml:space="preserve">9.1.9 </w:t>
      </w:r>
      <w:r>
        <w:rPr>
          <w:rFonts w:ascii="Arial" w:hAnsi="Arial" w:cs="Arial"/>
          <w:i/>
          <w:iCs/>
          <w:spacing w:val="3"/>
          <w:sz w:val="24"/>
          <w:szCs w:val="24"/>
        </w:rPr>
        <w:t xml:space="preserve">unacceptable overloading </w:t>
      </w:r>
      <w:r>
        <w:rPr>
          <w:rFonts w:ascii="Arial" w:hAnsi="Arial" w:cs="Arial"/>
          <w:spacing w:val="3"/>
          <w:sz w:val="24"/>
          <w:szCs w:val="24"/>
        </w:rPr>
        <w:t xml:space="preserve">of any </w:t>
      </w:r>
      <w:r>
        <w:rPr>
          <w:rFonts w:ascii="Arial" w:hAnsi="Arial" w:cs="Arial"/>
          <w:i/>
          <w:iCs/>
          <w:spacing w:val="3"/>
          <w:sz w:val="24"/>
          <w:szCs w:val="24"/>
        </w:rPr>
        <w:t>primary transmission equipment;</w:t>
      </w:r>
    </w:p>
    <w:p w14:paraId="267DF79C"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3"/>
          <w:sz w:val="24"/>
          <w:szCs w:val="24"/>
        </w:rPr>
      </w:pPr>
      <w:r>
        <w:rPr>
          <w:rFonts w:ascii="Arial" w:hAnsi="Arial" w:cs="Arial"/>
          <w:spacing w:val="3"/>
          <w:sz w:val="24"/>
          <w:szCs w:val="24"/>
        </w:rPr>
        <w:t xml:space="preserve">9.1.10 </w:t>
      </w:r>
      <w:r>
        <w:rPr>
          <w:rFonts w:ascii="Arial" w:hAnsi="Arial" w:cs="Arial"/>
          <w:i/>
          <w:iCs/>
          <w:spacing w:val="3"/>
          <w:sz w:val="24"/>
          <w:szCs w:val="24"/>
        </w:rPr>
        <w:t>unacceptable voltage conditions</w:t>
      </w:r>
      <w:r>
        <w:rPr>
          <w:rFonts w:ascii="Arial" w:hAnsi="Arial" w:cs="Arial"/>
          <w:spacing w:val="3"/>
          <w:sz w:val="24"/>
          <w:szCs w:val="24"/>
        </w:rPr>
        <w:t>;</w:t>
      </w:r>
    </w:p>
    <w:p w14:paraId="4990F596" w14:textId="77777777" w:rsidR="009C1403" w:rsidRDefault="00C6386D">
      <w:pPr>
        <w:kinsoku w:val="0"/>
        <w:overflowPunct w:val="0"/>
        <w:autoSpaceDE/>
        <w:autoSpaceDN/>
        <w:adjustRightInd/>
        <w:spacing w:before="202" w:line="278" w:lineRule="exact"/>
        <w:ind w:left="720"/>
        <w:textAlignment w:val="baseline"/>
        <w:rPr>
          <w:rFonts w:ascii="Arial" w:hAnsi="Arial" w:cs="Arial"/>
          <w:spacing w:val="5"/>
          <w:sz w:val="24"/>
          <w:szCs w:val="24"/>
        </w:rPr>
      </w:pPr>
      <w:r>
        <w:rPr>
          <w:rFonts w:ascii="Arial" w:hAnsi="Arial" w:cs="Arial"/>
          <w:spacing w:val="5"/>
          <w:sz w:val="24"/>
          <w:szCs w:val="24"/>
        </w:rPr>
        <w:t xml:space="preserve">9.1.11 </w:t>
      </w:r>
      <w:r>
        <w:rPr>
          <w:rFonts w:ascii="Arial" w:hAnsi="Arial" w:cs="Arial"/>
          <w:i/>
          <w:iCs/>
          <w:spacing w:val="5"/>
          <w:sz w:val="24"/>
          <w:szCs w:val="24"/>
        </w:rPr>
        <w:t>system instability</w:t>
      </w:r>
      <w:r>
        <w:rPr>
          <w:rFonts w:ascii="Arial" w:hAnsi="Arial" w:cs="Arial"/>
          <w:spacing w:val="5"/>
          <w:sz w:val="24"/>
          <w:szCs w:val="24"/>
        </w:rPr>
        <w:t>; or</w:t>
      </w:r>
    </w:p>
    <w:p w14:paraId="592A5422" w14:textId="77777777" w:rsidR="009C1403" w:rsidRDefault="00C6386D">
      <w:pPr>
        <w:kinsoku w:val="0"/>
        <w:overflowPunct w:val="0"/>
        <w:autoSpaceDE/>
        <w:autoSpaceDN/>
        <w:adjustRightInd/>
        <w:spacing w:before="186" w:line="280" w:lineRule="exact"/>
        <w:ind w:left="720"/>
        <w:textAlignment w:val="baseline"/>
        <w:rPr>
          <w:rFonts w:ascii="Arial" w:hAnsi="Arial" w:cs="Arial"/>
          <w:i/>
          <w:iCs/>
          <w:spacing w:val="2"/>
          <w:sz w:val="24"/>
          <w:szCs w:val="24"/>
        </w:rPr>
      </w:pPr>
      <w:r>
        <w:rPr>
          <w:rFonts w:ascii="Arial" w:hAnsi="Arial" w:cs="Arial"/>
          <w:i/>
          <w:iCs/>
          <w:spacing w:val="2"/>
          <w:sz w:val="24"/>
          <w:szCs w:val="24"/>
        </w:rPr>
        <w:t>9.1.12 Unacceptable Sub-Synchronous Oscillations.</w:t>
      </w:r>
    </w:p>
    <w:p w14:paraId="47EA719F" w14:textId="77777777" w:rsidR="009C1403" w:rsidRDefault="00C6386D">
      <w:pPr>
        <w:kinsoku w:val="0"/>
        <w:overflowPunct w:val="0"/>
        <w:autoSpaceDE/>
        <w:autoSpaceDN/>
        <w:adjustRightInd/>
        <w:spacing w:before="332" w:after="66" w:line="278" w:lineRule="exact"/>
        <w:jc w:val="center"/>
        <w:textAlignment w:val="baseline"/>
        <w:rPr>
          <w:rFonts w:ascii="Arial" w:hAnsi="Arial" w:cs="Arial"/>
          <w:i/>
          <w:iCs/>
          <w:sz w:val="24"/>
          <w:szCs w:val="24"/>
        </w:rPr>
      </w:pPr>
      <w:r>
        <w:rPr>
          <w:rFonts w:ascii="Arial" w:hAnsi="Arial" w:cs="Arial"/>
          <w:sz w:val="24"/>
          <w:szCs w:val="24"/>
        </w:rPr>
        <w:t xml:space="preserve">Table 9.1 Maximum permitted </w:t>
      </w:r>
      <w:r>
        <w:rPr>
          <w:rFonts w:ascii="Arial" w:hAnsi="Arial" w:cs="Arial"/>
          <w:i/>
          <w:iCs/>
          <w:sz w:val="24"/>
          <w:szCs w:val="24"/>
        </w:rPr>
        <w:t xml:space="preserve">loss of supply capacity </w:t>
      </w:r>
      <w:r>
        <w:rPr>
          <w:rFonts w:ascii="Arial" w:hAnsi="Arial" w:cs="Arial"/>
          <w:sz w:val="24"/>
          <w:szCs w:val="24"/>
        </w:rPr>
        <w:t xml:space="preserve">following </w:t>
      </w:r>
      <w:r>
        <w:rPr>
          <w:rFonts w:ascii="Arial" w:hAnsi="Arial" w:cs="Arial"/>
          <w:i/>
          <w:iCs/>
          <w:sz w:val="24"/>
          <w:szCs w:val="24"/>
        </w:rPr>
        <w:t>secured events</w:t>
      </w:r>
    </w:p>
    <w:tbl>
      <w:tblPr>
        <w:tblW w:w="0" w:type="auto"/>
        <w:tblInd w:w="17" w:type="dxa"/>
        <w:tblLayout w:type="fixed"/>
        <w:tblCellMar>
          <w:left w:w="0" w:type="dxa"/>
          <w:right w:w="0" w:type="dxa"/>
        </w:tblCellMar>
        <w:tblLook w:val="0000" w:firstRow="0" w:lastRow="0" w:firstColumn="0" w:lastColumn="0" w:noHBand="0" w:noVBand="0"/>
      </w:tblPr>
      <w:tblGrid>
        <w:gridCol w:w="1675"/>
        <w:gridCol w:w="3701"/>
        <w:gridCol w:w="3888"/>
      </w:tblGrid>
      <w:tr w:rsidR="009C1403" w14:paraId="574BB630" w14:textId="77777777">
        <w:trPr>
          <w:cantSplit/>
          <w:trHeight w:hRule="exact" w:val="283"/>
        </w:trPr>
        <w:tc>
          <w:tcPr>
            <w:tcW w:w="1675" w:type="dxa"/>
            <w:vMerge w:val="restart"/>
            <w:tcBorders>
              <w:top w:val="single" w:sz="7" w:space="0" w:color="auto"/>
              <w:left w:val="single" w:sz="7" w:space="0" w:color="auto"/>
              <w:bottom w:val="nil"/>
              <w:right w:val="single" w:sz="7" w:space="0" w:color="auto"/>
            </w:tcBorders>
          </w:tcPr>
          <w:p w14:paraId="0815AF5E" w14:textId="77777777" w:rsidR="009C1403" w:rsidRDefault="00C6386D">
            <w:pPr>
              <w:kinsoku w:val="0"/>
              <w:overflowPunct w:val="0"/>
              <w:autoSpaceDE/>
              <w:autoSpaceDN/>
              <w:adjustRightInd/>
              <w:spacing w:before="40" w:after="698" w:line="241" w:lineRule="exact"/>
              <w:ind w:left="134"/>
              <w:textAlignment w:val="baseline"/>
              <w:rPr>
                <w:rFonts w:ascii="Arial" w:hAnsi="Arial" w:cs="Arial"/>
                <w:i/>
                <w:iCs/>
                <w:sz w:val="21"/>
                <w:szCs w:val="21"/>
              </w:rPr>
            </w:pPr>
            <w:r>
              <w:rPr>
                <w:rFonts w:ascii="Arial" w:hAnsi="Arial" w:cs="Arial"/>
                <w:i/>
                <w:iCs/>
                <w:sz w:val="21"/>
                <w:szCs w:val="21"/>
              </w:rPr>
              <w:t>Group Demand</w:t>
            </w:r>
          </w:p>
        </w:tc>
        <w:tc>
          <w:tcPr>
            <w:tcW w:w="7589" w:type="dxa"/>
            <w:gridSpan w:val="2"/>
            <w:tcBorders>
              <w:top w:val="single" w:sz="7" w:space="0" w:color="auto"/>
              <w:left w:val="single" w:sz="7" w:space="0" w:color="auto"/>
              <w:bottom w:val="single" w:sz="7" w:space="0" w:color="auto"/>
              <w:right w:val="single" w:sz="7" w:space="0" w:color="auto"/>
            </w:tcBorders>
            <w:vAlign w:val="center"/>
          </w:tcPr>
          <w:p w14:paraId="42F54B04" w14:textId="77777777" w:rsidR="009C1403" w:rsidRDefault="00C6386D">
            <w:pPr>
              <w:kinsoku w:val="0"/>
              <w:overflowPunct w:val="0"/>
              <w:autoSpaceDE/>
              <w:autoSpaceDN/>
              <w:adjustRightInd/>
              <w:spacing w:before="57" w:line="216" w:lineRule="exact"/>
              <w:jc w:val="center"/>
              <w:textAlignment w:val="baseline"/>
              <w:rPr>
                <w:rFonts w:ascii="Arial" w:hAnsi="Arial" w:cs="Arial"/>
                <w:sz w:val="21"/>
                <w:szCs w:val="21"/>
              </w:rPr>
            </w:pPr>
            <w:r>
              <w:rPr>
                <w:rFonts w:ascii="Arial" w:hAnsi="Arial" w:cs="Arial"/>
                <w:sz w:val="21"/>
                <w:szCs w:val="21"/>
              </w:rPr>
              <w:t>Initial system conditions</w:t>
            </w:r>
          </w:p>
        </w:tc>
      </w:tr>
      <w:tr w:rsidR="009C1403" w14:paraId="2968CA1E" w14:textId="77777777">
        <w:trPr>
          <w:cantSplit/>
          <w:trHeight w:hRule="exact" w:val="706"/>
        </w:trPr>
        <w:tc>
          <w:tcPr>
            <w:tcW w:w="1675" w:type="dxa"/>
            <w:vMerge/>
            <w:tcBorders>
              <w:top w:val="nil"/>
              <w:left w:val="single" w:sz="7" w:space="0" w:color="auto"/>
              <w:bottom w:val="single" w:sz="7" w:space="0" w:color="auto"/>
              <w:right w:val="single" w:sz="7" w:space="0" w:color="auto"/>
            </w:tcBorders>
          </w:tcPr>
          <w:p w14:paraId="0E993232" w14:textId="77777777" w:rsidR="009C1403" w:rsidRDefault="009C1403">
            <w:pPr>
              <w:kinsoku w:val="0"/>
              <w:overflowPunct w:val="0"/>
              <w:autoSpaceDE/>
              <w:autoSpaceDN/>
              <w:adjustRightInd/>
              <w:textAlignment w:val="baseline"/>
              <w:rPr>
                <w:rFonts w:ascii="Arial" w:hAnsi="Arial" w:cs="Arial"/>
                <w:sz w:val="21"/>
                <w:szCs w:val="21"/>
              </w:rPr>
            </w:pPr>
          </w:p>
        </w:tc>
        <w:tc>
          <w:tcPr>
            <w:tcW w:w="3701" w:type="dxa"/>
            <w:tcBorders>
              <w:top w:val="single" w:sz="7" w:space="0" w:color="auto"/>
              <w:left w:val="single" w:sz="7" w:space="0" w:color="auto"/>
              <w:bottom w:val="single" w:sz="7" w:space="0" w:color="auto"/>
              <w:right w:val="single" w:sz="7" w:space="0" w:color="auto"/>
            </w:tcBorders>
          </w:tcPr>
          <w:p w14:paraId="26276B14"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no </w:t>
            </w:r>
            <w:r>
              <w:rPr>
                <w:rFonts w:ascii="Arial" w:hAnsi="Arial" w:cs="Arial"/>
                <w:i/>
                <w:iCs/>
                <w:sz w:val="21"/>
                <w:szCs w:val="21"/>
              </w:rPr>
              <w:t>local system outage</w:t>
            </w:r>
          </w:p>
        </w:tc>
        <w:tc>
          <w:tcPr>
            <w:tcW w:w="3888" w:type="dxa"/>
            <w:tcBorders>
              <w:top w:val="single" w:sz="7" w:space="0" w:color="auto"/>
              <w:left w:val="single" w:sz="7" w:space="0" w:color="auto"/>
              <w:bottom w:val="single" w:sz="7" w:space="0" w:color="auto"/>
              <w:right w:val="single" w:sz="7" w:space="0" w:color="auto"/>
            </w:tcBorders>
          </w:tcPr>
          <w:p w14:paraId="5143999C" w14:textId="77777777" w:rsidR="009C1403" w:rsidRDefault="00C6386D">
            <w:pPr>
              <w:kinsoku w:val="0"/>
              <w:overflowPunct w:val="0"/>
              <w:autoSpaceDE/>
              <w:autoSpaceDN/>
              <w:adjustRightInd/>
              <w:spacing w:after="218" w:line="224" w:lineRule="exact"/>
              <w:ind w:left="108" w:right="108"/>
              <w:jc w:val="both"/>
              <w:textAlignment w:val="baseline"/>
              <w:rPr>
                <w:rFonts w:ascii="Arial" w:hAnsi="Arial" w:cs="Arial"/>
                <w:i/>
                <w:iCs/>
                <w:sz w:val="21"/>
                <w:szCs w:val="21"/>
              </w:rPr>
            </w:pPr>
            <w:r>
              <w:rPr>
                <w:rFonts w:ascii="Arial" w:hAnsi="Arial" w:cs="Arial"/>
                <w:i/>
                <w:iCs/>
                <w:sz w:val="21"/>
                <w:szCs w:val="21"/>
              </w:rPr>
              <w:t xml:space="preserve">Prevailing system conditions </w:t>
            </w:r>
            <w:r>
              <w:rPr>
                <w:rFonts w:ascii="Arial" w:hAnsi="Arial" w:cs="Arial"/>
                <w:sz w:val="21"/>
                <w:szCs w:val="21"/>
              </w:rPr>
              <w:t xml:space="preserve">with a </w:t>
            </w:r>
            <w:r>
              <w:rPr>
                <w:rFonts w:ascii="Arial" w:hAnsi="Arial" w:cs="Arial"/>
                <w:i/>
                <w:iCs/>
                <w:sz w:val="21"/>
                <w:szCs w:val="21"/>
              </w:rPr>
              <w:t>local system outage</w:t>
            </w:r>
          </w:p>
        </w:tc>
      </w:tr>
      <w:tr w:rsidR="009C1403" w14:paraId="3706DB15" w14:textId="77777777">
        <w:trPr>
          <w:trHeight w:hRule="exact" w:val="945"/>
        </w:trPr>
        <w:tc>
          <w:tcPr>
            <w:tcW w:w="1675" w:type="dxa"/>
            <w:tcBorders>
              <w:top w:val="single" w:sz="7" w:space="0" w:color="auto"/>
              <w:left w:val="single" w:sz="7" w:space="0" w:color="auto"/>
              <w:bottom w:val="single" w:sz="7" w:space="0" w:color="auto"/>
              <w:right w:val="single" w:sz="7" w:space="0" w:color="auto"/>
            </w:tcBorders>
          </w:tcPr>
          <w:p w14:paraId="341EAF93" w14:textId="77777777" w:rsidR="009C1403" w:rsidRDefault="00C6386D">
            <w:pPr>
              <w:kinsoku w:val="0"/>
              <w:overflowPunct w:val="0"/>
              <w:autoSpaceDE/>
              <w:autoSpaceDN/>
              <w:adjustRightInd/>
              <w:spacing w:before="44" w:after="448" w:line="224" w:lineRule="exact"/>
              <w:ind w:left="144"/>
              <w:textAlignment w:val="baseline"/>
              <w:rPr>
                <w:rFonts w:ascii="Arial" w:hAnsi="Arial" w:cs="Arial"/>
                <w:spacing w:val="-2"/>
                <w:sz w:val="21"/>
                <w:szCs w:val="21"/>
              </w:rPr>
            </w:pPr>
            <w:r>
              <w:rPr>
                <w:rFonts w:ascii="Arial" w:hAnsi="Arial" w:cs="Arial"/>
                <w:spacing w:val="-2"/>
                <w:sz w:val="21"/>
                <w:szCs w:val="21"/>
              </w:rPr>
              <w:t>over 1 MW to 12 MW</w:t>
            </w:r>
          </w:p>
        </w:tc>
        <w:tc>
          <w:tcPr>
            <w:tcW w:w="3701" w:type="dxa"/>
            <w:tcBorders>
              <w:top w:val="single" w:sz="7" w:space="0" w:color="auto"/>
              <w:left w:val="single" w:sz="7" w:space="0" w:color="auto"/>
              <w:bottom w:val="single" w:sz="7" w:space="0" w:color="auto"/>
              <w:right w:val="single" w:sz="7" w:space="0" w:color="auto"/>
            </w:tcBorders>
          </w:tcPr>
          <w:p w14:paraId="1842699B" w14:textId="77777777" w:rsidR="009C1403" w:rsidRDefault="00C6386D">
            <w:pPr>
              <w:kinsoku w:val="0"/>
              <w:overflowPunct w:val="0"/>
              <w:autoSpaceDE/>
              <w:autoSpaceDN/>
              <w:adjustRightInd/>
              <w:spacing w:before="45" w:after="223" w:line="224"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46DA128F" w14:textId="77777777" w:rsidR="009C1403" w:rsidRDefault="00C6386D">
            <w:pPr>
              <w:kinsoku w:val="0"/>
              <w:overflowPunct w:val="0"/>
              <w:autoSpaceDE/>
              <w:autoSpaceDN/>
              <w:adjustRightInd/>
              <w:spacing w:before="42" w:after="674"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r w:rsidR="009C1403" w14:paraId="0F762C5F" w14:textId="77777777">
        <w:trPr>
          <w:trHeight w:hRule="exact" w:val="936"/>
        </w:trPr>
        <w:tc>
          <w:tcPr>
            <w:tcW w:w="1675" w:type="dxa"/>
            <w:tcBorders>
              <w:top w:val="single" w:sz="7" w:space="0" w:color="auto"/>
              <w:left w:val="single" w:sz="7" w:space="0" w:color="auto"/>
              <w:bottom w:val="single" w:sz="7" w:space="0" w:color="auto"/>
              <w:right w:val="single" w:sz="7" w:space="0" w:color="auto"/>
            </w:tcBorders>
          </w:tcPr>
          <w:p w14:paraId="1D0F7405" w14:textId="77777777" w:rsidR="009C1403" w:rsidRDefault="00C6386D">
            <w:pPr>
              <w:kinsoku w:val="0"/>
              <w:overflowPunct w:val="0"/>
              <w:autoSpaceDE/>
              <w:autoSpaceDN/>
              <w:adjustRightInd/>
              <w:spacing w:after="679" w:line="224" w:lineRule="exact"/>
              <w:ind w:left="134"/>
              <w:textAlignment w:val="baseline"/>
              <w:rPr>
                <w:rFonts w:ascii="Arial" w:hAnsi="Arial" w:cs="Arial"/>
                <w:sz w:val="21"/>
                <w:szCs w:val="21"/>
              </w:rPr>
            </w:pPr>
            <w:r>
              <w:rPr>
                <w:rFonts w:ascii="Arial" w:hAnsi="Arial" w:cs="Arial"/>
                <w:sz w:val="21"/>
                <w:szCs w:val="21"/>
              </w:rPr>
              <w:t>up to 1 MW</w:t>
            </w:r>
          </w:p>
        </w:tc>
        <w:tc>
          <w:tcPr>
            <w:tcW w:w="3701" w:type="dxa"/>
            <w:tcBorders>
              <w:top w:val="single" w:sz="7" w:space="0" w:color="auto"/>
              <w:left w:val="single" w:sz="7" w:space="0" w:color="auto"/>
              <w:bottom w:val="single" w:sz="7" w:space="0" w:color="auto"/>
              <w:right w:val="single" w:sz="7" w:space="0" w:color="auto"/>
            </w:tcBorders>
          </w:tcPr>
          <w:p w14:paraId="74E2B0EA" w14:textId="77777777" w:rsidR="009C1403" w:rsidRDefault="00C6386D">
            <w:pPr>
              <w:kinsoku w:val="0"/>
              <w:overflowPunct w:val="0"/>
              <w:autoSpaceDE/>
              <w:autoSpaceDN/>
              <w:adjustRightInd/>
              <w:spacing w:after="213" w:line="233" w:lineRule="exact"/>
              <w:ind w:left="108"/>
              <w:textAlignment w:val="baseline"/>
              <w:rPr>
                <w:rFonts w:ascii="Arial" w:hAnsi="Arial" w:cs="Arial"/>
                <w:sz w:val="21"/>
                <w:szCs w:val="21"/>
              </w:rPr>
            </w:pPr>
            <w:r>
              <w:rPr>
                <w:rFonts w:ascii="Arial" w:hAnsi="Arial" w:cs="Arial"/>
                <w:sz w:val="21"/>
                <w:szCs w:val="21"/>
              </w:rPr>
              <w:t xml:space="preserve">Whole group up to </w:t>
            </w:r>
            <w:r>
              <w:rPr>
                <w:rFonts w:ascii="Arial" w:hAnsi="Arial" w:cs="Arial"/>
                <w:i/>
                <w:iCs/>
                <w:sz w:val="21"/>
                <w:szCs w:val="21"/>
              </w:rPr>
              <w:t xml:space="preserve">Group Demand </w:t>
            </w:r>
            <w:r>
              <w:rPr>
                <w:rFonts w:ascii="Arial" w:hAnsi="Arial" w:cs="Arial"/>
                <w:sz w:val="21"/>
                <w:szCs w:val="21"/>
              </w:rPr>
              <w:t>for up to the operational specified time to restore supply capacity</w:t>
            </w:r>
          </w:p>
        </w:tc>
        <w:tc>
          <w:tcPr>
            <w:tcW w:w="3888" w:type="dxa"/>
            <w:tcBorders>
              <w:top w:val="single" w:sz="7" w:space="0" w:color="auto"/>
              <w:left w:val="single" w:sz="7" w:space="0" w:color="auto"/>
              <w:bottom w:val="single" w:sz="7" w:space="0" w:color="auto"/>
              <w:right w:val="single" w:sz="7" w:space="0" w:color="auto"/>
            </w:tcBorders>
          </w:tcPr>
          <w:p w14:paraId="37A9FDB0" w14:textId="77777777" w:rsidR="009C1403" w:rsidRDefault="00C6386D">
            <w:pPr>
              <w:kinsoku w:val="0"/>
              <w:overflowPunct w:val="0"/>
              <w:autoSpaceDE/>
              <w:autoSpaceDN/>
              <w:adjustRightInd/>
              <w:spacing w:after="679" w:line="224" w:lineRule="exact"/>
              <w:ind w:left="106"/>
              <w:textAlignment w:val="baseline"/>
              <w:rPr>
                <w:rFonts w:ascii="Arial" w:hAnsi="Arial" w:cs="Arial"/>
                <w:i/>
                <w:iCs/>
                <w:sz w:val="21"/>
                <w:szCs w:val="21"/>
              </w:rPr>
            </w:pPr>
            <w:r>
              <w:rPr>
                <w:rFonts w:ascii="Arial" w:hAnsi="Arial" w:cs="Arial"/>
                <w:sz w:val="21"/>
                <w:szCs w:val="21"/>
              </w:rPr>
              <w:t xml:space="preserve">Whole group up to </w:t>
            </w:r>
            <w:r>
              <w:rPr>
                <w:rFonts w:ascii="Arial" w:hAnsi="Arial" w:cs="Arial"/>
                <w:i/>
                <w:iCs/>
                <w:sz w:val="21"/>
                <w:szCs w:val="21"/>
              </w:rPr>
              <w:t>Group Demand</w:t>
            </w:r>
          </w:p>
        </w:tc>
      </w:tr>
    </w:tbl>
    <w:p w14:paraId="4390ED69" w14:textId="77777777" w:rsidR="009C1403" w:rsidRDefault="00C6386D">
      <w:pPr>
        <w:kinsoku w:val="0"/>
        <w:overflowPunct w:val="0"/>
        <w:autoSpaceDE/>
        <w:autoSpaceDN/>
        <w:adjustRightInd/>
        <w:spacing w:before="2" w:line="238" w:lineRule="exact"/>
        <w:textAlignment w:val="baseline"/>
        <w:rPr>
          <w:rFonts w:ascii="Arial" w:hAnsi="Arial" w:cs="Arial"/>
          <w:b/>
          <w:bCs/>
          <w:spacing w:val="-5"/>
          <w:sz w:val="21"/>
          <w:szCs w:val="21"/>
        </w:rPr>
      </w:pPr>
      <w:r>
        <w:rPr>
          <w:rFonts w:ascii="Arial" w:hAnsi="Arial" w:cs="Arial"/>
          <w:b/>
          <w:bCs/>
          <w:spacing w:val="-5"/>
          <w:sz w:val="21"/>
          <w:szCs w:val="21"/>
        </w:rPr>
        <w:t>Notes</w:t>
      </w:r>
    </w:p>
    <w:p w14:paraId="29F0B820" w14:textId="77777777" w:rsidR="009C1403" w:rsidRDefault="00C6386D">
      <w:pPr>
        <w:tabs>
          <w:tab w:val="left" w:pos="360"/>
        </w:tabs>
        <w:kinsoku w:val="0"/>
        <w:overflowPunct w:val="0"/>
        <w:autoSpaceDE/>
        <w:autoSpaceDN/>
        <w:adjustRightInd/>
        <w:spacing w:before="17" w:line="224" w:lineRule="exact"/>
        <w:ind w:left="360" w:right="216" w:hanging="360"/>
        <w:jc w:val="both"/>
        <w:textAlignment w:val="baseline"/>
        <w:rPr>
          <w:rFonts w:ascii="Arial" w:hAnsi="Arial" w:cs="Arial"/>
          <w:spacing w:val="-5"/>
          <w:sz w:val="21"/>
          <w:szCs w:val="21"/>
        </w:rPr>
      </w:pPr>
      <w:r>
        <w:rPr>
          <w:rFonts w:ascii="Arial" w:hAnsi="Arial" w:cs="Arial"/>
          <w:spacing w:val="-5"/>
          <w:sz w:val="21"/>
          <w:szCs w:val="21"/>
        </w:rPr>
        <w:t>1.</w:t>
      </w:r>
      <w:r>
        <w:rPr>
          <w:rFonts w:ascii="Arial" w:hAnsi="Arial" w:cs="Arial"/>
          <w:spacing w:val="-5"/>
          <w:sz w:val="21"/>
          <w:szCs w:val="21"/>
        </w:rPr>
        <w:tab/>
        <w:t>The time to restore any lost supply capacity shall be as short as practicable. If any part of any lost</w:t>
      </w:r>
      <w:r>
        <w:rPr>
          <w:rFonts w:ascii="Arial" w:hAnsi="Arial" w:cs="Arial"/>
          <w:spacing w:val="-5"/>
          <w:sz w:val="21"/>
          <w:szCs w:val="21"/>
        </w:rPr>
        <w:br/>
        <w:t>supply capacity can be restored in less than the specified maximum time to restore all of it, it shall be restored.</w:t>
      </w:r>
    </w:p>
    <w:p w14:paraId="12D47B72" w14:textId="77777777" w:rsidR="009C1403" w:rsidRDefault="009C1403">
      <w:pPr>
        <w:widowControl/>
        <w:rPr>
          <w:sz w:val="24"/>
          <w:szCs w:val="24"/>
        </w:rPr>
        <w:sectPr w:rsidR="009C1403">
          <w:headerReference w:type="default" r:id="rId64"/>
          <w:pgSz w:w="11904" w:h="16834"/>
          <w:pgMar w:top="1420" w:right="1192" w:bottom="508" w:left="1432" w:header="720" w:footer="720" w:gutter="0"/>
          <w:cols w:space="720"/>
          <w:noEndnote/>
        </w:sectPr>
      </w:pPr>
    </w:p>
    <w:p w14:paraId="7C907364" w14:textId="34545D7A" w:rsidR="009C1403" w:rsidRDefault="00C6386D">
      <w:pPr>
        <w:kinsoku w:val="0"/>
        <w:overflowPunct w:val="0"/>
        <w:autoSpaceDE/>
        <w:autoSpaceDN/>
        <w:adjustRightInd/>
        <w:spacing w:before="6" w:line="277" w:lineRule="exact"/>
        <w:ind w:left="72"/>
        <w:textAlignment w:val="baseline"/>
        <w:rPr>
          <w:rFonts w:ascii="Arial" w:hAnsi="Arial" w:cs="Arial"/>
          <w:b/>
          <w:bCs/>
          <w:sz w:val="24"/>
          <w:szCs w:val="24"/>
        </w:rPr>
      </w:pPr>
      <w:r>
        <w:rPr>
          <w:rFonts w:ascii="Arial" w:hAnsi="Arial" w:cs="Arial"/>
          <w:b/>
          <w:bCs/>
          <w:sz w:val="24"/>
          <w:szCs w:val="24"/>
        </w:rPr>
        <w:t>Conditional Further Operational Criteria</w:t>
      </w:r>
    </w:p>
    <w:p w14:paraId="5A613199" w14:textId="2B4BEEB3" w:rsidR="009C1403" w:rsidRDefault="00C6386D" w:rsidP="00CE5F89">
      <w:pPr>
        <w:tabs>
          <w:tab w:val="decimal" w:pos="216"/>
          <w:tab w:val="left" w:pos="792"/>
        </w:tabs>
        <w:kinsoku w:val="0"/>
        <w:overflowPunct w:val="0"/>
        <w:autoSpaceDE/>
        <w:autoSpaceDN/>
        <w:adjustRightInd/>
        <w:spacing w:before="208" w:line="272" w:lineRule="exact"/>
        <w:ind w:left="851" w:hanging="851"/>
        <w:jc w:val="both"/>
        <w:textAlignment w:val="baseline"/>
        <w:rPr>
          <w:rFonts w:ascii="Arial" w:hAnsi="Arial" w:cs="Arial"/>
          <w:sz w:val="24"/>
          <w:szCs w:val="24"/>
        </w:rPr>
      </w:pPr>
      <w:r>
        <w:rPr>
          <w:rFonts w:ascii="Arial" w:hAnsi="Arial" w:cs="Arial"/>
          <w:sz w:val="24"/>
          <w:szCs w:val="24"/>
        </w:rPr>
        <w:tab/>
        <w:t>9.2</w:t>
      </w:r>
      <w:r>
        <w:rPr>
          <w:rFonts w:ascii="Arial" w:hAnsi="Arial" w:cs="Arial"/>
          <w:sz w:val="24"/>
          <w:szCs w:val="24"/>
        </w:rPr>
        <w:tab/>
      </w:r>
      <w:del w:id="2592" w:author="Tammy Meek (ESO)" w:date="2024-05-01T11:42:00Z">
        <w:r w:rsidDel="00CE5F89">
          <w:rPr>
            <w:rFonts w:ascii="Arial" w:hAnsi="Arial" w:cs="Arial"/>
            <w:sz w:val="24"/>
            <w:szCs w:val="24"/>
          </w:rPr>
          <w:delText xml:space="preserve">NGESO </w:delText>
        </w:r>
      </w:del>
      <w:ins w:id="2593" w:author="Tammy Meek (ESO)" w:date="2024-05-01T11:42:00Z">
        <w:r w:rsidR="00CE5F89">
          <w:rPr>
            <w:rFonts w:ascii="Arial" w:hAnsi="Arial" w:cs="Arial"/>
            <w:sz w:val="24"/>
            <w:szCs w:val="24"/>
          </w:rPr>
          <w:t xml:space="preserve">The </w:t>
        </w:r>
      </w:ins>
      <w:ins w:id="2594" w:author="Tammy Meek (ESO)" w:date="2024-05-02T10:35:00Z">
        <w:del w:id="2595" w:author="Tammy Meek (NESO)" w:date="2025-01-24T11:51:00Z" w16du:dateUtc="2025-01-24T11:51:00Z">
          <w:r w:rsidR="00362AAE" w:rsidRPr="00362AAE" w:rsidDel="00C14108">
            <w:rPr>
              <w:rFonts w:ascii="Arial" w:hAnsi="Arial" w:cs="Arial"/>
              <w:i/>
              <w:iCs/>
              <w:sz w:val="24"/>
              <w:szCs w:val="24"/>
            </w:rPr>
            <w:delText>ISOP</w:delText>
          </w:r>
        </w:del>
      </w:ins>
      <w:ins w:id="2596" w:author="Tammy Meek (NESO)" w:date="2025-01-24T11:51:00Z" w16du:dateUtc="2025-01-24T11:51:00Z">
        <w:r w:rsidR="00C14108" w:rsidRPr="00C14108">
          <w:rPr>
            <w:rFonts w:ascii="Arial" w:hAnsi="Arial" w:cs="Arial"/>
            <w:i/>
            <w:iCs/>
            <w:sz w:val="24"/>
            <w:szCs w:val="24"/>
          </w:rPr>
          <w:t>ISOP</w:t>
        </w:r>
      </w:ins>
      <w:ins w:id="2597" w:author="Tammy Meek (ESO)" w:date="2024-05-01T11:42:00Z">
        <w:r w:rsidR="00CE5F89">
          <w:rPr>
            <w:rFonts w:ascii="Arial" w:hAnsi="Arial" w:cs="Arial"/>
            <w:sz w:val="24"/>
            <w:szCs w:val="24"/>
          </w:rPr>
          <w:t xml:space="preserve"> </w:t>
        </w:r>
      </w:ins>
      <w:r>
        <w:rPr>
          <w:rFonts w:ascii="Arial" w:hAnsi="Arial" w:cs="Arial"/>
          <w:sz w:val="24"/>
          <w:szCs w:val="24"/>
        </w:rPr>
        <w:t xml:space="preserve">shall use the latest version of the </w:t>
      </w:r>
      <w:r>
        <w:rPr>
          <w:rFonts w:ascii="Arial" w:hAnsi="Arial" w:cs="Arial"/>
          <w:i/>
          <w:iCs/>
          <w:sz w:val="24"/>
          <w:szCs w:val="24"/>
        </w:rPr>
        <w:t>Frequency Risk and Control Report</w:t>
      </w:r>
      <w:r w:rsidR="00CE5F89">
        <w:rPr>
          <w:rFonts w:ascii="Arial" w:hAnsi="Arial" w:cs="Arial"/>
          <w:i/>
          <w:iCs/>
          <w:sz w:val="24"/>
          <w:szCs w:val="24"/>
        </w:rPr>
        <w:t xml:space="preserve"> </w:t>
      </w:r>
      <w:r>
        <w:rPr>
          <w:rFonts w:ascii="Arial" w:hAnsi="Arial" w:cs="Arial"/>
          <w:sz w:val="24"/>
          <w:szCs w:val="24"/>
        </w:rPr>
        <w:t xml:space="preserve">as consulted on and approved by the </w:t>
      </w:r>
      <w:r w:rsidRPr="00FD2D8F">
        <w:rPr>
          <w:rFonts w:ascii="Arial" w:hAnsi="Arial" w:cs="Arial"/>
          <w:i/>
          <w:sz w:val="24"/>
          <w:szCs w:val="24"/>
          <w:rPrChange w:id="2598" w:author="Stuart McLarnon (NESO)" w:date="2025-01-27T10:28:00Z" w16du:dateUtc="2025-01-27T10:28:00Z">
            <w:rPr>
              <w:rFonts w:ascii="Arial" w:hAnsi="Arial" w:cs="Arial"/>
              <w:sz w:val="24"/>
              <w:szCs w:val="24"/>
            </w:rPr>
          </w:rPrChange>
        </w:rPr>
        <w:t>Authority</w:t>
      </w:r>
      <w:r>
        <w:rPr>
          <w:rFonts w:ascii="Arial" w:hAnsi="Arial" w:cs="Arial"/>
          <w:sz w:val="24"/>
          <w:szCs w:val="24"/>
        </w:rPr>
        <w:t xml:space="preserve"> to determine the events for which </w:t>
      </w:r>
      <w:r>
        <w:rPr>
          <w:rFonts w:ascii="Arial" w:hAnsi="Arial" w:cs="Arial"/>
          <w:i/>
          <w:iCs/>
          <w:sz w:val="24"/>
          <w:szCs w:val="24"/>
        </w:rPr>
        <w:t xml:space="preserve">unacceptable frequency conditions </w:t>
      </w:r>
      <w:r>
        <w:rPr>
          <w:rFonts w:ascii="Arial" w:hAnsi="Arial" w:cs="Arial"/>
          <w:sz w:val="24"/>
          <w:szCs w:val="24"/>
        </w:rPr>
        <w:t xml:space="preserve">shall not occur. The </w:t>
      </w:r>
      <w:r>
        <w:rPr>
          <w:rFonts w:ascii="Arial" w:hAnsi="Arial" w:cs="Arial"/>
          <w:i/>
          <w:iCs/>
          <w:sz w:val="24"/>
          <w:szCs w:val="24"/>
        </w:rPr>
        <w:t xml:space="preserve">Frequency Risk and Control Report </w:t>
      </w:r>
      <w:r>
        <w:rPr>
          <w:rFonts w:ascii="Arial" w:hAnsi="Arial" w:cs="Arial"/>
          <w:sz w:val="24"/>
          <w:szCs w:val="24"/>
        </w:rPr>
        <w:t>assessment includes consideration of any consequential loss of distributed energy resources associated with any such event.</w:t>
      </w:r>
    </w:p>
    <w:p w14:paraId="5DB8A6A1"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Post-fault Restoration of System Security</w:t>
      </w:r>
    </w:p>
    <w:p w14:paraId="0FDD457C" w14:textId="77777777" w:rsidR="009C1403" w:rsidRDefault="00C6386D">
      <w:pPr>
        <w:tabs>
          <w:tab w:val="decimal" w:pos="216"/>
          <w:tab w:val="left" w:pos="792"/>
        </w:tabs>
        <w:kinsoku w:val="0"/>
        <w:overflowPunct w:val="0"/>
        <w:autoSpaceDE/>
        <w:autoSpaceDN/>
        <w:adjustRightInd/>
        <w:spacing w:before="203" w:line="275" w:lineRule="exact"/>
        <w:ind w:left="72"/>
        <w:textAlignment w:val="baseline"/>
        <w:rPr>
          <w:rFonts w:ascii="Arial" w:hAnsi="Arial" w:cs="Arial"/>
          <w:sz w:val="24"/>
          <w:szCs w:val="24"/>
        </w:rPr>
      </w:pPr>
      <w:r>
        <w:rPr>
          <w:rFonts w:ascii="Arial" w:hAnsi="Arial" w:cs="Arial"/>
          <w:sz w:val="24"/>
          <w:szCs w:val="24"/>
        </w:rPr>
        <w:tab/>
        <w:t>9.3</w:t>
      </w:r>
      <w:r>
        <w:rPr>
          <w:rFonts w:ascii="Arial" w:hAnsi="Arial" w:cs="Arial"/>
          <w:sz w:val="24"/>
          <w:szCs w:val="24"/>
        </w:rPr>
        <w:tab/>
        <w:t xml:space="preserve">Following the occurrence of a </w:t>
      </w:r>
      <w:r>
        <w:rPr>
          <w:rFonts w:ascii="Arial" w:hAnsi="Arial" w:cs="Arial"/>
          <w:i/>
          <w:iCs/>
          <w:sz w:val="24"/>
          <w:szCs w:val="24"/>
        </w:rPr>
        <w:t>secured event</w:t>
      </w:r>
      <w:r>
        <w:rPr>
          <w:rFonts w:ascii="Arial" w:hAnsi="Arial" w:cs="Arial"/>
          <w:sz w:val="24"/>
          <w:szCs w:val="24"/>
        </w:rPr>
        <w:t>, measures shall be taken to re</w:t>
      </w:r>
      <w:r>
        <w:rPr>
          <w:rFonts w:ascii="Arial" w:hAnsi="Arial" w:cs="Arial"/>
          <w:sz w:val="24"/>
          <w:szCs w:val="24"/>
        </w:rPr>
        <w:noBreakHyphen/>
      </w:r>
    </w:p>
    <w:p w14:paraId="36BF551A" w14:textId="77777777" w:rsidR="009C1403" w:rsidRDefault="00C6386D">
      <w:pPr>
        <w:kinsoku w:val="0"/>
        <w:overflowPunct w:val="0"/>
        <w:autoSpaceDE/>
        <w:autoSpaceDN/>
        <w:adjustRightInd/>
        <w:spacing w:line="277" w:lineRule="exact"/>
        <w:ind w:left="792" w:right="144"/>
        <w:jc w:val="both"/>
        <w:textAlignment w:val="baseline"/>
        <w:rPr>
          <w:rFonts w:ascii="Arial" w:hAnsi="Arial" w:cs="Arial"/>
          <w:sz w:val="24"/>
          <w:szCs w:val="24"/>
        </w:rPr>
      </w:pPr>
      <w:r>
        <w:rPr>
          <w:rFonts w:ascii="Arial" w:hAnsi="Arial" w:cs="Arial"/>
          <w:sz w:val="24"/>
          <w:szCs w:val="24"/>
        </w:rPr>
        <w:t xml:space="preserve">secure an </w:t>
      </w:r>
      <w:r>
        <w:rPr>
          <w:rFonts w:ascii="Arial" w:hAnsi="Arial" w:cs="Arial"/>
          <w:i/>
          <w:iCs/>
          <w:sz w:val="24"/>
          <w:szCs w:val="24"/>
        </w:rPr>
        <w:t xml:space="preserve">offshore transmission system </w:t>
      </w:r>
      <w:r>
        <w:rPr>
          <w:rFonts w:ascii="Arial" w:hAnsi="Arial" w:cs="Arial"/>
          <w:sz w:val="24"/>
          <w:szCs w:val="24"/>
        </w:rPr>
        <w:t>to the above operational criteria as soon as reasonably practicable. To this end, it is permissible to put operational measures in place pre-fault to facilitate the speedy restoration of system security.</w:t>
      </w:r>
    </w:p>
    <w:p w14:paraId="6530A2FB" w14:textId="77777777" w:rsidR="009C1403" w:rsidRDefault="00C6386D">
      <w:pPr>
        <w:kinsoku w:val="0"/>
        <w:overflowPunct w:val="0"/>
        <w:autoSpaceDE/>
        <w:autoSpaceDN/>
        <w:adjustRightInd/>
        <w:spacing w:before="314" w:line="277" w:lineRule="exact"/>
        <w:ind w:left="72"/>
        <w:textAlignment w:val="baseline"/>
        <w:rPr>
          <w:rFonts w:ascii="Arial" w:hAnsi="Arial" w:cs="Arial"/>
          <w:b/>
          <w:bCs/>
          <w:sz w:val="24"/>
          <w:szCs w:val="24"/>
        </w:rPr>
      </w:pPr>
      <w:r>
        <w:rPr>
          <w:rFonts w:ascii="Arial" w:hAnsi="Arial" w:cs="Arial"/>
          <w:b/>
          <w:bCs/>
          <w:sz w:val="24"/>
          <w:szCs w:val="24"/>
        </w:rPr>
        <w:t>Authorised Variations from the Operational Criteria</w:t>
      </w:r>
    </w:p>
    <w:p w14:paraId="15E95D8A" w14:textId="77777777" w:rsidR="009C1403" w:rsidRDefault="00C6386D">
      <w:pPr>
        <w:tabs>
          <w:tab w:val="decimal" w:pos="216"/>
          <w:tab w:val="left" w:pos="792"/>
        </w:tabs>
        <w:kinsoku w:val="0"/>
        <w:overflowPunct w:val="0"/>
        <w:autoSpaceDE/>
        <w:autoSpaceDN/>
        <w:adjustRightInd/>
        <w:spacing w:before="203" w:line="276" w:lineRule="exact"/>
        <w:ind w:left="72"/>
        <w:textAlignment w:val="baseline"/>
        <w:rPr>
          <w:rFonts w:ascii="Arial" w:hAnsi="Arial" w:cs="Arial"/>
          <w:spacing w:val="-1"/>
          <w:sz w:val="24"/>
          <w:szCs w:val="24"/>
        </w:rPr>
      </w:pPr>
      <w:r>
        <w:rPr>
          <w:rFonts w:ascii="Arial" w:hAnsi="Arial" w:cs="Arial"/>
          <w:spacing w:val="-1"/>
          <w:sz w:val="24"/>
          <w:szCs w:val="24"/>
        </w:rPr>
        <w:tab/>
        <w:t>9.4</w:t>
      </w:r>
      <w:r>
        <w:rPr>
          <w:rFonts w:ascii="Arial" w:hAnsi="Arial" w:cs="Arial"/>
          <w:spacing w:val="-1"/>
          <w:sz w:val="24"/>
          <w:szCs w:val="24"/>
        </w:rPr>
        <w:tab/>
        <w:t>Exceptions to the criteria in paragraphs 9.1 and 9.3 may be required:</w:t>
      </w:r>
    </w:p>
    <w:p w14:paraId="34B62F41" w14:textId="77777777" w:rsidR="009C1403" w:rsidRDefault="00C6386D">
      <w:pPr>
        <w:tabs>
          <w:tab w:val="left" w:pos="1656"/>
        </w:tabs>
        <w:kinsoku w:val="0"/>
        <w:overflowPunct w:val="0"/>
        <w:autoSpaceDE/>
        <w:autoSpaceDN/>
        <w:adjustRightInd/>
        <w:spacing w:before="190" w:line="276" w:lineRule="exact"/>
        <w:ind w:left="792"/>
        <w:textAlignment w:val="baseline"/>
        <w:rPr>
          <w:rFonts w:ascii="Arial" w:hAnsi="Arial" w:cs="Arial"/>
          <w:sz w:val="24"/>
          <w:szCs w:val="24"/>
        </w:rPr>
      </w:pPr>
      <w:r>
        <w:rPr>
          <w:rFonts w:ascii="Arial" w:hAnsi="Arial" w:cs="Arial"/>
          <w:sz w:val="24"/>
          <w:szCs w:val="24"/>
        </w:rPr>
        <w:t>9.4.1</w:t>
      </w:r>
      <w:r>
        <w:rPr>
          <w:rFonts w:ascii="Arial" w:hAnsi="Arial" w:cs="Arial"/>
          <w:sz w:val="24"/>
          <w:szCs w:val="24"/>
        </w:rPr>
        <w:tab/>
        <w:t>where variations to the connection designs as per paragraphs 7.21 to</w:t>
      </w:r>
    </w:p>
    <w:p w14:paraId="4C3FAC53" w14:textId="77777777" w:rsidR="009C1403" w:rsidRDefault="00C6386D">
      <w:pPr>
        <w:kinsoku w:val="0"/>
        <w:overflowPunct w:val="0"/>
        <w:autoSpaceDE/>
        <w:autoSpaceDN/>
        <w:adjustRightInd/>
        <w:spacing w:before="12" w:line="276" w:lineRule="exact"/>
        <w:ind w:left="72"/>
        <w:jc w:val="center"/>
        <w:textAlignment w:val="baseline"/>
        <w:rPr>
          <w:rFonts w:ascii="Arial" w:hAnsi="Arial" w:cs="Arial"/>
          <w:sz w:val="24"/>
          <w:szCs w:val="24"/>
        </w:rPr>
      </w:pPr>
      <w:r>
        <w:rPr>
          <w:rFonts w:ascii="Arial" w:hAnsi="Arial" w:cs="Arial"/>
          <w:sz w:val="24"/>
          <w:szCs w:val="24"/>
        </w:rPr>
        <w:t>7.24 and paragraphs 8.12 to 8.15 have been agreed; or</w:t>
      </w:r>
    </w:p>
    <w:p w14:paraId="41C2D294" w14:textId="77777777" w:rsidR="009C1403" w:rsidRDefault="00C6386D">
      <w:pPr>
        <w:tabs>
          <w:tab w:val="left" w:pos="1656"/>
        </w:tabs>
        <w:kinsoku w:val="0"/>
        <w:overflowPunct w:val="0"/>
        <w:autoSpaceDE/>
        <w:autoSpaceDN/>
        <w:adjustRightInd/>
        <w:spacing w:before="189" w:line="276" w:lineRule="exact"/>
        <w:ind w:left="792"/>
        <w:textAlignment w:val="baseline"/>
        <w:rPr>
          <w:rFonts w:ascii="Arial" w:hAnsi="Arial" w:cs="Arial"/>
          <w:spacing w:val="7"/>
          <w:sz w:val="24"/>
          <w:szCs w:val="24"/>
        </w:rPr>
      </w:pPr>
      <w:r>
        <w:rPr>
          <w:rFonts w:ascii="Arial" w:hAnsi="Arial" w:cs="Arial"/>
          <w:spacing w:val="7"/>
          <w:sz w:val="24"/>
          <w:szCs w:val="24"/>
        </w:rPr>
        <w:t>9.4.2</w:t>
      </w:r>
      <w:r>
        <w:rPr>
          <w:rFonts w:ascii="Arial" w:hAnsi="Arial" w:cs="Arial"/>
          <w:spacing w:val="7"/>
          <w:sz w:val="24"/>
          <w:szCs w:val="24"/>
        </w:rPr>
        <w:tab/>
        <w:t>in relation to 9.1.8 only, based on the outcome of an assessment</w:t>
      </w:r>
    </w:p>
    <w:p w14:paraId="6A155D37" w14:textId="77777777" w:rsidR="009C1403" w:rsidRDefault="00C6386D">
      <w:pPr>
        <w:kinsoku w:val="0"/>
        <w:overflowPunct w:val="0"/>
        <w:autoSpaceDE/>
        <w:autoSpaceDN/>
        <w:adjustRightInd/>
        <w:spacing w:before="12" w:line="277" w:lineRule="exact"/>
        <w:ind w:left="72" w:right="72"/>
        <w:jc w:val="right"/>
        <w:textAlignment w:val="baseline"/>
        <w:rPr>
          <w:rFonts w:ascii="Arial" w:hAnsi="Arial" w:cs="Arial"/>
          <w:sz w:val="24"/>
          <w:szCs w:val="24"/>
        </w:rPr>
      </w:pPr>
      <w:r>
        <w:rPr>
          <w:rFonts w:ascii="Arial" w:hAnsi="Arial" w:cs="Arial"/>
          <w:sz w:val="24"/>
          <w:szCs w:val="24"/>
        </w:rPr>
        <w:t xml:space="preserve">conducted in accordance with the </w:t>
      </w:r>
      <w:r>
        <w:rPr>
          <w:rFonts w:ascii="Arial" w:hAnsi="Arial" w:cs="Arial"/>
          <w:i/>
          <w:iCs/>
          <w:sz w:val="24"/>
          <w:szCs w:val="24"/>
        </w:rPr>
        <w:t>Frequency Risk and Control Report</w:t>
      </w:r>
      <w:r>
        <w:rPr>
          <w:rFonts w:ascii="Arial" w:hAnsi="Arial" w:cs="Arial"/>
          <w:sz w:val="24"/>
          <w:szCs w:val="24"/>
        </w:rPr>
        <w:t>.</w:t>
      </w:r>
    </w:p>
    <w:p w14:paraId="50A604EF" w14:textId="77777777" w:rsidR="009C1403" w:rsidRDefault="00C6386D">
      <w:pPr>
        <w:tabs>
          <w:tab w:val="decimal" w:pos="216"/>
          <w:tab w:val="left" w:pos="792"/>
        </w:tabs>
        <w:kinsoku w:val="0"/>
        <w:overflowPunct w:val="0"/>
        <w:autoSpaceDE/>
        <w:autoSpaceDN/>
        <w:adjustRightInd/>
        <w:spacing w:before="184" w:line="276" w:lineRule="exact"/>
        <w:ind w:left="72"/>
        <w:textAlignment w:val="baseline"/>
        <w:rPr>
          <w:rFonts w:ascii="Arial" w:hAnsi="Arial" w:cs="Arial"/>
          <w:sz w:val="24"/>
          <w:szCs w:val="24"/>
        </w:rPr>
      </w:pPr>
      <w:r>
        <w:rPr>
          <w:rFonts w:ascii="Arial" w:hAnsi="Arial" w:cs="Arial"/>
          <w:sz w:val="24"/>
          <w:szCs w:val="24"/>
        </w:rPr>
        <w:tab/>
        <w:t>9.5</w:t>
      </w:r>
      <w:r>
        <w:rPr>
          <w:rFonts w:ascii="Arial" w:hAnsi="Arial" w:cs="Arial"/>
          <w:sz w:val="24"/>
          <w:szCs w:val="24"/>
        </w:rPr>
        <w:tab/>
        <w:t>The principles of these operational criteria shall be applied at all times except</w:t>
      </w:r>
    </w:p>
    <w:p w14:paraId="0C182BA1" w14:textId="39A1779B" w:rsidR="009C1403" w:rsidRDefault="00C6386D">
      <w:pPr>
        <w:kinsoku w:val="0"/>
        <w:overflowPunct w:val="0"/>
        <w:autoSpaceDE/>
        <w:autoSpaceDN/>
        <w:adjustRightInd/>
        <w:spacing w:before="22" w:line="271" w:lineRule="exact"/>
        <w:ind w:left="792" w:right="144"/>
        <w:jc w:val="both"/>
        <w:textAlignment w:val="baseline"/>
        <w:rPr>
          <w:ins w:id="2599" w:author="Tammy Meek (NESO)" w:date="2025-01-27T14:50:00Z" w16du:dateUtc="2025-01-27T14:50:00Z"/>
          <w:rFonts w:ascii="Arial" w:hAnsi="Arial" w:cs="Arial"/>
          <w:sz w:val="24"/>
          <w:szCs w:val="24"/>
        </w:rPr>
      </w:pPr>
      <w:r>
        <w:rPr>
          <w:rFonts w:ascii="Arial" w:hAnsi="Arial" w:cs="Arial"/>
          <w:sz w:val="24"/>
          <w:szCs w:val="24"/>
        </w:rPr>
        <w:t xml:space="preserve">in special circumstances where </w:t>
      </w:r>
      <w:del w:id="2600" w:author="Tammy Meek (ESO)" w:date="2024-05-02T10:26:00Z">
        <w:r w:rsidDel="00362AAE">
          <w:rPr>
            <w:rFonts w:ascii="Arial" w:hAnsi="Arial" w:cs="Arial"/>
            <w:sz w:val="24"/>
            <w:szCs w:val="24"/>
          </w:rPr>
          <w:delText>NEGSO</w:delText>
        </w:r>
      </w:del>
      <w:ins w:id="2601" w:author="Tammy Meek (ESO)" w:date="2024-05-02T10:35:00Z">
        <w:del w:id="2602" w:author="Tammy Meek (NESO)" w:date="2025-01-24T11:51:00Z" w16du:dateUtc="2025-01-24T11:51:00Z">
          <w:r w:rsidR="00362AAE" w:rsidRPr="00362AAE" w:rsidDel="00C14108">
            <w:rPr>
              <w:rFonts w:ascii="Arial" w:hAnsi="Arial" w:cs="Arial"/>
              <w:i/>
              <w:iCs/>
              <w:sz w:val="24"/>
              <w:szCs w:val="24"/>
            </w:rPr>
            <w:delText>ISOP</w:delText>
          </w:r>
        </w:del>
      </w:ins>
      <w:ins w:id="2603"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following consultation with the appropriate </w:t>
      </w:r>
      <w:r>
        <w:rPr>
          <w:rFonts w:ascii="Arial" w:hAnsi="Arial" w:cs="Arial"/>
          <w:i/>
          <w:iCs/>
          <w:sz w:val="24"/>
          <w:szCs w:val="24"/>
        </w:rPr>
        <w:t>Generator</w:t>
      </w:r>
      <w:r>
        <w:rPr>
          <w:rFonts w:ascii="Arial" w:hAnsi="Arial" w:cs="Arial"/>
          <w:sz w:val="24"/>
          <w:szCs w:val="24"/>
        </w:rPr>
        <w:t>, may need to give instructions to the contrary to preserve overall system integrity.</w:t>
      </w:r>
      <w:ins w:id="2604" w:author="Tammy Meek (NESO)" w:date="2025-01-27T14:50:00Z" w16du:dateUtc="2025-01-27T14:50:00Z">
        <w:r w:rsidR="00E33C78">
          <w:rPr>
            <w:rFonts w:ascii="Arial" w:hAnsi="Arial" w:cs="Arial"/>
            <w:sz w:val="24"/>
            <w:szCs w:val="24"/>
          </w:rPr>
          <w:t xml:space="preserve"> </w:t>
        </w:r>
      </w:ins>
    </w:p>
    <w:p w14:paraId="0DE72C14" w14:textId="7892ABF8" w:rsidR="00E33C78" w:rsidDel="00E33C78" w:rsidRDefault="00E33C78">
      <w:pPr>
        <w:kinsoku w:val="0"/>
        <w:overflowPunct w:val="0"/>
        <w:autoSpaceDE/>
        <w:autoSpaceDN/>
        <w:adjustRightInd/>
        <w:spacing w:before="42" w:line="284" w:lineRule="exact"/>
        <w:ind w:left="792"/>
        <w:textAlignment w:val="baseline"/>
        <w:rPr>
          <w:del w:id="2605" w:author="Tammy Meek (NESO)" w:date="2025-01-27T14:50:00Z" w16du:dateUtc="2025-01-27T14:50:00Z"/>
          <w:rFonts w:ascii="Arial" w:hAnsi="Arial" w:cs="Arial"/>
          <w:sz w:val="24"/>
          <w:szCs w:val="24"/>
        </w:rPr>
      </w:pPr>
    </w:p>
    <w:p w14:paraId="7C927A3D" w14:textId="77777777" w:rsidR="00E33C78" w:rsidRDefault="00E33C78">
      <w:pPr>
        <w:kinsoku w:val="0"/>
        <w:overflowPunct w:val="0"/>
        <w:autoSpaceDE/>
        <w:autoSpaceDN/>
        <w:adjustRightInd/>
        <w:spacing w:before="22" w:line="271" w:lineRule="exact"/>
        <w:ind w:left="792" w:right="144"/>
        <w:jc w:val="both"/>
        <w:textAlignment w:val="baseline"/>
        <w:rPr>
          <w:ins w:id="2606" w:author="Tammy Meek (NESO)" w:date="2025-01-27T14:50:00Z" w16du:dateUtc="2025-01-27T14:50:00Z"/>
          <w:rFonts w:ascii="Arial" w:hAnsi="Arial" w:cs="Arial"/>
          <w:sz w:val="24"/>
          <w:szCs w:val="24"/>
        </w:rPr>
      </w:pPr>
    </w:p>
    <w:p w14:paraId="34BF9D77" w14:textId="08BCCA9D" w:rsidR="009C1403" w:rsidRPr="00E33C78" w:rsidDel="00E33C78" w:rsidRDefault="00E33C78" w:rsidP="00E33C78">
      <w:pPr>
        <w:kinsoku w:val="0"/>
        <w:overflowPunct w:val="0"/>
        <w:autoSpaceDE/>
        <w:autoSpaceDN/>
        <w:adjustRightInd/>
        <w:spacing w:before="42" w:line="284" w:lineRule="exact"/>
        <w:textAlignment w:val="baseline"/>
        <w:rPr>
          <w:del w:id="2607" w:author="Tammy Meek (NESO)" w:date="2025-01-27T14:50:00Z" w16du:dateUtc="2025-01-27T14:50:00Z"/>
          <w:rFonts w:ascii="Arial" w:hAnsi="Arial" w:cs="Arial"/>
          <w:b/>
          <w:bCs/>
          <w:sz w:val="28"/>
          <w:szCs w:val="28"/>
          <w:rPrChange w:id="2608" w:author="Tammy Meek (NESO)" w:date="2025-01-27T14:51:00Z" w16du:dateUtc="2025-01-27T14:51:00Z">
            <w:rPr>
              <w:del w:id="2609" w:author="Tammy Meek (NESO)" w:date="2025-01-27T14:50:00Z" w16du:dateUtc="2025-01-27T14:50:00Z"/>
              <w:sz w:val="24"/>
              <w:szCs w:val="24"/>
            </w:rPr>
          </w:rPrChange>
        </w:rPr>
      </w:pPr>
      <w:ins w:id="2610" w:author="Tammy Meek (NESO)" w:date="2025-01-27T14:51:00Z" w16du:dateUtc="2025-01-27T14:51:00Z">
        <w:r w:rsidRPr="00E33C78">
          <w:rPr>
            <w:rFonts w:ascii="Arial" w:hAnsi="Arial" w:cs="Arial"/>
            <w:b/>
            <w:bCs/>
            <w:sz w:val="28"/>
            <w:szCs w:val="28"/>
            <w:rPrChange w:id="2611" w:author="Tammy Meek (NESO)" w:date="2025-01-27T14:51:00Z" w16du:dateUtc="2025-01-27T14:51:00Z">
              <w:rPr>
                <w:sz w:val="24"/>
                <w:szCs w:val="24"/>
              </w:rPr>
            </w:rPrChange>
          </w:rPr>
          <w:t xml:space="preserve">10 </w:t>
        </w:r>
      </w:ins>
    </w:p>
    <w:p w14:paraId="5BD3B16F" w14:textId="788AA37E" w:rsidR="009C1403" w:rsidRDefault="00C6386D">
      <w:pPr>
        <w:kinsoku w:val="0"/>
        <w:overflowPunct w:val="0"/>
        <w:autoSpaceDE/>
        <w:autoSpaceDN/>
        <w:adjustRightInd/>
        <w:spacing w:before="42" w:line="284" w:lineRule="exact"/>
        <w:textAlignment w:val="baseline"/>
        <w:rPr>
          <w:rFonts w:ascii="Arial" w:hAnsi="Arial" w:cs="Arial"/>
          <w:b/>
          <w:bCs/>
          <w:i/>
          <w:iCs/>
          <w:sz w:val="28"/>
          <w:szCs w:val="28"/>
        </w:rPr>
        <w:pPrChange w:id="2612" w:author="Tammy Meek (NESO)" w:date="2025-01-28T09:35:00Z" w16du:dateUtc="2025-01-28T09:35:00Z">
          <w:pPr>
            <w:kinsoku w:val="0"/>
            <w:overflowPunct w:val="0"/>
            <w:autoSpaceDE/>
            <w:autoSpaceDN/>
            <w:adjustRightInd/>
            <w:spacing w:before="42" w:line="284" w:lineRule="exact"/>
            <w:ind w:left="792"/>
            <w:textAlignment w:val="baseline"/>
          </w:pPr>
        </w:pPrChange>
      </w:pPr>
      <w:r w:rsidRPr="00E33C78">
        <w:rPr>
          <w:rFonts w:ascii="Arial" w:hAnsi="Arial" w:cs="Arial"/>
          <w:b/>
          <w:noProof/>
          <w:color w:val="2B579A"/>
          <w:sz w:val="28"/>
          <w:szCs w:val="28"/>
          <w:shd w:val="clear" w:color="auto" w:fill="E6E6E6"/>
          <w:rPrChange w:id="2613" w:author="Tammy Meek (NESO)" w:date="2025-01-28T09:35:00Z" w16du:dateUtc="2025-01-28T09:35:00Z">
            <w:rPr>
              <w:noProof/>
              <w:color w:val="2B579A"/>
              <w:shd w:val="clear" w:color="auto" w:fill="E6E6E6"/>
            </w:rPr>
          </w:rPrChange>
        </w:rPr>
        <mc:AlternateContent>
          <mc:Choice Requires="wps">
            <w:drawing>
              <wp:anchor distT="0" distB="0" distL="0" distR="0" simplePos="0" relativeHeight="251658310" behindDoc="0" locked="0" layoutInCell="0" allowOverlap="1" wp14:anchorId="065D233D" wp14:editId="088AFE3F">
                <wp:simplePos x="0" y="0"/>
                <wp:positionH relativeFrom="page">
                  <wp:posOffset>819785</wp:posOffset>
                </wp:positionH>
                <wp:positionV relativeFrom="page">
                  <wp:posOffset>908685</wp:posOffset>
                </wp:positionV>
                <wp:extent cx="5916295" cy="212725"/>
                <wp:effectExtent l="0" t="0" r="0" b="0"/>
                <wp:wrapSquare wrapText="bothSides"/>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6295"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D233D" id="Text Box 130" o:spid="_x0000_s1315" type="#_x0000_t202" style="position:absolute;margin-left:64.55pt;margin-top:71.55pt;width:465.85pt;height:16.75pt;z-index:25165831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" o:allowincell="f" stroked="f">
                <v:fill opacity="0"/>
                <v:textbox inset="0,0,0,0">
                  <w:txbxContent>
                    <w:p w14:paraId="33A51643" w14:textId="77777777" w:rsidR="009C1403" w:rsidRDefault="00C6386D">
                      <w:pPr>
                        <w:tabs>
                          <w:tab w:val="left" w:pos="792"/>
                        </w:tabs>
                        <w:kinsoku w:val="0"/>
                        <w:overflowPunct w:val="0"/>
                        <w:autoSpaceDE/>
                        <w:autoSpaceDN/>
                        <w:adjustRightInd/>
                        <w:spacing w:before="5" w:line="320" w:lineRule="exact"/>
                        <w:ind w:left="144"/>
                        <w:textAlignment w:val="baseline"/>
                        <w:rPr>
                          <w:rFonts w:ascii="Arial" w:hAnsi="Arial" w:cs="Arial"/>
                          <w:b/>
                          <w:bCs/>
                          <w:i/>
                          <w:iCs/>
                          <w:spacing w:val="-3"/>
                          <w:sz w:val="28"/>
                          <w:szCs w:val="28"/>
                        </w:rPr>
                      </w:pPr>
                      <w:r>
                        <w:rPr>
                          <w:rFonts w:ascii="Arial" w:hAnsi="Arial" w:cs="Arial"/>
                          <w:b/>
                          <w:bCs/>
                          <w:spacing w:val="-3"/>
                          <w:sz w:val="29"/>
                          <w:szCs w:val="29"/>
                        </w:rPr>
                        <w:t>10.</w:t>
                      </w:r>
                      <w:r>
                        <w:rPr>
                          <w:rFonts w:ascii="Arial" w:hAnsi="Arial" w:cs="Arial"/>
                          <w:b/>
                          <w:bCs/>
                          <w:spacing w:val="-3"/>
                          <w:sz w:val="29"/>
                          <w:szCs w:val="29"/>
                        </w:rPr>
                        <w:tab/>
                        <w:t xml:space="preserve">Voltage Limits in Planning and Operating an </w:t>
                      </w:r>
                      <w:r>
                        <w:rPr>
                          <w:rFonts w:ascii="Arial" w:hAnsi="Arial" w:cs="Arial"/>
                          <w:b/>
                          <w:bCs/>
                          <w:i/>
                          <w:iCs/>
                          <w:spacing w:val="-3"/>
                          <w:sz w:val="28"/>
                          <w:szCs w:val="28"/>
                        </w:rPr>
                        <w:t>Offshore</w:t>
                      </w:r>
                    </w:p>
                  </w:txbxContent>
                </v:textbox>
                <w10:wrap type="square" anchorx="page" anchory="page"/>
              </v:shape>
            </w:pict>
          </mc:Fallback>
        </mc:AlternateContent>
      </w:r>
      <w:r>
        <w:rPr>
          <w:rFonts w:ascii="Arial" w:hAnsi="Arial" w:cs="Arial"/>
          <w:b/>
          <w:bCs/>
          <w:i/>
          <w:iCs/>
          <w:sz w:val="28"/>
          <w:szCs w:val="28"/>
        </w:rPr>
        <w:t>Transmission System</w:t>
      </w:r>
    </w:p>
    <w:p w14:paraId="634AD7FF" w14:textId="77777777" w:rsidR="009C1403" w:rsidRDefault="00C6386D">
      <w:pPr>
        <w:kinsoku w:val="0"/>
        <w:overflowPunct w:val="0"/>
        <w:autoSpaceDE/>
        <w:autoSpaceDN/>
        <w:adjustRightInd/>
        <w:spacing w:before="367" w:line="275" w:lineRule="exact"/>
        <w:ind w:left="144"/>
        <w:textAlignment w:val="baseline"/>
        <w:rPr>
          <w:rFonts w:ascii="Arial" w:hAnsi="Arial" w:cs="Arial"/>
          <w:b/>
          <w:bCs/>
          <w:spacing w:val="-2"/>
          <w:sz w:val="24"/>
          <w:szCs w:val="24"/>
        </w:rPr>
      </w:pPr>
      <w:r>
        <w:rPr>
          <w:rFonts w:ascii="Arial" w:hAnsi="Arial" w:cs="Arial"/>
          <w:b/>
          <w:bCs/>
          <w:spacing w:val="-2"/>
          <w:sz w:val="24"/>
          <w:szCs w:val="24"/>
        </w:rPr>
        <w:t>Voltage Limits</w:t>
      </w:r>
    </w:p>
    <w:p w14:paraId="494D4853" w14:textId="77777777" w:rsidR="009C1403" w:rsidRDefault="00C6386D">
      <w:pPr>
        <w:kinsoku w:val="0"/>
        <w:overflowPunct w:val="0"/>
        <w:autoSpaceDE/>
        <w:autoSpaceDN/>
        <w:adjustRightInd/>
        <w:spacing w:before="177" w:line="274" w:lineRule="exact"/>
        <w:ind w:left="792" w:right="144" w:hanging="648"/>
        <w:textAlignment w:val="baseline"/>
        <w:rPr>
          <w:rFonts w:ascii="Arial" w:hAnsi="Arial" w:cs="Arial"/>
          <w:sz w:val="24"/>
          <w:szCs w:val="24"/>
        </w:rPr>
      </w:pPr>
      <w:r>
        <w:rPr>
          <w:rFonts w:ascii="Arial" w:hAnsi="Arial" w:cs="Arial"/>
          <w:sz w:val="24"/>
          <w:szCs w:val="24"/>
        </w:rPr>
        <w:t xml:space="preserve">10.1 The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 xml:space="preserve">voltage limits on an </w:t>
      </w:r>
      <w:r>
        <w:rPr>
          <w:rFonts w:ascii="Arial" w:hAnsi="Arial" w:cs="Arial"/>
          <w:i/>
          <w:iCs/>
          <w:sz w:val="24"/>
          <w:szCs w:val="24"/>
        </w:rPr>
        <w:t xml:space="preserve">offshore transmission system </w:t>
      </w:r>
      <w:r>
        <w:rPr>
          <w:rFonts w:ascii="Arial" w:hAnsi="Arial" w:cs="Arial"/>
          <w:sz w:val="24"/>
          <w:szCs w:val="24"/>
        </w:rPr>
        <w:t>are as shown in Table 10.1.</w:t>
      </w:r>
    </w:p>
    <w:p w14:paraId="34DC6734" w14:textId="77777777" w:rsidR="009C1403" w:rsidRDefault="00C6386D">
      <w:pPr>
        <w:kinsoku w:val="0"/>
        <w:overflowPunct w:val="0"/>
        <w:autoSpaceDE/>
        <w:autoSpaceDN/>
        <w:adjustRightInd/>
        <w:spacing w:before="409" w:after="76" w:line="274" w:lineRule="exact"/>
        <w:jc w:val="center"/>
        <w:textAlignment w:val="baseline"/>
        <w:rPr>
          <w:rFonts w:ascii="Arial" w:hAnsi="Arial" w:cs="Arial"/>
          <w:sz w:val="24"/>
          <w:szCs w:val="24"/>
        </w:rPr>
      </w:pPr>
      <w:r>
        <w:rPr>
          <w:rFonts w:ascii="Arial" w:hAnsi="Arial" w:cs="Arial"/>
          <w:sz w:val="24"/>
          <w:szCs w:val="24"/>
        </w:rPr>
        <w:t xml:space="preserve">Table 10.1 </w:t>
      </w:r>
      <w:r>
        <w:rPr>
          <w:rFonts w:ascii="Arial" w:hAnsi="Arial" w:cs="Arial"/>
          <w:i/>
          <w:iCs/>
          <w:sz w:val="24"/>
          <w:szCs w:val="24"/>
        </w:rPr>
        <w:t xml:space="preserve">Pre-fault planning voltage limits </w:t>
      </w:r>
      <w:r>
        <w:rPr>
          <w:rFonts w:ascii="Arial" w:hAnsi="Arial" w:cs="Arial"/>
          <w:sz w:val="24"/>
          <w:szCs w:val="24"/>
        </w:rPr>
        <w:t xml:space="preserve">and </w:t>
      </w:r>
      <w:r>
        <w:rPr>
          <w:rFonts w:ascii="Arial" w:hAnsi="Arial" w:cs="Arial"/>
          <w:i/>
          <w:iCs/>
          <w:sz w:val="24"/>
          <w:szCs w:val="24"/>
        </w:rPr>
        <w:t xml:space="preserve">steady state </w:t>
      </w:r>
      <w:r>
        <w:rPr>
          <w:rFonts w:ascii="Arial" w:hAnsi="Arial" w:cs="Arial"/>
          <w:sz w:val="24"/>
          <w:szCs w:val="24"/>
        </w:rPr>
        <w:t>voltage limits in both</w:t>
      </w:r>
      <w:r>
        <w:rPr>
          <w:rFonts w:ascii="Arial" w:hAnsi="Arial" w:cs="Arial"/>
          <w:sz w:val="24"/>
          <w:szCs w:val="24"/>
        </w:rPr>
        <w:br/>
        <w:t>planning and operational timescales</w:t>
      </w:r>
    </w:p>
    <w:tbl>
      <w:tblPr>
        <w:tblW w:w="0" w:type="auto"/>
        <w:tblInd w:w="9" w:type="dxa"/>
        <w:tblLayout w:type="fixed"/>
        <w:tblCellMar>
          <w:left w:w="0" w:type="dxa"/>
          <w:right w:w="0" w:type="dxa"/>
        </w:tblCellMar>
        <w:tblLook w:val="0000" w:firstRow="0" w:lastRow="0" w:firstColumn="0" w:lastColumn="0" w:noHBand="0" w:noVBand="0"/>
      </w:tblPr>
      <w:tblGrid>
        <w:gridCol w:w="5251"/>
        <w:gridCol w:w="1939"/>
        <w:gridCol w:w="2089"/>
      </w:tblGrid>
      <w:tr w:rsidR="009C1403" w14:paraId="4E716BEE" w14:textId="77777777">
        <w:trPr>
          <w:trHeight w:hRule="exact" w:val="326"/>
        </w:trPr>
        <w:tc>
          <w:tcPr>
            <w:tcW w:w="5251" w:type="dxa"/>
            <w:tcBorders>
              <w:top w:val="single" w:sz="7" w:space="0" w:color="auto"/>
              <w:left w:val="single" w:sz="7" w:space="0" w:color="auto"/>
              <w:bottom w:val="single" w:sz="7" w:space="0" w:color="auto"/>
              <w:right w:val="single" w:sz="7" w:space="0" w:color="auto"/>
            </w:tcBorders>
            <w:vAlign w:val="center"/>
          </w:tcPr>
          <w:p w14:paraId="06700192" w14:textId="77777777" w:rsidR="009C1403" w:rsidRDefault="00C6386D">
            <w:pPr>
              <w:kinsoku w:val="0"/>
              <w:overflowPunct w:val="0"/>
              <w:autoSpaceDE/>
              <w:autoSpaceDN/>
              <w:adjustRightInd/>
              <w:spacing w:before="39" w:after="5" w:line="277" w:lineRule="exact"/>
              <w:ind w:left="130"/>
              <w:textAlignment w:val="baseline"/>
              <w:rPr>
                <w:rFonts w:ascii="Arial" w:hAnsi="Arial" w:cs="Arial"/>
                <w:sz w:val="24"/>
                <w:szCs w:val="24"/>
              </w:rPr>
            </w:pPr>
            <w:r>
              <w:rPr>
                <w:rFonts w:ascii="Arial" w:hAnsi="Arial" w:cs="Arial"/>
                <w:sz w:val="24"/>
                <w:szCs w:val="24"/>
              </w:rPr>
              <w:t>Nominal voltage</w:t>
            </w:r>
          </w:p>
        </w:tc>
        <w:tc>
          <w:tcPr>
            <w:tcW w:w="1939" w:type="dxa"/>
            <w:tcBorders>
              <w:top w:val="single" w:sz="7" w:space="0" w:color="auto"/>
              <w:left w:val="single" w:sz="7" w:space="0" w:color="auto"/>
              <w:bottom w:val="single" w:sz="7" w:space="0" w:color="auto"/>
              <w:right w:val="single" w:sz="7" w:space="0" w:color="auto"/>
            </w:tcBorders>
            <w:vAlign w:val="center"/>
          </w:tcPr>
          <w:p w14:paraId="11F9030D" w14:textId="77777777" w:rsidR="009C1403" w:rsidRDefault="00C6386D">
            <w:pPr>
              <w:kinsoku w:val="0"/>
              <w:overflowPunct w:val="0"/>
              <w:autoSpaceDE/>
              <w:autoSpaceDN/>
              <w:adjustRightInd/>
              <w:spacing w:before="39" w:after="5" w:line="277" w:lineRule="exact"/>
              <w:ind w:left="125"/>
              <w:textAlignment w:val="baseline"/>
              <w:rPr>
                <w:rFonts w:ascii="Arial" w:hAnsi="Arial" w:cs="Arial"/>
                <w:sz w:val="24"/>
                <w:szCs w:val="24"/>
              </w:rPr>
            </w:pPr>
            <w:r>
              <w:rPr>
                <w:rFonts w:ascii="Arial" w:hAnsi="Arial" w:cs="Arial"/>
                <w:sz w:val="24"/>
                <w:szCs w:val="24"/>
              </w:rPr>
              <w:t>Minimum</w:t>
            </w:r>
          </w:p>
        </w:tc>
        <w:tc>
          <w:tcPr>
            <w:tcW w:w="2089" w:type="dxa"/>
            <w:tcBorders>
              <w:top w:val="single" w:sz="7" w:space="0" w:color="auto"/>
              <w:left w:val="single" w:sz="7" w:space="0" w:color="auto"/>
              <w:bottom w:val="single" w:sz="7" w:space="0" w:color="auto"/>
              <w:right w:val="single" w:sz="7" w:space="0" w:color="auto"/>
            </w:tcBorders>
            <w:vAlign w:val="center"/>
          </w:tcPr>
          <w:p w14:paraId="18F6C85E" w14:textId="77777777" w:rsidR="009C1403" w:rsidRDefault="00C6386D">
            <w:pPr>
              <w:kinsoku w:val="0"/>
              <w:overflowPunct w:val="0"/>
              <w:autoSpaceDE/>
              <w:autoSpaceDN/>
              <w:adjustRightInd/>
              <w:spacing w:before="39" w:after="5" w:line="277" w:lineRule="exact"/>
              <w:ind w:left="145"/>
              <w:textAlignment w:val="baseline"/>
              <w:rPr>
                <w:rFonts w:ascii="Arial" w:hAnsi="Arial" w:cs="Arial"/>
                <w:sz w:val="24"/>
                <w:szCs w:val="24"/>
              </w:rPr>
            </w:pPr>
            <w:r>
              <w:rPr>
                <w:rFonts w:ascii="Arial" w:hAnsi="Arial" w:cs="Arial"/>
                <w:sz w:val="24"/>
                <w:szCs w:val="24"/>
              </w:rPr>
              <w:t>Maximum</w:t>
            </w:r>
          </w:p>
        </w:tc>
      </w:tr>
      <w:tr w:rsidR="009C1403" w14:paraId="5BEC6226" w14:textId="77777777">
        <w:trPr>
          <w:trHeight w:hRule="exact" w:val="581"/>
        </w:trPr>
        <w:tc>
          <w:tcPr>
            <w:tcW w:w="5251" w:type="dxa"/>
            <w:tcBorders>
              <w:top w:val="single" w:sz="7" w:space="0" w:color="auto"/>
              <w:left w:val="single" w:sz="7" w:space="0" w:color="auto"/>
              <w:bottom w:val="single" w:sz="7" w:space="0" w:color="auto"/>
              <w:right w:val="single" w:sz="7" w:space="0" w:color="auto"/>
            </w:tcBorders>
          </w:tcPr>
          <w:p w14:paraId="7046629F" w14:textId="77777777" w:rsidR="009C1403" w:rsidRDefault="00C6386D">
            <w:pPr>
              <w:kinsoku w:val="0"/>
              <w:overflowPunct w:val="0"/>
              <w:autoSpaceDE/>
              <w:autoSpaceDN/>
              <w:adjustRightInd/>
              <w:spacing w:line="284" w:lineRule="exact"/>
              <w:ind w:left="144" w:right="4428"/>
              <w:textAlignment w:val="baseline"/>
              <w:rPr>
                <w:rFonts w:ascii="Arial" w:hAnsi="Arial" w:cs="Arial"/>
                <w:b/>
                <w:bCs/>
                <w:spacing w:val="-10"/>
                <w:sz w:val="24"/>
                <w:szCs w:val="24"/>
              </w:rPr>
            </w:pPr>
            <w:r>
              <w:rPr>
                <w:rFonts w:ascii="Arial" w:hAnsi="Arial" w:cs="Arial"/>
                <w:spacing w:val="-10"/>
                <w:sz w:val="24"/>
                <w:szCs w:val="24"/>
              </w:rPr>
              <w:t xml:space="preserve">400kV </w:t>
            </w:r>
            <w:r>
              <w:rPr>
                <w:rFonts w:ascii="Arial" w:hAnsi="Arial" w:cs="Arial"/>
                <w:b/>
                <w:bCs/>
                <w:spacing w:val="-10"/>
                <w:sz w:val="24"/>
                <w:szCs w:val="24"/>
              </w:rPr>
              <w:t>Note 1</w:t>
            </w:r>
          </w:p>
        </w:tc>
        <w:tc>
          <w:tcPr>
            <w:tcW w:w="1939" w:type="dxa"/>
            <w:tcBorders>
              <w:top w:val="single" w:sz="7" w:space="0" w:color="auto"/>
              <w:left w:val="single" w:sz="7" w:space="0" w:color="auto"/>
              <w:bottom w:val="single" w:sz="7" w:space="0" w:color="auto"/>
              <w:right w:val="single" w:sz="7" w:space="0" w:color="auto"/>
            </w:tcBorders>
          </w:tcPr>
          <w:p w14:paraId="574273CF" w14:textId="77777777" w:rsidR="009C1403" w:rsidRDefault="00C6386D">
            <w:pPr>
              <w:kinsoku w:val="0"/>
              <w:overflowPunct w:val="0"/>
              <w:autoSpaceDE/>
              <w:autoSpaceDN/>
              <w:adjustRightInd/>
              <w:spacing w:after="278"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2B61A464" w14:textId="77777777" w:rsidR="009C1403" w:rsidRDefault="00C6386D">
            <w:pPr>
              <w:kinsoku w:val="0"/>
              <w:overflowPunct w:val="0"/>
              <w:autoSpaceDE/>
              <w:autoSpaceDN/>
              <w:adjustRightInd/>
              <w:spacing w:after="278" w:line="277" w:lineRule="exact"/>
              <w:ind w:left="145"/>
              <w:textAlignment w:val="baseline"/>
              <w:rPr>
                <w:rFonts w:ascii="Arial" w:hAnsi="Arial" w:cs="Arial"/>
                <w:sz w:val="24"/>
                <w:szCs w:val="24"/>
              </w:rPr>
            </w:pPr>
            <w:r>
              <w:rPr>
                <w:rFonts w:ascii="Arial" w:hAnsi="Arial" w:cs="Arial"/>
                <w:sz w:val="24"/>
                <w:szCs w:val="24"/>
              </w:rPr>
              <w:t>+ 5%</w:t>
            </w:r>
          </w:p>
        </w:tc>
      </w:tr>
      <w:tr w:rsidR="009C1403" w14:paraId="68B44452" w14:textId="77777777">
        <w:trPr>
          <w:trHeight w:hRule="exact" w:val="557"/>
        </w:trPr>
        <w:tc>
          <w:tcPr>
            <w:tcW w:w="5251" w:type="dxa"/>
            <w:tcBorders>
              <w:top w:val="single" w:sz="7" w:space="0" w:color="auto"/>
              <w:left w:val="single" w:sz="7" w:space="0" w:color="auto"/>
              <w:bottom w:val="single" w:sz="7" w:space="0" w:color="auto"/>
              <w:right w:val="single" w:sz="7" w:space="0" w:color="auto"/>
            </w:tcBorders>
          </w:tcPr>
          <w:p w14:paraId="167E3322" w14:textId="77777777" w:rsidR="009C1403" w:rsidRDefault="00C6386D">
            <w:pPr>
              <w:kinsoku w:val="0"/>
              <w:overflowPunct w:val="0"/>
              <w:autoSpaceDE/>
              <w:autoSpaceDN/>
              <w:adjustRightInd/>
              <w:spacing w:after="264" w:line="277" w:lineRule="exact"/>
              <w:ind w:left="130"/>
              <w:textAlignment w:val="baseline"/>
              <w:rPr>
                <w:rFonts w:ascii="Arial" w:hAnsi="Arial" w:cs="Arial"/>
                <w:sz w:val="24"/>
                <w:szCs w:val="24"/>
              </w:rPr>
            </w:pPr>
            <w:r>
              <w:rPr>
                <w:rFonts w:ascii="Arial" w:hAnsi="Arial" w:cs="Arial"/>
                <w:sz w:val="24"/>
                <w:szCs w:val="24"/>
              </w:rPr>
              <w:t>Less than 400kV down to 132kV inclusive</w:t>
            </w:r>
          </w:p>
        </w:tc>
        <w:tc>
          <w:tcPr>
            <w:tcW w:w="1939" w:type="dxa"/>
            <w:tcBorders>
              <w:top w:val="single" w:sz="7" w:space="0" w:color="auto"/>
              <w:left w:val="single" w:sz="7" w:space="0" w:color="auto"/>
              <w:bottom w:val="single" w:sz="7" w:space="0" w:color="auto"/>
              <w:right w:val="single" w:sz="7" w:space="0" w:color="auto"/>
            </w:tcBorders>
          </w:tcPr>
          <w:p w14:paraId="027C6557" w14:textId="77777777" w:rsidR="009C1403" w:rsidRDefault="00C6386D">
            <w:pPr>
              <w:kinsoku w:val="0"/>
              <w:overflowPunct w:val="0"/>
              <w:autoSpaceDE/>
              <w:autoSpaceDN/>
              <w:adjustRightInd/>
              <w:spacing w:after="264" w:line="277" w:lineRule="exact"/>
              <w:ind w:left="125"/>
              <w:textAlignment w:val="baseline"/>
              <w:rPr>
                <w:rFonts w:ascii="Arial" w:hAnsi="Arial" w:cs="Arial"/>
                <w:sz w:val="24"/>
                <w:szCs w:val="24"/>
              </w:rPr>
            </w:pPr>
            <w:r>
              <w:rPr>
                <w:rFonts w:ascii="Arial" w:hAnsi="Arial" w:cs="Arial"/>
                <w:sz w:val="24"/>
                <w:szCs w:val="24"/>
              </w:rPr>
              <w:t>- 10%</w:t>
            </w:r>
          </w:p>
        </w:tc>
        <w:tc>
          <w:tcPr>
            <w:tcW w:w="2089" w:type="dxa"/>
            <w:tcBorders>
              <w:top w:val="single" w:sz="7" w:space="0" w:color="auto"/>
              <w:left w:val="single" w:sz="7" w:space="0" w:color="auto"/>
              <w:bottom w:val="single" w:sz="7" w:space="0" w:color="auto"/>
              <w:right w:val="single" w:sz="7" w:space="0" w:color="auto"/>
            </w:tcBorders>
          </w:tcPr>
          <w:p w14:paraId="794860BE" w14:textId="77777777" w:rsidR="009C1403" w:rsidRDefault="00C6386D">
            <w:pPr>
              <w:kinsoku w:val="0"/>
              <w:overflowPunct w:val="0"/>
              <w:autoSpaceDE/>
              <w:autoSpaceDN/>
              <w:adjustRightInd/>
              <w:spacing w:after="264" w:line="277" w:lineRule="exact"/>
              <w:ind w:left="145"/>
              <w:textAlignment w:val="baseline"/>
              <w:rPr>
                <w:rFonts w:ascii="Arial" w:hAnsi="Arial" w:cs="Arial"/>
                <w:sz w:val="24"/>
                <w:szCs w:val="24"/>
              </w:rPr>
            </w:pPr>
            <w:r>
              <w:rPr>
                <w:rFonts w:ascii="Arial" w:hAnsi="Arial" w:cs="Arial"/>
                <w:sz w:val="24"/>
                <w:szCs w:val="24"/>
              </w:rPr>
              <w:t>+ 10%</w:t>
            </w:r>
          </w:p>
        </w:tc>
      </w:tr>
      <w:tr w:rsidR="009C1403" w14:paraId="1E3D438E" w14:textId="77777777">
        <w:trPr>
          <w:trHeight w:hRule="exact" w:val="537"/>
        </w:trPr>
        <w:tc>
          <w:tcPr>
            <w:tcW w:w="5251" w:type="dxa"/>
            <w:tcBorders>
              <w:top w:val="single" w:sz="7" w:space="0" w:color="auto"/>
              <w:left w:val="single" w:sz="7" w:space="0" w:color="auto"/>
              <w:bottom w:val="single" w:sz="7" w:space="0" w:color="auto"/>
              <w:right w:val="single" w:sz="7" w:space="0" w:color="auto"/>
            </w:tcBorders>
          </w:tcPr>
          <w:p w14:paraId="66ADF2E6" w14:textId="77777777" w:rsidR="009C1403" w:rsidRDefault="00C6386D">
            <w:pPr>
              <w:kinsoku w:val="0"/>
              <w:overflowPunct w:val="0"/>
              <w:autoSpaceDE/>
              <w:autoSpaceDN/>
              <w:adjustRightInd/>
              <w:spacing w:after="235" w:line="277" w:lineRule="exact"/>
              <w:ind w:left="130"/>
              <w:textAlignment w:val="baseline"/>
              <w:rPr>
                <w:rFonts w:ascii="Arial" w:hAnsi="Arial" w:cs="Arial"/>
                <w:sz w:val="24"/>
                <w:szCs w:val="24"/>
              </w:rPr>
            </w:pPr>
            <w:r>
              <w:rPr>
                <w:rFonts w:ascii="Arial" w:hAnsi="Arial" w:cs="Arial"/>
                <w:sz w:val="24"/>
                <w:szCs w:val="24"/>
              </w:rPr>
              <w:t>Less than 132kV</w:t>
            </w:r>
          </w:p>
        </w:tc>
        <w:tc>
          <w:tcPr>
            <w:tcW w:w="1939" w:type="dxa"/>
            <w:tcBorders>
              <w:top w:val="single" w:sz="7" w:space="0" w:color="auto"/>
              <w:left w:val="single" w:sz="7" w:space="0" w:color="auto"/>
              <w:bottom w:val="single" w:sz="7" w:space="0" w:color="auto"/>
              <w:right w:val="single" w:sz="7" w:space="0" w:color="auto"/>
            </w:tcBorders>
          </w:tcPr>
          <w:p w14:paraId="3A4C5E16" w14:textId="77777777" w:rsidR="009C1403" w:rsidRDefault="00C6386D">
            <w:pPr>
              <w:kinsoku w:val="0"/>
              <w:overflowPunct w:val="0"/>
              <w:autoSpaceDE/>
              <w:autoSpaceDN/>
              <w:adjustRightInd/>
              <w:spacing w:after="235" w:line="277" w:lineRule="exact"/>
              <w:ind w:left="125"/>
              <w:textAlignment w:val="baseline"/>
              <w:rPr>
                <w:rFonts w:ascii="Arial" w:hAnsi="Arial" w:cs="Arial"/>
                <w:sz w:val="24"/>
                <w:szCs w:val="24"/>
              </w:rPr>
            </w:pPr>
            <w:r>
              <w:rPr>
                <w:rFonts w:ascii="Arial" w:hAnsi="Arial" w:cs="Arial"/>
                <w:sz w:val="24"/>
                <w:szCs w:val="24"/>
              </w:rPr>
              <w:t>- 6%</w:t>
            </w:r>
          </w:p>
        </w:tc>
        <w:tc>
          <w:tcPr>
            <w:tcW w:w="2089" w:type="dxa"/>
            <w:tcBorders>
              <w:top w:val="single" w:sz="7" w:space="0" w:color="auto"/>
              <w:left w:val="single" w:sz="7" w:space="0" w:color="auto"/>
              <w:bottom w:val="single" w:sz="7" w:space="0" w:color="auto"/>
              <w:right w:val="single" w:sz="7" w:space="0" w:color="auto"/>
            </w:tcBorders>
          </w:tcPr>
          <w:p w14:paraId="1EC2477D" w14:textId="77777777" w:rsidR="009C1403" w:rsidRDefault="00C6386D">
            <w:pPr>
              <w:kinsoku w:val="0"/>
              <w:overflowPunct w:val="0"/>
              <w:autoSpaceDE/>
              <w:autoSpaceDN/>
              <w:adjustRightInd/>
              <w:spacing w:after="235" w:line="277" w:lineRule="exact"/>
              <w:ind w:left="145"/>
              <w:textAlignment w:val="baseline"/>
              <w:rPr>
                <w:rFonts w:ascii="Arial" w:hAnsi="Arial" w:cs="Arial"/>
                <w:sz w:val="24"/>
                <w:szCs w:val="24"/>
              </w:rPr>
            </w:pPr>
            <w:r>
              <w:rPr>
                <w:rFonts w:ascii="Arial" w:hAnsi="Arial" w:cs="Arial"/>
                <w:sz w:val="24"/>
                <w:szCs w:val="24"/>
              </w:rPr>
              <w:t>+ 6%</w:t>
            </w:r>
          </w:p>
        </w:tc>
      </w:tr>
    </w:tbl>
    <w:p w14:paraId="2F555A74" w14:textId="77777777" w:rsidR="009C1403" w:rsidRDefault="00C6386D">
      <w:pPr>
        <w:kinsoku w:val="0"/>
        <w:overflowPunct w:val="0"/>
        <w:autoSpaceDE/>
        <w:autoSpaceDN/>
        <w:adjustRightInd/>
        <w:spacing w:line="225" w:lineRule="exact"/>
        <w:ind w:left="144"/>
        <w:textAlignment w:val="baseline"/>
        <w:rPr>
          <w:rFonts w:ascii="Arial" w:hAnsi="Arial" w:cs="Arial"/>
          <w:b/>
          <w:bCs/>
          <w:spacing w:val="-5"/>
          <w:sz w:val="21"/>
          <w:szCs w:val="21"/>
        </w:rPr>
      </w:pPr>
      <w:r>
        <w:rPr>
          <w:rFonts w:ascii="Arial" w:hAnsi="Arial" w:cs="Arial"/>
          <w:b/>
          <w:bCs/>
          <w:spacing w:val="-5"/>
          <w:sz w:val="21"/>
          <w:szCs w:val="21"/>
        </w:rPr>
        <w:t>Notes</w:t>
      </w:r>
    </w:p>
    <w:p w14:paraId="787BF2FF" w14:textId="77777777" w:rsidR="009C1403" w:rsidRDefault="00C6386D">
      <w:pPr>
        <w:tabs>
          <w:tab w:val="right" w:pos="9144"/>
        </w:tabs>
        <w:kinsoku w:val="0"/>
        <w:overflowPunct w:val="0"/>
        <w:autoSpaceDE/>
        <w:autoSpaceDN/>
        <w:adjustRightInd/>
        <w:spacing w:before="2" w:line="230" w:lineRule="exact"/>
        <w:ind w:left="144"/>
        <w:textAlignment w:val="baseline"/>
        <w:rPr>
          <w:rFonts w:ascii="Arial" w:hAnsi="Arial" w:cs="Arial"/>
          <w:sz w:val="21"/>
          <w:szCs w:val="21"/>
        </w:rPr>
      </w:pPr>
      <w:r>
        <w:rPr>
          <w:rFonts w:ascii="Arial" w:hAnsi="Arial" w:cs="Arial"/>
          <w:sz w:val="21"/>
          <w:szCs w:val="21"/>
        </w:rPr>
        <w:t>1.</w:t>
      </w:r>
      <w:r>
        <w:rPr>
          <w:rFonts w:ascii="Arial" w:hAnsi="Arial" w:cs="Arial"/>
          <w:sz w:val="21"/>
          <w:szCs w:val="21"/>
        </w:rPr>
        <w:tab/>
        <w:t>For 400kV, the maximum limit is aligned with the equivalent onshore limit pending review in the</w:t>
      </w:r>
    </w:p>
    <w:p w14:paraId="46261F31" w14:textId="77777777" w:rsidR="009C1403" w:rsidRDefault="00C6386D">
      <w:pPr>
        <w:kinsoku w:val="0"/>
        <w:overflowPunct w:val="0"/>
        <w:autoSpaceDE/>
        <w:autoSpaceDN/>
        <w:adjustRightInd/>
        <w:spacing w:line="231" w:lineRule="exact"/>
        <w:ind w:left="792"/>
        <w:textAlignment w:val="baseline"/>
        <w:rPr>
          <w:rFonts w:ascii="Arial" w:hAnsi="Arial" w:cs="Arial"/>
          <w:spacing w:val="-3"/>
          <w:sz w:val="21"/>
          <w:szCs w:val="21"/>
        </w:rPr>
      </w:pPr>
      <w:r>
        <w:rPr>
          <w:rFonts w:ascii="Arial" w:hAnsi="Arial" w:cs="Arial"/>
          <w:spacing w:val="-3"/>
          <w:sz w:val="21"/>
          <w:szCs w:val="21"/>
        </w:rPr>
        <w:t>light of technological developments.</w:t>
      </w:r>
    </w:p>
    <w:p w14:paraId="3F876CB3" w14:textId="77777777" w:rsidR="009C1403" w:rsidRDefault="00C6386D">
      <w:pPr>
        <w:kinsoku w:val="0"/>
        <w:overflowPunct w:val="0"/>
        <w:autoSpaceDE/>
        <w:autoSpaceDN/>
        <w:adjustRightInd/>
        <w:spacing w:before="286" w:line="269" w:lineRule="exact"/>
        <w:ind w:left="792" w:right="72" w:hanging="648"/>
        <w:textAlignment w:val="baseline"/>
        <w:rPr>
          <w:rFonts w:ascii="Arial" w:hAnsi="Arial" w:cs="Arial"/>
          <w:sz w:val="24"/>
          <w:szCs w:val="24"/>
        </w:rPr>
      </w:pPr>
      <w:r>
        <w:rPr>
          <w:rFonts w:ascii="Arial" w:hAnsi="Arial" w:cs="Arial"/>
          <w:sz w:val="24"/>
          <w:szCs w:val="24"/>
        </w:rPr>
        <w:t xml:space="preserve">10.2 A voltage condition on an </w:t>
      </w:r>
      <w:r>
        <w:rPr>
          <w:rFonts w:ascii="Arial" w:hAnsi="Arial" w:cs="Arial"/>
          <w:i/>
          <w:iCs/>
          <w:sz w:val="24"/>
          <w:szCs w:val="24"/>
        </w:rPr>
        <w:t xml:space="preserve">offshore transmission system </w:t>
      </w:r>
      <w:r>
        <w:rPr>
          <w:rFonts w:ascii="Arial" w:hAnsi="Arial" w:cs="Arial"/>
          <w:sz w:val="24"/>
          <w:szCs w:val="24"/>
        </w:rPr>
        <w:t>is unacceptable in both planning and operational timescales if, after either</w:t>
      </w:r>
    </w:p>
    <w:p w14:paraId="4961D6F5" w14:textId="77777777" w:rsidR="009C1403" w:rsidRDefault="00C6386D">
      <w:pPr>
        <w:kinsoku w:val="0"/>
        <w:overflowPunct w:val="0"/>
        <w:autoSpaceDE/>
        <w:autoSpaceDN/>
        <w:adjustRightInd/>
        <w:spacing w:before="148" w:line="399" w:lineRule="exact"/>
        <w:ind w:left="792" w:right="5256"/>
        <w:textAlignment w:val="baseline"/>
        <w:rPr>
          <w:rFonts w:ascii="Arial" w:hAnsi="Arial" w:cs="Arial"/>
          <w:sz w:val="24"/>
          <w:szCs w:val="24"/>
        </w:rPr>
      </w:pPr>
      <w:r>
        <w:rPr>
          <w:rFonts w:ascii="Arial" w:hAnsi="Arial" w:cs="Arial"/>
          <w:sz w:val="24"/>
          <w:szCs w:val="24"/>
        </w:rPr>
        <w:t xml:space="preserve">10.2.1 a </w:t>
      </w:r>
      <w:r>
        <w:rPr>
          <w:rFonts w:ascii="Arial" w:hAnsi="Arial" w:cs="Arial"/>
          <w:i/>
          <w:iCs/>
          <w:sz w:val="24"/>
          <w:szCs w:val="24"/>
        </w:rPr>
        <w:t>secured event</w:t>
      </w:r>
      <w:r>
        <w:rPr>
          <w:rFonts w:ascii="Arial" w:hAnsi="Arial" w:cs="Arial"/>
          <w:sz w:val="24"/>
          <w:szCs w:val="24"/>
        </w:rPr>
        <w:t>, or 10.2.2 operational switching,</w:t>
      </w:r>
    </w:p>
    <w:p w14:paraId="49805D3B" w14:textId="77777777" w:rsidR="009C1403" w:rsidRDefault="00C6386D">
      <w:pPr>
        <w:kinsoku w:val="0"/>
        <w:overflowPunct w:val="0"/>
        <w:autoSpaceDE/>
        <w:autoSpaceDN/>
        <w:adjustRightInd/>
        <w:spacing w:before="256" w:line="273" w:lineRule="exact"/>
        <w:ind w:left="792" w:right="72"/>
        <w:jc w:val="both"/>
        <w:textAlignment w:val="baseline"/>
        <w:rPr>
          <w:rFonts w:ascii="Arial" w:hAnsi="Arial" w:cs="Arial"/>
          <w:sz w:val="24"/>
          <w:szCs w:val="24"/>
        </w:rPr>
      </w:pPr>
      <w:r>
        <w:rPr>
          <w:rFonts w:ascii="Arial" w:hAnsi="Arial" w:cs="Arial"/>
          <w:sz w:val="24"/>
          <w:szCs w:val="24"/>
        </w:rPr>
        <w:t xml:space="preserve">and the affected site remains directly connected to the </w:t>
      </w:r>
      <w:r>
        <w:rPr>
          <w:rFonts w:ascii="Arial" w:hAnsi="Arial" w:cs="Arial"/>
          <w:i/>
          <w:iCs/>
          <w:sz w:val="24"/>
          <w:szCs w:val="24"/>
        </w:rPr>
        <w:t xml:space="preserve">national electricity transmission system </w:t>
      </w:r>
      <w:r>
        <w:rPr>
          <w:rFonts w:ascii="Arial" w:hAnsi="Arial" w:cs="Arial"/>
          <w:sz w:val="24"/>
          <w:szCs w:val="24"/>
        </w:rPr>
        <w:t>in the s</w:t>
      </w:r>
      <w:r>
        <w:rPr>
          <w:rFonts w:ascii="Arial" w:hAnsi="Arial" w:cs="Arial"/>
          <w:i/>
          <w:iCs/>
          <w:sz w:val="24"/>
          <w:szCs w:val="24"/>
        </w:rPr>
        <w:t xml:space="preserve">teady state </w:t>
      </w:r>
      <w:r>
        <w:rPr>
          <w:rFonts w:ascii="Arial" w:hAnsi="Arial" w:cs="Arial"/>
          <w:sz w:val="24"/>
          <w:szCs w:val="24"/>
        </w:rPr>
        <w:t>after the relevant event above, the following condition applies:</w:t>
      </w:r>
    </w:p>
    <w:p w14:paraId="5C856D4F" w14:textId="77777777" w:rsidR="009C1403" w:rsidRDefault="00C6386D">
      <w:pPr>
        <w:kinsoku w:val="0"/>
        <w:overflowPunct w:val="0"/>
        <w:autoSpaceDE/>
        <w:autoSpaceDN/>
        <w:adjustRightInd/>
        <w:spacing w:before="266" w:line="278" w:lineRule="exact"/>
        <w:ind w:left="1656" w:right="72" w:hanging="864"/>
        <w:jc w:val="both"/>
        <w:textAlignment w:val="baseline"/>
        <w:rPr>
          <w:rFonts w:ascii="Arial" w:hAnsi="Arial" w:cs="Arial"/>
          <w:sz w:val="24"/>
          <w:szCs w:val="24"/>
        </w:rPr>
      </w:pPr>
      <w:r>
        <w:rPr>
          <w:rFonts w:ascii="Arial" w:hAnsi="Arial" w:cs="Arial"/>
          <w:sz w:val="24"/>
          <w:szCs w:val="24"/>
        </w:rPr>
        <w:t xml:space="preserve">10.2.3 there is any inability following such an event to achieve a </w:t>
      </w:r>
      <w:r>
        <w:rPr>
          <w:rFonts w:ascii="Arial" w:hAnsi="Arial" w:cs="Arial"/>
          <w:i/>
          <w:iCs/>
          <w:sz w:val="24"/>
          <w:szCs w:val="24"/>
        </w:rPr>
        <w:t xml:space="preserve">steady state </w:t>
      </w:r>
      <w:r>
        <w:rPr>
          <w:rFonts w:ascii="Arial" w:hAnsi="Arial" w:cs="Arial"/>
          <w:sz w:val="24"/>
          <w:szCs w:val="24"/>
        </w:rPr>
        <w:t xml:space="preserve">voltage as specified in Table 10.1 at </w:t>
      </w:r>
      <w:r>
        <w:rPr>
          <w:rFonts w:ascii="Arial" w:hAnsi="Arial" w:cs="Arial"/>
          <w:i/>
          <w:iCs/>
          <w:sz w:val="24"/>
          <w:szCs w:val="24"/>
        </w:rPr>
        <w:t xml:space="preserve">offshore transmission system </w:t>
      </w:r>
      <w:r>
        <w:rPr>
          <w:rFonts w:ascii="Arial" w:hAnsi="Arial" w:cs="Arial"/>
          <w:sz w:val="24"/>
          <w:szCs w:val="24"/>
        </w:rPr>
        <w:t xml:space="preserve">substations or </w:t>
      </w:r>
      <w:r>
        <w:rPr>
          <w:rFonts w:ascii="Arial" w:hAnsi="Arial" w:cs="Arial"/>
          <w:i/>
          <w:iCs/>
          <w:sz w:val="24"/>
          <w:szCs w:val="24"/>
        </w:rPr>
        <w:t>OSP</w:t>
      </w:r>
      <w:r>
        <w:rPr>
          <w:rFonts w:ascii="Arial" w:hAnsi="Arial" w:cs="Arial"/>
          <w:sz w:val="24"/>
          <w:szCs w:val="24"/>
        </w:rPr>
        <w:t>s using manual and/or automatic facilities available, including the switching in or out of relevant equipment.</w:t>
      </w:r>
    </w:p>
    <w:p w14:paraId="05BF577B" w14:textId="77777777" w:rsidR="009C1403" w:rsidRDefault="00C6386D">
      <w:pPr>
        <w:kinsoku w:val="0"/>
        <w:overflowPunct w:val="0"/>
        <w:autoSpaceDE/>
        <w:autoSpaceDN/>
        <w:adjustRightInd/>
        <w:spacing w:before="398" w:line="276" w:lineRule="exact"/>
        <w:ind w:left="792" w:right="72" w:hanging="648"/>
        <w:jc w:val="both"/>
        <w:textAlignment w:val="baseline"/>
        <w:rPr>
          <w:rFonts w:ascii="Arial" w:hAnsi="Arial" w:cs="Arial"/>
          <w:sz w:val="24"/>
          <w:szCs w:val="24"/>
        </w:rPr>
      </w:pPr>
      <w:r>
        <w:rPr>
          <w:rFonts w:ascii="Arial" w:hAnsi="Arial" w:cs="Arial"/>
          <w:sz w:val="24"/>
          <w:szCs w:val="24"/>
        </w:rPr>
        <w:t xml:space="preserve">10.3 In planning timescales, the </w:t>
      </w:r>
      <w:r>
        <w:rPr>
          <w:rFonts w:ascii="Arial" w:hAnsi="Arial" w:cs="Arial"/>
          <w:i/>
          <w:iCs/>
          <w:sz w:val="24"/>
          <w:szCs w:val="24"/>
        </w:rPr>
        <w:t xml:space="preserve">steady state </w:t>
      </w:r>
      <w:r>
        <w:rPr>
          <w:rFonts w:ascii="Arial" w:hAnsi="Arial" w:cs="Arial"/>
          <w:sz w:val="24"/>
          <w:szCs w:val="24"/>
        </w:rPr>
        <w:t>voltages are to be achieved without widespread post-fault generation transformer re-tapping or post-fault adjustment of SVC set points to increase the reactive power output or to avoid exceeding the available reactive capability of generation or SVCs.</w:t>
      </w:r>
    </w:p>
    <w:p w14:paraId="188BACC1" w14:textId="77777777" w:rsidR="009C1403" w:rsidRDefault="009C1403">
      <w:pPr>
        <w:widowControl/>
        <w:rPr>
          <w:sz w:val="24"/>
          <w:szCs w:val="24"/>
        </w:rPr>
        <w:sectPr w:rsidR="009C1403">
          <w:headerReference w:type="default" r:id="rId65"/>
          <w:pgSz w:w="11904" w:h="16834"/>
          <w:pgMar w:top="1766" w:right="1314" w:bottom="508" w:left="1310" w:header="720" w:footer="720" w:gutter="0"/>
          <w:cols w:space="720"/>
          <w:noEndnote/>
        </w:sectPr>
      </w:pPr>
    </w:p>
    <w:p w14:paraId="416F1BE4" w14:textId="73924C09" w:rsidR="009C1403" w:rsidRDefault="00C6386D">
      <w:pPr>
        <w:tabs>
          <w:tab w:val="left" w:pos="720"/>
        </w:tabs>
        <w:kinsoku w:val="0"/>
        <w:overflowPunct w:val="0"/>
        <w:autoSpaceDE/>
        <w:autoSpaceDN/>
        <w:adjustRightInd/>
        <w:spacing w:before="16" w:line="328" w:lineRule="exact"/>
        <w:textAlignment w:val="baseline"/>
        <w:rPr>
          <w:rFonts w:ascii="Arial" w:hAnsi="Arial" w:cs="Arial"/>
          <w:b/>
          <w:bCs/>
          <w:spacing w:val="-1"/>
          <w:sz w:val="29"/>
          <w:szCs w:val="29"/>
        </w:rPr>
      </w:pPr>
      <w:r>
        <w:rPr>
          <w:rFonts w:ascii="Arial" w:hAnsi="Arial" w:cs="Arial"/>
          <w:b/>
          <w:bCs/>
          <w:spacing w:val="-1"/>
          <w:sz w:val="29"/>
          <w:szCs w:val="29"/>
        </w:rPr>
        <w:t>11.</w:t>
      </w:r>
      <w:r>
        <w:rPr>
          <w:rFonts w:ascii="Arial" w:hAnsi="Arial" w:cs="Arial"/>
          <w:b/>
          <w:bCs/>
          <w:spacing w:val="-1"/>
          <w:sz w:val="29"/>
          <w:szCs w:val="29"/>
        </w:rPr>
        <w:tab/>
        <w:t>Terms and Definitions</w:t>
      </w:r>
    </w:p>
    <w:p w14:paraId="5E8DC102" w14:textId="77777777" w:rsidR="009C1403" w:rsidRDefault="00C6386D">
      <w:pPr>
        <w:tabs>
          <w:tab w:val="left" w:pos="3456"/>
        </w:tabs>
        <w:kinsoku w:val="0"/>
        <w:overflowPunct w:val="0"/>
        <w:autoSpaceDE/>
        <w:autoSpaceDN/>
        <w:adjustRightInd/>
        <w:spacing w:before="224" w:line="243" w:lineRule="exact"/>
        <w:ind w:left="144"/>
        <w:textAlignment w:val="baseline"/>
        <w:rPr>
          <w:rFonts w:ascii="Arial" w:hAnsi="Arial" w:cs="Arial"/>
          <w:spacing w:val="-3"/>
          <w:sz w:val="21"/>
          <w:szCs w:val="21"/>
        </w:rPr>
      </w:pPr>
      <w:r>
        <w:rPr>
          <w:rFonts w:ascii="Arial" w:hAnsi="Arial" w:cs="Arial"/>
          <w:spacing w:val="-3"/>
          <w:sz w:val="21"/>
          <w:szCs w:val="21"/>
        </w:rPr>
        <w:t>ACS Peak Demand</w:t>
      </w:r>
      <w:r>
        <w:rPr>
          <w:rFonts w:ascii="Arial" w:hAnsi="Arial" w:cs="Arial"/>
          <w:spacing w:val="-3"/>
          <w:sz w:val="21"/>
          <w:szCs w:val="21"/>
        </w:rPr>
        <w:tab/>
        <w:t>The estimated unrestricted winter peak demand (MW</w:t>
      </w:r>
    </w:p>
    <w:p w14:paraId="7F3258FE" w14:textId="35A1B740" w:rsidR="009C1403" w:rsidRDefault="00C6386D">
      <w:pPr>
        <w:kinsoku w:val="0"/>
        <w:overflowPunct w:val="0"/>
        <w:autoSpaceDE/>
        <w:autoSpaceDN/>
        <w:adjustRightInd/>
        <w:spacing w:before="19" w:line="230" w:lineRule="exact"/>
        <w:ind w:left="3456"/>
        <w:jc w:val="both"/>
        <w:textAlignment w:val="baseline"/>
        <w:rPr>
          <w:rFonts w:ascii="Arial" w:hAnsi="Arial" w:cs="Arial"/>
          <w:spacing w:val="-4"/>
          <w:sz w:val="21"/>
          <w:szCs w:val="21"/>
        </w:rPr>
      </w:pPr>
      <w:r>
        <w:rPr>
          <w:rFonts w:ascii="Arial" w:hAnsi="Arial" w:cs="Arial"/>
          <w:spacing w:val="-4"/>
          <w:sz w:val="21"/>
          <w:szCs w:val="21"/>
        </w:rPr>
        <w:t xml:space="preserve">and MVar) on the total system for the </w:t>
      </w:r>
      <w:r>
        <w:rPr>
          <w:rFonts w:ascii="Arial" w:hAnsi="Arial" w:cs="Arial"/>
          <w:i/>
          <w:iCs/>
          <w:spacing w:val="-4"/>
          <w:sz w:val="21"/>
          <w:szCs w:val="21"/>
        </w:rPr>
        <w:t>average cold spe</w:t>
      </w:r>
      <w:ins w:id="2624" w:author="Tammy Meek (NESO)" w:date="2024-11-07T09:37:00Z">
        <w:r w:rsidR="001F0C8D">
          <w:rPr>
            <w:rFonts w:ascii="Arial" w:hAnsi="Arial" w:cs="Arial"/>
            <w:i/>
            <w:iCs/>
            <w:spacing w:val="-4"/>
            <w:sz w:val="21"/>
            <w:szCs w:val="21"/>
          </w:rPr>
          <w:t>ll</w:t>
        </w:r>
      </w:ins>
      <w:del w:id="2625" w:author="Tammy Meek (NESO)" w:date="2024-11-07T09:37:00Z">
        <w:r w:rsidDel="001F0C8D">
          <w:rPr>
            <w:rFonts w:ascii="Arial" w:hAnsi="Arial" w:cs="Arial"/>
            <w:b/>
            <w:bCs/>
            <w:i/>
            <w:iCs/>
            <w:spacing w:val="-4"/>
            <w:sz w:val="21"/>
            <w:szCs w:val="21"/>
          </w:rPr>
          <w:delText>l</w:delText>
        </w:r>
      </w:del>
      <w:r>
        <w:rPr>
          <w:rFonts w:ascii="Arial" w:hAnsi="Arial" w:cs="Arial"/>
          <w:b/>
          <w:bCs/>
          <w:i/>
          <w:iCs/>
          <w:spacing w:val="-4"/>
          <w:sz w:val="21"/>
          <w:szCs w:val="21"/>
        </w:rPr>
        <w:t xml:space="preserve"> </w:t>
      </w:r>
      <w:r>
        <w:rPr>
          <w:rFonts w:ascii="Arial" w:hAnsi="Arial" w:cs="Arial"/>
          <w:spacing w:val="-4"/>
          <w:sz w:val="21"/>
          <w:szCs w:val="21"/>
        </w:rPr>
        <w:t>(</w:t>
      </w:r>
      <w:r>
        <w:rPr>
          <w:rFonts w:ascii="Arial" w:hAnsi="Arial" w:cs="Arial"/>
          <w:i/>
          <w:iCs/>
          <w:spacing w:val="-4"/>
          <w:sz w:val="21"/>
          <w:szCs w:val="21"/>
        </w:rPr>
        <w:t>ACS</w:t>
      </w:r>
      <w:r>
        <w:rPr>
          <w:rFonts w:ascii="Arial" w:hAnsi="Arial" w:cs="Arial"/>
          <w:spacing w:val="-4"/>
          <w:sz w:val="21"/>
          <w:szCs w:val="21"/>
        </w:rPr>
        <w:t xml:space="preserve">) condition. This represents the demand to be met by </w:t>
      </w:r>
      <w:r>
        <w:rPr>
          <w:rFonts w:ascii="Arial" w:hAnsi="Arial" w:cs="Arial"/>
          <w:i/>
          <w:iCs/>
          <w:spacing w:val="-4"/>
          <w:sz w:val="21"/>
          <w:szCs w:val="21"/>
        </w:rPr>
        <w:t xml:space="preserve">large power stations </w:t>
      </w:r>
      <w:r>
        <w:rPr>
          <w:rFonts w:ascii="Arial" w:hAnsi="Arial" w:cs="Arial"/>
          <w:spacing w:val="-4"/>
          <w:sz w:val="21"/>
          <w:szCs w:val="21"/>
        </w:rPr>
        <w:t xml:space="preserve">(directly connected or embedded), </w:t>
      </w:r>
      <w:r>
        <w:rPr>
          <w:rFonts w:ascii="Arial" w:hAnsi="Arial" w:cs="Arial"/>
          <w:i/>
          <w:iCs/>
          <w:spacing w:val="-4"/>
          <w:sz w:val="21"/>
          <w:szCs w:val="21"/>
        </w:rPr>
        <w:t xml:space="preserve">medium power stations (directly connected or embedded) </w:t>
      </w:r>
      <w:r>
        <w:rPr>
          <w:rFonts w:ascii="Arial" w:hAnsi="Arial" w:cs="Arial"/>
          <w:spacing w:val="-4"/>
          <w:sz w:val="21"/>
          <w:szCs w:val="21"/>
        </w:rPr>
        <w:t xml:space="preserve">and </w:t>
      </w:r>
      <w:r>
        <w:rPr>
          <w:rFonts w:ascii="Arial" w:hAnsi="Arial" w:cs="Arial"/>
          <w:i/>
          <w:iCs/>
          <w:spacing w:val="-4"/>
          <w:sz w:val="21"/>
          <w:szCs w:val="21"/>
        </w:rPr>
        <w:t xml:space="preserve">small power stations </w:t>
      </w:r>
      <w:r>
        <w:rPr>
          <w:rFonts w:ascii="Arial" w:hAnsi="Arial" w:cs="Arial"/>
          <w:spacing w:val="-4"/>
          <w:sz w:val="21"/>
          <w:szCs w:val="21"/>
        </w:rPr>
        <w:t xml:space="preserve">(directly connected or embedded) and by electricity imported into the </w:t>
      </w:r>
      <w:r>
        <w:rPr>
          <w:rFonts w:ascii="Arial" w:hAnsi="Arial" w:cs="Arial"/>
          <w:i/>
          <w:iCs/>
          <w:spacing w:val="-4"/>
          <w:sz w:val="21"/>
          <w:szCs w:val="21"/>
        </w:rPr>
        <w:t xml:space="preserve">onshore transmission system </w:t>
      </w:r>
      <w:r>
        <w:rPr>
          <w:rFonts w:ascii="Arial" w:hAnsi="Arial" w:cs="Arial"/>
          <w:spacing w:val="-4"/>
          <w:sz w:val="21"/>
          <w:szCs w:val="21"/>
        </w:rPr>
        <w:t xml:space="preserve">from </w:t>
      </w:r>
      <w:r>
        <w:rPr>
          <w:rFonts w:ascii="Arial" w:hAnsi="Arial" w:cs="Arial"/>
          <w:i/>
          <w:iCs/>
          <w:spacing w:val="-4"/>
          <w:sz w:val="21"/>
          <w:szCs w:val="21"/>
        </w:rPr>
        <w:t xml:space="preserve">external systems </w:t>
      </w:r>
      <w:r>
        <w:rPr>
          <w:rFonts w:ascii="Arial" w:hAnsi="Arial" w:cs="Arial"/>
          <w:spacing w:val="-4"/>
          <w:sz w:val="21"/>
          <w:szCs w:val="21"/>
        </w:rPr>
        <w:t xml:space="preserve">across </w:t>
      </w:r>
      <w:r>
        <w:rPr>
          <w:rFonts w:ascii="Arial" w:hAnsi="Arial" w:cs="Arial"/>
          <w:i/>
          <w:iCs/>
          <w:spacing w:val="-4"/>
          <w:sz w:val="21"/>
          <w:szCs w:val="21"/>
        </w:rPr>
        <w:t>external interconnections (and which is not adjusted to take into account demand management or other techniques that could modify demand)</w:t>
      </w:r>
      <w:r>
        <w:rPr>
          <w:rFonts w:ascii="Arial" w:hAnsi="Arial" w:cs="Arial"/>
          <w:spacing w:val="-4"/>
          <w:sz w:val="21"/>
          <w:szCs w:val="21"/>
        </w:rPr>
        <w:t>.</w:t>
      </w:r>
    </w:p>
    <w:p w14:paraId="38855C0F" w14:textId="1529F9FE" w:rsidR="006A05DF" w:rsidDel="001F0C8D" w:rsidRDefault="006A05DF">
      <w:pPr>
        <w:kinsoku w:val="0"/>
        <w:overflowPunct w:val="0"/>
        <w:autoSpaceDE/>
        <w:autoSpaceDN/>
        <w:adjustRightInd/>
        <w:spacing w:before="19" w:line="230" w:lineRule="exact"/>
        <w:ind w:left="3456"/>
        <w:jc w:val="both"/>
        <w:textAlignment w:val="baseline"/>
        <w:rPr>
          <w:del w:id="2626" w:author="Tammy Meek (NESO)" w:date="2024-11-07T09:38:00Z"/>
          <w:rFonts w:ascii="Arial" w:hAnsi="Arial" w:cs="Arial"/>
          <w:spacing w:val="-4"/>
          <w:sz w:val="21"/>
          <w:szCs w:val="21"/>
        </w:rPr>
      </w:pPr>
    </w:p>
    <w:p w14:paraId="498CFE5C"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Adverse Conditions</w:t>
      </w:r>
      <w:r>
        <w:rPr>
          <w:rFonts w:ascii="Arial" w:hAnsi="Arial" w:cs="Arial"/>
          <w:spacing w:val="-4"/>
          <w:sz w:val="21"/>
          <w:szCs w:val="21"/>
        </w:rPr>
        <w:tab/>
        <w:t>For the purpose of this Standard, those conditions that</w:t>
      </w:r>
    </w:p>
    <w:p w14:paraId="4106F374" w14:textId="77777777" w:rsidR="009C1403" w:rsidRDefault="00C6386D">
      <w:pPr>
        <w:kinsoku w:val="0"/>
        <w:overflowPunct w:val="0"/>
        <w:autoSpaceDE/>
        <w:autoSpaceDN/>
        <w:adjustRightInd/>
        <w:spacing w:before="11" w:line="230" w:lineRule="exact"/>
        <w:ind w:left="3456"/>
        <w:jc w:val="both"/>
        <w:textAlignment w:val="baseline"/>
        <w:rPr>
          <w:rFonts w:ascii="Arial" w:hAnsi="Arial" w:cs="Arial"/>
          <w:spacing w:val="-4"/>
          <w:sz w:val="21"/>
          <w:szCs w:val="21"/>
        </w:rPr>
      </w:pPr>
      <w:r>
        <w:rPr>
          <w:rFonts w:ascii="Arial" w:hAnsi="Arial" w:cs="Arial"/>
          <w:spacing w:val="-4"/>
          <w:sz w:val="21"/>
          <w:szCs w:val="21"/>
        </w:rPr>
        <w:t>significantly increase the likelihood of an overhead line fault, e.g. high winds, lightning, very high or very low ambient temperatures, high precipitation levels, high insulator or atmospheric pollution, flooding.</w:t>
      </w:r>
    </w:p>
    <w:p w14:paraId="42B66F6C" w14:textId="77777777" w:rsidR="009C1403" w:rsidRDefault="00C6386D">
      <w:pPr>
        <w:tabs>
          <w:tab w:val="left" w:pos="3456"/>
        </w:tabs>
        <w:kinsoku w:val="0"/>
        <w:overflowPunct w:val="0"/>
        <w:autoSpaceDE/>
        <w:autoSpaceDN/>
        <w:adjustRightInd/>
        <w:spacing w:before="462" w:line="243" w:lineRule="exact"/>
        <w:ind w:left="144"/>
        <w:textAlignment w:val="baseline"/>
        <w:rPr>
          <w:rFonts w:ascii="Arial" w:hAnsi="Arial" w:cs="Arial"/>
          <w:spacing w:val="-2"/>
          <w:sz w:val="21"/>
          <w:szCs w:val="21"/>
        </w:rPr>
      </w:pPr>
      <w:r>
        <w:rPr>
          <w:rFonts w:ascii="Arial" w:hAnsi="Arial" w:cs="Arial"/>
          <w:spacing w:val="-2"/>
          <w:sz w:val="21"/>
          <w:szCs w:val="21"/>
        </w:rPr>
        <w:t>Ancillary Services</w:t>
      </w:r>
      <w:r>
        <w:rPr>
          <w:rFonts w:ascii="Arial" w:hAnsi="Arial" w:cs="Arial"/>
          <w:spacing w:val="-2"/>
          <w:sz w:val="21"/>
          <w:szCs w:val="21"/>
        </w:rPr>
        <w:tab/>
        <w:t>This means:</w:t>
      </w:r>
    </w:p>
    <w:p w14:paraId="6BDD6A9B" w14:textId="77777777" w:rsidR="009C1403" w:rsidRDefault="00C6386D">
      <w:pPr>
        <w:numPr>
          <w:ilvl w:val="0"/>
          <w:numId w:val="20"/>
        </w:numPr>
        <w:kinsoku w:val="0"/>
        <w:overflowPunct w:val="0"/>
        <w:autoSpaceDE/>
        <w:autoSpaceDN/>
        <w:adjustRightInd/>
        <w:spacing w:before="107" w:line="230" w:lineRule="exact"/>
        <w:jc w:val="both"/>
        <w:textAlignment w:val="baseline"/>
        <w:rPr>
          <w:rFonts w:ascii="Arial" w:hAnsi="Arial" w:cs="Arial"/>
          <w:spacing w:val="-4"/>
          <w:sz w:val="21"/>
          <w:szCs w:val="21"/>
        </w:rPr>
      </w:pPr>
      <w:r>
        <w:rPr>
          <w:rFonts w:ascii="Arial" w:hAnsi="Arial" w:cs="Arial"/>
          <w:spacing w:val="-4"/>
          <w:sz w:val="21"/>
          <w:szCs w:val="21"/>
        </w:rPr>
        <w:t xml:space="preserve">such services as any authorised electricity operator may be required to have available as </w:t>
      </w:r>
      <w:r>
        <w:rPr>
          <w:rFonts w:ascii="Arial" w:hAnsi="Arial" w:cs="Arial"/>
          <w:i/>
          <w:iCs/>
          <w:spacing w:val="-4"/>
          <w:sz w:val="21"/>
          <w:szCs w:val="21"/>
        </w:rPr>
        <w:t xml:space="preserve">Ancillary Services </w:t>
      </w:r>
      <w:r>
        <w:rPr>
          <w:rFonts w:ascii="Arial" w:hAnsi="Arial" w:cs="Arial"/>
          <w:spacing w:val="-4"/>
          <w:sz w:val="21"/>
          <w:szCs w:val="21"/>
        </w:rPr>
        <w:t>pursuant to the Grid Code; and</w:t>
      </w:r>
    </w:p>
    <w:p w14:paraId="284FBD7D" w14:textId="190C2BAC" w:rsidR="009C1403" w:rsidRDefault="00C6386D">
      <w:pPr>
        <w:numPr>
          <w:ilvl w:val="0"/>
          <w:numId w:val="20"/>
        </w:numPr>
        <w:kinsoku w:val="0"/>
        <w:overflowPunct w:val="0"/>
        <w:autoSpaceDE/>
        <w:autoSpaceDN/>
        <w:adjustRightInd/>
        <w:spacing w:before="127" w:line="230" w:lineRule="exact"/>
        <w:jc w:val="both"/>
        <w:textAlignment w:val="baseline"/>
        <w:rPr>
          <w:rFonts w:ascii="Arial" w:hAnsi="Arial" w:cs="Arial"/>
          <w:sz w:val="21"/>
          <w:szCs w:val="21"/>
        </w:rPr>
      </w:pPr>
      <w:r>
        <w:rPr>
          <w:rFonts w:ascii="Arial" w:hAnsi="Arial" w:cs="Arial"/>
          <w:sz w:val="21"/>
          <w:szCs w:val="21"/>
        </w:rPr>
        <w:t xml:space="preserve">such services as any authorised electricity operator or person making transfers on </w:t>
      </w:r>
      <w:r>
        <w:rPr>
          <w:rFonts w:ascii="Arial" w:hAnsi="Arial" w:cs="Arial"/>
          <w:i/>
          <w:iCs/>
          <w:sz w:val="21"/>
          <w:szCs w:val="21"/>
        </w:rPr>
        <w:t xml:space="preserve">external interconnections </w:t>
      </w:r>
      <w:r>
        <w:rPr>
          <w:rFonts w:ascii="Arial" w:hAnsi="Arial" w:cs="Arial"/>
          <w:sz w:val="21"/>
          <w:szCs w:val="21"/>
        </w:rPr>
        <w:t xml:space="preserve">may have agreed to have available as being </w:t>
      </w:r>
      <w:r>
        <w:rPr>
          <w:rFonts w:ascii="Arial" w:hAnsi="Arial" w:cs="Arial"/>
          <w:i/>
          <w:iCs/>
          <w:sz w:val="21"/>
          <w:szCs w:val="21"/>
        </w:rPr>
        <w:t xml:space="preserve">ancillary services </w:t>
      </w:r>
      <w:r>
        <w:rPr>
          <w:rFonts w:ascii="Arial" w:hAnsi="Arial" w:cs="Arial"/>
          <w:sz w:val="21"/>
          <w:szCs w:val="21"/>
        </w:rPr>
        <w:t xml:space="preserve">pursuant to agreement made with </w:t>
      </w:r>
      <w:ins w:id="2627" w:author="Tammy Meek (ESO)" w:date="2024-04-30T16:18:00Z">
        <w:r w:rsidR="00E60331">
          <w:rPr>
            <w:rFonts w:ascii="Arial" w:hAnsi="Arial" w:cs="Arial"/>
            <w:sz w:val="21"/>
            <w:szCs w:val="21"/>
          </w:rPr>
          <w:t xml:space="preserve">the </w:t>
        </w:r>
      </w:ins>
      <w:ins w:id="2628" w:author="Tammy Meek (ESO)" w:date="2024-05-02T10:35:00Z">
        <w:del w:id="2629" w:author="Tammy Meek (NESO)" w:date="2025-01-24T11:51:00Z" w16du:dateUtc="2025-01-24T11:51:00Z">
          <w:r w:rsidR="00362AAE" w:rsidRPr="00362AAE" w:rsidDel="00C14108">
            <w:rPr>
              <w:rFonts w:ascii="Arial" w:hAnsi="Arial" w:cs="Arial"/>
              <w:i/>
              <w:iCs/>
              <w:sz w:val="21"/>
              <w:szCs w:val="21"/>
            </w:rPr>
            <w:delText>ISOP</w:delText>
          </w:r>
        </w:del>
      </w:ins>
      <w:ins w:id="2630" w:author="Tammy Meek (NESO)" w:date="2025-01-24T11:51:00Z" w16du:dateUtc="2025-01-24T11:51:00Z">
        <w:r w:rsidR="00C14108" w:rsidRPr="00C14108">
          <w:rPr>
            <w:rFonts w:ascii="Arial" w:hAnsi="Arial" w:cs="Arial"/>
            <w:i/>
            <w:iCs/>
            <w:sz w:val="21"/>
            <w:szCs w:val="21"/>
          </w:rPr>
          <w:t>ISOP</w:t>
        </w:r>
      </w:ins>
      <w:del w:id="2631" w:author="Tammy Meek (ESO)" w:date="2024-04-30T16:18:00Z">
        <w:r w:rsidDel="00E60331">
          <w:rPr>
            <w:rFonts w:ascii="Arial" w:hAnsi="Arial" w:cs="Arial"/>
            <w:sz w:val="21"/>
            <w:szCs w:val="21"/>
          </w:rPr>
          <w:delText>NGESO</w:delText>
        </w:r>
      </w:del>
      <w:r>
        <w:rPr>
          <w:rFonts w:ascii="Arial" w:hAnsi="Arial" w:cs="Arial"/>
          <w:sz w:val="21"/>
          <w:szCs w:val="21"/>
        </w:rPr>
        <w:t xml:space="preserve"> and which may be offered for purchase by</w:t>
      </w:r>
      <w:ins w:id="2632" w:author="Tammy Meek (ESO)" w:date="2024-04-30T16:18:00Z">
        <w:r w:rsidR="00E60331">
          <w:rPr>
            <w:rFonts w:ascii="Arial" w:hAnsi="Arial" w:cs="Arial"/>
            <w:sz w:val="21"/>
            <w:szCs w:val="21"/>
          </w:rPr>
          <w:t xml:space="preserve"> the </w:t>
        </w:r>
      </w:ins>
      <w:ins w:id="2633" w:author="Tammy Meek (ESO)" w:date="2024-05-02T10:35:00Z">
        <w:del w:id="2634" w:author="Tammy Meek (NESO)" w:date="2025-01-24T11:51:00Z" w16du:dateUtc="2025-01-24T11:51:00Z">
          <w:r w:rsidR="00362AAE" w:rsidRPr="00362AAE" w:rsidDel="00C14108">
            <w:rPr>
              <w:rFonts w:ascii="Arial" w:hAnsi="Arial" w:cs="Arial"/>
              <w:i/>
              <w:iCs/>
              <w:sz w:val="21"/>
              <w:szCs w:val="21"/>
            </w:rPr>
            <w:delText>ISOP</w:delText>
          </w:r>
        </w:del>
      </w:ins>
      <w:ins w:id="2635" w:author="Tammy Meek (NESO)" w:date="2025-01-24T11:51:00Z" w16du:dateUtc="2025-01-24T11:51:00Z">
        <w:r w:rsidR="00C14108" w:rsidRPr="00C14108">
          <w:rPr>
            <w:rFonts w:ascii="Arial" w:hAnsi="Arial" w:cs="Arial"/>
            <w:i/>
            <w:iCs/>
            <w:sz w:val="21"/>
            <w:szCs w:val="21"/>
          </w:rPr>
          <w:t>ISOP</w:t>
        </w:r>
      </w:ins>
      <w:del w:id="2636" w:author="Tammy Meek (ESO)" w:date="2024-04-30T16:18:00Z">
        <w:r w:rsidDel="00E60331">
          <w:rPr>
            <w:rFonts w:ascii="Arial" w:hAnsi="Arial" w:cs="Arial"/>
            <w:sz w:val="21"/>
            <w:szCs w:val="21"/>
          </w:rPr>
          <w:delText>NGESO</w:delText>
        </w:r>
      </w:del>
      <w:r>
        <w:rPr>
          <w:rFonts w:ascii="Arial" w:hAnsi="Arial" w:cs="Arial"/>
          <w:sz w:val="21"/>
          <w:szCs w:val="21"/>
        </w:rPr>
        <w:t>.</w:t>
      </w:r>
    </w:p>
    <w:p w14:paraId="16251D95" w14:textId="77777777" w:rsidR="009C1403" w:rsidRDefault="00C6386D">
      <w:pPr>
        <w:tabs>
          <w:tab w:val="left" w:pos="3456"/>
        </w:tabs>
        <w:kinsoku w:val="0"/>
        <w:overflowPunct w:val="0"/>
        <w:autoSpaceDE/>
        <w:autoSpaceDN/>
        <w:adjustRightInd/>
        <w:spacing w:before="463" w:line="232" w:lineRule="exact"/>
        <w:ind w:left="144"/>
        <w:textAlignment w:val="baseline"/>
        <w:rPr>
          <w:rFonts w:ascii="Arial" w:hAnsi="Arial" w:cs="Arial"/>
          <w:i/>
          <w:iCs/>
          <w:spacing w:val="-1"/>
          <w:sz w:val="21"/>
          <w:szCs w:val="21"/>
        </w:rPr>
      </w:pPr>
      <w:r>
        <w:rPr>
          <w:rFonts w:ascii="Arial" w:hAnsi="Arial" w:cs="Arial"/>
          <w:spacing w:val="-1"/>
          <w:sz w:val="21"/>
          <w:szCs w:val="21"/>
        </w:rPr>
        <w:t>Annual Load Factor</w:t>
      </w:r>
      <w:r>
        <w:rPr>
          <w:rFonts w:ascii="Arial" w:hAnsi="Arial" w:cs="Arial"/>
          <w:spacing w:val="-1"/>
          <w:sz w:val="21"/>
          <w:szCs w:val="21"/>
        </w:rPr>
        <w:tab/>
        <w:t xml:space="preserve">The ratio of the actual energy output of a </w:t>
      </w:r>
      <w:r>
        <w:rPr>
          <w:rFonts w:ascii="Arial" w:hAnsi="Arial" w:cs="Arial"/>
          <w:i/>
          <w:iCs/>
          <w:spacing w:val="-1"/>
          <w:sz w:val="21"/>
          <w:szCs w:val="21"/>
        </w:rPr>
        <w:t>generating</w:t>
      </w:r>
    </w:p>
    <w:p w14:paraId="28ECA74F" w14:textId="77777777" w:rsidR="009C1403" w:rsidRDefault="00C6386D">
      <w:pPr>
        <w:kinsoku w:val="0"/>
        <w:overflowPunct w:val="0"/>
        <w:autoSpaceDE/>
        <w:autoSpaceDN/>
        <w:adjustRightInd/>
        <w:spacing w:line="232" w:lineRule="exact"/>
        <w:ind w:left="3456"/>
        <w:jc w:val="both"/>
        <w:textAlignment w:val="baseline"/>
        <w:rPr>
          <w:rFonts w:ascii="Arial" w:hAnsi="Arial" w:cs="Arial"/>
          <w:spacing w:val="-3"/>
          <w:sz w:val="21"/>
          <w:szCs w:val="21"/>
        </w:rPr>
      </w:pPr>
      <w:r>
        <w:rPr>
          <w:rFonts w:ascii="Arial" w:hAnsi="Arial" w:cs="Arial"/>
          <w:i/>
          <w:iCs/>
          <w:spacing w:val="-3"/>
          <w:sz w:val="21"/>
          <w:szCs w:val="21"/>
        </w:rPr>
        <w:t xml:space="preserve">unit, </w:t>
      </w:r>
      <w:r>
        <w:rPr>
          <w:rFonts w:ascii="Arial" w:hAnsi="Arial" w:cs="Arial"/>
          <w:spacing w:val="-3"/>
          <w:sz w:val="21"/>
          <w:szCs w:val="21"/>
        </w:rPr>
        <w:t xml:space="preserve">CCGT module or </w:t>
      </w:r>
      <w:r>
        <w:rPr>
          <w:rFonts w:ascii="Arial" w:hAnsi="Arial" w:cs="Arial"/>
          <w:i/>
          <w:iCs/>
          <w:spacing w:val="-3"/>
          <w:sz w:val="21"/>
          <w:szCs w:val="21"/>
        </w:rPr>
        <w:t xml:space="preserve">power station </w:t>
      </w:r>
      <w:r>
        <w:rPr>
          <w:rFonts w:ascii="Arial" w:hAnsi="Arial" w:cs="Arial"/>
          <w:spacing w:val="-3"/>
          <w:sz w:val="21"/>
          <w:szCs w:val="21"/>
        </w:rPr>
        <w:t xml:space="preserve">(as the case may be) to the maximum possible energy output of that </w:t>
      </w:r>
      <w:r>
        <w:rPr>
          <w:rFonts w:ascii="Arial" w:hAnsi="Arial" w:cs="Arial"/>
          <w:i/>
          <w:iCs/>
          <w:spacing w:val="-3"/>
          <w:sz w:val="21"/>
          <w:szCs w:val="21"/>
        </w:rPr>
        <w:t>generating unit</w:t>
      </w:r>
      <w:r>
        <w:rPr>
          <w:rFonts w:ascii="Arial" w:hAnsi="Arial" w:cs="Arial"/>
          <w:spacing w:val="-3"/>
          <w:sz w:val="21"/>
          <w:szCs w:val="21"/>
        </w:rPr>
        <w:t xml:space="preserve">, CCGT module or </w:t>
      </w:r>
      <w:r>
        <w:rPr>
          <w:rFonts w:ascii="Arial" w:hAnsi="Arial" w:cs="Arial"/>
          <w:i/>
          <w:iCs/>
          <w:spacing w:val="-3"/>
          <w:sz w:val="21"/>
          <w:szCs w:val="21"/>
        </w:rPr>
        <w:t xml:space="preserve">power station </w:t>
      </w:r>
      <w:r>
        <w:rPr>
          <w:rFonts w:ascii="Arial" w:hAnsi="Arial" w:cs="Arial"/>
          <w:spacing w:val="-3"/>
          <w:sz w:val="21"/>
          <w:szCs w:val="21"/>
        </w:rPr>
        <w:t>(as the case may be) over a year. It is often expressed in percentage terms.</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637" w:author="Tammy Meek (NESO)" w:date="2025-01-27T10:37:00Z" w16du:dateUtc="2025-01-27T10:37: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5"/>
        <w:gridCol w:w="4851"/>
        <w:tblGridChange w:id="2638">
          <w:tblGrid>
            <w:gridCol w:w="3405"/>
            <w:gridCol w:w="4851"/>
            <w:gridCol w:w="1361"/>
          </w:tblGrid>
        </w:tblGridChange>
      </w:tblGrid>
      <w:tr w:rsidR="00F438FB" w:rsidRPr="00636B7A" w14:paraId="0AE0D8B0" w14:textId="77777777" w:rsidTr="006C6F2D">
        <w:trPr>
          <w:trHeight w:val="300"/>
          <w:ins w:id="2639" w:author="Stuart McLarnon (NESO)" w:date="2025-01-14T13:28:00Z"/>
          <w:trPrChange w:id="2640" w:author="Tammy Meek (NESO)" w:date="2025-01-27T10:37:00Z" w16du:dateUtc="2025-01-27T10:37:00Z">
            <w:trPr>
              <w:trHeight w:val="300"/>
            </w:trPr>
          </w:trPrChange>
        </w:trPr>
        <w:tc>
          <w:tcPr>
            <w:tcW w:w="3405" w:type="dxa"/>
            <w:tcPrChange w:id="2641" w:author="Tammy Meek (NESO)" w:date="2025-01-27T10:37:00Z" w16du:dateUtc="2025-01-27T10:37:00Z">
              <w:tcPr>
                <w:tcW w:w="3405" w:type="dxa"/>
              </w:tcPr>
            </w:tcPrChange>
          </w:tcPr>
          <w:p w14:paraId="68C5EF2C" w14:textId="77777777" w:rsidR="00F438FB" w:rsidRPr="00AF2D92" w:rsidRDefault="00F438FB">
            <w:pPr>
              <w:kinsoku w:val="0"/>
              <w:overflowPunct w:val="0"/>
              <w:autoSpaceDE/>
              <w:autoSpaceDN/>
              <w:adjustRightInd/>
              <w:spacing w:before="120" w:after="120" w:line="240" w:lineRule="atLeast"/>
              <w:ind w:left="28" w:right="266"/>
              <w:textAlignment w:val="baseline"/>
              <w:rPr>
                <w:ins w:id="2642" w:author="Stuart McLarnon (NESO)" w:date="2025-01-14T13:28:00Z"/>
                <w:rFonts w:ascii="Arial" w:hAnsi="Arial" w:cs="Arial"/>
                <w:spacing w:val="-1"/>
                <w:sz w:val="22"/>
                <w:szCs w:val="22"/>
                <w:rPrChange w:id="2643" w:author="Tammy Meek (NESO)" w:date="2025-01-27T10:39:00Z" w16du:dateUtc="2025-01-27T10:39:00Z">
                  <w:rPr>
                    <w:ins w:id="2644" w:author="Stuart McLarnon (NESO)" w:date="2025-01-14T13:28:00Z"/>
                    <w:rFonts w:ascii="Arial" w:hAnsi="Arial" w:cs="Arial"/>
                    <w:b/>
                    <w:bCs/>
                    <w:spacing w:val="-1"/>
                    <w:sz w:val="22"/>
                    <w:szCs w:val="22"/>
                  </w:rPr>
                </w:rPrChange>
              </w:rPr>
            </w:pPr>
            <w:ins w:id="2645" w:author="Stuart McLarnon (NESO)" w:date="2025-01-14T13:28:00Z">
              <w:r w:rsidRPr="00AF2D92">
                <w:rPr>
                  <w:rFonts w:ascii="Arial" w:hAnsi="Arial" w:cs="Arial"/>
                  <w:spacing w:val="-1"/>
                  <w:sz w:val="22"/>
                  <w:szCs w:val="22"/>
                  <w:rPrChange w:id="2646" w:author="Tammy Meek (NESO)" w:date="2025-01-27T10:39:00Z" w16du:dateUtc="2025-01-27T10:39:00Z">
                    <w:rPr>
                      <w:rFonts w:ascii="Arial" w:hAnsi="Arial" w:cs="Arial"/>
                      <w:b/>
                      <w:bCs/>
                      <w:spacing w:val="-1"/>
                      <w:sz w:val="22"/>
                      <w:szCs w:val="22"/>
                    </w:rPr>
                  </w:rPrChange>
                </w:rPr>
                <w:t>Assimilated Law</w:t>
              </w:r>
            </w:ins>
          </w:p>
        </w:tc>
        <w:tc>
          <w:tcPr>
            <w:tcW w:w="4851" w:type="dxa"/>
            <w:tcPrChange w:id="2647" w:author="Tammy Meek (NESO)" w:date="2025-01-27T10:37:00Z" w16du:dateUtc="2025-01-27T10:37:00Z">
              <w:tcPr>
                <w:tcW w:w="6212" w:type="dxa"/>
                <w:gridSpan w:val="2"/>
              </w:tcPr>
            </w:tcPrChange>
          </w:tcPr>
          <w:p w14:paraId="0C754B92" w14:textId="43AF38B1" w:rsidR="00F438FB" w:rsidRPr="00636B7A" w:rsidRDefault="00F438FB">
            <w:pPr>
              <w:tabs>
                <w:tab w:val="left" w:pos="3384"/>
              </w:tabs>
              <w:kinsoku w:val="0"/>
              <w:overflowPunct w:val="0"/>
              <w:autoSpaceDE/>
              <w:autoSpaceDN/>
              <w:adjustRightInd/>
              <w:spacing w:before="120" w:after="120" w:line="240" w:lineRule="atLeast"/>
              <w:textAlignment w:val="baseline"/>
              <w:rPr>
                <w:ins w:id="2648" w:author="Stuart McLarnon (NESO)" w:date="2025-01-14T13:28:00Z"/>
                <w:rFonts w:ascii="Arial" w:hAnsi="Arial" w:cs="Arial"/>
                <w:spacing w:val="-1"/>
                <w:sz w:val="22"/>
                <w:szCs w:val="22"/>
              </w:rPr>
            </w:pPr>
            <w:ins w:id="2649" w:author="Stuart McLarnon (NESO)" w:date="2025-01-14T13:28:00Z">
              <w:del w:id="2650" w:author="Claire Newton (NESO)" w:date="2025-01-28T20:40:00Z" w16du:dateUtc="2025-01-28T20:40:00Z">
                <w:r w:rsidRPr="006B37F8" w:rsidDel="003F0FB7">
                  <w:rPr>
                    <w:rStyle w:val="normaltextrun"/>
                    <w:rFonts w:ascii="Arial" w:hAnsi="Arial" w:cs="Arial"/>
                    <w:sz w:val="22"/>
                    <w:szCs w:val="22"/>
                    <w:u w:val="single"/>
                    <w:shd w:val="clear" w:color="auto" w:fill="FFFFFF"/>
                    <w:rPrChange w:id="2651" w:author="Tammy Meek (NESO)" w:date="2025-01-28T09:35:00Z" w16du:dateUtc="2025-01-28T09:35:00Z">
                      <w:rPr>
                        <w:rStyle w:val="normaltextrun"/>
                        <w:rFonts w:ascii="Arial" w:hAnsi="Arial" w:cs="Arial"/>
                        <w:color w:val="D13438"/>
                        <w:sz w:val="22"/>
                        <w:szCs w:val="22"/>
                        <w:u w:val="single"/>
                        <w:shd w:val="clear" w:color="auto" w:fill="FFFFFF"/>
                      </w:rPr>
                    </w:rPrChange>
                  </w:rPr>
                  <w:delText>h</w:delText>
                </w:r>
              </w:del>
            </w:ins>
            <w:ins w:id="2652" w:author="Claire Newton (NESO)" w:date="2025-01-28T20:40:00Z" w16du:dateUtc="2025-01-28T20:40:00Z">
              <w:r w:rsidR="003F0FB7">
                <w:rPr>
                  <w:rStyle w:val="normaltextrun"/>
                  <w:rFonts w:ascii="Arial" w:hAnsi="Arial" w:cs="Arial"/>
                  <w:sz w:val="22"/>
                  <w:szCs w:val="22"/>
                  <w:u w:val="single"/>
                  <w:shd w:val="clear" w:color="auto" w:fill="FFFFFF"/>
                </w:rPr>
                <w:t>H</w:t>
              </w:r>
            </w:ins>
            <w:ins w:id="2653" w:author="Stuart McLarnon (NESO)" w:date="2025-01-14T13:28:00Z">
              <w:r w:rsidRPr="006B37F8">
                <w:rPr>
                  <w:rStyle w:val="normaltextrun"/>
                  <w:rFonts w:ascii="Arial" w:hAnsi="Arial" w:cs="Arial"/>
                  <w:sz w:val="22"/>
                  <w:szCs w:val="22"/>
                  <w:u w:val="single"/>
                  <w:shd w:val="clear" w:color="auto" w:fill="FFFFFF"/>
                  <w:rPrChange w:id="2654" w:author="Tammy Meek (NESO)" w:date="2025-01-28T09:35:00Z" w16du:dateUtc="2025-01-28T09:35:00Z">
                    <w:rPr>
                      <w:rStyle w:val="normaltextrun"/>
                      <w:rFonts w:ascii="Arial" w:hAnsi="Arial" w:cs="Arial"/>
                      <w:color w:val="D13438"/>
                      <w:sz w:val="22"/>
                      <w:szCs w:val="22"/>
                      <w:u w:val="single"/>
                      <w:shd w:val="clear" w:color="auto" w:fill="FFFFFF"/>
                    </w:rPr>
                  </w:rPrChange>
                </w:rPr>
                <w:t>as the same meaning as that given by section 6(7) of the European Union (Withdrawal) Act 2018</w:t>
              </w:r>
              <w:del w:id="2655" w:author="Claire Newton (NESO)" w:date="2025-01-28T20:40:00Z" w16du:dateUtc="2025-01-28T20:40:00Z">
                <w:r w:rsidRPr="006B37F8" w:rsidDel="003F0FB7">
                  <w:rPr>
                    <w:rStyle w:val="normaltextrun"/>
                    <w:rFonts w:ascii="Arial" w:hAnsi="Arial" w:cs="Arial"/>
                    <w:sz w:val="22"/>
                    <w:szCs w:val="22"/>
                    <w:u w:val="single"/>
                    <w:shd w:val="clear" w:color="auto" w:fill="FFFFFF"/>
                    <w:rPrChange w:id="2656" w:author="Tammy Meek (NESO)" w:date="2025-01-28T09:35:00Z" w16du:dateUtc="2025-01-28T09:35:00Z">
                      <w:rPr>
                        <w:rStyle w:val="normaltextrun"/>
                        <w:rFonts w:ascii="Arial" w:hAnsi="Arial" w:cs="Arial"/>
                        <w:color w:val="D13438"/>
                        <w:sz w:val="22"/>
                        <w:szCs w:val="22"/>
                        <w:u w:val="single"/>
                        <w:shd w:val="clear" w:color="auto" w:fill="FFFFFF"/>
                      </w:rPr>
                    </w:rPrChange>
                  </w:rPr>
                  <w:delText>;</w:delText>
                </w:r>
              </w:del>
            </w:ins>
            <w:ins w:id="2657" w:author="Claire Newton (NESO)" w:date="2025-01-28T20:40:00Z" w16du:dateUtc="2025-01-28T20:40:00Z">
              <w:r w:rsidR="003F0FB7">
                <w:rPr>
                  <w:rStyle w:val="normaltextrun"/>
                  <w:rFonts w:ascii="Arial" w:hAnsi="Arial" w:cs="Arial"/>
                  <w:sz w:val="22"/>
                  <w:szCs w:val="22"/>
                  <w:u w:val="single"/>
                  <w:shd w:val="clear" w:color="auto" w:fill="FFFFFF"/>
                </w:rPr>
                <w:t>.</w:t>
              </w:r>
            </w:ins>
            <w:ins w:id="2658" w:author="Stuart McLarnon (NESO)" w:date="2025-01-14T13:28:00Z">
              <w:r w:rsidRPr="006B37F8">
                <w:rPr>
                  <w:rStyle w:val="normaltextrun"/>
                  <w:rFonts w:ascii="Arial" w:hAnsi="Arial" w:cs="Arial"/>
                  <w:sz w:val="22"/>
                  <w:szCs w:val="22"/>
                  <w:u w:val="single"/>
                  <w:shd w:val="clear" w:color="auto" w:fill="FFFFFF"/>
                  <w:rPrChange w:id="2659" w:author="Tammy Meek (NESO)" w:date="2025-01-28T09:35:00Z" w16du:dateUtc="2025-01-28T09:35:00Z">
                    <w:rPr>
                      <w:rStyle w:val="normaltextrun"/>
                      <w:rFonts w:ascii="Arial" w:hAnsi="Arial" w:cs="Arial"/>
                      <w:color w:val="D13438"/>
                      <w:sz w:val="22"/>
                      <w:szCs w:val="22"/>
                      <w:u w:val="single"/>
                      <w:shd w:val="clear" w:color="auto" w:fill="FFFFFF"/>
                    </w:rPr>
                  </w:rPrChange>
                </w:rPr>
                <w:t> </w:t>
              </w:r>
              <w:r w:rsidRPr="006B37F8">
                <w:rPr>
                  <w:rStyle w:val="eop"/>
                  <w:rFonts w:ascii="Arial" w:hAnsi="Arial" w:cs="Arial"/>
                  <w:sz w:val="22"/>
                  <w:szCs w:val="22"/>
                  <w:shd w:val="clear" w:color="auto" w:fill="FFFFFF"/>
                  <w:rPrChange w:id="2660" w:author="Tammy Meek (NESO)" w:date="2025-01-28T09:35:00Z" w16du:dateUtc="2025-01-28T09:35:00Z">
                    <w:rPr>
                      <w:rStyle w:val="eop"/>
                      <w:rFonts w:ascii="Arial" w:hAnsi="Arial" w:cs="Arial"/>
                      <w:color w:val="000000"/>
                      <w:sz w:val="22"/>
                      <w:szCs w:val="22"/>
                      <w:shd w:val="clear" w:color="auto" w:fill="FFFFFF"/>
                    </w:rPr>
                  </w:rPrChange>
                </w:rPr>
                <w:t> </w:t>
              </w:r>
            </w:ins>
          </w:p>
        </w:tc>
      </w:tr>
    </w:tbl>
    <w:p w14:paraId="19DB54CC" w14:textId="6C9A1BF6" w:rsidR="009C1403" w:rsidRDefault="00C6386D">
      <w:pPr>
        <w:tabs>
          <w:tab w:val="left" w:pos="3456"/>
        </w:tabs>
        <w:kinsoku w:val="0"/>
        <w:overflowPunct w:val="0"/>
        <w:autoSpaceDE/>
        <w:autoSpaceDN/>
        <w:adjustRightInd/>
        <w:spacing w:before="443" w:line="243" w:lineRule="exact"/>
        <w:ind w:left="144"/>
        <w:textAlignment w:val="baseline"/>
        <w:rPr>
          <w:rFonts w:ascii="Arial" w:hAnsi="Arial" w:cs="Arial"/>
          <w:spacing w:val="-3"/>
          <w:sz w:val="21"/>
          <w:szCs w:val="21"/>
        </w:rPr>
      </w:pPr>
      <w:r>
        <w:rPr>
          <w:rFonts w:ascii="Arial" w:hAnsi="Arial" w:cs="Arial"/>
          <w:spacing w:val="-3"/>
          <w:sz w:val="21"/>
          <w:szCs w:val="21"/>
        </w:rPr>
        <w:t>Authority</w:t>
      </w:r>
      <w:r>
        <w:rPr>
          <w:rFonts w:ascii="Arial" w:hAnsi="Arial" w:cs="Arial"/>
          <w:spacing w:val="-3"/>
          <w:sz w:val="21"/>
          <w:szCs w:val="21"/>
        </w:rPr>
        <w:tab/>
        <w:t>This means the Gas and Electricity Markets Authority</w:t>
      </w:r>
    </w:p>
    <w:p w14:paraId="0E50DA73" w14:textId="77777777" w:rsidR="009C1403" w:rsidRDefault="00C6386D">
      <w:pPr>
        <w:kinsoku w:val="0"/>
        <w:overflowPunct w:val="0"/>
        <w:autoSpaceDE/>
        <w:autoSpaceDN/>
        <w:adjustRightInd/>
        <w:spacing w:before="2" w:line="243" w:lineRule="exact"/>
        <w:ind w:left="3456"/>
        <w:textAlignment w:val="baseline"/>
        <w:rPr>
          <w:rFonts w:ascii="Arial" w:hAnsi="Arial" w:cs="Arial"/>
          <w:spacing w:val="-3"/>
          <w:sz w:val="21"/>
          <w:szCs w:val="21"/>
        </w:rPr>
      </w:pPr>
      <w:r>
        <w:rPr>
          <w:rFonts w:ascii="Arial" w:hAnsi="Arial" w:cs="Arial"/>
          <w:spacing w:val="-3"/>
          <w:sz w:val="21"/>
          <w:szCs w:val="21"/>
        </w:rPr>
        <w:t>established by section 1(1) of the Utilities Act 2000.</w:t>
      </w:r>
    </w:p>
    <w:p w14:paraId="4ED91411"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1"/>
          <w:sz w:val="21"/>
          <w:szCs w:val="21"/>
        </w:rPr>
      </w:pPr>
      <w:r>
        <w:rPr>
          <w:rFonts w:ascii="Arial" w:hAnsi="Arial" w:cs="Arial"/>
          <w:spacing w:val="-1"/>
          <w:sz w:val="21"/>
          <w:szCs w:val="21"/>
        </w:rPr>
        <w:t>Average Cold Spell (ACS)</w:t>
      </w:r>
      <w:r>
        <w:rPr>
          <w:rFonts w:ascii="Arial" w:hAnsi="Arial" w:cs="Arial"/>
          <w:spacing w:val="-1"/>
          <w:sz w:val="21"/>
          <w:szCs w:val="21"/>
        </w:rPr>
        <w:tab/>
        <w:t>A particular combination of weather elements which</w:t>
      </w:r>
    </w:p>
    <w:p w14:paraId="78E3A30B" w14:textId="77777777" w:rsidR="009C1403" w:rsidRDefault="00C6386D">
      <w:pPr>
        <w:kinsoku w:val="0"/>
        <w:overflowPunct w:val="0"/>
        <w:autoSpaceDE/>
        <w:autoSpaceDN/>
        <w:adjustRightInd/>
        <w:spacing w:before="9" w:line="232" w:lineRule="exact"/>
        <w:ind w:left="3456"/>
        <w:jc w:val="both"/>
        <w:textAlignment w:val="baseline"/>
        <w:rPr>
          <w:rFonts w:ascii="Arial" w:hAnsi="Arial" w:cs="Arial"/>
          <w:spacing w:val="-4"/>
          <w:sz w:val="21"/>
          <w:szCs w:val="21"/>
        </w:rPr>
      </w:pPr>
      <w:r>
        <w:rPr>
          <w:rFonts w:ascii="Arial" w:hAnsi="Arial" w:cs="Arial"/>
          <w:spacing w:val="-4"/>
          <w:sz w:val="21"/>
          <w:szCs w:val="21"/>
        </w:rPr>
        <w:t>give rise to a level of peak demand within a financial year (1 April to 31 March) which has a 50% chance of being exceeded as a result of weather variation alone.</w:t>
      </w:r>
    </w:p>
    <w:p w14:paraId="4FF2D927" w14:textId="77777777" w:rsidR="009C1403" w:rsidRDefault="00C6386D">
      <w:pPr>
        <w:tabs>
          <w:tab w:val="left" w:pos="3456"/>
        </w:tabs>
        <w:kinsoku w:val="0"/>
        <w:overflowPunct w:val="0"/>
        <w:autoSpaceDE/>
        <w:autoSpaceDN/>
        <w:adjustRightInd/>
        <w:spacing w:before="444" w:line="243" w:lineRule="exact"/>
        <w:ind w:left="144"/>
        <w:textAlignment w:val="baseline"/>
        <w:rPr>
          <w:rFonts w:ascii="Arial" w:hAnsi="Arial" w:cs="Arial"/>
          <w:spacing w:val="-4"/>
          <w:sz w:val="21"/>
          <w:szCs w:val="21"/>
        </w:rPr>
      </w:pPr>
      <w:r>
        <w:rPr>
          <w:rFonts w:ascii="Arial" w:hAnsi="Arial" w:cs="Arial"/>
          <w:spacing w:val="-4"/>
          <w:sz w:val="21"/>
          <w:szCs w:val="21"/>
        </w:rPr>
        <w:t>Balancing Mechanism</w:t>
      </w:r>
      <w:r>
        <w:rPr>
          <w:rFonts w:ascii="Arial" w:hAnsi="Arial" w:cs="Arial"/>
          <w:spacing w:val="-4"/>
          <w:sz w:val="21"/>
          <w:szCs w:val="21"/>
        </w:rPr>
        <w:tab/>
        <w:t>This is the mechanism for the making and acceptance</w:t>
      </w:r>
    </w:p>
    <w:p w14:paraId="32818642" w14:textId="77777777" w:rsidR="009C1403" w:rsidRDefault="00C6386D">
      <w:pPr>
        <w:kinsoku w:val="0"/>
        <w:overflowPunct w:val="0"/>
        <w:autoSpaceDE/>
        <w:autoSpaceDN/>
        <w:adjustRightInd/>
        <w:spacing w:before="15" w:line="225" w:lineRule="exact"/>
        <w:ind w:left="3456"/>
        <w:jc w:val="both"/>
        <w:textAlignment w:val="baseline"/>
        <w:rPr>
          <w:rFonts w:ascii="Arial" w:hAnsi="Arial" w:cs="Arial"/>
          <w:spacing w:val="-6"/>
          <w:sz w:val="21"/>
          <w:szCs w:val="21"/>
        </w:rPr>
      </w:pPr>
      <w:r>
        <w:rPr>
          <w:rFonts w:ascii="Arial" w:hAnsi="Arial" w:cs="Arial"/>
          <w:spacing w:val="-6"/>
          <w:sz w:val="21"/>
          <w:szCs w:val="21"/>
        </w:rPr>
        <w:t>of offers and bids pursuant to the arrangements contained in the Balancing and Settlement Code (BSC)</w:t>
      </w:r>
    </w:p>
    <w:p w14:paraId="2E086AB1" w14:textId="3DC7B749" w:rsidR="009C1403" w:rsidDel="006C6F2D" w:rsidRDefault="006C6F2D">
      <w:pPr>
        <w:widowControl/>
        <w:rPr>
          <w:del w:id="2661" w:author="Tammy Meek (NESO)" w:date="2025-01-27T10:37:00Z" w16du:dateUtc="2025-01-27T10:37:00Z"/>
          <w:sz w:val="24"/>
          <w:szCs w:val="24"/>
        </w:rPr>
        <w:sectPr w:rsidR="009C1403" w:rsidDel="006C6F2D">
          <w:headerReference w:type="default" r:id="rId66"/>
          <w:pgSz w:w="11904" w:h="16834"/>
          <w:pgMar w:top="1420" w:right="2125" w:bottom="508" w:left="1459" w:header="720" w:footer="720" w:gutter="0"/>
          <w:cols w:space="720"/>
          <w:noEndnote/>
        </w:sectPr>
      </w:pPr>
      <w:ins w:id="2672" w:author="Tammy Meek (NESO)" w:date="2025-01-27T10:37:00Z" w16du:dateUtc="2025-01-27T10:37:00Z">
        <w:r>
          <w:rPr>
            <w:sz w:val="24"/>
            <w:szCs w:val="24"/>
          </w:rPr>
          <w:t xml:space="preserve"> </w:t>
        </w:r>
      </w:ins>
    </w:p>
    <w:p w14:paraId="48B31F7A" w14:textId="77777777" w:rsidR="006C6F2D" w:rsidRDefault="006C6F2D" w:rsidP="006C6F2D">
      <w:pPr>
        <w:widowControl/>
        <w:rPr>
          <w:ins w:id="2673" w:author="Tammy Meek (NESO)" w:date="2025-01-27T10:37:00Z" w16du:dateUtc="2025-01-27T10:37:00Z"/>
          <w:rFonts w:ascii="Arial" w:hAnsi="Arial" w:cs="Arial"/>
          <w:spacing w:val="-2"/>
          <w:sz w:val="21"/>
          <w:szCs w:val="21"/>
        </w:rPr>
      </w:pPr>
    </w:p>
    <w:p w14:paraId="13F1E48A" w14:textId="5DA61CFE" w:rsidR="009C1403" w:rsidRDefault="00C6386D">
      <w:pPr>
        <w:widowControl/>
        <w:rPr>
          <w:rFonts w:ascii="Arial" w:hAnsi="Arial" w:cs="Arial"/>
          <w:spacing w:val="-2"/>
          <w:sz w:val="21"/>
          <w:szCs w:val="21"/>
        </w:rPr>
        <w:pPrChange w:id="2674" w:author="Tammy Meek (NESO)" w:date="2025-01-27T10:37:00Z" w16du:dateUtc="2025-01-27T10:37:00Z">
          <w:pPr>
            <w:tabs>
              <w:tab w:val="left" w:pos="3312"/>
            </w:tabs>
            <w:kinsoku w:val="0"/>
            <w:overflowPunct w:val="0"/>
            <w:autoSpaceDE/>
            <w:autoSpaceDN/>
            <w:adjustRightInd/>
            <w:spacing w:before="16" w:line="224" w:lineRule="exact"/>
            <w:ind w:left="72"/>
            <w:textAlignment w:val="baseline"/>
          </w:pPr>
        </w:pPrChange>
      </w:pPr>
      <w:r>
        <w:rPr>
          <w:rFonts w:ascii="Arial" w:hAnsi="Arial" w:cs="Arial"/>
          <w:spacing w:val="-2"/>
          <w:sz w:val="21"/>
          <w:szCs w:val="21"/>
        </w:rPr>
        <w:t>Balancing Services</w:t>
      </w:r>
      <w:r>
        <w:rPr>
          <w:rFonts w:ascii="Arial" w:hAnsi="Arial" w:cs="Arial"/>
          <w:spacing w:val="-2"/>
          <w:sz w:val="21"/>
          <w:szCs w:val="21"/>
        </w:rPr>
        <w:tab/>
        <w:t>This means:</w:t>
      </w:r>
    </w:p>
    <w:p w14:paraId="41D94C9D" w14:textId="77777777" w:rsidR="009C1403" w:rsidRDefault="00C6386D">
      <w:pPr>
        <w:numPr>
          <w:ilvl w:val="0"/>
          <w:numId w:val="21"/>
        </w:numPr>
        <w:kinsoku w:val="0"/>
        <w:overflowPunct w:val="0"/>
        <w:autoSpaceDE/>
        <w:autoSpaceDN/>
        <w:adjustRightInd/>
        <w:spacing w:line="236" w:lineRule="exact"/>
        <w:textAlignment w:val="baseline"/>
        <w:rPr>
          <w:rFonts w:ascii="Arial" w:hAnsi="Arial" w:cs="Arial"/>
          <w:spacing w:val="-2"/>
          <w:sz w:val="21"/>
          <w:szCs w:val="21"/>
        </w:rPr>
      </w:pPr>
      <w:r>
        <w:rPr>
          <w:rFonts w:ascii="Arial" w:hAnsi="Arial" w:cs="Arial"/>
          <w:i/>
          <w:iCs/>
          <w:spacing w:val="-2"/>
          <w:sz w:val="21"/>
          <w:szCs w:val="21"/>
        </w:rPr>
        <w:t>Ancillary Services</w:t>
      </w:r>
      <w:r>
        <w:rPr>
          <w:rFonts w:ascii="Arial" w:hAnsi="Arial" w:cs="Arial"/>
          <w:spacing w:val="-2"/>
          <w:sz w:val="21"/>
          <w:szCs w:val="21"/>
        </w:rPr>
        <w:t>;</w:t>
      </w:r>
    </w:p>
    <w:p w14:paraId="485CEBA4" w14:textId="77777777" w:rsidR="009C1403" w:rsidRDefault="00C6386D">
      <w:pPr>
        <w:numPr>
          <w:ilvl w:val="0"/>
          <w:numId w:val="22"/>
        </w:numPr>
        <w:kinsoku w:val="0"/>
        <w:overflowPunct w:val="0"/>
        <w:autoSpaceDE/>
        <w:autoSpaceDN/>
        <w:adjustRightInd/>
        <w:spacing w:before="5" w:line="223" w:lineRule="exact"/>
        <w:textAlignment w:val="baseline"/>
        <w:rPr>
          <w:rFonts w:ascii="Arial" w:hAnsi="Arial" w:cs="Arial"/>
          <w:spacing w:val="-4"/>
          <w:sz w:val="21"/>
          <w:szCs w:val="21"/>
        </w:rPr>
      </w:pPr>
      <w:r>
        <w:rPr>
          <w:rFonts w:ascii="Arial" w:hAnsi="Arial" w:cs="Arial"/>
          <w:spacing w:val="-4"/>
          <w:sz w:val="21"/>
          <w:szCs w:val="21"/>
        </w:rPr>
        <w:t xml:space="preserve">Offers and bids in the </w:t>
      </w:r>
      <w:r>
        <w:rPr>
          <w:rFonts w:ascii="Arial" w:hAnsi="Arial" w:cs="Arial"/>
          <w:i/>
          <w:iCs/>
          <w:spacing w:val="-4"/>
          <w:sz w:val="21"/>
          <w:szCs w:val="21"/>
        </w:rPr>
        <w:t>Balancing Mechanism</w:t>
      </w:r>
      <w:r>
        <w:rPr>
          <w:rFonts w:ascii="Arial" w:hAnsi="Arial" w:cs="Arial"/>
          <w:spacing w:val="-4"/>
          <w:sz w:val="21"/>
          <w:szCs w:val="21"/>
        </w:rPr>
        <w:t>; and</w:t>
      </w:r>
    </w:p>
    <w:p w14:paraId="2FC8CCCB" w14:textId="6C5F8527" w:rsidR="009C1403" w:rsidRDefault="00C6386D">
      <w:pPr>
        <w:numPr>
          <w:ilvl w:val="0"/>
          <w:numId w:val="22"/>
        </w:numPr>
        <w:kinsoku w:val="0"/>
        <w:overflowPunct w:val="0"/>
        <w:autoSpaceDE/>
        <w:autoSpaceDN/>
        <w:adjustRightInd/>
        <w:spacing w:line="231" w:lineRule="exact"/>
        <w:ind w:right="72"/>
        <w:jc w:val="both"/>
        <w:textAlignment w:val="baseline"/>
        <w:rPr>
          <w:rFonts w:ascii="Arial" w:hAnsi="Arial" w:cs="Arial"/>
          <w:spacing w:val="-4"/>
          <w:sz w:val="21"/>
          <w:szCs w:val="21"/>
        </w:rPr>
      </w:pPr>
      <w:r>
        <w:rPr>
          <w:rFonts w:ascii="Arial" w:hAnsi="Arial" w:cs="Arial"/>
          <w:spacing w:val="-4"/>
          <w:sz w:val="21"/>
          <w:szCs w:val="21"/>
        </w:rPr>
        <w:t>Other services available to</w:t>
      </w:r>
      <w:r w:rsidR="00C0791A">
        <w:rPr>
          <w:rFonts w:ascii="Arial" w:hAnsi="Arial" w:cs="Arial"/>
          <w:spacing w:val="-4"/>
          <w:sz w:val="21"/>
          <w:szCs w:val="21"/>
        </w:rPr>
        <w:t xml:space="preserve"> </w:t>
      </w:r>
      <w:del w:id="2675" w:author="Tammy Meek (ESO)" w:date="2024-04-30T16:19:00Z">
        <w:r w:rsidDel="00BE2D29">
          <w:rPr>
            <w:rFonts w:ascii="Arial" w:hAnsi="Arial" w:cs="Arial"/>
            <w:spacing w:val="-4"/>
            <w:sz w:val="21"/>
            <w:szCs w:val="21"/>
          </w:rPr>
          <w:delText>NGESO</w:delText>
        </w:r>
      </w:del>
      <w:ins w:id="2676" w:author="Tammy Meek (ESO)" w:date="2024-04-30T16:19:00Z">
        <w:r w:rsidR="00BE2D29">
          <w:rPr>
            <w:rFonts w:ascii="Arial" w:hAnsi="Arial" w:cs="Arial"/>
            <w:spacing w:val="-4"/>
            <w:sz w:val="21"/>
            <w:szCs w:val="21"/>
          </w:rPr>
          <w:t xml:space="preserve">the </w:t>
        </w:r>
      </w:ins>
      <w:ins w:id="2677" w:author="Tammy Meek (ESO)" w:date="2024-05-02T10:35:00Z">
        <w:del w:id="2678" w:author="Tammy Meek (NESO)" w:date="2025-01-24T11:51:00Z" w16du:dateUtc="2025-01-24T11:51:00Z">
          <w:r w:rsidR="00362AAE" w:rsidRPr="00362AAE" w:rsidDel="00C14108">
            <w:rPr>
              <w:rFonts w:ascii="Arial" w:hAnsi="Arial" w:cs="Arial"/>
              <w:i/>
              <w:iCs/>
              <w:spacing w:val="-4"/>
              <w:sz w:val="21"/>
              <w:szCs w:val="21"/>
            </w:rPr>
            <w:delText>ISOP</w:delText>
          </w:r>
        </w:del>
      </w:ins>
      <w:ins w:id="2679" w:author="Tammy Meek (NESO)" w:date="2025-01-24T11:51:00Z" w16du:dateUtc="2025-01-24T11:51:00Z">
        <w:r w:rsidR="00C14108" w:rsidRPr="00C14108">
          <w:rPr>
            <w:rFonts w:ascii="Arial" w:hAnsi="Arial" w:cs="Arial"/>
            <w:i/>
            <w:iCs/>
            <w:spacing w:val="-4"/>
            <w:sz w:val="21"/>
            <w:szCs w:val="21"/>
          </w:rPr>
          <w:t>ISOP</w:t>
        </w:r>
      </w:ins>
      <w:r>
        <w:rPr>
          <w:rFonts w:ascii="Arial" w:hAnsi="Arial" w:cs="Arial"/>
          <w:spacing w:val="-4"/>
          <w:sz w:val="21"/>
          <w:szCs w:val="21"/>
        </w:rPr>
        <w:t xml:space="preserve">, which serve to assist </w:t>
      </w:r>
      <w:del w:id="2680" w:author="Tammy Meek (ESO)" w:date="2024-04-30T16:19:00Z">
        <w:r w:rsidDel="0037502B">
          <w:rPr>
            <w:rFonts w:ascii="Arial" w:hAnsi="Arial" w:cs="Arial"/>
            <w:spacing w:val="-4"/>
            <w:sz w:val="21"/>
            <w:szCs w:val="21"/>
          </w:rPr>
          <w:delText xml:space="preserve">NGESO </w:delText>
        </w:r>
      </w:del>
      <w:ins w:id="2681" w:author="Tammy Meek (NESO)" w:date="2024-11-07T09:38:00Z">
        <w:r w:rsidR="00CD0431">
          <w:rPr>
            <w:rFonts w:ascii="Arial" w:hAnsi="Arial" w:cs="Arial"/>
            <w:spacing w:val="-4"/>
            <w:sz w:val="21"/>
            <w:szCs w:val="21"/>
          </w:rPr>
          <w:t xml:space="preserve">the </w:t>
        </w:r>
      </w:ins>
      <w:ins w:id="2682" w:author="Tammy Meek (ESO)" w:date="2024-05-02T10:35:00Z">
        <w:del w:id="2683" w:author="Tammy Meek (NESO)" w:date="2025-01-24T11:51:00Z" w16du:dateUtc="2025-01-24T11:51:00Z">
          <w:r w:rsidR="00362AAE" w:rsidRPr="00362AAE" w:rsidDel="00C14108">
            <w:rPr>
              <w:rFonts w:ascii="Arial" w:hAnsi="Arial" w:cs="Arial"/>
              <w:i/>
              <w:iCs/>
              <w:spacing w:val="-4"/>
              <w:sz w:val="21"/>
              <w:szCs w:val="21"/>
            </w:rPr>
            <w:delText>ISOP</w:delText>
          </w:r>
        </w:del>
      </w:ins>
      <w:ins w:id="2684" w:author="Tammy Meek (NESO)" w:date="2025-01-24T11:51:00Z" w16du:dateUtc="2025-01-24T11:51:00Z">
        <w:r w:rsidR="00C14108" w:rsidRPr="00C14108">
          <w:rPr>
            <w:rFonts w:ascii="Arial" w:hAnsi="Arial" w:cs="Arial"/>
            <w:i/>
            <w:iCs/>
            <w:spacing w:val="-4"/>
            <w:sz w:val="21"/>
            <w:szCs w:val="21"/>
          </w:rPr>
          <w:t>ISOP</w:t>
        </w:r>
      </w:ins>
      <w:ins w:id="2685" w:author="Tammy Meek (ESO)" w:date="2024-04-30T16:19:00Z">
        <w:r w:rsidR="0037502B">
          <w:rPr>
            <w:rFonts w:ascii="Arial" w:hAnsi="Arial" w:cs="Arial"/>
            <w:spacing w:val="-4"/>
            <w:sz w:val="21"/>
            <w:szCs w:val="21"/>
          </w:rPr>
          <w:t xml:space="preserve"> </w:t>
        </w:r>
      </w:ins>
      <w:r>
        <w:rPr>
          <w:rFonts w:ascii="Arial" w:hAnsi="Arial" w:cs="Arial"/>
          <w:spacing w:val="-4"/>
          <w:sz w:val="21"/>
          <w:szCs w:val="21"/>
        </w:rPr>
        <w:t xml:space="preserve">in operating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in accordance with the Electricity Act 1989 (Act) </w:t>
      </w:r>
      <w:del w:id="2686" w:author="Tammy Meek (ESO)" w:date="2024-04-30T16:20:00Z">
        <w:r w:rsidDel="00D870CB">
          <w:rPr>
            <w:rFonts w:ascii="Arial" w:hAnsi="Arial" w:cs="Arial"/>
            <w:spacing w:val="-4"/>
            <w:sz w:val="21"/>
            <w:szCs w:val="21"/>
          </w:rPr>
          <w:delText>or</w:delText>
        </w:r>
      </w:del>
      <w:ins w:id="2687" w:author="Tammy Meek (ESO)" w:date="2024-04-30T16:20:00Z">
        <w:r w:rsidR="00D870CB">
          <w:rPr>
            <w:rFonts w:ascii="Arial" w:hAnsi="Arial" w:cs="Arial"/>
            <w:spacing w:val="-4"/>
            <w:sz w:val="21"/>
            <w:szCs w:val="21"/>
          </w:rPr>
          <w:t>and</w:t>
        </w:r>
      </w:ins>
      <w:r>
        <w:rPr>
          <w:rFonts w:ascii="Arial" w:hAnsi="Arial" w:cs="Arial"/>
          <w:spacing w:val="-4"/>
          <w:sz w:val="21"/>
          <w:szCs w:val="21"/>
        </w:rPr>
        <w:t xml:space="preserve"> the Conditions of the </w:t>
      </w:r>
      <w:del w:id="2688" w:author="Tammy Meek (ESO)" w:date="2024-04-30T16:20:00Z">
        <w:r w:rsidDel="00D870CB">
          <w:rPr>
            <w:rFonts w:ascii="Arial" w:hAnsi="Arial" w:cs="Arial"/>
            <w:spacing w:val="-4"/>
            <w:sz w:val="21"/>
            <w:szCs w:val="21"/>
          </w:rPr>
          <w:delText xml:space="preserve">Transmission </w:delText>
        </w:r>
      </w:del>
      <w:del w:id="2689" w:author="Tammy Meek (ESO)" w:date="2024-05-02T10:32:00Z">
        <w:r w:rsidDel="00362AAE">
          <w:rPr>
            <w:rFonts w:ascii="Arial" w:hAnsi="Arial" w:cs="Arial"/>
            <w:spacing w:val="-4"/>
            <w:sz w:val="21"/>
            <w:szCs w:val="21"/>
          </w:rPr>
          <w:delText>Licence</w:delText>
        </w:r>
      </w:del>
      <w:ins w:id="2690" w:author="Tammy Meek (ESO)" w:date="2024-05-02T10:32:00Z">
        <w:r w:rsidR="00362AAE" w:rsidRPr="00362AAE">
          <w:rPr>
            <w:rFonts w:ascii="Arial" w:hAnsi="Arial" w:cs="Arial"/>
            <w:i/>
            <w:iCs/>
            <w:spacing w:val="-4"/>
            <w:sz w:val="21"/>
            <w:szCs w:val="21"/>
          </w:rPr>
          <w:t>ESO Licence</w:t>
        </w:r>
      </w:ins>
      <w:r>
        <w:rPr>
          <w:rFonts w:ascii="Arial" w:hAnsi="Arial" w:cs="Arial"/>
          <w:spacing w:val="-4"/>
          <w:sz w:val="21"/>
          <w:szCs w:val="21"/>
        </w:rPr>
        <w:t xml:space="preserve"> </w:t>
      </w:r>
      <w:del w:id="2691" w:author="Tammy Meek (ESO)" w:date="2024-04-30T16:20:00Z">
        <w:r w:rsidDel="00475186">
          <w:rPr>
            <w:rFonts w:ascii="Arial" w:hAnsi="Arial" w:cs="Arial"/>
            <w:spacing w:val="-4"/>
            <w:sz w:val="21"/>
            <w:szCs w:val="21"/>
          </w:rPr>
          <w:delText xml:space="preserve">granted under Section 6(1) (b) of the Act </w:delText>
        </w:r>
      </w:del>
      <w:del w:id="2692" w:author="Tammy Meek (ESO)" w:date="2024-04-30T16:21:00Z">
        <w:r w:rsidDel="00475186">
          <w:rPr>
            <w:rFonts w:ascii="Arial" w:hAnsi="Arial" w:cs="Arial"/>
            <w:spacing w:val="-4"/>
            <w:sz w:val="21"/>
            <w:szCs w:val="21"/>
          </w:rPr>
          <w:delText>and/</w:delText>
        </w:r>
      </w:del>
      <w:r>
        <w:rPr>
          <w:rFonts w:ascii="Arial" w:hAnsi="Arial" w:cs="Arial"/>
          <w:spacing w:val="-4"/>
          <w:sz w:val="21"/>
          <w:szCs w:val="21"/>
        </w:rPr>
        <w:t>or in doing so efficiently and economically.</w:t>
      </w:r>
    </w:p>
    <w:p w14:paraId="456555E5" w14:textId="77777777" w:rsidR="009C1403" w:rsidRDefault="00C6386D">
      <w:pPr>
        <w:tabs>
          <w:tab w:val="left" w:pos="3312"/>
        </w:tabs>
        <w:kinsoku w:val="0"/>
        <w:overflowPunct w:val="0"/>
        <w:autoSpaceDE/>
        <w:autoSpaceDN/>
        <w:adjustRightInd/>
        <w:spacing w:before="469" w:line="224" w:lineRule="exact"/>
        <w:ind w:left="72"/>
        <w:textAlignment w:val="baseline"/>
        <w:rPr>
          <w:rFonts w:ascii="Arial" w:hAnsi="Arial" w:cs="Arial"/>
          <w:spacing w:val="-2"/>
          <w:sz w:val="21"/>
          <w:szCs w:val="21"/>
        </w:rPr>
      </w:pPr>
      <w:r>
        <w:rPr>
          <w:rFonts w:ascii="Arial" w:hAnsi="Arial" w:cs="Arial"/>
          <w:spacing w:val="-2"/>
          <w:sz w:val="21"/>
          <w:szCs w:val="21"/>
        </w:rPr>
        <w:t>Boundary Allowance</w:t>
      </w:r>
      <w:r>
        <w:rPr>
          <w:rFonts w:ascii="Arial" w:hAnsi="Arial" w:cs="Arial"/>
          <w:spacing w:val="-2"/>
          <w:sz w:val="21"/>
          <w:szCs w:val="21"/>
        </w:rPr>
        <w:tab/>
        <w:t>An allowance in MW to be added in whole or in part to</w:t>
      </w:r>
    </w:p>
    <w:p w14:paraId="5B9D1D56" w14:textId="77777777" w:rsidR="009C1403" w:rsidRDefault="00C6386D">
      <w:pPr>
        <w:kinsoku w:val="0"/>
        <w:overflowPunct w:val="0"/>
        <w:autoSpaceDE/>
        <w:autoSpaceDN/>
        <w:adjustRightInd/>
        <w:spacing w:line="233" w:lineRule="exact"/>
        <w:ind w:left="3312"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Economy planned transfer condition </w:t>
      </w:r>
      <w:r>
        <w:rPr>
          <w:rFonts w:ascii="Arial" w:hAnsi="Arial" w:cs="Arial"/>
          <w:spacing w:val="-4"/>
          <w:sz w:val="21"/>
          <w:szCs w:val="21"/>
        </w:rPr>
        <w:t>to take some account of year round variations in levels of generation and demand. This allowance is calculated by an empirical method described in Appendix F of this Standard.</w:t>
      </w:r>
    </w:p>
    <w:p w14:paraId="357B62B4" w14:textId="77777777" w:rsidR="009C1403" w:rsidRDefault="00C6386D">
      <w:pPr>
        <w:tabs>
          <w:tab w:val="left" w:pos="3312"/>
        </w:tabs>
        <w:kinsoku w:val="0"/>
        <w:overflowPunct w:val="0"/>
        <w:autoSpaceDE/>
        <w:autoSpaceDN/>
        <w:adjustRightInd/>
        <w:spacing w:before="454" w:line="232" w:lineRule="exact"/>
        <w:ind w:left="72"/>
        <w:textAlignment w:val="baseline"/>
        <w:rPr>
          <w:rFonts w:ascii="Arial" w:hAnsi="Arial" w:cs="Arial"/>
          <w:spacing w:val="11"/>
          <w:sz w:val="21"/>
          <w:szCs w:val="21"/>
        </w:rPr>
      </w:pPr>
      <w:r>
        <w:rPr>
          <w:rFonts w:ascii="Arial" w:hAnsi="Arial" w:cs="Arial"/>
          <w:spacing w:val="11"/>
          <w:sz w:val="21"/>
          <w:szCs w:val="21"/>
        </w:rPr>
        <w:t>Busbar</w:t>
      </w:r>
      <w:r>
        <w:rPr>
          <w:rFonts w:ascii="Arial" w:hAnsi="Arial" w:cs="Arial"/>
          <w:spacing w:val="11"/>
          <w:sz w:val="21"/>
          <w:szCs w:val="21"/>
        </w:rPr>
        <w:tab/>
        <w:t>The common connection point of two or more</w:t>
      </w:r>
    </w:p>
    <w:p w14:paraId="598673E6" w14:textId="77777777" w:rsidR="009C1403" w:rsidRDefault="00C6386D">
      <w:pPr>
        <w:kinsoku w:val="0"/>
        <w:overflowPunct w:val="0"/>
        <w:autoSpaceDE/>
        <w:autoSpaceDN/>
        <w:adjustRightInd/>
        <w:spacing w:before="7" w:line="235" w:lineRule="exact"/>
        <w:ind w:left="3312"/>
        <w:textAlignment w:val="baseline"/>
        <w:rPr>
          <w:rFonts w:ascii="Arial" w:hAnsi="Arial" w:cs="Arial"/>
          <w:spacing w:val="-2"/>
          <w:sz w:val="21"/>
          <w:szCs w:val="21"/>
        </w:rPr>
      </w:pPr>
      <w:r>
        <w:rPr>
          <w:rFonts w:ascii="Arial" w:hAnsi="Arial" w:cs="Arial"/>
          <w:i/>
          <w:iCs/>
          <w:spacing w:val="-2"/>
          <w:sz w:val="21"/>
          <w:szCs w:val="21"/>
        </w:rPr>
        <w:t>transmission circuits</w:t>
      </w:r>
      <w:r>
        <w:rPr>
          <w:rFonts w:ascii="Arial" w:hAnsi="Arial" w:cs="Arial"/>
          <w:spacing w:val="-2"/>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693" w:author="Stuart McLarnon (NESO)" w:date="2025-01-14T13:34: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2694">
          <w:tblGrid>
            <w:gridCol w:w="3403"/>
            <w:gridCol w:w="1097"/>
            <w:gridCol w:w="3405"/>
            <w:gridCol w:w="459"/>
            <w:gridCol w:w="5753"/>
          </w:tblGrid>
        </w:tblGridChange>
      </w:tblGrid>
      <w:tr w:rsidR="00787327" w:rsidRPr="00636B7A" w14:paraId="4DC70BA5" w14:textId="77777777" w:rsidTr="00953E9B">
        <w:trPr>
          <w:trHeight w:val="300"/>
          <w:ins w:id="2695" w:author="Stuart McLarnon (NESO)" w:date="2025-01-14T13:32:00Z"/>
          <w:trPrChange w:id="2696" w:author="Stuart McLarnon (NESO)" w:date="2025-01-14T13:34:00Z">
            <w:trPr>
              <w:gridBefore w:val="2"/>
              <w:trHeight w:val="300"/>
            </w:trPr>
          </w:trPrChange>
        </w:trPr>
        <w:tc>
          <w:tcPr>
            <w:tcW w:w="3403" w:type="dxa"/>
            <w:tcPrChange w:id="2697" w:author="Stuart McLarnon (NESO)" w:date="2025-01-14T13:34:00Z">
              <w:tcPr>
                <w:tcW w:w="3405" w:type="dxa"/>
              </w:tcPr>
            </w:tcPrChange>
          </w:tcPr>
          <w:p w14:paraId="6019EBF6" w14:textId="77777777" w:rsidR="00787327" w:rsidRPr="00787327" w:rsidRDefault="00787327">
            <w:pPr>
              <w:kinsoku w:val="0"/>
              <w:overflowPunct w:val="0"/>
              <w:autoSpaceDE/>
              <w:autoSpaceDN/>
              <w:adjustRightInd/>
              <w:spacing w:before="120" w:after="120" w:line="240" w:lineRule="atLeast"/>
              <w:ind w:left="30" w:right="269"/>
              <w:textAlignment w:val="baseline"/>
              <w:rPr>
                <w:ins w:id="2698" w:author="Stuart McLarnon (NESO)" w:date="2025-01-14T13:32:00Z"/>
                <w:rFonts w:ascii="Arial" w:hAnsi="Arial" w:cs="Arial"/>
                <w:spacing w:val="-8"/>
                <w:sz w:val="22"/>
                <w:szCs w:val="22"/>
                <w:rPrChange w:id="2699" w:author="Stuart McLarnon (NESO)" w:date="2025-01-14T13:32:00Z">
                  <w:rPr>
                    <w:ins w:id="2700" w:author="Stuart McLarnon (NESO)" w:date="2025-01-14T13:32:00Z"/>
                    <w:rFonts w:ascii="Arial" w:hAnsi="Arial" w:cs="Arial"/>
                    <w:b/>
                    <w:bCs/>
                    <w:spacing w:val="-8"/>
                    <w:sz w:val="22"/>
                    <w:szCs w:val="22"/>
                  </w:rPr>
                </w:rPrChange>
              </w:rPr>
            </w:pPr>
            <w:ins w:id="2701" w:author="Stuart McLarnon (NESO)" w:date="2025-01-14T13:32:00Z">
              <w:r w:rsidRPr="00787327">
                <w:rPr>
                  <w:rFonts w:ascii="Arial" w:hAnsi="Arial" w:cs="Arial"/>
                  <w:spacing w:val="-1"/>
                  <w:sz w:val="22"/>
                  <w:szCs w:val="22"/>
                  <w:rPrChange w:id="2702" w:author="Stuart McLarnon (NESO)" w:date="2025-01-14T13:32:00Z">
                    <w:rPr>
                      <w:rFonts w:ascii="Arial" w:hAnsi="Arial" w:cs="Arial"/>
                      <w:b/>
                      <w:bCs/>
                      <w:spacing w:val="-1"/>
                      <w:sz w:val="22"/>
                      <w:szCs w:val="22"/>
                    </w:rPr>
                  </w:rPrChange>
                </w:rPr>
                <w:t>Business Day</w:t>
              </w:r>
            </w:ins>
          </w:p>
        </w:tc>
        <w:tc>
          <w:tcPr>
            <w:tcW w:w="4961" w:type="dxa"/>
            <w:tcPrChange w:id="2703" w:author="Stuart McLarnon (NESO)" w:date="2025-01-14T13:34:00Z">
              <w:tcPr>
                <w:tcW w:w="6212" w:type="dxa"/>
                <w:gridSpan w:val="2"/>
              </w:tcPr>
            </w:tcPrChange>
          </w:tcPr>
          <w:p w14:paraId="5D7E3513" w14:textId="16915106" w:rsidR="00787327" w:rsidRPr="00636B7A" w:rsidRDefault="003F0FB7">
            <w:pPr>
              <w:tabs>
                <w:tab w:val="left" w:pos="3384"/>
              </w:tabs>
              <w:kinsoku w:val="0"/>
              <w:overflowPunct w:val="0"/>
              <w:autoSpaceDE/>
              <w:autoSpaceDN/>
              <w:adjustRightInd/>
              <w:spacing w:before="120" w:after="120" w:line="240" w:lineRule="atLeast"/>
              <w:jc w:val="both"/>
              <w:textAlignment w:val="baseline"/>
              <w:rPr>
                <w:ins w:id="2704" w:author="Stuart McLarnon (NESO)" w:date="2025-01-14T13:32:00Z"/>
                <w:rFonts w:ascii="Arial" w:hAnsi="Arial" w:cs="Arial"/>
                <w:sz w:val="22"/>
                <w:szCs w:val="22"/>
              </w:rPr>
              <w:pPrChange w:id="2705" w:author="Stuart McLarnon (NESO)" w:date="2025-01-14T13:34:00Z">
                <w:pPr>
                  <w:tabs>
                    <w:tab w:val="left" w:pos="3384"/>
                  </w:tabs>
                  <w:kinsoku w:val="0"/>
                  <w:overflowPunct w:val="0"/>
                  <w:autoSpaceDE/>
                  <w:autoSpaceDN/>
                  <w:adjustRightInd/>
                  <w:spacing w:before="120" w:after="120" w:line="240" w:lineRule="atLeast"/>
                  <w:textAlignment w:val="baseline"/>
                </w:pPr>
              </w:pPrChange>
            </w:pPr>
            <w:ins w:id="2706" w:author="Claire Newton (NESO)" w:date="2025-01-28T20:40:00Z" w16du:dateUtc="2025-01-28T20:40:00Z">
              <w:r>
                <w:rPr>
                  <w:rFonts w:ascii="Arial" w:hAnsi="Arial" w:cs="Arial"/>
                  <w:spacing w:val="-1"/>
                  <w:sz w:val="22"/>
                  <w:szCs w:val="22"/>
                </w:rPr>
                <w:t>M</w:t>
              </w:r>
            </w:ins>
            <w:ins w:id="2707" w:author="Stuart McLarnon (NESO)" w:date="2025-01-14T13:32:00Z">
              <w:del w:id="2708" w:author="Claire Newton (NESO)" w:date="2025-01-28T20:40:00Z" w16du:dateUtc="2025-01-28T20:40:00Z">
                <w:r w:rsidR="00787327" w:rsidRPr="00636B7A" w:rsidDel="003F0FB7">
                  <w:rPr>
                    <w:rFonts w:ascii="Arial" w:hAnsi="Arial" w:cs="Arial"/>
                    <w:spacing w:val="-1"/>
                    <w:sz w:val="22"/>
                    <w:szCs w:val="22"/>
                  </w:rPr>
                  <w:delText>m</w:delText>
                </w:r>
              </w:del>
              <w:r w:rsidR="00787327" w:rsidRPr="00636B7A">
                <w:rPr>
                  <w:rFonts w:ascii="Arial" w:hAnsi="Arial" w:cs="Arial"/>
                  <w:spacing w:val="-1"/>
                  <w:sz w:val="22"/>
                  <w:szCs w:val="22"/>
                </w:rPr>
                <w:t xml:space="preserve">eans any weekday (other than a Saturday) on which banks </w:t>
              </w:r>
              <w:r w:rsidR="00787327" w:rsidRPr="00636B7A">
                <w:rPr>
                  <w:rFonts w:ascii="Arial" w:hAnsi="Arial" w:cs="Arial"/>
                  <w:sz w:val="22"/>
                  <w:szCs w:val="22"/>
                </w:rPr>
                <w:t>are open for domestic business in the City of London</w:t>
              </w:r>
            </w:ins>
            <w:ins w:id="2709" w:author="Claire Newton (NESO)" w:date="2025-01-28T20:40:00Z" w16du:dateUtc="2025-01-28T20:40:00Z">
              <w:r>
                <w:rPr>
                  <w:rFonts w:ascii="Arial" w:hAnsi="Arial" w:cs="Arial"/>
                  <w:sz w:val="22"/>
                  <w:szCs w:val="22"/>
                </w:rPr>
                <w:t>.</w:t>
              </w:r>
            </w:ins>
          </w:p>
        </w:tc>
      </w:tr>
      <w:tr w:rsidR="00787327" w:rsidRPr="00636B7A" w14:paraId="332E5EFF" w14:textId="77777777" w:rsidTr="00953E9B">
        <w:trPr>
          <w:trHeight w:val="300"/>
          <w:ins w:id="2710" w:author="Stuart McLarnon (NESO)" w:date="2025-01-14T13:32:00Z"/>
          <w:trPrChange w:id="2711" w:author="Stuart McLarnon (NESO)" w:date="2025-01-14T13:34:00Z">
            <w:trPr>
              <w:gridBefore w:val="2"/>
              <w:trHeight w:val="300"/>
            </w:trPr>
          </w:trPrChange>
        </w:trPr>
        <w:tc>
          <w:tcPr>
            <w:tcW w:w="3403" w:type="dxa"/>
            <w:tcPrChange w:id="2712" w:author="Stuart McLarnon (NESO)" w:date="2025-01-14T13:34:00Z">
              <w:tcPr>
                <w:tcW w:w="3405" w:type="dxa"/>
              </w:tcPr>
            </w:tcPrChange>
          </w:tcPr>
          <w:p w14:paraId="68168870" w14:textId="202BC5C2" w:rsidR="00787327" w:rsidRPr="00787327" w:rsidRDefault="00787327">
            <w:pPr>
              <w:kinsoku w:val="0"/>
              <w:overflowPunct w:val="0"/>
              <w:autoSpaceDE/>
              <w:autoSpaceDN/>
              <w:adjustRightInd/>
              <w:spacing w:before="120" w:after="120" w:line="240" w:lineRule="atLeast"/>
              <w:ind w:left="30" w:right="269"/>
              <w:textAlignment w:val="baseline"/>
              <w:rPr>
                <w:ins w:id="2713" w:author="Stuart McLarnon (NESO)" w:date="2025-01-14T13:32:00Z"/>
                <w:rFonts w:ascii="Arial" w:hAnsi="Arial" w:cs="Arial"/>
                <w:spacing w:val="-8"/>
                <w:sz w:val="22"/>
                <w:szCs w:val="22"/>
                <w:rPrChange w:id="2714" w:author="Stuart McLarnon (NESO)" w:date="2025-01-14T13:32:00Z">
                  <w:rPr>
                    <w:ins w:id="2715" w:author="Stuart McLarnon (NESO)" w:date="2025-01-14T13:32:00Z"/>
                    <w:rFonts w:ascii="Arial" w:hAnsi="Arial" w:cs="Arial"/>
                    <w:b/>
                    <w:bCs/>
                    <w:spacing w:val="-8"/>
                    <w:sz w:val="22"/>
                    <w:szCs w:val="22"/>
                  </w:rPr>
                </w:rPrChange>
              </w:rPr>
            </w:pPr>
            <w:ins w:id="2716" w:author="Stuart McLarnon (NESO)" w:date="2025-01-14T13:32:00Z">
              <w:r w:rsidRPr="00787327">
                <w:rPr>
                  <w:rFonts w:ascii="Arial" w:hAnsi="Arial" w:cs="Arial"/>
                  <w:sz w:val="22"/>
                  <w:szCs w:val="22"/>
                  <w:rPrChange w:id="2717" w:author="Stuart McLarnon (NESO)" w:date="2025-01-14T13:32:00Z">
                    <w:rPr>
                      <w:rFonts w:ascii="Arial" w:hAnsi="Arial" w:cs="Arial"/>
                      <w:b/>
                      <w:bCs/>
                      <w:sz w:val="22"/>
                      <w:szCs w:val="22"/>
                    </w:rPr>
                  </w:rPrChange>
                </w:rPr>
                <w:t>Chairperson</w:t>
              </w:r>
            </w:ins>
          </w:p>
        </w:tc>
        <w:tc>
          <w:tcPr>
            <w:tcW w:w="4961" w:type="dxa"/>
            <w:tcPrChange w:id="2718" w:author="Stuart McLarnon (NESO)" w:date="2025-01-14T13:34:00Z">
              <w:tcPr>
                <w:tcW w:w="6212" w:type="dxa"/>
                <w:gridSpan w:val="2"/>
              </w:tcPr>
            </w:tcPrChange>
          </w:tcPr>
          <w:p w14:paraId="437D262D" w14:textId="2AA95AD5" w:rsidR="00787327" w:rsidRPr="00636B7A" w:rsidRDefault="00787327">
            <w:pPr>
              <w:widowControl/>
              <w:spacing w:before="120" w:after="120" w:line="240" w:lineRule="atLeast"/>
              <w:jc w:val="both"/>
              <w:rPr>
                <w:ins w:id="2719" w:author="Stuart McLarnon (NESO)" w:date="2025-01-14T13:32:00Z"/>
                <w:rFonts w:ascii="Arial" w:hAnsi="Arial" w:cs="Arial"/>
                <w:sz w:val="22"/>
                <w:szCs w:val="22"/>
              </w:rPr>
              <w:pPrChange w:id="2720" w:author="Stuart McLarnon (NESO)" w:date="2025-01-14T13:34:00Z">
                <w:pPr>
                  <w:widowControl/>
                  <w:spacing w:before="120" w:after="120" w:line="240" w:lineRule="atLeast"/>
                </w:pPr>
              </w:pPrChange>
            </w:pPr>
            <w:ins w:id="2721" w:author="Stuart McLarnon (NESO)" w:date="2025-01-14T13:32:00Z">
              <w:del w:id="2722" w:author="Claire Newton (NESO)" w:date="2025-01-28T20:40:00Z" w16du:dateUtc="2025-01-28T20:40:00Z">
                <w:r w:rsidRPr="00636B7A" w:rsidDel="003F0FB7">
                  <w:rPr>
                    <w:rFonts w:ascii="Arial" w:hAnsi="Arial" w:cs="Arial"/>
                    <w:sz w:val="22"/>
                    <w:szCs w:val="22"/>
                  </w:rPr>
                  <w:delText>shall m</w:delText>
                </w:r>
              </w:del>
            </w:ins>
            <w:ins w:id="2723" w:author="Claire Newton (NESO)" w:date="2025-01-28T20:40:00Z" w16du:dateUtc="2025-01-28T20:40:00Z">
              <w:r w:rsidR="003F0FB7">
                <w:rPr>
                  <w:rFonts w:ascii="Arial" w:hAnsi="Arial" w:cs="Arial"/>
                  <w:sz w:val="22"/>
                  <w:szCs w:val="22"/>
                </w:rPr>
                <w:t>M</w:t>
              </w:r>
            </w:ins>
            <w:ins w:id="2724" w:author="Stuart McLarnon (NESO)" w:date="2025-01-14T13:32:00Z">
              <w:r w:rsidRPr="00636B7A">
                <w:rPr>
                  <w:rFonts w:ascii="Arial" w:hAnsi="Arial" w:cs="Arial"/>
                  <w:sz w:val="22"/>
                  <w:szCs w:val="22"/>
                </w:rPr>
                <w:t>ean</w:t>
              </w:r>
            </w:ins>
            <w:ins w:id="2725" w:author="Claire Newton (NESO)" w:date="2025-01-28T20:40:00Z" w16du:dateUtc="2025-01-28T20:40:00Z">
              <w:r w:rsidR="003F0FB7">
                <w:rPr>
                  <w:rFonts w:ascii="Arial" w:hAnsi="Arial" w:cs="Arial"/>
                  <w:sz w:val="22"/>
                  <w:szCs w:val="22"/>
                </w:rPr>
                <w:t>s</w:t>
              </w:r>
            </w:ins>
            <w:ins w:id="2726" w:author="Stuart McLarnon (NESO)" w:date="2025-01-14T13:32:00Z">
              <w:r w:rsidRPr="00636B7A">
                <w:rPr>
                  <w:rFonts w:ascii="Arial" w:hAnsi="Arial" w:cs="Arial"/>
                  <w:sz w:val="22"/>
                  <w:szCs w:val="22"/>
                </w:rPr>
                <w:t xml:space="preserve"> the </w:t>
              </w:r>
              <w:del w:id="2727" w:author="Tammy Meek (NESO)" w:date="2025-01-28T11:33:00Z" w16du:dateUtc="2025-01-28T11:33:00Z">
                <w:r w:rsidRPr="0027358C" w:rsidDel="009E004F">
                  <w:rPr>
                    <w:rFonts w:ascii="Arial" w:hAnsi="Arial" w:cs="Arial"/>
                    <w:i/>
                    <w:iCs/>
                    <w:sz w:val="22"/>
                    <w:szCs w:val="22"/>
                    <w:rPrChange w:id="2728" w:author="Tammy Meek (NESO)" w:date="2025-01-28T11:33:00Z" w16du:dateUtc="2025-01-28T11:33:00Z">
                      <w:rPr>
                        <w:rFonts w:ascii="Arial" w:hAnsi="Arial" w:cs="Arial"/>
                        <w:sz w:val="22"/>
                        <w:szCs w:val="22"/>
                      </w:rPr>
                    </w:rPrChange>
                  </w:rPr>
                  <w:delText>c</w:delText>
                </w:r>
              </w:del>
            </w:ins>
            <w:ins w:id="2729" w:author="Tammy Meek (NESO)" w:date="2025-01-28T11:33:00Z" w16du:dateUtc="2025-01-28T11:33:00Z">
              <w:r w:rsidR="009E004F" w:rsidRPr="0027358C">
                <w:rPr>
                  <w:rFonts w:ascii="Arial" w:hAnsi="Arial" w:cs="Arial"/>
                  <w:i/>
                  <w:iCs/>
                  <w:sz w:val="22"/>
                  <w:szCs w:val="22"/>
                  <w:rPrChange w:id="2730" w:author="Tammy Meek (NESO)" w:date="2025-01-28T11:33:00Z" w16du:dateUtc="2025-01-28T11:33:00Z">
                    <w:rPr>
                      <w:rFonts w:ascii="Arial" w:hAnsi="Arial" w:cs="Arial"/>
                      <w:sz w:val="22"/>
                      <w:szCs w:val="22"/>
                    </w:rPr>
                  </w:rPrChange>
                </w:rPr>
                <w:t>C</w:t>
              </w:r>
            </w:ins>
            <w:ins w:id="2731" w:author="Stuart McLarnon (NESO)" w:date="2025-01-14T13:32:00Z">
              <w:r w:rsidRPr="0027358C">
                <w:rPr>
                  <w:rFonts w:ascii="Arial" w:hAnsi="Arial" w:cs="Arial"/>
                  <w:i/>
                  <w:iCs/>
                  <w:sz w:val="22"/>
                  <w:szCs w:val="22"/>
                  <w:rPrChange w:id="2732" w:author="Tammy Meek (NESO)" w:date="2025-01-28T11:33:00Z" w16du:dateUtc="2025-01-28T11:33:00Z">
                    <w:rPr>
                      <w:rFonts w:ascii="Arial" w:hAnsi="Arial" w:cs="Arial"/>
                      <w:sz w:val="22"/>
                      <w:szCs w:val="22"/>
                    </w:rPr>
                  </w:rPrChange>
                </w:rPr>
                <w:t>hairperson</w:t>
              </w:r>
              <w:r w:rsidRPr="00636B7A">
                <w:rPr>
                  <w:rFonts w:ascii="Arial" w:hAnsi="Arial" w:cs="Arial"/>
                  <w:sz w:val="22"/>
                  <w:szCs w:val="22"/>
                </w:rPr>
                <w:t xml:space="preserve"> of the </w:t>
              </w:r>
              <w:del w:id="2733" w:author="Tammy Meek (NESO)" w:date="2025-01-27T11:11:00Z" w16du:dateUtc="2025-01-27T11:11:00Z">
                <w:r w:rsidRPr="00636B7A" w:rsidDel="00FF671E">
                  <w:rPr>
                    <w:rFonts w:ascii="Arial" w:hAnsi="Arial" w:cs="Arial"/>
                    <w:sz w:val="22"/>
                    <w:szCs w:val="22"/>
                  </w:rPr>
                  <w:delText>Review Panel</w:delText>
                </w:r>
              </w:del>
            </w:ins>
            <w:ins w:id="2734" w:author="Tammy Meek (NESO)" w:date="2025-01-27T11:11:00Z" w16du:dateUtc="2025-01-27T11:11:00Z">
              <w:r w:rsidR="00FF671E" w:rsidRPr="00FF671E">
                <w:rPr>
                  <w:rFonts w:ascii="Arial" w:hAnsi="Arial" w:cs="Arial"/>
                  <w:i/>
                  <w:iCs/>
                  <w:sz w:val="22"/>
                  <w:szCs w:val="22"/>
                </w:rPr>
                <w:t>Panel</w:t>
              </w:r>
            </w:ins>
            <w:ins w:id="2735" w:author="Stuart McLarnon (NESO)" w:date="2025-01-14T13:32:00Z">
              <w:r w:rsidRPr="00636B7A">
                <w:rPr>
                  <w:rFonts w:ascii="Arial" w:hAnsi="Arial" w:cs="Arial"/>
                  <w:sz w:val="22"/>
                  <w:szCs w:val="22"/>
                </w:rPr>
                <w:t xml:space="preserve"> appointed in</w:t>
              </w:r>
              <w:r w:rsidRPr="00636B7A">
                <w:rPr>
                  <w:rFonts w:ascii="Arial" w:hAnsi="Arial" w:cs="Arial"/>
                  <w:spacing w:val="-1"/>
                  <w:sz w:val="22"/>
                  <w:szCs w:val="22"/>
                </w:rPr>
                <w:t xml:space="preserve"> accordance with Paragraph 4.3</w:t>
              </w:r>
              <w:del w:id="2736" w:author="Claire Newton (NESO)" w:date="2025-01-28T20:40:00Z" w16du:dateUtc="2025-01-28T20:40:00Z">
                <w:r w:rsidRPr="00636B7A" w:rsidDel="003F0FB7">
                  <w:rPr>
                    <w:rFonts w:ascii="Arial" w:hAnsi="Arial" w:cs="Arial"/>
                    <w:spacing w:val="-1"/>
                    <w:sz w:val="22"/>
                    <w:szCs w:val="22"/>
                  </w:rPr>
                  <w:delText>;</w:delText>
                </w:r>
              </w:del>
            </w:ins>
            <w:ins w:id="2737" w:author="Claire Newton (NESO)" w:date="2025-01-28T20:40:00Z" w16du:dateUtc="2025-01-28T20:40:00Z">
              <w:r w:rsidR="003F0FB7">
                <w:rPr>
                  <w:rFonts w:ascii="Arial" w:hAnsi="Arial" w:cs="Arial"/>
                  <w:spacing w:val="-1"/>
                  <w:sz w:val="22"/>
                  <w:szCs w:val="22"/>
                </w:rPr>
                <w:t>.</w:t>
              </w:r>
            </w:ins>
          </w:p>
        </w:tc>
      </w:tr>
      <w:tr w:rsidR="00787327" w:rsidRPr="00636B7A" w14:paraId="52DCA712" w14:textId="77777777" w:rsidTr="00953E9B">
        <w:trPr>
          <w:trHeight w:val="300"/>
          <w:ins w:id="2738" w:author="Stuart McLarnon (NESO)" w:date="2025-01-14T13:32:00Z"/>
          <w:trPrChange w:id="2739" w:author="Stuart McLarnon (NESO)" w:date="2025-01-14T13:34:00Z">
            <w:trPr>
              <w:gridBefore w:val="2"/>
              <w:trHeight w:val="300"/>
            </w:trPr>
          </w:trPrChange>
        </w:trPr>
        <w:tc>
          <w:tcPr>
            <w:tcW w:w="3403" w:type="dxa"/>
            <w:tcPrChange w:id="2740" w:author="Stuart McLarnon (NESO)" w:date="2025-01-14T13:34:00Z">
              <w:tcPr>
                <w:tcW w:w="3405" w:type="dxa"/>
              </w:tcPr>
            </w:tcPrChange>
          </w:tcPr>
          <w:p w14:paraId="14FF1D87" w14:textId="77777777" w:rsidR="00787327" w:rsidRPr="00787327" w:rsidRDefault="00787327">
            <w:pPr>
              <w:kinsoku w:val="0"/>
              <w:overflowPunct w:val="0"/>
              <w:autoSpaceDE/>
              <w:autoSpaceDN/>
              <w:adjustRightInd/>
              <w:spacing w:before="120" w:after="120" w:line="240" w:lineRule="atLeast"/>
              <w:ind w:left="30"/>
              <w:textAlignment w:val="baseline"/>
              <w:rPr>
                <w:ins w:id="2741" w:author="Stuart McLarnon (NESO)" w:date="2025-01-14T13:32:00Z"/>
                <w:rFonts w:ascii="Arial" w:hAnsi="Arial" w:cs="Arial"/>
                <w:spacing w:val="-8"/>
                <w:sz w:val="22"/>
                <w:szCs w:val="22"/>
                <w:rPrChange w:id="2742" w:author="Stuart McLarnon (NESO)" w:date="2025-01-14T13:32:00Z">
                  <w:rPr>
                    <w:ins w:id="2743" w:author="Stuart McLarnon (NESO)" w:date="2025-01-14T13:32:00Z"/>
                    <w:rFonts w:ascii="Arial" w:hAnsi="Arial" w:cs="Arial"/>
                    <w:b/>
                    <w:bCs/>
                    <w:spacing w:val="-8"/>
                    <w:sz w:val="22"/>
                    <w:szCs w:val="22"/>
                  </w:rPr>
                </w:rPrChange>
              </w:rPr>
            </w:pPr>
            <w:ins w:id="2744" w:author="Stuart McLarnon (NESO)" w:date="2025-01-14T13:32:00Z">
              <w:r w:rsidRPr="00787327">
                <w:rPr>
                  <w:rFonts w:ascii="Arial" w:hAnsi="Arial" w:cs="Arial"/>
                  <w:sz w:val="22"/>
                  <w:szCs w:val="22"/>
                  <w:rPrChange w:id="2745" w:author="Stuart McLarnon (NESO)" w:date="2025-01-14T13:32:00Z">
                    <w:rPr>
                      <w:rFonts w:ascii="Arial" w:hAnsi="Arial" w:cs="Arial"/>
                      <w:b/>
                      <w:bCs/>
                      <w:sz w:val="22"/>
                      <w:szCs w:val="22"/>
                    </w:rPr>
                  </w:rPrChange>
                </w:rPr>
                <w:t>Core Industry Documents</w:t>
              </w:r>
            </w:ins>
          </w:p>
        </w:tc>
        <w:tc>
          <w:tcPr>
            <w:tcW w:w="4961" w:type="dxa"/>
            <w:tcPrChange w:id="2746" w:author="Stuart McLarnon (NESO)" w:date="2025-01-14T13:34:00Z">
              <w:tcPr>
                <w:tcW w:w="6212" w:type="dxa"/>
                <w:gridSpan w:val="2"/>
              </w:tcPr>
            </w:tcPrChange>
          </w:tcPr>
          <w:p w14:paraId="1A1C830F" w14:textId="633FDAF9" w:rsidR="00787327" w:rsidRPr="00636B7A" w:rsidRDefault="00787327">
            <w:pPr>
              <w:widowControl/>
              <w:spacing w:before="120" w:after="120" w:line="240" w:lineRule="atLeast"/>
              <w:jc w:val="both"/>
              <w:rPr>
                <w:ins w:id="2747" w:author="Stuart McLarnon (NESO)" w:date="2025-01-14T13:32:00Z"/>
                <w:rFonts w:ascii="Arial" w:hAnsi="Arial" w:cs="Arial"/>
                <w:sz w:val="22"/>
                <w:szCs w:val="22"/>
              </w:rPr>
              <w:pPrChange w:id="2748" w:author="Stuart McLarnon (NESO)" w:date="2025-01-14T13:34:00Z">
                <w:pPr>
                  <w:widowControl/>
                  <w:spacing w:before="120" w:after="120" w:line="240" w:lineRule="atLeast"/>
                </w:pPr>
              </w:pPrChange>
            </w:pPr>
            <w:ins w:id="2749" w:author="Stuart McLarnon (NESO)" w:date="2025-01-14T13:32:00Z">
              <w:del w:id="2750" w:author="Claire Newton (NESO)" w:date="2025-01-28T20:40:00Z" w16du:dateUtc="2025-01-28T20:40:00Z">
                <w:r w:rsidRPr="00636B7A" w:rsidDel="003F0FB7">
                  <w:rPr>
                    <w:rFonts w:ascii="Arial" w:hAnsi="Arial" w:cs="Arial"/>
                    <w:sz w:val="22"/>
                    <w:szCs w:val="22"/>
                  </w:rPr>
                  <w:delText>s</w:delText>
                </w:r>
              </w:del>
            </w:ins>
            <w:ins w:id="2751" w:author="Claire Newton (NESO)" w:date="2025-01-28T20:40:00Z" w16du:dateUtc="2025-01-28T20:40:00Z">
              <w:r w:rsidR="003F0FB7">
                <w:rPr>
                  <w:rFonts w:ascii="Arial" w:hAnsi="Arial" w:cs="Arial"/>
                  <w:sz w:val="22"/>
                  <w:szCs w:val="22"/>
                </w:rPr>
                <w:t>S</w:t>
              </w:r>
            </w:ins>
            <w:ins w:id="2752" w:author="Stuart McLarnon (NESO)" w:date="2025-01-14T13:32:00Z">
              <w:r w:rsidRPr="00636B7A">
                <w:rPr>
                  <w:rFonts w:ascii="Arial" w:hAnsi="Arial" w:cs="Arial"/>
                  <w:sz w:val="22"/>
                  <w:szCs w:val="22"/>
                </w:rPr>
                <w:t>hall have the same definition as in Standard Condition A1 of the Transmission License</w:t>
              </w:r>
              <w:del w:id="2753" w:author="Claire Newton (NESO)" w:date="2025-01-28T20:40:00Z" w16du:dateUtc="2025-01-28T20:40:00Z">
                <w:r w:rsidRPr="00636B7A" w:rsidDel="003F0FB7">
                  <w:rPr>
                    <w:rFonts w:ascii="Arial" w:hAnsi="Arial" w:cs="Arial"/>
                    <w:sz w:val="22"/>
                    <w:szCs w:val="22"/>
                  </w:rPr>
                  <w:delText>;</w:delText>
                </w:r>
              </w:del>
            </w:ins>
            <w:ins w:id="2754" w:author="Claire Newton (NESO)" w:date="2025-01-28T20:40:00Z" w16du:dateUtc="2025-01-28T20:40:00Z">
              <w:r w:rsidR="003F0FB7">
                <w:rPr>
                  <w:rFonts w:ascii="Arial" w:hAnsi="Arial" w:cs="Arial"/>
                  <w:sz w:val="22"/>
                  <w:szCs w:val="22"/>
                </w:rPr>
                <w:t>.</w:t>
              </w:r>
            </w:ins>
          </w:p>
        </w:tc>
      </w:tr>
    </w:tbl>
    <w:p w14:paraId="16191699" w14:textId="316724BA" w:rsidR="009C1403" w:rsidRDefault="00C6386D">
      <w:pPr>
        <w:tabs>
          <w:tab w:val="left" w:pos="3312"/>
        </w:tabs>
        <w:kinsoku w:val="0"/>
        <w:overflowPunct w:val="0"/>
        <w:autoSpaceDE/>
        <w:autoSpaceDN/>
        <w:adjustRightInd/>
        <w:spacing w:before="457" w:line="232" w:lineRule="exact"/>
        <w:ind w:left="72"/>
        <w:textAlignment w:val="baseline"/>
        <w:rPr>
          <w:rFonts w:ascii="Arial" w:hAnsi="Arial" w:cs="Arial"/>
          <w:spacing w:val="-1"/>
          <w:sz w:val="21"/>
          <w:szCs w:val="21"/>
        </w:rPr>
      </w:pPr>
      <w:r>
        <w:rPr>
          <w:rFonts w:ascii="Arial" w:hAnsi="Arial" w:cs="Arial"/>
          <w:spacing w:val="-1"/>
          <w:sz w:val="21"/>
          <w:szCs w:val="21"/>
        </w:rPr>
        <w:t>Corrective Action</w:t>
      </w:r>
      <w:r>
        <w:rPr>
          <w:rFonts w:ascii="Arial" w:hAnsi="Arial" w:cs="Arial"/>
          <w:spacing w:val="-1"/>
          <w:sz w:val="21"/>
          <w:szCs w:val="21"/>
        </w:rPr>
        <w:tab/>
        <w:t>Manual and automatic action taken after an outage or</w:t>
      </w:r>
    </w:p>
    <w:p w14:paraId="5B84AF77" w14:textId="77777777" w:rsidR="009C1403" w:rsidRDefault="00C6386D">
      <w:pPr>
        <w:kinsoku w:val="0"/>
        <w:overflowPunct w:val="0"/>
        <w:autoSpaceDE/>
        <w:autoSpaceDN/>
        <w:adjustRightInd/>
        <w:spacing w:before="5" w:line="232" w:lineRule="exact"/>
        <w:ind w:left="3312" w:right="144"/>
        <w:jc w:val="both"/>
        <w:textAlignment w:val="baseline"/>
        <w:rPr>
          <w:rFonts w:ascii="Arial" w:hAnsi="Arial" w:cs="Arial"/>
          <w:sz w:val="21"/>
          <w:szCs w:val="21"/>
        </w:rPr>
      </w:pPr>
      <w:r>
        <w:rPr>
          <w:rFonts w:ascii="Arial" w:hAnsi="Arial" w:cs="Arial"/>
          <w:sz w:val="21"/>
          <w:szCs w:val="21"/>
        </w:rPr>
        <w:t>switching action to assist recovery of satisfactory system conditions; for example, tap changing or switching of plant.</w:t>
      </w:r>
    </w:p>
    <w:p w14:paraId="0C4C57CD" w14:textId="77777777" w:rsidR="009C1403" w:rsidRDefault="00C6386D">
      <w:pPr>
        <w:tabs>
          <w:tab w:val="left" w:pos="3312"/>
        </w:tabs>
        <w:kinsoku w:val="0"/>
        <w:overflowPunct w:val="0"/>
        <w:autoSpaceDE/>
        <w:autoSpaceDN/>
        <w:adjustRightInd/>
        <w:spacing w:before="459" w:line="232" w:lineRule="exact"/>
        <w:ind w:left="72"/>
        <w:textAlignment w:val="baseline"/>
        <w:rPr>
          <w:rFonts w:ascii="Arial" w:hAnsi="Arial" w:cs="Arial"/>
          <w:sz w:val="21"/>
          <w:szCs w:val="21"/>
        </w:rPr>
      </w:pPr>
      <w:r>
        <w:rPr>
          <w:rFonts w:ascii="Arial" w:hAnsi="Arial" w:cs="Arial"/>
          <w:sz w:val="21"/>
          <w:szCs w:val="21"/>
        </w:rPr>
        <w:t>Credible Demand Sensitivities</w:t>
      </w:r>
      <w:r>
        <w:rPr>
          <w:rFonts w:ascii="Arial" w:hAnsi="Arial" w:cs="Arial"/>
          <w:sz w:val="21"/>
          <w:szCs w:val="21"/>
        </w:rPr>
        <w:tab/>
        <w:t>Such variations in demands above those forecast as</w:t>
      </w:r>
    </w:p>
    <w:p w14:paraId="67D118B4"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are appropriate to the locations and the forecast error for the number of years ahead for which the forecast has been produced, e.g. that which corresponds to an 80% demand forecast confidence level.</w:t>
      </w:r>
    </w:p>
    <w:p w14:paraId="5BADAB4C" w14:textId="77777777" w:rsidR="009C1403" w:rsidRDefault="00C6386D">
      <w:pPr>
        <w:tabs>
          <w:tab w:val="left" w:pos="3312"/>
        </w:tabs>
        <w:kinsoku w:val="0"/>
        <w:overflowPunct w:val="0"/>
        <w:autoSpaceDE/>
        <w:autoSpaceDN/>
        <w:adjustRightInd/>
        <w:spacing w:before="808" w:line="233" w:lineRule="exact"/>
        <w:ind w:left="72"/>
        <w:textAlignment w:val="baseline"/>
        <w:rPr>
          <w:rFonts w:ascii="Arial" w:hAnsi="Arial" w:cs="Arial"/>
          <w:i/>
          <w:iCs/>
          <w:sz w:val="21"/>
          <w:szCs w:val="21"/>
        </w:rPr>
      </w:pPr>
      <w:r>
        <w:rPr>
          <w:rFonts w:ascii="Arial" w:hAnsi="Arial" w:cs="Arial"/>
          <w:sz w:val="21"/>
          <w:szCs w:val="21"/>
        </w:rPr>
        <w:t>DC Converter</w:t>
      </w:r>
      <w:r>
        <w:rPr>
          <w:rFonts w:ascii="Arial" w:hAnsi="Arial" w:cs="Arial"/>
          <w:sz w:val="21"/>
          <w:szCs w:val="21"/>
        </w:rPr>
        <w:tab/>
        <w:t xml:space="preserve">Any apparatus used as part of the </w:t>
      </w:r>
      <w:r>
        <w:rPr>
          <w:rFonts w:ascii="Arial" w:hAnsi="Arial" w:cs="Arial"/>
          <w:i/>
          <w:iCs/>
          <w:sz w:val="21"/>
          <w:szCs w:val="21"/>
        </w:rPr>
        <w:t>national electricity</w:t>
      </w:r>
    </w:p>
    <w:p w14:paraId="309170C1"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transmission system </w:t>
      </w:r>
      <w:r>
        <w:rPr>
          <w:rFonts w:ascii="Arial" w:hAnsi="Arial" w:cs="Arial"/>
          <w:spacing w:val="-4"/>
          <w:sz w:val="21"/>
          <w:szCs w:val="21"/>
        </w:rPr>
        <w:t xml:space="preserve">to convert alternating current electricity to direct current electricity, or vice-versa. A </w:t>
      </w:r>
      <w:r>
        <w:rPr>
          <w:rFonts w:ascii="Arial" w:hAnsi="Arial" w:cs="Arial"/>
          <w:i/>
          <w:iCs/>
          <w:spacing w:val="-4"/>
          <w:sz w:val="21"/>
          <w:szCs w:val="21"/>
        </w:rPr>
        <w:t xml:space="preserve">DC Converter </w:t>
      </w:r>
      <w:r>
        <w:rPr>
          <w:rFonts w:ascii="Arial" w:hAnsi="Arial" w:cs="Arial"/>
          <w:spacing w:val="-4"/>
          <w:sz w:val="21"/>
          <w:szCs w:val="21"/>
        </w:rPr>
        <w:t xml:space="preserve">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Pr>
          <w:rFonts w:ascii="Arial" w:hAnsi="Arial" w:cs="Arial"/>
          <w:i/>
          <w:iCs/>
          <w:spacing w:val="-4"/>
          <w:sz w:val="21"/>
          <w:szCs w:val="21"/>
        </w:rPr>
        <w:t xml:space="preserve">DC Converter </w:t>
      </w:r>
      <w:r>
        <w:rPr>
          <w:rFonts w:ascii="Arial" w:hAnsi="Arial" w:cs="Arial"/>
          <w:spacing w:val="-4"/>
          <w:sz w:val="21"/>
          <w:szCs w:val="21"/>
        </w:rPr>
        <w:t>represents the bipolar configuration.</w:t>
      </w:r>
    </w:p>
    <w:p w14:paraId="569F7667" w14:textId="77777777" w:rsidR="009C1403" w:rsidRDefault="00C6386D">
      <w:pPr>
        <w:tabs>
          <w:tab w:val="left" w:pos="3312"/>
        </w:tabs>
        <w:kinsoku w:val="0"/>
        <w:overflowPunct w:val="0"/>
        <w:autoSpaceDE/>
        <w:autoSpaceDN/>
        <w:adjustRightInd/>
        <w:spacing w:before="471" w:line="221" w:lineRule="exact"/>
        <w:ind w:left="72"/>
        <w:textAlignment w:val="baseline"/>
        <w:rPr>
          <w:rFonts w:ascii="Arial" w:hAnsi="Arial" w:cs="Arial"/>
          <w:sz w:val="21"/>
          <w:szCs w:val="21"/>
        </w:rPr>
      </w:pPr>
      <w:r>
        <w:rPr>
          <w:rFonts w:ascii="Arial" w:hAnsi="Arial" w:cs="Arial"/>
          <w:sz w:val="21"/>
          <w:szCs w:val="21"/>
        </w:rPr>
        <w:t>Demand Group</w:t>
      </w:r>
      <w:r>
        <w:rPr>
          <w:rFonts w:ascii="Arial" w:hAnsi="Arial" w:cs="Arial"/>
          <w:sz w:val="21"/>
          <w:szCs w:val="21"/>
        </w:rPr>
        <w:tab/>
        <w:t>A site or group of sites which collectively take power</w:t>
      </w:r>
    </w:p>
    <w:p w14:paraId="3E8E2289"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 xml:space="preserve">from the remainder of the </w:t>
      </w:r>
      <w:r>
        <w:rPr>
          <w:rFonts w:ascii="Arial" w:hAnsi="Arial" w:cs="Arial"/>
          <w:i/>
          <w:iCs/>
          <w:sz w:val="21"/>
          <w:szCs w:val="21"/>
        </w:rPr>
        <w:t>onshore transmission system</w:t>
      </w:r>
      <w:r>
        <w:rPr>
          <w:rFonts w:ascii="Arial" w:hAnsi="Arial" w:cs="Arial"/>
          <w:sz w:val="21"/>
          <w:szCs w:val="21"/>
        </w:rPr>
        <w:t>.</w:t>
      </w:r>
    </w:p>
    <w:p w14:paraId="6DCFC8CB" w14:textId="06BBDE8E" w:rsidR="009C1403" w:rsidDel="00403504" w:rsidRDefault="009C1403">
      <w:pPr>
        <w:widowControl/>
        <w:rPr>
          <w:del w:id="2755" w:author="Tammy Meek (NESO)" w:date="2025-01-27T10:37:00Z" w16du:dateUtc="2025-01-27T10:37:00Z"/>
          <w:sz w:val="24"/>
          <w:szCs w:val="24"/>
        </w:rPr>
        <w:sectPr w:rsidR="009C1403" w:rsidDel="00403504">
          <w:headerReference w:type="default" r:id="rId67"/>
          <w:pgSz w:w="11904" w:h="16834"/>
          <w:pgMar w:top="1440" w:right="2020" w:bottom="508" w:left="1564" w:header="720" w:footer="720" w:gutter="0"/>
          <w:cols w:space="720"/>
          <w:noEndnote/>
        </w:sectPr>
      </w:pPr>
    </w:p>
    <w:p w14:paraId="01419B75" w14:textId="77777777" w:rsidR="00403504" w:rsidRDefault="00403504">
      <w:pPr>
        <w:tabs>
          <w:tab w:val="left" w:pos="3312"/>
        </w:tabs>
        <w:kinsoku w:val="0"/>
        <w:overflowPunct w:val="0"/>
        <w:autoSpaceDE/>
        <w:autoSpaceDN/>
        <w:adjustRightInd/>
        <w:spacing w:before="6" w:line="234" w:lineRule="exact"/>
        <w:ind w:left="72"/>
        <w:textAlignment w:val="baseline"/>
        <w:rPr>
          <w:ins w:id="2766" w:author="Tammy Meek (NESO)" w:date="2025-01-27T10:38:00Z" w16du:dateUtc="2025-01-27T10:38:00Z"/>
          <w:rFonts w:ascii="Arial" w:hAnsi="Arial" w:cs="Arial"/>
          <w:spacing w:val="-4"/>
          <w:sz w:val="21"/>
          <w:szCs w:val="21"/>
        </w:rPr>
      </w:pPr>
    </w:p>
    <w:p w14:paraId="57570A95" w14:textId="4BFE9908" w:rsidR="009C1403" w:rsidRDefault="00C6386D">
      <w:pPr>
        <w:tabs>
          <w:tab w:val="left" w:pos="3312"/>
        </w:tabs>
        <w:kinsoku w:val="0"/>
        <w:overflowPunct w:val="0"/>
        <w:autoSpaceDE/>
        <w:autoSpaceDN/>
        <w:adjustRightInd/>
        <w:spacing w:before="6" w:line="234" w:lineRule="exact"/>
        <w:ind w:left="72"/>
        <w:textAlignment w:val="baseline"/>
        <w:rPr>
          <w:rFonts w:ascii="Arial" w:hAnsi="Arial" w:cs="Arial"/>
          <w:spacing w:val="-4"/>
          <w:sz w:val="21"/>
          <w:szCs w:val="21"/>
        </w:rPr>
      </w:pPr>
      <w:r>
        <w:rPr>
          <w:rFonts w:ascii="Arial" w:hAnsi="Arial" w:cs="Arial"/>
          <w:spacing w:val="-4"/>
          <w:sz w:val="21"/>
          <w:szCs w:val="21"/>
        </w:rPr>
        <w:t>Demand Point of Connection</w:t>
      </w:r>
      <w:r>
        <w:rPr>
          <w:rFonts w:ascii="Arial" w:hAnsi="Arial" w:cs="Arial"/>
          <w:spacing w:val="-4"/>
          <w:sz w:val="21"/>
          <w:szCs w:val="21"/>
        </w:rPr>
        <w:tab/>
        <w:t>For the purpose of defining the boundaries between the</w:t>
      </w:r>
    </w:p>
    <w:p w14:paraId="413DD344" w14:textId="794439DA" w:rsidR="009C1403" w:rsidRDefault="00C6386D">
      <w:pPr>
        <w:kinsoku w:val="0"/>
        <w:overflowPunct w:val="0"/>
        <w:autoSpaceDE/>
        <w:autoSpaceDN/>
        <w:adjustRightInd/>
        <w:spacing w:line="232"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MITS and </w:t>
      </w:r>
      <w:r>
        <w:rPr>
          <w:rFonts w:ascii="Arial" w:hAnsi="Arial" w:cs="Arial"/>
          <w:i/>
          <w:iCs/>
          <w:spacing w:val="-3"/>
          <w:sz w:val="21"/>
          <w:szCs w:val="21"/>
        </w:rPr>
        <w:t xml:space="preserve">Grid Supply Point </w:t>
      </w:r>
      <w:r>
        <w:rPr>
          <w:rFonts w:ascii="Arial" w:hAnsi="Arial" w:cs="Arial"/>
          <w:spacing w:val="-3"/>
          <w:sz w:val="21"/>
          <w:szCs w:val="21"/>
        </w:rPr>
        <w:t xml:space="preserve">transformer circuits, the </w:t>
      </w:r>
      <w:r>
        <w:rPr>
          <w:rFonts w:ascii="Arial" w:hAnsi="Arial" w:cs="Arial"/>
          <w:i/>
          <w:iCs/>
          <w:spacing w:val="-3"/>
          <w:sz w:val="21"/>
          <w:szCs w:val="21"/>
        </w:rPr>
        <w:t xml:space="preserve">Demand Point of Connection </w:t>
      </w:r>
      <w:r>
        <w:rPr>
          <w:rFonts w:ascii="Arial" w:hAnsi="Arial" w:cs="Arial"/>
          <w:spacing w:val="-3"/>
          <w:sz w:val="21"/>
          <w:szCs w:val="21"/>
        </w:rPr>
        <w:t xml:space="preserve">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other equivalent point as may be determined by the relevant </w:t>
      </w:r>
      <w:del w:id="2767" w:author="Tammy Meek (NESO)" w:date="2025-01-24T11:59:00Z" w16du:dateUtc="2025-01-24T11:59:00Z">
        <w:r w:rsidDel="000D741D">
          <w:rPr>
            <w:rFonts w:ascii="Arial" w:hAnsi="Arial" w:cs="Arial"/>
            <w:i/>
            <w:iCs/>
            <w:spacing w:val="-3"/>
            <w:sz w:val="21"/>
            <w:szCs w:val="21"/>
          </w:rPr>
          <w:delText>transmission licensee</w:delText>
        </w:r>
      </w:del>
      <w:ins w:id="2768" w:author="Tammy Meek (NESO)" w:date="2025-01-24T12:00:00Z" w16du:dateUtc="2025-01-24T12:00:00Z">
        <w:del w:id="2769" w:author="Stuart McLarnon (NESO)" w:date="2025-01-29T15:52:00Z" w16du:dateUtc="2025-01-29T15:52:00Z">
          <w:r w:rsidR="000D741D" w:rsidRPr="000D741D">
            <w:rPr>
              <w:rFonts w:ascii="Arial" w:hAnsi="Arial" w:cs="Arial"/>
              <w:i/>
              <w:iCs/>
              <w:spacing w:val="-3"/>
              <w:sz w:val="21"/>
              <w:szCs w:val="21"/>
            </w:rPr>
            <w:delText xml:space="preserve">Transmission </w:delText>
          </w:r>
          <w:r w:rsidR="000D741D" w:rsidRPr="000D741D" w:rsidDel="00E652B9">
            <w:rPr>
              <w:rFonts w:ascii="Arial" w:hAnsi="Arial" w:cs="Arial"/>
              <w:i/>
              <w:iCs/>
              <w:spacing w:val="-3"/>
              <w:sz w:val="21"/>
              <w:szCs w:val="21"/>
            </w:rPr>
            <w:delText>Licensee</w:delText>
          </w:r>
        </w:del>
      </w:ins>
      <w:ins w:id="2770" w:author="Stuart McLarnon (NESO)" w:date="2025-01-29T15:52:00Z" w16du:dateUtc="2025-01-29T15:52:00Z">
        <w:r w:rsidR="00E652B9" w:rsidRPr="00E652B9">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for new types of substation.</w:t>
      </w:r>
    </w:p>
    <w:p w14:paraId="7BDEA912" w14:textId="77777777" w:rsidR="009C1403" w:rsidRDefault="00C6386D">
      <w:pPr>
        <w:tabs>
          <w:tab w:val="left" w:pos="3312"/>
        </w:tabs>
        <w:kinsoku w:val="0"/>
        <w:overflowPunct w:val="0"/>
        <w:autoSpaceDE/>
        <w:autoSpaceDN/>
        <w:adjustRightInd/>
        <w:spacing w:before="444" w:line="242" w:lineRule="exact"/>
        <w:ind w:left="72"/>
        <w:textAlignment w:val="baseline"/>
        <w:rPr>
          <w:rFonts w:ascii="Arial" w:hAnsi="Arial" w:cs="Arial"/>
          <w:spacing w:val="-3"/>
          <w:sz w:val="21"/>
          <w:szCs w:val="21"/>
        </w:rPr>
      </w:pPr>
      <w:r>
        <w:rPr>
          <w:rFonts w:ascii="Arial" w:hAnsi="Arial" w:cs="Arial"/>
          <w:spacing w:val="-3"/>
          <w:sz w:val="21"/>
          <w:szCs w:val="21"/>
        </w:rPr>
        <w:t>Distribution Licensee</w:t>
      </w:r>
      <w:r>
        <w:rPr>
          <w:rFonts w:ascii="Arial" w:hAnsi="Arial" w:cs="Arial"/>
          <w:spacing w:val="-3"/>
          <w:sz w:val="21"/>
          <w:szCs w:val="21"/>
        </w:rPr>
        <w:tab/>
        <w:t>Means the holder of a Distribution Licence in respect of</w:t>
      </w:r>
    </w:p>
    <w:p w14:paraId="280921C9" w14:textId="77777777" w:rsidR="009C1403" w:rsidRDefault="00C6386D">
      <w:pPr>
        <w:kinsoku w:val="0"/>
        <w:overflowPunct w:val="0"/>
        <w:autoSpaceDE/>
        <w:autoSpaceDN/>
        <w:adjustRightInd/>
        <w:spacing w:before="16" w:line="225" w:lineRule="exact"/>
        <w:ind w:left="3312" w:right="144"/>
        <w:jc w:val="both"/>
        <w:textAlignment w:val="baseline"/>
        <w:rPr>
          <w:rFonts w:ascii="Arial" w:hAnsi="Arial" w:cs="Arial"/>
          <w:spacing w:val="-4"/>
          <w:sz w:val="21"/>
          <w:szCs w:val="21"/>
        </w:rPr>
      </w:pPr>
      <w:r>
        <w:rPr>
          <w:rFonts w:ascii="Arial" w:hAnsi="Arial" w:cs="Arial"/>
          <w:spacing w:val="-4"/>
          <w:sz w:val="21"/>
          <w:szCs w:val="21"/>
        </w:rPr>
        <w:t>an onshore distribution system granted under Section 6 (1) (c) of the Electricity Act 1989 (as amended under the Utilities Act 2000 and the Energy Act 2004).</w:t>
      </w:r>
    </w:p>
    <w:p w14:paraId="0161D472" w14:textId="449D2EDF" w:rsidR="009C1403" w:rsidRDefault="00C6386D">
      <w:pPr>
        <w:tabs>
          <w:tab w:val="left" w:pos="3312"/>
        </w:tabs>
        <w:kinsoku w:val="0"/>
        <w:overflowPunct w:val="0"/>
        <w:autoSpaceDE/>
        <w:autoSpaceDN/>
        <w:adjustRightInd/>
        <w:spacing w:before="483" w:line="224" w:lineRule="exact"/>
        <w:ind w:left="72"/>
        <w:textAlignment w:val="baseline"/>
        <w:rPr>
          <w:rFonts w:ascii="Arial" w:hAnsi="Arial" w:cs="Arial"/>
          <w:spacing w:val="-2"/>
          <w:sz w:val="21"/>
          <w:szCs w:val="21"/>
        </w:rPr>
      </w:pPr>
      <w:r>
        <w:rPr>
          <w:rFonts w:ascii="Arial" w:hAnsi="Arial" w:cs="Arial"/>
          <w:spacing w:val="-2"/>
          <w:sz w:val="21"/>
          <w:szCs w:val="21"/>
        </w:rPr>
        <w:t>Double Circuit Overhead Line</w:t>
      </w:r>
      <w:r>
        <w:rPr>
          <w:rFonts w:ascii="Arial" w:hAnsi="Arial" w:cs="Arial"/>
          <w:spacing w:val="-2"/>
          <w:sz w:val="21"/>
          <w:szCs w:val="21"/>
        </w:rPr>
        <w:tab/>
        <w:t xml:space="preserve">In the case of the </w:t>
      </w:r>
      <w:r>
        <w:rPr>
          <w:rFonts w:ascii="Arial" w:hAnsi="Arial" w:cs="Arial"/>
          <w:i/>
          <w:iCs/>
          <w:spacing w:val="-2"/>
          <w:sz w:val="21"/>
          <w:szCs w:val="21"/>
        </w:rPr>
        <w:t>onshore transmission system</w:t>
      </w:r>
      <w:r>
        <w:rPr>
          <w:rFonts w:ascii="Arial" w:hAnsi="Arial" w:cs="Arial"/>
          <w:spacing w:val="-2"/>
          <w:sz w:val="21"/>
          <w:szCs w:val="21"/>
        </w:rPr>
        <w:t>, this is</w:t>
      </w:r>
    </w:p>
    <w:p w14:paraId="211FC446" w14:textId="77777777" w:rsidR="009C1403" w:rsidRDefault="00C6386D">
      <w:pPr>
        <w:kinsoku w:val="0"/>
        <w:overflowPunct w:val="0"/>
        <w:autoSpaceDE/>
        <w:autoSpaceDN/>
        <w:adjustRightInd/>
        <w:spacing w:before="32" w:line="224"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a transmission line which consists of two circuits sharing the same towers for at least one span in SHET’s transmission system or </w:t>
      </w:r>
      <w:r>
        <w:rPr>
          <w:rFonts w:ascii="Arial" w:hAnsi="Arial" w:cs="Arial"/>
          <w:i/>
          <w:iCs/>
          <w:spacing w:val="-2"/>
          <w:sz w:val="21"/>
          <w:szCs w:val="21"/>
        </w:rPr>
        <w:t xml:space="preserve">NGET’s transmission system </w:t>
      </w:r>
      <w:r>
        <w:rPr>
          <w:rFonts w:ascii="Arial" w:hAnsi="Arial" w:cs="Arial"/>
          <w:spacing w:val="-2"/>
          <w:sz w:val="21"/>
          <w:szCs w:val="21"/>
        </w:rPr>
        <w:t xml:space="preserve">or for at least 2 miles in </w:t>
      </w:r>
      <w:r>
        <w:rPr>
          <w:rFonts w:ascii="Arial" w:hAnsi="Arial" w:cs="Arial"/>
          <w:i/>
          <w:iCs/>
          <w:spacing w:val="-2"/>
          <w:sz w:val="21"/>
          <w:szCs w:val="21"/>
        </w:rPr>
        <w:t>SPT</w:t>
      </w:r>
      <w:r>
        <w:rPr>
          <w:rFonts w:ascii="Arial" w:hAnsi="Arial" w:cs="Arial"/>
          <w:spacing w:val="-2"/>
          <w:sz w:val="21"/>
          <w:szCs w:val="21"/>
        </w:rPr>
        <w:t xml:space="preserve">’s </w:t>
      </w:r>
      <w:r>
        <w:rPr>
          <w:rFonts w:ascii="Arial" w:hAnsi="Arial" w:cs="Arial"/>
          <w:i/>
          <w:iCs/>
          <w:spacing w:val="-2"/>
          <w:sz w:val="21"/>
          <w:szCs w:val="21"/>
        </w:rPr>
        <w:t>transmission system</w:t>
      </w:r>
      <w:r>
        <w:rPr>
          <w:rFonts w:ascii="Arial" w:hAnsi="Arial" w:cs="Arial"/>
          <w:spacing w:val="-2"/>
          <w:sz w:val="21"/>
          <w:szCs w:val="21"/>
        </w:rPr>
        <w:t>.</w:t>
      </w:r>
    </w:p>
    <w:p w14:paraId="5AB9875F" w14:textId="77777777" w:rsidR="009C1403" w:rsidRDefault="00C6386D">
      <w:pPr>
        <w:kinsoku w:val="0"/>
        <w:overflowPunct w:val="0"/>
        <w:autoSpaceDE/>
        <w:autoSpaceDN/>
        <w:adjustRightInd/>
        <w:spacing w:before="116" w:after="433" w:line="233" w:lineRule="exact"/>
        <w:ind w:left="3312" w:right="144"/>
        <w:jc w:val="both"/>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offshore transmission system</w:t>
      </w:r>
      <w:r>
        <w:rPr>
          <w:rFonts w:ascii="Arial" w:hAnsi="Arial" w:cs="Arial"/>
          <w:sz w:val="21"/>
          <w:szCs w:val="21"/>
        </w:rPr>
        <w:t>, this is a transmission line which consists of two circuits sharing the same towers for at least one span.</w:t>
      </w:r>
    </w:p>
    <w:tbl>
      <w:tblPr>
        <w:tblW w:w="0" w:type="auto"/>
        <w:tblLayout w:type="fixed"/>
        <w:tblCellMar>
          <w:left w:w="0" w:type="dxa"/>
          <w:right w:w="0" w:type="dxa"/>
        </w:tblCellMar>
        <w:tblLook w:val="0000" w:firstRow="0" w:lastRow="0" w:firstColumn="0" w:lastColumn="0" w:noHBand="0" w:noVBand="0"/>
      </w:tblPr>
      <w:tblGrid>
        <w:gridCol w:w="3245"/>
        <w:gridCol w:w="5075"/>
      </w:tblGrid>
      <w:tr w:rsidR="009C1403" w14:paraId="0A309FB0" w14:textId="77777777">
        <w:trPr>
          <w:trHeight w:hRule="exact" w:val="1174"/>
        </w:trPr>
        <w:tc>
          <w:tcPr>
            <w:tcW w:w="3245" w:type="dxa"/>
            <w:tcBorders>
              <w:top w:val="nil"/>
              <w:left w:val="nil"/>
              <w:bottom w:val="nil"/>
              <w:right w:val="nil"/>
            </w:tcBorders>
          </w:tcPr>
          <w:p w14:paraId="1A8B39F8" w14:textId="77777777" w:rsidR="009C1403" w:rsidRDefault="00C6386D">
            <w:pPr>
              <w:kinsoku w:val="0"/>
              <w:overflowPunct w:val="0"/>
              <w:autoSpaceDE/>
              <w:autoSpaceDN/>
              <w:adjustRightInd/>
              <w:spacing w:after="673" w:line="240" w:lineRule="exact"/>
              <w:ind w:left="72"/>
              <w:textAlignment w:val="baseline"/>
              <w:rPr>
                <w:rFonts w:ascii="Arial" w:hAnsi="Arial" w:cs="Arial"/>
                <w:sz w:val="21"/>
                <w:szCs w:val="21"/>
              </w:rPr>
            </w:pPr>
            <w:r>
              <w:rPr>
                <w:rFonts w:ascii="Arial" w:hAnsi="Arial" w:cs="Arial"/>
                <w:sz w:val="21"/>
                <w:szCs w:val="21"/>
              </w:rPr>
              <w:t>Economy Planned Transfer Conditions</w:t>
            </w:r>
          </w:p>
        </w:tc>
        <w:tc>
          <w:tcPr>
            <w:tcW w:w="5075" w:type="dxa"/>
            <w:tcBorders>
              <w:top w:val="nil"/>
              <w:left w:val="nil"/>
              <w:bottom w:val="nil"/>
              <w:right w:val="nil"/>
            </w:tcBorders>
          </w:tcPr>
          <w:p w14:paraId="6A3B90D8"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according to the type of generation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This scaling shall follow the techniques described in Appendix E.</w:t>
            </w:r>
          </w:p>
        </w:tc>
      </w:tr>
    </w:tbl>
    <w:p w14:paraId="066AE806" w14:textId="77777777" w:rsidR="009C1403" w:rsidRDefault="009C1403">
      <w:pPr>
        <w:kinsoku w:val="0"/>
        <w:overflowPunct w:val="0"/>
        <w:autoSpaceDE/>
        <w:autoSpaceDN/>
        <w:adjustRightInd/>
        <w:spacing w:after="443" w:line="20" w:lineRule="exact"/>
        <w:textAlignment w:val="baseline"/>
        <w:rPr>
          <w:ins w:id="2771" w:author="Tammy Meek (ESO)" w:date="2024-04-30T15:43:00Z"/>
          <w:sz w:val="24"/>
          <w:szCs w:val="24"/>
        </w:rPr>
      </w:pPr>
    </w:p>
    <w:tbl>
      <w:tblPr>
        <w:tblW w:w="0" w:type="auto"/>
        <w:tblLayout w:type="fixed"/>
        <w:tblCellMar>
          <w:left w:w="0" w:type="dxa"/>
          <w:right w:w="0" w:type="dxa"/>
        </w:tblCellMar>
        <w:tblLook w:val="0000" w:firstRow="0" w:lastRow="0" w:firstColumn="0" w:lastColumn="0" w:noHBand="0" w:noVBand="0"/>
      </w:tblPr>
      <w:tblGrid>
        <w:gridCol w:w="3245"/>
        <w:gridCol w:w="5075"/>
      </w:tblGrid>
      <w:tr w:rsidR="00773A18" w14:paraId="2CF8E789" w14:textId="77777777" w:rsidTr="00DD6AF9">
        <w:trPr>
          <w:trHeight w:hRule="exact" w:val="1174"/>
          <w:ins w:id="2772" w:author="Tammy Meek (ESO)" w:date="2024-04-30T15:43:00Z"/>
        </w:trPr>
        <w:tc>
          <w:tcPr>
            <w:tcW w:w="3245" w:type="dxa"/>
            <w:tcBorders>
              <w:top w:val="nil"/>
              <w:left w:val="nil"/>
              <w:bottom w:val="nil"/>
              <w:right w:val="nil"/>
            </w:tcBorders>
          </w:tcPr>
          <w:p w14:paraId="16B16815" w14:textId="07B5E6D2" w:rsidR="00773A18" w:rsidRDefault="00A51BB0" w:rsidP="00DD6AF9">
            <w:pPr>
              <w:kinsoku w:val="0"/>
              <w:overflowPunct w:val="0"/>
              <w:autoSpaceDE/>
              <w:autoSpaceDN/>
              <w:adjustRightInd/>
              <w:spacing w:after="673" w:line="240" w:lineRule="exact"/>
              <w:ind w:left="72"/>
              <w:textAlignment w:val="baseline"/>
              <w:rPr>
                <w:ins w:id="2773" w:author="Tammy Meek (ESO)" w:date="2024-04-30T15:43:00Z"/>
                <w:rFonts w:ascii="Arial" w:hAnsi="Arial" w:cs="Arial"/>
                <w:sz w:val="21"/>
                <w:szCs w:val="21"/>
              </w:rPr>
            </w:pPr>
            <w:ins w:id="2774" w:author="Tammy Meek (ESO)" w:date="2024-04-30T15:44:00Z">
              <w:r w:rsidRPr="00A51BB0">
                <w:rPr>
                  <w:rFonts w:ascii="Arial" w:hAnsi="Arial" w:cs="Arial"/>
                  <w:sz w:val="21"/>
                  <w:szCs w:val="21"/>
                </w:rPr>
                <w:t>Electricity System Operator (ESO</w:t>
              </w:r>
              <w:del w:id="2775" w:author="Tammy Meek (NESO)" w:date="2024-11-07T09:38:00Z">
                <w:r w:rsidRPr="00A51BB0" w:rsidDel="0014099D">
                  <w:rPr>
                    <w:rFonts w:ascii="Arial" w:hAnsi="Arial" w:cs="Arial"/>
                    <w:sz w:val="21"/>
                    <w:szCs w:val="21"/>
                  </w:rPr>
                  <w:delText>)</w:delText>
                </w:r>
              </w:del>
              <w:r w:rsidRPr="00A51BB0">
                <w:rPr>
                  <w:rFonts w:ascii="Arial" w:hAnsi="Arial" w:cs="Arial"/>
                  <w:sz w:val="21"/>
                  <w:szCs w:val="21"/>
                </w:rPr>
                <w:t xml:space="preserve"> Licence</w:t>
              </w:r>
            </w:ins>
            <w:ins w:id="2776" w:author="Tammy Meek (NESO)" w:date="2024-11-07T09:38:00Z">
              <w:r w:rsidR="0014099D">
                <w:rPr>
                  <w:rFonts w:ascii="Arial" w:hAnsi="Arial" w:cs="Arial"/>
                  <w:sz w:val="21"/>
                  <w:szCs w:val="21"/>
                </w:rPr>
                <w:t>)</w:t>
              </w:r>
            </w:ins>
          </w:p>
        </w:tc>
        <w:tc>
          <w:tcPr>
            <w:tcW w:w="5075" w:type="dxa"/>
            <w:tcBorders>
              <w:top w:val="nil"/>
              <w:left w:val="nil"/>
              <w:bottom w:val="nil"/>
              <w:right w:val="nil"/>
            </w:tcBorders>
          </w:tcPr>
          <w:p w14:paraId="2EF2A035" w14:textId="2DE1266F" w:rsidR="00773A18" w:rsidRDefault="00A51BB0" w:rsidP="00DD6AF9">
            <w:pPr>
              <w:kinsoku w:val="0"/>
              <w:overflowPunct w:val="0"/>
              <w:autoSpaceDE/>
              <w:autoSpaceDN/>
              <w:adjustRightInd/>
              <w:spacing w:line="229" w:lineRule="exact"/>
              <w:ind w:left="108" w:right="144"/>
              <w:jc w:val="both"/>
              <w:textAlignment w:val="baseline"/>
              <w:rPr>
                <w:ins w:id="2777" w:author="Tammy Meek (ESO)" w:date="2024-04-30T15:43:00Z"/>
                <w:rFonts w:ascii="Arial" w:hAnsi="Arial" w:cs="Arial"/>
                <w:spacing w:val="-6"/>
                <w:sz w:val="21"/>
                <w:szCs w:val="21"/>
              </w:rPr>
            </w:pPr>
            <w:ins w:id="2778" w:author="Tammy Meek (ESO)" w:date="2024-04-30T15:44:00Z">
              <w:del w:id="2779" w:author="Tammy Meek (NESO)" w:date="2024-11-07T09:38:00Z">
                <w:r w:rsidRPr="00A51BB0" w:rsidDel="00CD0431">
                  <w:rPr>
                    <w:rFonts w:ascii="Arial" w:hAnsi="Arial" w:cs="Arial"/>
                    <w:spacing w:val="-6"/>
                    <w:sz w:val="21"/>
                    <w:szCs w:val="21"/>
                  </w:rPr>
                  <w:delText>means</w:delText>
                </w:r>
              </w:del>
              <w:r w:rsidRPr="00A51BB0">
                <w:rPr>
                  <w:rFonts w:ascii="Arial" w:hAnsi="Arial" w:cs="Arial"/>
                  <w:spacing w:val="-6"/>
                  <w:sz w:val="21"/>
                  <w:szCs w:val="21"/>
                </w:rPr>
                <w:t xml:space="preserve"> </w:t>
              </w:r>
              <w:del w:id="2780" w:author="Stuart McLarnon (NESO)" w:date="2025-01-24T15:41:00Z" w16du:dateUtc="2025-01-24T15:41:00Z">
                <w:r w:rsidRPr="00A51BB0">
                  <w:rPr>
                    <w:rFonts w:ascii="Arial" w:hAnsi="Arial" w:cs="Arial"/>
                    <w:spacing w:val="-6"/>
                    <w:sz w:val="21"/>
                    <w:szCs w:val="21"/>
                  </w:rPr>
                  <w:delText>a</w:delText>
                </w:r>
                <w:r w:rsidRPr="00A51BB0" w:rsidDel="00B76B13">
                  <w:rPr>
                    <w:rFonts w:ascii="Arial" w:hAnsi="Arial" w:cs="Arial"/>
                    <w:spacing w:val="-6"/>
                    <w:sz w:val="21"/>
                    <w:szCs w:val="21"/>
                  </w:rPr>
                  <w:delText xml:space="preserve"> </w:delText>
                </w:r>
              </w:del>
            </w:ins>
            <w:ins w:id="2781" w:author="Stuart McLarnon (NESO)" w:date="2025-01-24T15:41:00Z" w16du:dateUtc="2025-01-24T15:41:00Z">
              <w:r w:rsidR="00B76B13">
                <w:rPr>
                  <w:rFonts w:ascii="Arial" w:hAnsi="Arial" w:cs="Arial"/>
                  <w:spacing w:val="-6"/>
                  <w:sz w:val="21"/>
                  <w:szCs w:val="21"/>
                </w:rPr>
                <w:t>A</w:t>
              </w:r>
              <w:r w:rsidRPr="00A51BB0">
                <w:rPr>
                  <w:rFonts w:ascii="Arial" w:hAnsi="Arial" w:cs="Arial"/>
                  <w:spacing w:val="-6"/>
                  <w:sz w:val="21"/>
                  <w:szCs w:val="21"/>
                </w:rPr>
                <w:t xml:space="preserve"> </w:t>
              </w:r>
            </w:ins>
            <w:ins w:id="2782" w:author="Tammy Meek (ESO)" w:date="2024-04-30T15:44:00Z">
              <w:r w:rsidRPr="00A51BB0">
                <w:rPr>
                  <w:rFonts w:ascii="Arial" w:hAnsi="Arial" w:cs="Arial"/>
                  <w:spacing w:val="-6"/>
                  <w:sz w:val="21"/>
                  <w:szCs w:val="21"/>
                </w:rPr>
                <w:t>licence granted or treated as granted under section 6(1)(da) of the Electricity Act 1989</w:t>
              </w:r>
            </w:ins>
            <w:ins w:id="2783" w:author="Tammy Meek (ESO)" w:date="2024-04-30T15:43:00Z">
              <w:r w:rsidR="00773A18">
                <w:rPr>
                  <w:rFonts w:ascii="Arial" w:hAnsi="Arial" w:cs="Arial"/>
                  <w:spacing w:val="-6"/>
                  <w:sz w:val="21"/>
                  <w:szCs w:val="21"/>
                </w:rPr>
                <w:t>.</w:t>
              </w:r>
            </w:ins>
          </w:p>
        </w:tc>
      </w:tr>
    </w:tbl>
    <w:p w14:paraId="10F0820C" w14:textId="47DF8174" w:rsidR="00773A18" w:rsidDel="00403504" w:rsidRDefault="00773A18">
      <w:pPr>
        <w:kinsoku w:val="0"/>
        <w:overflowPunct w:val="0"/>
        <w:autoSpaceDE/>
        <w:autoSpaceDN/>
        <w:adjustRightInd/>
        <w:spacing w:after="443" w:line="20" w:lineRule="exact"/>
        <w:textAlignment w:val="baseline"/>
        <w:rPr>
          <w:del w:id="2784" w:author="Tammy Meek (NESO)" w:date="2025-01-27T10:38:00Z" w16du:dateUtc="2025-01-27T10:38:00Z"/>
          <w:sz w:val="24"/>
          <w:szCs w:val="24"/>
        </w:rPr>
      </w:pPr>
    </w:p>
    <w:p w14:paraId="4E53F3CA" w14:textId="77777777" w:rsidR="009C1403" w:rsidRDefault="00C6386D">
      <w:pPr>
        <w:tabs>
          <w:tab w:val="left" w:pos="3312"/>
        </w:tabs>
        <w:kinsoku w:val="0"/>
        <w:overflowPunct w:val="0"/>
        <w:autoSpaceDE/>
        <w:autoSpaceDN/>
        <w:adjustRightInd/>
        <w:spacing w:before="4" w:line="231" w:lineRule="exact"/>
        <w:ind w:left="72"/>
        <w:textAlignment w:val="baseline"/>
        <w:rPr>
          <w:rFonts w:ascii="Arial" w:hAnsi="Arial" w:cs="Arial"/>
          <w:spacing w:val="-1"/>
          <w:sz w:val="21"/>
          <w:szCs w:val="21"/>
        </w:rPr>
      </w:pPr>
      <w:r>
        <w:rPr>
          <w:rFonts w:ascii="Arial" w:hAnsi="Arial" w:cs="Arial"/>
          <w:spacing w:val="-1"/>
          <w:sz w:val="21"/>
          <w:szCs w:val="21"/>
        </w:rPr>
        <w:t>External Interconnection</w:t>
      </w:r>
      <w:r>
        <w:rPr>
          <w:rFonts w:ascii="Arial" w:hAnsi="Arial" w:cs="Arial"/>
          <w:spacing w:val="-1"/>
          <w:sz w:val="21"/>
          <w:szCs w:val="21"/>
        </w:rPr>
        <w:tab/>
        <w:t>Apparatus for the transmission of electricity to or from</w:t>
      </w:r>
    </w:p>
    <w:p w14:paraId="05BC5C69" w14:textId="77777777" w:rsidR="009C1403" w:rsidRDefault="00C6386D">
      <w:pPr>
        <w:kinsoku w:val="0"/>
        <w:overflowPunct w:val="0"/>
        <w:autoSpaceDE/>
        <w:autoSpaceDN/>
        <w:adjustRightInd/>
        <w:spacing w:line="229" w:lineRule="exact"/>
        <w:ind w:left="3312"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onshore transmission system </w:t>
      </w:r>
      <w:r>
        <w:rPr>
          <w:rFonts w:ascii="Arial" w:hAnsi="Arial" w:cs="Arial"/>
          <w:sz w:val="21"/>
          <w:szCs w:val="21"/>
        </w:rPr>
        <w:t xml:space="preserve">into or out of an </w:t>
      </w:r>
      <w:r>
        <w:rPr>
          <w:rFonts w:ascii="Arial" w:hAnsi="Arial" w:cs="Arial"/>
          <w:i/>
          <w:iCs/>
          <w:sz w:val="21"/>
          <w:szCs w:val="21"/>
        </w:rPr>
        <w:t>external system</w:t>
      </w:r>
      <w:r>
        <w:rPr>
          <w:rFonts w:ascii="Arial" w:hAnsi="Arial" w:cs="Arial"/>
          <w:sz w:val="21"/>
          <w:szCs w:val="21"/>
        </w:rPr>
        <w:t>.</w:t>
      </w:r>
    </w:p>
    <w:p w14:paraId="2631DB53" w14:textId="77777777" w:rsidR="009C1403" w:rsidRDefault="00C6386D">
      <w:pPr>
        <w:tabs>
          <w:tab w:val="left" w:pos="3312"/>
        </w:tabs>
        <w:kinsoku w:val="0"/>
        <w:overflowPunct w:val="0"/>
        <w:autoSpaceDE/>
        <w:autoSpaceDN/>
        <w:adjustRightInd/>
        <w:spacing w:before="463" w:line="242" w:lineRule="exact"/>
        <w:ind w:left="72"/>
        <w:textAlignment w:val="baseline"/>
        <w:rPr>
          <w:rFonts w:ascii="Arial" w:hAnsi="Arial" w:cs="Arial"/>
          <w:spacing w:val="-1"/>
          <w:sz w:val="21"/>
          <w:szCs w:val="21"/>
        </w:rPr>
      </w:pPr>
      <w:r>
        <w:rPr>
          <w:rFonts w:ascii="Arial" w:hAnsi="Arial" w:cs="Arial"/>
          <w:spacing w:val="-1"/>
          <w:sz w:val="21"/>
          <w:szCs w:val="21"/>
        </w:rPr>
        <w:t>External System</w:t>
      </w:r>
      <w:r>
        <w:rPr>
          <w:rFonts w:ascii="Arial" w:hAnsi="Arial" w:cs="Arial"/>
          <w:spacing w:val="-1"/>
          <w:sz w:val="21"/>
          <w:szCs w:val="21"/>
        </w:rPr>
        <w:tab/>
        <w:t>A transmission or distribution system located outside</w:t>
      </w:r>
    </w:p>
    <w:p w14:paraId="61B7B4F3" w14:textId="77777777" w:rsidR="009C1403" w:rsidRDefault="00C6386D">
      <w:pPr>
        <w:kinsoku w:val="0"/>
        <w:overflowPunct w:val="0"/>
        <w:autoSpaceDE/>
        <w:autoSpaceDN/>
        <w:adjustRightInd/>
        <w:spacing w:before="15" w:line="224"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national electricity transmission system operator area</w:t>
      </w:r>
      <w:r>
        <w:rPr>
          <w:rFonts w:ascii="Arial" w:hAnsi="Arial" w:cs="Arial"/>
          <w:sz w:val="21"/>
          <w:szCs w:val="21"/>
        </w:rPr>
        <w:t xml:space="preserve">, which is electrically connected to the </w:t>
      </w:r>
      <w:r>
        <w:rPr>
          <w:rFonts w:ascii="Arial" w:hAnsi="Arial" w:cs="Arial"/>
          <w:i/>
          <w:iCs/>
          <w:sz w:val="21"/>
          <w:szCs w:val="21"/>
        </w:rPr>
        <w:t xml:space="preserve">onshore transmission system </w:t>
      </w:r>
      <w:r>
        <w:rPr>
          <w:rFonts w:ascii="Arial" w:hAnsi="Arial" w:cs="Arial"/>
          <w:sz w:val="21"/>
          <w:szCs w:val="21"/>
        </w:rPr>
        <w:t xml:space="preserve">by an </w:t>
      </w:r>
      <w:r>
        <w:rPr>
          <w:rFonts w:ascii="Arial" w:hAnsi="Arial" w:cs="Arial"/>
          <w:i/>
          <w:iCs/>
          <w:sz w:val="21"/>
          <w:szCs w:val="21"/>
        </w:rPr>
        <w:t>external interconnection</w:t>
      </w:r>
    </w:p>
    <w:p w14:paraId="5FA5B826" w14:textId="77777777" w:rsidR="009C1403" w:rsidRDefault="00C6386D">
      <w:pPr>
        <w:tabs>
          <w:tab w:val="left" w:pos="3312"/>
        </w:tabs>
        <w:kinsoku w:val="0"/>
        <w:overflowPunct w:val="0"/>
        <w:autoSpaceDE/>
        <w:autoSpaceDN/>
        <w:adjustRightInd/>
        <w:spacing w:before="837" w:line="213" w:lineRule="exact"/>
        <w:ind w:left="72"/>
        <w:textAlignment w:val="baseline"/>
        <w:rPr>
          <w:rFonts w:ascii="Arial" w:hAnsi="Arial" w:cs="Arial"/>
          <w:i/>
          <w:iCs/>
          <w:spacing w:val="-5"/>
          <w:sz w:val="21"/>
          <w:szCs w:val="21"/>
        </w:rPr>
      </w:pPr>
      <w:r>
        <w:rPr>
          <w:rFonts w:ascii="Arial" w:hAnsi="Arial" w:cs="Arial"/>
          <w:spacing w:val="-5"/>
          <w:sz w:val="21"/>
          <w:szCs w:val="21"/>
        </w:rPr>
        <w:t>Fault Outage</w:t>
      </w:r>
      <w:r>
        <w:rPr>
          <w:rFonts w:ascii="Arial" w:hAnsi="Arial" w:cs="Arial"/>
          <w:spacing w:val="-5"/>
          <w:sz w:val="21"/>
          <w:szCs w:val="21"/>
        </w:rPr>
        <w:tab/>
        <w:t xml:space="preserve">An outage of one or more items of </w:t>
      </w:r>
      <w:r>
        <w:rPr>
          <w:rFonts w:ascii="Arial" w:hAnsi="Arial" w:cs="Arial"/>
          <w:i/>
          <w:iCs/>
          <w:spacing w:val="-5"/>
          <w:sz w:val="21"/>
          <w:szCs w:val="21"/>
        </w:rPr>
        <w:t>primary transmission</w:t>
      </w:r>
    </w:p>
    <w:p w14:paraId="73967CE4" w14:textId="77777777" w:rsidR="009C1403" w:rsidRDefault="00C6386D">
      <w:pPr>
        <w:kinsoku w:val="0"/>
        <w:overflowPunct w:val="0"/>
        <w:autoSpaceDE/>
        <w:autoSpaceDN/>
        <w:adjustRightInd/>
        <w:spacing w:line="232" w:lineRule="exact"/>
        <w:ind w:left="3312" w:right="72"/>
        <w:jc w:val="both"/>
        <w:textAlignment w:val="baseline"/>
        <w:rPr>
          <w:rFonts w:ascii="Arial" w:hAnsi="Arial" w:cs="Arial"/>
          <w:spacing w:val="-4"/>
          <w:sz w:val="21"/>
          <w:szCs w:val="21"/>
        </w:rPr>
      </w:pPr>
      <w:r>
        <w:rPr>
          <w:rFonts w:ascii="Arial" w:hAnsi="Arial" w:cs="Arial"/>
          <w:i/>
          <w:iCs/>
          <w:spacing w:val="-4"/>
          <w:sz w:val="21"/>
          <w:szCs w:val="21"/>
        </w:rPr>
        <w:t xml:space="preserve">equipment </w:t>
      </w:r>
      <w:r>
        <w:rPr>
          <w:rFonts w:ascii="Arial" w:hAnsi="Arial" w:cs="Arial"/>
          <w:spacing w:val="-4"/>
          <w:sz w:val="21"/>
          <w:szCs w:val="21"/>
        </w:rPr>
        <w:t>and/or user equipment, which may or may not result in a loss of power infeed or loss of power outfeed, initiated by automatic action unplanned at that time, and which may or may not involve the passage of fault current.</w:t>
      </w:r>
    </w:p>
    <w:p w14:paraId="6F423707" w14:textId="7051A576" w:rsidR="009C1403" w:rsidDel="00AF2D92" w:rsidRDefault="009C1403">
      <w:pPr>
        <w:widowControl/>
        <w:rPr>
          <w:del w:id="2785" w:author="Tammy Meek (NESO)" w:date="2025-01-27T10:38:00Z" w16du:dateUtc="2025-01-27T10:38:00Z"/>
          <w:sz w:val="24"/>
          <w:szCs w:val="24"/>
        </w:rPr>
        <w:sectPr w:rsidR="009C1403" w:rsidDel="00AF2D92">
          <w:headerReference w:type="default" r:id="rId68"/>
          <w:pgSz w:w="11904" w:h="16834"/>
          <w:pgMar w:top="1440" w:right="2020" w:bottom="508" w:left="1564" w:header="720" w:footer="720" w:gutter="0"/>
          <w:cols w:space="720"/>
          <w:noEndnote/>
        </w:sectPr>
      </w:pPr>
    </w:p>
    <w:p w14:paraId="55560136" w14:textId="77777777" w:rsidR="00AF2D92" w:rsidRDefault="00AF2D92">
      <w:pPr>
        <w:tabs>
          <w:tab w:val="left" w:pos="3312"/>
        </w:tabs>
        <w:kinsoku w:val="0"/>
        <w:overflowPunct w:val="0"/>
        <w:autoSpaceDE/>
        <w:autoSpaceDN/>
        <w:adjustRightInd/>
        <w:spacing w:before="38" w:line="231" w:lineRule="exact"/>
        <w:ind w:left="72"/>
        <w:textAlignment w:val="baseline"/>
        <w:rPr>
          <w:ins w:id="2796" w:author="Tammy Meek (NESO)" w:date="2025-01-27T10:38:00Z" w16du:dateUtc="2025-01-27T10:38:00Z"/>
          <w:rFonts w:ascii="Arial" w:hAnsi="Arial" w:cs="Arial"/>
          <w:spacing w:val="-1"/>
          <w:sz w:val="21"/>
          <w:szCs w:val="21"/>
        </w:rPr>
      </w:pPr>
    </w:p>
    <w:p w14:paraId="5A45FFA7" w14:textId="4F5A46AC" w:rsidR="009C1403" w:rsidRDefault="00C6386D">
      <w:pPr>
        <w:tabs>
          <w:tab w:val="left" w:pos="3312"/>
        </w:tabs>
        <w:kinsoku w:val="0"/>
        <w:overflowPunct w:val="0"/>
        <w:autoSpaceDE/>
        <w:autoSpaceDN/>
        <w:adjustRightInd/>
        <w:spacing w:before="38" w:line="231" w:lineRule="exact"/>
        <w:ind w:left="72"/>
        <w:textAlignment w:val="baseline"/>
        <w:rPr>
          <w:rFonts w:ascii="Arial" w:hAnsi="Arial" w:cs="Arial"/>
          <w:spacing w:val="-1"/>
          <w:sz w:val="21"/>
          <w:szCs w:val="21"/>
        </w:rPr>
      </w:pPr>
      <w:r>
        <w:rPr>
          <w:rFonts w:ascii="Arial" w:hAnsi="Arial" w:cs="Arial"/>
          <w:spacing w:val="-1"/>
          <w:sz w:val="21"/>
          <w:szCs w:val="21"/>
        </w:rPr>
        <w:t>First Onshore Substation</w:t>
      </w:r>
      <w:r>
        <w:rPr>
          <w:rFonts w:ascii="Arial" w:hAnsi="Arial" w:cs="Arial"/>
          <w:spacing w:val="-1"/>
          <w:sz w:val="21"/>
          <w:szCs w:val="21"/>
        </w:rPr>
        <w:tab/>
        <w:t xml:space="preserve">The </w:t>
      </w:r>
      <w:r>
        <w:rPr>
          <w:rFonts w:ascii="Arial" w:hAnsi="Arial" w:cs="Arial"/>
          <w:i/>
          <w:iCs/>
          <w:spacing w:val="-1"/>
          <w:sz w:val="21"/>
          <w:szCs w:val="21"/>
        </w:rPr>
        <w:t xml:space="preserve">first onshore substation </w:t>
      </w:r>
      <w:r>
        <w:rPr>
          <w:rFonts w:ascii="Arial" w:hAnsi="Arial" w:cs="Arial"/>
          <w:spacing w:val="-1"/>
          <w:sz w:val="21"/>
          <w:szCs w:val="21"/>
        </w:rPr>
        <w:t>defines the onshore limit</w:t>
      </w:r>
    </w:p>
    <w:p w14:paraId="4A6D8A1A"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offshore transmission system</w:t>
      </w:r>
      <w:r>
        <w:rPr>
          <w:rFonts w:ascii="Arial" w:hAnsi="Arial" w:cs="Arial"/>
          <w:sz w:val="21"/>
          <w:szCs w:val="21"/>
        </w:rPr>
        <w:t xml:space="preserve">. An </w:t>
      </w:r>
      <w:r>
        <w:rPr>
          <w:rFonts w:ascii="Arial" w:hAnsi="Arial" w:cs="Arial"/>
          <w:i/>
          <w:iCs/>
          <w:sz w:val="21"/>
          <w:szCs w:val="21"/>
        </w:rPr>
        <w:t xml:space="preserve">offshore transmission system </w:t>
      </w:r>
      <w:r>
        <w:rPr>
          <w:rFonts w:ascii="Arial" w:hAnsi="Arial" w:cs="Arial"/>
          <w:sz w:val="21"/>
          <w:szCs w:val="21"/>
        </w:rPr>
        <w:t xml:space="preserve">cannot extend beyond the </w:t>
      </w:r>
      <w:r>
        <w:rPr>
          <w:rFonts w:ascii="Arial" w:hAnsi="Arial" w:cs="Arial"/>
          <w:i/>
          <w:iCs/>
          <w:sz w:val="21"/>
          <w:szCs w:val="21"/>
        </w:rPr>
        <w:t>first onshore substation</w:t>
      </w:r>
      <w:r>
        <w:rPr>
          <w:rFonts w:ascii="Arial" w:hAnsi="Arial" w:cs="Arial"/>
          <w:sz w:val="21"/>
          <w:szCs w:val="21"/>
        </w:rPr>
        <w:t>.</w:t>
      </w:r>
    </w:p>
    <w:p w14:paraId="6757D884" w14:textId="77777777" w:rsidR="009C1403" w:rsidRDefault="00C6386D">
      <w:pPr>
        <w:kinsoku w:val="0"/>
        <w:overflowPunct w:val="0"/>
        <w:autoSpaceDE/>
        <w:autoSpaceDN/>
        <w:adjustRightInd/>
        <w:spacing w:before="113"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Accordingly, the security criteria relating to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 from the </w:t>
      </w:r>
      <w:r>
        <w:rPr>
          <w:rFonts w:ascii="Arial" w:hAnsi="Arial" w:cs="Arial"/>
          <w:i/>
          <w:iCs/>
          <w:spacing w:val="-4"/>
          <w:sz w:val="21"/>
          <w:szCs w:val="21"/>
        </w:rPr>
        <w:t xml:space="preserve">offshore GEP </w:t>
      </w:r>
      <w:r>
        <w:rPr>
          <w:rFonts w:ascii="Arial" w:hAnsi="Arial" w:cs="Arial"/>
          <w:spacing w:val="-4"/>
          <w:sz w:val="21"/>
          <w:szCs w:val="21"/>
        </w:rPr>
        <w:t xml:space="preserve">up to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 xml:space="preserve">user system interface point </w:t>
      </w:r>
      <w:r>
        <w:rPr>
          <w:rFonts w:ascii="Arial" w:hAnsi="Arial" w:cs="Arial"/>
          <w:spacing w:val="-4"/>
          <w:sz w:val="21"/>
          <w:szCs w:val="21"/>
        </w:rPr>
        <w:t xml:space="preserve">(as the case may be), which is located at the </w:t>
      </w:r>
      <w:r>
        <w:rPr>
          <w:rFonts w:ascii="Arial" w:hAnsi="Arial" w:cs="Arial"/>
          <w:i/>
          <w:iCs/>
          <w:spacing w:val="-4"/>
          <w:sz w:val="21"/>
          <w:szCs w:val="21"/>
        </w:rPr>
        <w:t>first onshore substation</w:t>
      </w:r>
      <w:r>
        <w:rPr>
          <w:rFonts w:ascii="Arial" w:hAnsi="Arial" w:cs="Arial"/>
          <w:spacing w:val="-4"/>
          <w:sz w:val="21"/>
          <w:szCs w:val="21"/>
        </w:rPr>
        <w:t>.</w:t>
      </w:r>
    </w:p>
    <w:p w14:paraId="301A2E53" w14:textId="77777777" w:rsidR="009C1403" w:rsidRDefault="00C6386D">
      <w:pPr>
        <w:kinsoku w:val="0"/>
        <w:overflowPunct w:val="0"/>
        <w:autoSpaceDE/>
        <w:autoSpaceDN/>
        <w:adjustRightInd/>
        <w:spacing w:before="126" w:line="231" w:lineRule="exact"/>
        <w:ind w:left="3312" w:right="144"/>
        <w:jc w:val="both"/>
        <w:textAlignment w:val="baseline"/>
        <w:rPr>
          <w:rFonts w:ascii="Arial" w:hAnsi="Arial" w:cs="Arial"/>
          <w:sz w:val="21"/>
          <w:szCs w:val="21"/>
        </w:rPr>
      </w:pPr>
      <w:r>
        <w:rPr>
          <w:rFonts w:ascii="Arial" w:hAnsi="Arial" w:cs="Arial"/>
          <w:sz w:val="21"/>
          <w:szCs w:val="21"/>
        </w:rPr>
        <w:t xml:space="preserve">The security criteria relating to the </w:t>
      </w:r>
      <w:r>
        <w:rPr>
          <w:rFonts w:ascii="Arial" w:hAnsi="Arial" w:cs="Arial"/>
          <w:i/>
          <w:iCs/>
          <w:sz w:val="21"/>
          <w:szCs w:val="21"/>
        </w:rPr>
        <w:t xml:space="preserve">onshore transmission system </w:t>
      </w:r>
      <w:r>
        <w:rPr>
          <w:rFonts w:ascii="Arial" w:hAnsi="Arial" w:cs="Arial"/>
          <w:sz w:val="21"/>
          <w:szCs w:val="21"/>
        </w:rPr>
        <w:t xml:space="preserve">extend from the </w:t>
      </w:r>
      <w:r>
        <w:rPr>
          <w:rFonts w:ascii="Arial" w:hAnsi="Arial" w:cs="Arial"/>
          <w:i/>
          <w:iCs/>
          <w:sz w:val="21"/>
          <w:szCs w:val="21"/>
        </w:rPr>
        <w:t xml:space="preserve">interface point </w:t>
      </w:r>
      <w:r>
        <w:rPr>
          <w:rFonts w:ascii="Arial" w:hAnsi="Arial" w:cs="Arial"/>
          <w:sz w:val="21"/>
          <w:szCs w:val="21"/>
        </w:rPr>
        <w:t xml:space="preserve">located at the </w:t>
      </w:r>
      <w:r>
        <w:rPr>
          <w:rFonts w:ascii="Arial" w:hAnsi="Arial" w:cs="Arial"/>
          <w:i/>
          <w:iCs/>
          <w:sz w:val="21"/>
          <w:szCs w:val="21"/>
        </w:rPr>
        <w:t xml:space="preserve">first onshore substation </w:t>
      </w:r>
      <w:r>
        <w:rPr>
          <w:rFonts w:ascii="Arial" w:hAnsi="Arial" w:cs="Arial"/>
          <w:sz w:val="21"/>
          <w:szCs w:val="21"/>
        </w:rPr>
        <w:t xml:space="preserve">and extend across the remainder of the </w:t>
      </w:r>
      <w:r>
        <w:rPr>
          <w:rFonts w:ascii="Arial" w:hAnsi="Arial" w:cs="Arial"/>
          <w:i/>
          <w:iCs/>
          <w:sz w:val="21"/>
          <w:szCs w:val="21"/>
        </w:rPr>
        <w:t>onshore transmission system</w:t>
      </w:r>
      <w:r>
        <w:rPr>
          <w:rFonts w:ascii="Arial" w:hAnsi="Arial" w:cs="Arial"/>
          <w:sz w:val="21"/>
          <w:szCs w:val="21"/>
        </w:rPr>
        <w:t>.</w:t>
      </w:r>
    </w:p>
    <w:p w14:paraId="776FEEFB" w14:textId="77777777" w:rsidR="009C1403" w:rsidRDefault="00C6386D">
      <w:pPr>
        <w:kinsoku w:val="0"/>
        <w:overflowPunct w:val="0"/>
        <w:autoSpaceDE/>
        <w:autoSpaceDN/>
        <w:adjustRightInd/>
        <w:spacing w:before="118" w:line="231" w:lineRule="exact"/>
        <w:ind w:left="3312" w:right="144"/>
        <w:jc w:val="both"/>
        <w:textAlignment w:val="baseline"/>
        <w:rPr>
          <w:rFonts w:ascii="Arial" w:hAnsi="Arial" w:cs="Arial"/>
          <w:i/>
          <w:iCs/>
          <w:spacing w:val="-4"/>
          <w:sz w:val="21"/>
          <w:szCs w:val="21"/>
        </w:rPr>
      </w:pPr>
      <w:r>
        <w:rPr>
          <w:rFonts w:ascii="Arial" w:hAnsi="Arial" w:cs="Arial"/>
          <w:spacing w:val="-4"/>
          <w:sz w:val="21"/>
          <w:szCs w:val="21"/>
        </w:rPr>
        <w:t xml:space="preserve">The security criteria relating to an onshore </w:t>
      </w:r>
      <w:r>
        <w:rPr>
          <w:rFonts w:ascii="Arial" w:hAnsi="Arial" w:cs="Arial"/>
          <w:i/>
          <w:iCs/>
          <w:spacing w:val="-4"/>
          <w:sz w:val="21"/>
          <w:szCs w:val="21"/>
        </w:rPr>
        <w:t xml:space="preserve">user system </w:t>
      </w:r>
      <w:r>
        <w:rPr>
          <w:rFonts w:ascii="Arial" w:hAnsi="Arial" w:cs="Arial"/>
          <w:spacing w:val="-4"/>
          <w:sz w:val="21"/>
          <w:szCs w:val="21"/>
        </w:rPr>
        <w:t xml:space="preserve">extend from the </w:t>
      </w:r>
      <w:r>
        <w:rPr>
          <w:rFonts w:ascii="Arial" w:hAnsi="Arial" w:cs="Arial"/>
          <w:i/>
          <w:iCs/>
          <w:spacing w:val="-4"/>
          <w:sz w:val="21"/>
          <w:szCs w:val="21"/>
        </w:rPr>
        <w:t xml:space="preserve">user system interface point </w:t>
      </w:r>
      <w:r>
        <w:rPr>
          <w:rFonts w:ascii="Arial" w:hAnsi="Arial" w:cs="Arial"/>
          <w:spacing w:val="-4"/>
          <w:sz w:val="21"/>
          <w:szCs w:val="21"/>
        </w:rPr>
        <w:t xml:space="preserve">located at the </w:t>
      </w:r>
      <w:r>
        <w:rPr>
          <w:rFonts w:ascii="Arial" w:hAnsi="Arial" w:cs="Arial"/>
          <w:i/>
          <w:iCs/>
          <w:spacing w:val="-4"/>
          <w:sz w:val="21"/>
          <w:szCs w:val="21"/>
        </w:rPr>
        <w:t xml:space="preserve">first onshore substation </w:t>
      </w:r>
      <w:r>
        <w:rPr>
          <w:rFonts w:ascii="Arial" w:hAnsi="Arial" w:cs="Arial"/>
          <w:spacing w:val="-4"/>
          <w:sz w:val="21"/>
          <w:szCs w:val="21"/>
        </w:rPr>
        <w:t xml:space="preserve">and extend across the remainder of the relevant </w:t>
      </w:r>
      <w:r>
        <w:rPr>
          <w:rFonts w:ascii="Arial" w:hAnsi="Arial" w:cs="Arial"/>
          <w:i/>
          <w:iCs/>
          <w:spacing w:val="-4"/>
          <w:sz w:val="21"/>
          <w:szCs w:val="21"/>
        </w:rPr>
        <w:t>user system.</w:t>
      </w:r>
    </w:p>
    <w:p w14:paraId="1C30024E"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The </w:t>
      </w:r>
      <w:r>
        <w:rPr>
          <w:rFonts w:ascii="Arial" w:hAnsi="Arial" w:cs="Arial"/>
          <w:i/>
          <w:iCs/>
          <w:spacing w:val="-3"/>
          <w:sz w:val="21"/>
          <w:szCs w:val="21"/>
        </w:rPr>
        <w:t xml:space="preserve">first onshore substation </w:t>
      </w:r>
      <w:r>
        <w:rPr>
          <w:rFonts w:ascii="Arial" w:hAnsi="Arial" w:cs="Arial"/>
          <w:spacing w:val="-3"/>
          <w:sz w:val="21"/>
          <w:szCs w:val="21"/>
        </w:rPr>
        <w:t xml:space="preserve">will comprise, inter alia, facilities for the connection between, or isolation of, </w:t>
      </w:r>
      <w:r>
        <w:rPr>
          <w:rFonts w:ascii="Arial" w:hAnsi="Arial" w:cs="Arial"/>
          <w:i/>
          <w:iCs/>
          <w:spacing w:val="-3"/>
          <w:sz w:val="21"/>
          <w:szCs w:val="21"/>
        </w:rPr>
        <w:t xml:space="preserve">transmission circuits </w:t>
      </w:r>
      <w:r>
        <w:rPr>
          <w:rFonts w:ascii="Arial" w:hAnsi="Arial" w:cs="Arial"/>
          <w:spacing w:val="-3"/>
          <w:sz w:val="21"/>
          <w:szCs w:val="21"/>
        </w:rPr>
        <w:t xml:space="preserve">and/or distribution circuits. These facilities will include at least one </w:t>
      </w:r>
      <w:r>
        <w:rPr>
          <w:rFonts w:ascii="Arial" w:hAnsi="Arial" w:cs="Arial"/>
          <w:i/>
          <w:iCs/>
          <w:spacing w:val="-3"/>
          <w:sz w:val="21"/>
          <w:szCs w:val="21"/>
        </w:rPr>
        <w:t xml:space="preserve">busbar </w:t>
      </w:r>
      <w:r>
        <w:rPr>
          <w:rFonts w:ascii="Arial" w:hAnsi="Arial" w:cs="Arial"/>
          <w:spacing w:val="-3"/>
          <w:sz w:val="21"/>
          <w:szCs w:val="21"/>
        </w:rPr>
        <w:t xml:space="preserve">to which the </w:t>
      </w:r>
      <w:r>
        <w:rPr>
          <w:rFonts w:ascii="Arial" w:hAnsi="Arial" w:cs="Arial"/>
          <w:i/>
          <w:iCs/>
          <w:spacing w:val="-3"/>
          <w:sz w:val="21"/>
          <w:szCs w:val="21"/>
        </w:rPr>
        <w:t xml:space="preserve">offshore transmission system </w:t>
      </w:r>
      <w:r>
        <w:rPr>
          <w:rFonts w:ascii="Arial" w:hAnsi="Arial" w:cs="Arial"/>
          <w:spacing w:val="-3"/>
          <w:sz w:val="21"/>
          <w:szCs w:val="21"/>
        </w:rPr>
        <w:t xml:space="preserve">connects and one or more circuit breakers and disconnectors. For the avoidance of doubt, if the substation does not include these elements, then it does not constitute the </w:t>
      </w:r>
      <w:r>
        <w:rPr>
          <w:rFonts w:ascii="Arial" w:hAnsi="Arial" w:cs="Arial"/>
          <w:i/>
          <w:iCs/>
          <w:spacing w:val="-3"/>
          <w:sz w:val="21"/>
          <w:szCs w:val="21"/>
        </w:rPr>
        <w:t>first onshore substation.</w:t>
      </w:r>
    </w:p>
    <w:p w14:paraId="78D52C32" w14:textId="141611FC" w:rsidR="009C1403" w:rsidRDefault="00C6386D">
      <w:pPr>
        <w:kinsoku w:val="0"/>
        <w:overflowPunct w:val="0"/>
        <w:autoSpaceDE/>
        <w:autoSpaceDN/>
        <w:adjustRightInd/>
        <w:spacing w:before="108" w:line="231"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w:t>
      </w:r>
      <w:r>
        <w:rPr>
          <w:rFonts w:ascii="Arial" w:hAnsi="Arial" w:cs="Arial"/>
          <w:i/>
          <w:iCs/>
          <w:spacing w:val="-4"/>
          <w:sz w:val="21"/>
          <w:szCs w:val="21"/>
        </w:rPr>
        <w:t xml:space="preserve">first onshore substation </w:t>
      </w:r>
      <w:r>
        <w:rPr>
          <w:rFonts w:ascii="Arial" w:hAnsi="Arial" w:cs="Arial"/>
          <w:spacing w:val="-4"/>
          <w:sz w:val="21"/>
          <w:szCs w:val="21"/>
        </w:rPr>
        <w:t xml:space="preserve">may be owned by the </w:t>
      </w:r>
      <w:r>
        <w:rPr>
          <w:rFonts w:ascii="Arial" w:hAnsi="Arial" w:cs="Arial"/>
          <w:i/>
          <w:iCs/>
          <w:spacing w:val="-4"/>
          <w:sz w:val="21"/>
          <w:szCs w:val="21"/>
        </w:rPr>
        <w:t xml:space="preserve">offshore </w:t>
      </w:r>
      <w:r>
        <w:rPr>
          <w:rFonts w:ascii="Arial" w:hAnsi="Arial" w:cs="Arial"/>
          <w:spacing w:val="-4"/>
          <w:sz w:val="21"/>
          <w:szCs w:val="21"/>
        </w:rPr>
        <w:t xml:space="preserve">transmission owner, the onshore transmission owner or onshore </w:t>
      </w:r>
      <w:r>
        <w:rPr>
          <w:rFonts w:ascii="Arial" w:hAnsi="Arial" w:cs="Arial"/>
          <w:i/>
          <w:iCs/>
          <w:spacing w:val="-4"/>
          <w:sz w:val="21"/>
          <w:szCs w:val="21"/>
        </w:rPr>
        <w:t xml:space="preserve">user system </w:t>
      </w:r>
      <w:r>
        <w:rPr>
          <w:rFonts w:ascii="Arial" w:hAnsi="Arial" w:cs="Arial"/>
          <w:spacing w:val="-4"/>
          <w:sz w:val="21"/>
          <w:szCs w:val="21"/>
        </w:rPr>
        <w:t xml:space="preserve">owner as determined by the relevant </w:t>
      </w:r>
      <w:del w:id="2797" w:author="Tammy Meek (NESO)" w:date="2025-01-24T11:59:00Z" w16du:dateUtc="2025-01-24T11:59:00Z">
        <w:r w:rsidDel="000D741D">
          <w:rPr>
            <w:rFonts w:ascii="Arial" w:hAnsi="Arial" w:cs="Arial"/>
            <w:i/>
            <w:iCs/>
            <w:spacing w:val="-4"/>
            <w:sz w:val="21"/>
            <w:szCs w:val="21"/>
          </w:rPr>
          <w:delText>transmission licensee</w:delText>
        </w:r>
      </w:del>
      <w:ins w:id="2798" w:author="Tammy Meek (NESO)" w:date="2025-01-24T12:00:00Z" w16du:dateUtc="2025-01-24T12:00:00Z">
        <w:del w:id="2799" w:author="Stuart McLarnon (NESO)" w:date="2025-01-29T15:52:00Z" w16du:dateUtc="2025-01-29T15:52:00Z">
          <w:r w:rsidR="000D741D" w:rsidRPr="000D741D">
            <w:rPr>
              <w:rFonts w:ascii="Arial" w:hAnsi="Arial" w:cs="Arial"/>
              <w:i/>
              <w:iCs/>
              <w:spacing w:val="-4"/>
              <w:sz w:val="21"/>
              <w:szCs w:val="21"/>
            </w:rPr>
            <w:delText>Transmission Licensee</w:delText>
          </w:r>
        </w:del>
      </w:ins>
      <w:ins w:id="2800" w:author="Stuart McLarnon (NESO)" w:date="2025-01-29T15:52:00Z" w16du:dateUtc="2025-01-29T15:52:00Z">
        <w:r w:rsidR="00E652B9" w:rsidRPr="00E652B9">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and/or </w:t>
      </w:r>
      <w:r>
        <w:rPr>
          <w:rFonts w:ascii="Arial" w:hAnsi="Arial" w:cs="Arial"/>
          <w:i/>
          <w:iCs/>
          <w:spacing w:val="-4"/>
          <w:sz w:val="21"/>
          <w:szCs w:val="21"/>
        </w:rPr>
        <w:t xml:space="preserve">distribution licensee </w:t>
      </w:r>
      <w:r>
        <w:rPr>
          <w:rFonts w:ascii="Arial" w:hAnsi="Arial" w:cs="Arial"/>
          <w:spacing w:val="-4"/>
          <w:sz w:val="21"/>
          <w:szCs w:val="21"/>
        </w:rPr>
        <w:t>as the case may be.</w:t>
      </w:r>
    </w:p>
    <w:p w14:paraId="250D6D68" w14:textId="77777777" w:rsidR="009C1403" w:rsidRDefault="00C6386D">
      <w:pPr>
        <w:kinsoku w:val="0"/>
        <w:overflowPunct w:val="0"/>
        <w:autoSpaceDE/>
        <w:autoSpaceDN/>
        <w:adjustRightInd/>
        <w:spacing w:before="114" w:line="231" w:lineRule="exact"/>
        <w:ind w:left="3312" w:right="144"/>
        <w:jc w:val="both"/>
        <w:textAlignment w:val="baseline"/>
        <w:rPr>
          <w:rFonts w:ascii="Arial" w:hAnsi="Arial" w:cs="Arial"/>
          <w:i/>
          <w:iCs/>
          <w:spacing w:val="-7"/>
          <w:sz w:val="21"/>
          <w:szCs w:val="21"/>
        </w:rPr>
      </w:pPr>
      <w:r>
        <w:rPr>
          <w:rFonts w:ascii="Arial" w:hAnsi="Arial" w:cs="Arial"/>
          <w:spacing w:val="-7"/>
          <w:sz w:val="21"/>
          <w:szCs w:val="21"/>
        </w:rPr>
        <w:t xml:space="preserve">Normally, in the case of there being transformation facilities at the </w:t>
      </w:r>
      <w:r>
        <w:rPr>
          <w:rFonts w:ascii="Arial" w:hAnsi="Arial" w:cs="Arial"/>
          <w:i/>
          <w:iCs/>
          <w:spacing w:val="-7"/>
          <w:sz w:val="21"/>
          <w:szCs w:val="21"/>
        </w:rPr>
        <w:t xml:space="preserve">first onshore substation </w:t>
      </w:r>
      <w:r>
        <w:rPr>
          <w:rFonts w:ascii="Arial" w:hAnsi="Arial" w:cs="Arial"/>
          <w:spacing w:val="-7"/>
          <w:sz w:val="21"/>
          <w:szCs w:val="21"/>
        </w:rPr>
        <w:t xml:space="preserve">and unless otherwise agreed, if the </w:t>
      </w:r>
      <w:r>
        <w:rPr>
          <w:rFonts w:ascii="Arial" w:hAnsi="Arial" w:cs="Arial"/>
          <w:i/>
          <w:iCs/>
          <w:spacing w:val="-7"/>
          <w:sz w:val="21"/>
          <w:szCs w:val="21"/>
        </w:rPr>
        <w:t xml:space="preserve">offshore </w:t>
      </w:r>
      <w:r>
        <w:rPr>
          <w:rFonts w:ascii="Arial" w:hAnsi="Arial" w:cs="Arial"/>
          <w:spacing w:val="-7"/>
          <w:sz w:val="21"/>
          <w:szCs w:val="21"/>
        </w:rPr>
        <w:t xml:space="preserve">transmission owner owns the </w:t>
      </w:r>
      <w:r>
        <w:rPr>
          <w:rFonts w:ascii="Arial" w:hAnsi="Arial" w:cs="Arial"/>
          <w:i/>
          <w:iCs/>
          <w:spacing w:val="-7"/>
          <w:sz w:val="21"/>
          <w:szCs w:val="21"/>
        </w:rPr>
        <w:t>first onshore substation</w:t>
      </w:r>
      <w:r>
        <w:rPr>
          <w:rFonts w:ascii="Arial" w:hAnsi="Arial" w:cs="Arial"/>
          <w:spacing w:val="-7"/>
          <w:sz w:val="21"/>
          <w:szCs w:val="21"/>
        </w:rPr>
        <w:t xml:space="preserve">, the </w:t>
      </w:r>
      <w:r>
        <w:rPr>
          <w:rFonts w:ascii="Arial" w:hAnsi="Arial" w:cs="Arial"/>
          <w:i/>
          <w:iCs/>
          <w:spacing w:val="-7"/>
          <w:sz w:val="21"/>
          <w:szCs w:val="21"/>
        </w:rPr>
        <w:t xml:space="preserve">interface point </w:t>
      </w:r>
      <w:r>
        <w:rPr>
          <w:rFonts w:ascii="Arial" w:hAnsi="Arial" w:cs="Arial"/>
          <w:spacing w:val="-7"/>
          <w:sz w:val="21"/>
          <w:szCs w:val="21"/>
        </w:rPr>
        <w:t xml:space="preserve">would be on the HV </w:t>
      </w:r>
      <w:r>
        <w:rPr>
          <w:rFonts w:ascii="Arial" w:hAnsi="Arial" w:cs="Arial"/>
          <w:i/>
          <w:iCs/>
          <w:spacing w:val="-7"/>
          <w:sz w:val="21"/>
          <w:szCs w:val="21"/>
        </w:rPr>
        <w:t xml:space="preserve">busbars </w:t>
      </w:r>
      <w:r>
        <w:rPr>
          <w:rFonts w:ascii="Arial" w:hAnsi="Arial" w:cs="Arial"/>
          <w:spacing w:val="-7"/>
          <w:sz w:val="21"/>
          <w:szCs w:val="21"/>
        </w:rPr>
        <w:t xml:space="preserve">and, if the </w:t>
      </w:r>
      <w:r>
        <w:rPr>
          <w:rFonts w:ascii="Arial" w:hAnsi="Arial" w:cs="Arial"/>
          <w:i/>
          <w:iCs/>
          <w:spacing w:val="-7"/>
          <w:sz w:val="21"/>
          <w:szCs w:val="21"/>
        </w:rPr>
        <w:t xml:space="preserve">first onshore substation </w:t>
      </w:r>
      <w:r>
        <w:rPr>
          <w:rFonts w:ascii="Arial" w:hAnsi="Arial" w:cs="Arial"/>
          <w:spacing w:val="-7"/>
          <w:sz w:val="21"/>
          <w:szCs w:val="21"/>
        </w:rPr>
        <w:t xml:space="preserve">is owned by the onshore transmission owner or onshore </w:t>
      </w:r>
      <w:r>
        <w:rPr>
          <w:rFonts w:ascii="Arial" w:hAnsi="Arial" w:cs="Arial"/>
          <w:i/>
          <w:iCs/>
          <w:spacing w:val="-7"/>
          <w:sz w:val="21"/>
          <w:szCs w:val="21"/>
        </w:rPr>
        <w:t xml:space="preserve">user system </w:t>
      </w:r>
      <w:r>
        <w:rPr>
          <w:rFonts w:ascii="Arial" w:hAnsi="Arial" w:cs="Arial"/>
          <w:spacing w:val="-7"/>
          <w:sz w:val="21"/>
          <w:szCs w:val="21"/>
        </w:rPr>
        <w:t xml:space="preserve">owner, the </w:t>
      </w:r>
      <w:r>
        <w:rPr>
          <w:rFonts w:ascii="Arial" w:hAnsi="Arial" w:cs="Arial"/>
          <w:i/>
          <w:iCs/>
          <w:spacing w:val="-7"/>
          <w:sz w:val="21"/>
          <w:szCs w:val="21"/>
        </w:rPr>
        <w:t xml:space="preserve">interface point </w:t>
      </w:r>
      <w:r>
        <w:rPr>
          <w:rFonts w:ascii="Arial" w:hAnsi="Arial" w:cs="Arial"/>
          <w:spacing w:val="-7"/>
          <w:sz w:val="21"/>
          <w:szCs w:val="21"/>
        </w:rPr>
        <w:t xml:space="preserve">or </w:t>
      </w:r>
      <w:r>
        <w:rPr>
          <w:rFonts w:ascii="Arial" w:hAnsi="Arial" w:cs="Arial"/>
          <w:i/>
          <w:iCs/>
          <w:spacing w:val="-7"/>
          <w:sz w:val="21"/>
          <w:szCs w:val="21"/>
        </w:rPr>
        <w:t xml:space="preserve">user system interface point </w:t>
      </w:r>
      <w:r>
        <w:rPr>
          <w:rFonts w:ascii="Arial" w:hAnsi="Arial" w:cs="Arial"/>
          <w:spacing w:val="-7"/>
          <w:sz w:val="21"/>
          <w:szCs w:val="21"/>
        </w:rPr>
        <w:t xml:space="preserve">(as the case may be) would be on the LV </w:t>
      </w:r>
      <w:r>
        <w:rPr>
          <w:rFonts w:ascii="Arial" w:hAnsi="Arial" w:cs="Arial"/>
          <w:i/>
          <w:iCs/>
          <w:spacing w:val="-7"/>
          <w:sz w:val="21"/>
          <w:szCs w:val="21"/>
        </w:rPr>
        <w:t>busbars.</w:t>
      </w:r>
    </w:p>
    <w:p w14:paraId="0F2AF059" w14:textId="77777777" w:rsidR="009C1403" w:rsidRDefault="00C6386D">
      <w:pPr>
        <w:tabs>
          <w:tab w:val="left" w:pos="3312"/>
        </w:tabs>
        <w:kinsoku w:val="0"/>
        <w:overflowPunct w:val="0"/>
        <w:autoSpaceDE/>
        <w:autoSpaceDN/>
        <w:adjustRightInd/>
        <w:spacing w:before="475" w:line="231" w:lineRule="exact"/>
        <w:ind w:left="72"/>
        <w:textAlignment w:val="baseline"/>
        <w:rPr>
          <w:rFonts w:ascii="Arial" w:hAnsi="Arial" w:cs="Arial"/>
          <w:i/>
          <w:iCs/>
          <w:spacing w:val="-2"/>
          <w:sz w:val="21"/>
          <w:szCs w:val="21"/>
        </w:rPr>
      </w:pPr>
      <w:r>
        <w:rPr>
          <w:rFonts w:ascii="Arial" w:hAnsi="Arial" w:cs="Arial"/>
          <w:spacing w:val="-2"/>
          <w:sz w:val="21"/>
          <w:szCs w:val="21"/>
        </w:rPr>
        <w:t>Forecast Minimum Demand</w:t>
      </w:r>
      <w:r>
        <w:rPr>
          <w:rFonts w:ascii="Arial" w:hAnsi="Arial" w:cs="Arial"/>
          <w:spacing w:val="-2"/>
          <w:sz w:val="21"/>
          <w:szCs w:val="21"/>
        </w:rPr>
        <w:tab/>
        <w:t xml:space="preserve">This is the minimum demand level expected at a </w:t>
      </w:r>
      <w:r>
        <w:rPr>
          <w:rFonts w:ascii="Arial" w:hAnsi="Arial" w:cs="Arial"/>
          <w:i/>
          <w:iCs/>
          <w:spacing w:val="-2"/>
          <w:sz w:val="21"/>
          <w:szCs w:val="21"/>
        </w:rPr>
        <w:t>GSP</w:t>
      </w:r>
    </w:p>
    <w:p w14:paraId="7D533755"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or </w:t>
      </w:r>
      <w:r>
        <w:rPr>
          <w:rFonts w:ascii="Arial" w:hAnsi="Arial" w:cs="Arial"/>
          <w:i/>
          <w:iCs/>
          <w:spacing w:val="-6"/>
          <w:sz w:val="21"/>
          <w:szCs w:val="21"/>
        </w:rPr>
        <w:t xml:space="preserve">OSP </w:t>
      </w:r>
      <w:r>
        <w:rPr>
          <w:rFonts w:ascii="Arial" w:hAnsi="Arial" w:cs="Arial"/>
          <w:spacing w:val="-6"/>
          <w:sz w:val="21"/>
          <w:szCs w:val="21"/>
        </w:rPr>
        <w:t xml:space="preserve">or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 xml:space="preserve">s. Unless more specific data are available, this is the expected demand at the time of the annual minimum demand on the </w:t>
      </w:r>
      <w:r>
        <w:rPr>
          <w:rFonts w:ascii="Arial" w:hAnsi="Arial" w:cs="Arial"/>
          <w:i/>
          <w:iCs/>
          <w:spacing w:val="-6"/>
          <w:sz w:val="21"/>
          <w:szCs w:val="21"/>
        </w:rPr>
        <w:t xml:space="preserve">national electricity transmission system </w:t>
      </w:r>
      <w:r>
        <w:rPr>
          <w:rFonts w:ascii="Arial" w:hAnsi="Arial" w:cs="Arial"/>
          <w:spacing w:val="-6"/>
          <w:sz w:val="21"/>
          <w:szCs w:val="21"/>
        </w:rPr>
        <w:t xml:space="preserve">as provided under the Grid Code. In the case of a group of </w:t>
      </w:r>
      <w:r>
        <w:rPr>
          <w:rFonts w:ascii="Arial" w:hAnsi="Arial" w:cs="Arial"/>
          <w:i/>
          <w:iCs/>
          <w:spacing w:val="-6"/>
          <w:sz w:val="21"/>
          <w:szCs w:val="21"/>
        </w:rPr>
        <w:t>GSP</w:t>
      </w:r>
      <w:r>
        <w:rPr>
          <w:rFonts w:ascii="Arial" w:hAnsi="Arial" w:cs="Arial"/>
          <w:spacing w:val="-6"/>
          <w:sz w:val="21"/>
          <w:szCs w:val="21"/>
        </w:rPr>
        <w:t xml:space="preserve">s or group of </w:t>
      </w:r>
      <w:r>
        <w:rPr>
          <w:rFonts w:ascii="Arial" w:hAnsi="Arial" w:cs="Arial"/>
          <w:i/>
          <w:iCs/>
          <w:spacing w:val="-6"/>
          <w:sz w:val="21"/>
          <w:szCs w:val="21"/>
        </w:rPr>
        <w:t>OSP</w:t>
      </w:r>
      <w:r>
        <w:rPr>
          <w:rFonts w:ascii="Arial" w:hAnsi="Arial" w:cs="Arial"/>
          <w:spacing w:val="-6"/>
          <w:sz w:val="21"/>
          <w:szCs w:val="21"/>
        </w:rPr>
        <w:t>s, the demand diversity within the group should be taken into account.</w:t>
      </w:r>
    </w:p>
    <w:p w14:paraId="7C7EB023" w14:textId="77777777" w:rsidR="009C1403" w:rsidRDefault="009C1403">
      <w:pPr>
        <w:widowControl/>
        <w:rPr>
          <w:sz w:val="24"/>
          <w:szCs w:val="24"/>
        </w:rPr>
        <w:sectPr w:rsidR="009C1403">
          <w:headerReference w:type="default" r:id="rId69"/>
          <w:pgSz w:w="11904" w:h="16834"/>
          <w:pgMar w:top="1420" w:right="2027" w:bottom="508" w:left="1557" w:header="720" w:footer="720" w:gutter="0"/>
          <w:cols w:space="720"/>
          <w:noEndnote/>
        </w:sectPr>
      </w:pPr>
    </w:p>
    <w:p w14:paraId="23381D16" w14:textId="134E1489" w:rsidR="009C1403" w:rsidRDefault="00C6386D">
      <w:pPr>
        <w:kinsoku w:val="0"/>
        <w:overflowPunct w:val="0"/>
        <w:autoSpaceDE/>
        <w:autoSpaceDN/>
        <w:adjustRightInd/>
        <w:spacing w:before="25" w:line="229" w:lineRule="exact"/>
        <w:jc w:val="both"/>
        <w:textAlignment w:val="baseline"/>
        <w:rPr>
          <w:rFonts w:ascii="Arial" w:hAnsi="Arial" w:cs="Arial"/>
          <w:spacing w:val="-5"/>
          <w:sz w:val="21"/>
          <w:szCs w:val="21"/>
        </w:rPr>
      </w:pPr>
      <w:r>
        <w:rPr>
          <w:noProof/>
          <w:color w:val="2B579A"/>
          <w:shd w:val="clear" w:color="auto" w:fill="E6E6E6"/>
        </w:rPr>
        <mc:AlternateContent>
          <mc:Choice Requires="wps">
            <w:drawing>
              <wp:anchor distT="0" distB="0" distL="0" distR="0" simplePos="0" relativeHeight="251658311" behindDoc="0" locked="0" layoutInCell="0" allowOverlap="1" wp14:anchorId="65FA86B0" wp14:editId="3796BBF5">
                <wp:simplePos x="0" y="0"/>
                <wp:positionH relativeFrom="page">
                  <wp:posOffset>995045</wp:posOffset>
                </wp:positionH>
                <wp:positionV relativeFrom="page">
                  <wp:posOffset>915670</wp:posOffset>
                </wp:positionV>
                <wp:extent cx="1650365" cy="299085"/>
                <wp:effectExtent l="0" t="0" r="0" b="0"/>
                <wp:wrapSquare wrapText="bothSides"/>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0365" cy="299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FA86B0" id="Text Box 124" o:spid="_x0000_s1316" type="#_x0000_t202" style="position:absolute;left:0;text-align:left;margin-left:78.35pt;margin-top:72.1pt;width:129.95pt;height:23.55pt;z-index:25165831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" o:allowincell="f" stroked="f">
                <v:fill opacity="0"/>
                <v:textbox inset="0,0,0,0">
                  <w:txbxContent>
                    <w:p w14:paraId="577A6620" w14:textId="77777777" w:rsidR="009C1403" w:rsidRDefault="00C6386D">
                      <w:pPr>
                        <w:kinsoku w:val="0"/>
                        <w:overflowPunct w:val="0"/>
                        <w:autoSpaceDE/>
                        <w:autoSpaceDN/>
                        <w:adjustRightInd/>
                        <w:spacing w:before="19" w:line="219" w:lineRule="exact"/>
                        <w:ind w:firstLine="72"/>
                        <w:textAlignment w:val="baseline"/>
                        <w:rPr>
                          <w:rFonts w:ascii="Arial" w:hAnsi="Arial" w:cs="Arial"/>
                          <w:spacing w:val="-3"/>
                          <w:sz w:val="21"/>
                          <w:szCs w:val="21"/>
                        </w:rPr>
                      </w:pPr>
                      <w:r>
                        <w:rPr>
                          <w:rFonts w:ascii="Arial" w:hAnsi="Arial" w:cs="Arial"/>
                          <w:spacing w:val="-3"/>
                          <w:sz w:val="21"/>
                          <w:szCs w:val="21"/>
                        </w:rPr>
                        <w:t>Frequency Risk and Control Report</w:t>
                      </w:r>
                    </w:p>
                  </w:txbxContent>
                </v:textbox>
                <w10:wrap type="square" anchorx="page" anchory="page"/>
              </v:shape>
            </w:pict>
          </mc:Fallback>
        </mc:AlternateContent>
      </w:r>
      <w:r>
        <w:rPr>
          <w:rFonts w:ascii="Arial" w:hAnsi="Arial" w:cs="Arial"/>
          <w:spacing w:val="-5"/>
          <w:sz w:val="21"/>
          <w:szCs w:val="21"/>
        </w:rPr>
        <w:t xml:space="preserve">The periodic report setting out the results of an assessment of the operational frequency risks on the system produced by </w:t>
      </w:r>
      <w:del w:id="2811" w:author="Tammy Meek (ESO)" w:date="2024-05-02T10:25:00Z">
        <w:r w:rsidDel="00362AAE">
          <w:rPr>
            <w:rFonts w:ascii="Arial" w:hAnsi="Arial" w:cs="Arial"/>
            <w:spacing w:val="-5"/>
            <w:sz w:val="21"/>
            <w:szCs w:val="21"/>
          </w:rPr>
          <w:delText>NGESO</w:delText>
        </w:r>
      </w:del>
      <w:ins w:id="2812" w:author="Tammy Meek (NESO)" w:date="2024-11-07T09:39:00Z">
        <w:r w:rsidR="0014099D">
          <w:rPr>
            <w:rFonts w:ascii="Arial" w:hAnsi="Arial" w:cs="Arial"/>
            <w:spacing w:val="-5"/>
            <w:sz w:val="21"/>
            <w:szCs w:val="21"/>
          </w:rPr>
          <w:t xml:space="preserve">the </w:t>
        </w:r>
      </w:ins>
      <w:ins w:id="2813" w:author="Tammy Meek (ESO)" w:date="2024-05-02T10:35:00Z">
        <w:del w:id="2814" w:author="Tammy Meek (NESO)" w:date="2025-01-24T11:51:00Z" w16du:dateUtc="2025-01-24T11:51:00Z">
          <w:r w:rsidR="00362AAE" w:rsidRPr="00362AAE" w:rsidDel="00C14108">
            <w:rPr>
              <w:rFonts w:ascii="Arial" w:hAnsi="Arial" w:cs="Arial"/>
              <w:i/>
              <w:iCs/>
              <w:spacing w:val="-5"/>
              <w:sz w:val="21"/>
              <w:szCs w:val="21"/>
            </w:rPr>
            <w:delText>ISOP</w:delText>
          </w:r>
        </w:del>
      </w:ins>
      <w:ins w:id="2815" w:author="Tammy Meek (NESO)" w:date="2025-01-24T11:51:00Z" w16du:dateUtc="2025-01-24T11:51:00Z">
        <w:r w:rsidR="00C14108" w:rsidRPr="00C14108">
          <w:rPr>
            <w:rFonts w:ascii="Arial" w:hAnsi="Arial" w:cs="Arial"/>
            <w:i/>
            <w:iCs/>
            <w:spacing w:val="-5"/>
            <w:sz w:val="21"/>
            <w:szCs w:val="21"/>
          </w:rPr>
          <w:t>ISOP</w:t>
        </w:r>
      </w:ins>
      <w:r>
        <w:rPr>
          <w:rFonts w:ascii="Arial" w:hAnsi="Arial" w:cs="Arial"/>
          <w:spacing w:val="-5"/>
          <w:sz w:val="21"/>
          <w:szCs w:val="21"/>
        </w:rPr>
        <w:t xml:space="preserve"> and approved by the Authority and as set out in the SQSS Appendix H, and prepared in accordance with the </w:t>
      </w:r>
      <w:r>
        <w:rPr>
          <w:rFonts w:ascii="Arial" w:hAnsi="Arial" w:cs="Arial"/>
          <w:i/>
          <w:iCs/>
          <w:spacing w:val="-5"/>
          <w:sz w:val="21"/>
          <w:szCs w:val="21"/>
        </w:rPr>
        <w:t xml:space="preserve">Frequency Risk and Control Report Methodology </w:t>
      </w:r>
      <w:r>
        <w:rPr>
          <w:rFonts w:ascii="Arial" w:hAnsi="Arial" w:cs="Arial"/>
          <w:spacing w:val="-5"/>
          <w:sz w:val="21"/>
          <w:szCs w:val="21"/>
        </w:rPr>
        <w:t xml:space="preserve">as also prepared and approved as set out in the SQSS Appendix H. The report shall include an assessment of the magnitude, duration and likelihood of transient frequency deviations, forecast impact and the cost of securing the system and confirm which risks will or will not be secured operationally by </w:t>
      </w:r>
      <w:del w:id="2816" w:author="Tammy Meek (ESO)" w:date="2024-04-30T16:24:00Z">
        <w:r w:rsidDel="00BF15E7">
          <w:rPr>
            <w:rFonts w:ascii="Arial" w:hAnsi="Arial" w:cs="Arial"/>
            <w:spacing w:val="-5"/>
            <w:sz w:val="21"/>
            <w:szCs w:val="21"/>
          </w:rPr>
          <w:delText xml:space="preserve">NGESO </w:delText>
        </w:r>
      </w:del>
      <w:ins w:id="2817" w:author="Tammy Meek (ESO)" w:date="2024-04-30T16:24:00Z">
        <w:r w:rsidR="00BF15E7">
          <w:rPr>
            <w:rFonts w:ascii="Arial" w:hAnsi="Arial" w:cs="Arial"/>
            <w:spacing w:val="-5"/>
            <w:sz w:val="21"/>
            <w:szCs w:val="21"/>
          </w:rPr>
          <w:t xml:space="preserve">the </w:t>
        </w:r>
      </w:ins>
      <w:ins w:id="2818" w:author="Tammy Meek (ESO)" w:date="2024-05-02T10:35:00Z">
        <w:del w:id="2819" w:author="Tammy Meek (NESO)" w:date="2025-01-24T11:51:00Z" w16du:dateUtc="2025-01-24T11:51:00Z">
          <w:r w:rsidR="00362AAE" w:rsidRPr="00362AAE" w:rsidDel="00C14108">
            <w:rPr>
              <w:rFonts w:ascii="Arial" w:hAnsi="Arial" w:cs="Arial"/>
              <w:i/>
              <w:iCs/>
              <w:spacing w:val="-5"/>
              <w:sz w:val="21"/>
              <w:szCs w:val="21"/>
            </w:rPr>
            <w:delText>ISOP</w:delText>
          </w:r>
        </w:del>
      </w:ins>
      <w:ins w:id="2820" w:author="Tammy Meek (NESO)" w:date="2025-01-24T11:51:00Z" w16du:dateUtc="2025-01-24T11:51:00Z">
        <w:r w:rsidR="00C14108" w:rsidRPr="00C14108">
          <w:rPr>
            <w:rFonts w:ascii="Arial" w:hAnsi="Arial" w:cs="Arial"/>
            <w:i/>
            <w:iCs/>
            <w:spacing w:val="-5"/>
            <w:sz w:val="21"/>
            <w:szCs w:val="21"/>
          </w:rPr>
          <w:t>ISOP</w:t>
        </w:r>
      </w:ins>
      <w:ins w:id="2821" w:author="Tammy Meek (ESO)" w:date="2024-04-30T16:24:00Z">
        <w:r w:rsidR="00BF15E7">
          <w:rPr>
            <w:rFonts w:ascii="Arial" w:hAnsi="Arial" w:cs="Arial"/>
            <w:spacing w:val="-5"/>
            <w:sz w:val="21"/>
            <w:szCs w:val="21"/>
          </w:rPr>
          <w:t xml:space="preserve"> </w:t>
        </w:r>
      </w:ins>
      <w:r>
        <w:rPr>
          <w:rFonts w:ascii="Arial" w:hAnsi="Arial" w:cs="Arial"/>
          <w:spacing w:val="-5"/>
          <w:sz w:val="21"/>
          <w:szCs w:val="21"/>
        </w:rPr>
        <w:t>in accordance with paragraphs 5.8, 5.11.2, 9.2 and 9.4.2.</w:t>
      </w:r>
    </w:p>
    <w:p w14:paraId="0A765048" w14:textId="7099387E" w:rsidR="009C1403" w:rsidRDefault="00C6386D" w:rsidP="00080847">
      <w:pPr>
        <w:kinsoku w:val="0"/>
        <w:overflowPunct w:val="0"/>
        <w:autoSpaceDE/>
        <w:autoSpaceDN/>
        <w:adjustRightInd/>
        <w:spacing w:before="480" w:after="458" w:line="228" w:lineRule="exact"/>
        <w:jc w:val="both"/>
        <w:textAlignment w:val="baseline"/>
        <w:rPr>
          <w:sz w:val="24"/>
          <w:szCs w:val="24"/>
        </w:rPr>
        <w:sectPr w:rsidR="009C1403">
          <w:headerReference w:type="default" r:id="rId70"/>
          <w:pgSz w:w="11904" w:h="16834"/>
          <w:pgMar w:top="1440" w:right="2129" w:bottom="508" w:left="4915" w:header="720" w:footer="720" w:gutter="0"/>
          <w:cols w:space="720"/>
          <w:noEndnote/>
        </w:sectPr>
      </w:pPr>
      <w:r>
        <w:rPr>
          <w:noProof/>
          <w:color w:val="2B579A"/>
          <w:shd w:val="clear" w:color="auto" w:fill="E6E6E6"/>
        </w:rPr>
        <mc:AlternateContent>
          <mc:Choice Requires="wps">
            <w:drawing>
              <wp:anchor distT="0" distB="0" distL="0" distR="0" simplePos="0" relativeHeight="251658312" behindDoc="0" locked="0" layoutInCell="0" allowOverlap="1" wp14:anchorId="570DF5F0" wp14:editId="4AA98B9C">
                <wp:simplePos x="0" y="0"/>
                <wp:positionH relativeFrom="page">
                  <wp:posOffset>1054735</wp:posOffset>
                </wp:positionH>
                <wp:positionV relativeFrom="page">
                  <wp:posOffset>3113405</wp:posOffset>
                </wp:positionV>
                <wp:extent cx="1615440" cy="307975"/>
                <wp:effectExtent l="0" t="0" r="0" b="0"/>
                <wp:wrapSquare wrapText="bothSides"/>
                <wp:docPr id="12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5440" cy="3079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0DF5F0" id="Text Box 123" o:spid="_x0000_s1317" type="#_x0000_t202" style="position:absolute;left:0;text-align:left;margin-left:83.05pt;margin-top:245.15pt;width:127.2pt;height:24.25pt;z-index:251658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" o:allowincell="f" stroked="f">
                <v:fill opacity="0"/>
                <v:textbox inset="0,0,0,0">
                  <w:txbxContent>
                    <w:p w14:paraId="39646040" w14:textId="77777777" w:rsidR="009C1403" w:rsidRDefault="00C6386D">
                      <w:pPr>
                        <w:kinsoku w:val="0"/>
                        <w:overflowPunct w:val="0"/>
                        <w:autoSpaceDE/>
                        <w:autoSpaceDN/>
                        <w:adjustRightInd/>
                        <w:spacing w:before="4" w:line="240" w:lineRule="exact"/>
                        <w:textAlignment w:val="baseline"/>
                        <w:rPr>
                          <w:rFonts w:ascii="Arial" w:hAnsi="Arial" w:cs="Arial"/>
                          <w:spacing w:val="-3"/>
                          <w:sz w:val="21"/>
                          <w:szCs w:val="21"/>
                        </w:rPr>
                      </w:pPr>
                      <w:r>
                        <w:rPr>
                          <w:rFonts w:ascii="Arial" w:hAnsi="Arial" w:cs="Arial"/>
                          <w:spacing w:val="-3"/>
                          <w:sz w:val="21"/>
                          <w:szCs w:val="21"/>
                        </w:rPr>
                        <w:t>Frequency Risk and</w:t>
                      </w:r>
                    </w:p>
                    <w:p w14:paraId="5ACD53B6" w14:textId="77777777" w:rsidR="009C1403" w:rsidRDefault="00C6386D">
                      <w:pPr>
                        <w:kinsoku w:val="0"/>
                        <w:overflowPunct w:val="0"/>
                        <w:autoSpaceDE/>
                        <w:autoSpaceDN/>
                        <w:adjustRightInd/>
                        <w:spacing w:line="238" w:lineRule="exact"/>
                        <w:textAlignment w:val="baseline"/>
                        <w:rPr>
                          <w:rFonts w:ascii="Arial" w:hAnsi="Arial" w:cs="Arial"/>
                          <w:spacing w:val="-7"/>
                          <w:sz w:val="21"/>
                          <w:szCs w:val="21"/>
                        </w:rPr>
                      </w:pPr>
                      <w:r>
                        <w:rPr>
                          <w:rFonts w:ascii="Arial" w:hAnsi="Arial" w:cs="Arial"/>
                          <w:spacing w:val="-7"/>
                          <w:sz w:val="21"/>
                          <w:szCs w:val="21"/>
                        </w:rPr>
                        <w:t>Control Report Methodology</w:t>
                      </w:r>
                    </w:p>
                  </w:txbxContent>
                </v:textbox>
                <w10:wrap type="square" anchorx="page" anchory="page"/>
              </v:shape>
            </w:pict>
          </mc:Fallback>
        </mc:AlternateContent>
      </w:r>
      <w:r>
        <w:rPr>
          <w:rFonts w:ascii="Arial" w:hAnsi="Arial" w:cs="Arial"/>
          <w:spacing w:val="-5"/>
          <w:sz w:val="21"/>
          <w:szCs w:val="21"/>
        </w:rPr>
        <w:t xml:space="preserve">The methodology by which a </w:t>
      </w:r>
      <w:r>
        <w:rPr>
          <w:rFonts w:ascii="Arial" w:hAnsi="Arial" w:cs="Arial"/>
          <w:i/>
          <w:iCs/>
          <w:spacing w:val="-5"/>
          <w:sz w:val="21"/>
          <w:szCs w:val="21"/>
        </w:rPr>
        <w:t xml:space="preserve">Frequency Risk Control Report </w:t>
      </w:r>
      <w:r>
        <w:rPr>
          <w:rFonts w:ascii="Arial" w:hAnsi="Arial" w:cs="Arial"/>
          <w:spacing w:val="-5"/>
          <w:sz w:val="21"/>
          <w:szCs w:val="21"/>
        </w:rPr>
        <w:t>will be developed, consulted on and approved by the Authority, and as set out in the SQSS Appendix H.</w:t>
      </w:r>
    </w:p>
    <w:p w14:paraId="72CADA09" w14:textId="52797728" w:rsidR="00DA5791" w:rsidDel="00AF2D92" w:rsidRDefault="00DA5791">
      <w:pPr>
        <w:tabs>
          <w:tab w:val="left" w:pos="3312"/>
        </w:tabs>
        <w:kinsoku w:val="0"/>
        <w:overflowPunct w:val="0"/>
        <w:autoSpaceDE/>
        <w:autoSpaceDN/>
        <w:adjustRightInd/>
        <w:spacing w:before="10" w:line="227" w:lineRule="exact"/>
        <w:ind w:left="3402" w:hanging="3402"/>
        <w:textAlignment w:val="baseline"/>
        <w:rPr>
          <w:del w:id="2832" w:author="Tammy Meek (ESO)" w:date="2024-04-30T15:50:00Z"/>
          <w:rFonts w:ascii="Arial" w:hAnsi="Arial" w:cs="Arial"/>
          <w:spacing w:val="-3"/>
          <w:sz w:val="21"/>
          <w:szCs w:val="21"/>
        </w:rPr>
      </w:pPr>
    </w:p>
    <w:p w14:paraId="6EE63B47" w14:textId="77777777" w:rsidR="00AF2D92" w:rsidRDefault="00AF2D92">
      <w:pPr>
        <w:tabs>
          <w:tab w:val="left" w:pos="3312"/>
        </w:tabs>
        <w:kinsoku w:val="0"/>
        <w:overflowPunct w:val="0"/>
        <w:autoSpaceDE/>
        <w:autoSpaceDN/>
        <w:adjustRightInd/>
        <w:spacing w:before="10" w:line="227" w:lineRule="exact"/>
        <w:ind w:left="72"/>
        <w:textAlignment w:val="baseline"/>
        <w:rPr>
          <w:ins w:id="2833" w:author="Tammy Meek (NESO)" w:date="2025-01-27T10:38:00Z" w16du:dateUtc="2025-01-27T10:38:00Z"/>
          <w:rFonts w:ascii="Arial" w:hAnsi="Arial" w:cs="Arial"/>
          <w:spacing w:val="-3"/>
          <w:sz w:val="21"/>
          <w:szCs w:val="21"/>
        </w:rPr>
      </w:pPr>
    </w:p>
    <w:p w14:paraId="1D270C76" w14:textId="23C06F7B" w:rsidR="00DA5791" w:rsidRDefault="006B25B7">
      <w:pPr>
        <w:tabs>
          <w:tab w:val="left" w:pos="3312"/>
        </w:tabs>
        <w:kinsoku w:val="0"/>
        <w:overflowPunct w:val="0"/>
        <w:autoSpaceDE/>
        <w:autoSpaceDN/>
        <w:adjustRightInd/>
        <w:spacing w:before="10" w:line="227" w:lineRule="exact"/>
        <w:ind w:left="3402" w:hanging="3402"/>
        <w:textAlignment w:val="baseline"/>
        <w:rPr>
          <w:rFonts w:ascii="Arial" w:hAnsi="Arial" w:cs="Arial"/>
          <w:spacing w:val="-3"/>
          <w:sz w:val="21"/>
          <w:szCs w:val="21"/>
        </w:rPr>
        <w:pPrChange w:id="2834" w:author="Tammy Meek (ESO)" w:date="2024-04-30T15:49:00Z">
          <w:pPr>
            <w:tabs>
              <w:tab w:val="left" w:pos="3312"/>
            </w:tabs>
            <w:kinsoku w:val="0"/>
            <w:overflowPunct w:val="0"/>
            <w:autoSpaceDE/>
            <w:autoSpaceDN/>
            <w:adjustRightInd/>
            <w:spacing w:before="10" w:line="227" w:lineRule="exact"/>
            <w:ind w:left="72"/>
            <w:textAlignment w:val="baseline"/>
          </w:pPr>
        </w:pPrChange>
      </w:pPr>
      <w:ins w:id="2835" w:author="Tammy Meek (ESO)" w:date="2024-04-30T15:49:00Z">
        <w:r w:rsidRPr="006B25B7">
          <w:rPr>
            <w:rFonts w:ascii="Arial" w:hAnsi="Arial" w:cs="Arial"/>
            <w:spacing w:val="-3"/>
            <w:sz w:val="21"/>
            <w:szCs w:val="21"/>
          </w:rPr>
          <w:t xml:space="preserve">Gas System Planner </w:t>
        </w:r>
        <w:del w:id="2836" w:author="Stuart McLarnon (NESO)" w:date="2025-01-28T10:39:00Z" w16du:dateUtc="2025-01-28T10:39:00Z">
          <w:r w:rsidRPr="006B25B7">
            <w:rPr>
              <w:rFonts w:ascii="Arial" w:hAnsi="Arial" w:cs="Arial"/>
              <w:spacing w:val="-3"/>
              <w:sz w:val="21"/>
              <w:szCs w:val="21"/>
            </w:rPr>
            <w:delText>(GSP)</w:delText>
          </w:r>
        </w:del>
        <w:r w:rsidRPr="006B25B7">
          <w:rPr>
            <w:rFonts w:ascii="Arial" w:hAnsi="Arial" w:cs="Arial"/>
            <w:spacing w:val="-3"/>
            <w:sz w:val="21"/>
            <w:szCs w:val="21"/>
          </w:rPr>
          <w:t xml:space="preserve"> Licence</w:t>
        </w:r>
        <w:r>
          <w:rPr>
            <w:rFonts w:ascii="Arial" w:hAnsi="Arial" w:cs="Arial"/>
            <w:spacing w:val="-3"/>
            <w:sz w:val="21"/>
            <w:szCs w:val="21"/>
          </w:rPr>
          <w:tab/>
        </w:r>
        <w:r>
          <w:rPr>
            <w:rFonts w:ascii="Arial" w:hAnsi="Arial" w:cs="Arial"/>
            <w:spacing w:val="-3"/>
            <w:sz w:val="21"/>
            <w:szCs w:val="21"/>
          </w:rPr>
          <w:tab/>
        </w:r>
        <w:del w:id="2837" w:author="Tammy Meek (NESO)" w:date="2024-11-07T09:39:00Z">
          <w:r w:rsidRPr="006B25B7" w:rsidDel="00FA5737">
            <w:rPr>
              <w:rFonts w:ascii="Arial" w:hAnsi="Arial" w:cs="Arial"/>
              <w:spacing w:val="-3"/>
              <w:sz w:val="21"/>
              <w:szCs w:val="21"/>
            </w:rPr>
            <w:delText>means a</w:delText>
          </w:r>
        </w:del>
      </w:ins>
      <w:ins w:id="2838" w:author="Tammy Meek (NESO)" w:date="2024-11-07T09:39:00Z">
        <w:r w:rsidR="00FA5737">
          <w:rPr>
            <w:rFonts w:ascii="Arial" w:hAnsi="Arial" w:cs="Arial"/>
            <w:spacing w:val="-3"/>
            <w:sz w:val="21"/>
            <w:szCs w:val="21"/>
          </w:rPr>
          <w:t>A</w:t>
        </w:r>
      </w:ins>
      <w:ins w:id="2839" w:author="Tammy Meek (ESO)" w:date="2024-04-30T15:49:00Z">
        <w:r w:rsidRPr="006B25B7">
          <w:rPr>
            <w:rFonts w:ascii="Arial" w:hAnsi="Arial" w:cs="Arial"/>
            <w:spacing w:val="-3"/>
            <w:sz w:val="21"/>
            <w:szCs w:val="21"/>
          </w:rPr>
          <w:t xml:space="preserve"> licence granted or treated as granted under section 7AA(1) of the Gas Act 1986</w:t>
        </w:r>
      </w:ins>
      <w:ins w:id="2840" w:author="Tammy Meek (NESO)" w:date="2025-01-27T14:55:00Z" w16du:dateUtc="2025-01-27T14:55:00Z">
        <w:r w:rsidR="00D253F6">
          <w:rPr>
            <w:rFonts w:ascii="Arial" w:hAnsi="Arial" w:cs="Arial"/>
            <w:spacing w:val="-3"/>
            <w:sz w:val="21"/>
            <w:szCs w:val="21"/>
          </w:rPr>
          <w:t>.</w:t>
        </w:r>
      </w:ins>
      <w:ins w:id="2841" w:author="Stuart McLarnon (NESO)" w:date="2025-01-24T15:53:00Z" w16du:dateUtc="2025-01-24T15:53:00Z">
        <w:del w:id="2842" w:author="Claire Newton (NESO)" w:date="2025-01-28T20:41:00Z" w16du:dateUtc="2025-01-28T20:41:00Z">
          <w:r w:rsidR="003671F4" w:rsidDel="003F0FB7">
            <w:rPr>
              <w:rFonts w:ascii="Arial" w:hAnsi="Arial" w:cs="Arial"/>
              <w:spacing w:val="-3"/>
              <w:sz w:val="21"/>
              <w:szCs w:val="21"/>
            </w:rPr>
            <w:delText>.</w:delText>
          </w:r>
        </w:del>
      </w:ins>
    </w:p>
    <w:p w14:paraId="0CD66237" w14:textId="77777777" w:rsidR="00DA5791" w:rsidRDefault="00DA5791">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p>
    <w:p w14:paraId="77F297D2" w14:textId="4025FFE2" w:rsidR="009C1403" w:rsidRDefault="00C6386D">
      <w:pPr>
        <w:tabs>
          <w:tab w:val="left" w:pos="3312"/>
        </w:tabs>
        <w:kinsoku w:val="0"/>
        <w:overflowPunct w:val="0"/>
        <w:autoSpaceDE/>
        <w:autoSpaceDN/>
        <w:adjustRightInd/>
        <w:spacing w:before="10" w:line="227" w:lineRule="exact"/>
        <w:ind w:left="72"/>
        <w:textAlignment w:val="baseline"/>
        <w:rPr>
          <w:rFonts w:ascii="Arial" w:hAnsi="Arial" w:cs="Arial"/>
          <w:spacing w:val="-3"/>
          <w:sz w:val="21"/>
          <w:szCs w:val="21"/>
        </w:rPr>
      </w:pPr>
      <w:r>
        <w:rPr>
          <w:rFonts w:ascii="Arial" w:hAnsi="Arial" w:cs="Arial"/>
          <w:spacing w:val="-3"/>
          <w:sz w:val="21"/>
          <w:szCs w:val="21"/>
        </w:rPr>
        <w:t>Generating Plant Type</w:t>
      </w:r>
      <w:r>
        <w:rPr>
          <w:rFonts w:ascii="Arial" w:hAnsi="Arial" w:cs="Arial"/>
          <w:spacing w:val="-3"/>
          <w:sz w:val="21"/>
          <w:szCs w:val="21"/>
        </w:rPr>
        <w:tab/>
        <w:t xml:space="preserve">A type of </w:t>
      </w:r>
      <w:r>
        <w:rPr>
          <w:rFonts w:ascii="Arial" w:hAnsi="Arial" w:cs="Arial"/>
          <w:i/>
          <w:iCs/>
          <w:spacing w:val="-3"/>
          <w:sz w:val="21"/>
          <w:szCs w:val="21"/>
        </w:rPr>
        <w:t xml:space="preserve">generating unit </w:t>
      </w:r>
      <w:r>
        <w:rPr>
          <w:rFonts w:ascii="Arial" w:hAnsi="Arial" w:cs="Arial"/>
          <w:spacing w:val="-3"/>
          <w:sz w:val="21"/>
          <w:szCs w:val="21"/>
        </w:rPr>
        <w:t>classified by the type of prime</w:t>
      </w:r>
    </w:p>
    <w:p w14:paraId="30B73FF0" w14:textId="77777777" w:rsidR="009C1403" w:rsidRDefault="00C6386D">
      <w:pPr>
        <w:kinsoku w:val="0"/>
        <w:overflowPunct w:val="0"/>
        <w:autoSpaceDE/>
        <w:autoSpaceDN/>
        <w:adjustRightInd/>
        <w:spacing w:line="233" w:lineRule="exact"/>
        <w:ind w:left="3384"/>
        <w:textAlignment w:val="baseline"/>
        <w:rPr>
          <w:rFonts w:ascii="Arial" w:hAnsi="Arial" w:cs="Arial"/>
          <w:spacing w:val="-4"/>
          <w:sz w:val="21"/>
          <w:szCs w:val="21"/>
        </w:rPr>
      </w:pPr>
      <w:r>
        <w:rPr>
          <w:rFonts w:ascii="Arial" w:hAnsi="Arial" w:cs="Arial"/>
          <w:spacing w:val="-4"/>
          <w:sz w:val="21"/>
          <w:szCs w:val="21"/>
        </w:rPr>
        <w:t>move, e.g. thermal hydro.</w:t>
      </w:r>
    </w:p>
    <w:p w14:paraId="011C9C5A" w14:textId="77777777" w:rsidR="009C1403" w:rsidRDefault="00C6386D">
      <w:pPr>
        <w:tabs>
          <w:tab w:val="left" w:pos="3312"/>
        </w:tabs>
        <w:kinsoku w:val="0"/>
        <w:overflowPunct w:val="0"/>
        <w:autoSpaceDE/>
        <w:autoSpaceDN/>
        <w:adjustRightInd/>
        <w:spacing w:before="466" w:line="235" w:lineRule="exact"/>
        <w:ind w:left="72"/>
        <w:textAlignment w:val="baseline"/>
        <w:rPr>
          <w:rFonts w:ascii="Arial" w:hAnsi="Arial" w:cs="Arial"/>
          <w:i/>
          <w:iCs/>
          <w:spacing w:val="-2"/>
          <w:sz w:val="21"/>
          <w:szCs w:val="21"/>
        </w:rPr>
      </w:pPr>
      <w:r>
        <w:rPr>
          <w:rFonts w:ascii="Arial" w:hAnsi="Arial" w:cs="Arial"/>
          <w:spacing w:val="-2"/>
          <w:sz w:val="21"/>
          <w:szCs w:val="21"/>
        </w:rPr>
        <w:t>Generating Units</w:t>
      </w:r>
      <w:r>
        <w:rPr>
          <w:rFonts w:ascii="Arial" w:hAnsi="Arial" w:cs="Arial"/>
          <w:spacing w:val="-2"/>
          <w:sz w:val="21"/>
          <w:szCs w:val="21"/>
        </w:rPr>
        <w:tab/>
        <w:t xml:space="preserve">An </w:t>
      </w:r>
      <w:r>
        <w:rPr>
          <w:rFonts w:ascii="Arial" w:hAnsi="Arial" w:cs="Arial"/>
          <w:i/>
          <w:iCs/>
          <w:spacing w:val="-2"/>
          <w:sz w:val="21"/>
          <w:szCs w:val="21"/>
        </w:rPr>
        <w:t xml:space="preserve">onshore generating unit </w:t>
      </w:r>
      <w:r>
        <w:rPr>
          <w:rFonts w:ascii="Arial" w:hAnsi="Arial" w:cs="Arial"/>
          <w:spacing w:val="-2"/>
          <w:sz w:val="21"/>
          <w:szCs w:val="21"/>
        </w:rPr>
        <w:t xml:space="preserve">or an </w:t>
      </w:r>
      <w:r>
        <w:rPr>
          <w:rFonts w:ascii="Arial" w:hAnsi="Arial" w:cs="Arial"/>
          <w:i/>
          <w:iCs/>
          <w:spacing w:val="-2"/>
          <w:sz w:val="21"/>
          <w:szCs w:val="21"/>
        </w:rPr>
        <w:t>offshore generating</w:t>
      </w:r>
    </w:p>
    <w:p w14:paraId="41A6EB15" w14:textId="77777777" w:rsidR="009C1403" w:rsidRDefault="00C6386D">
      <w:pPr>
        <w:kinsoku w:val="0"/>
        <w:overflowPunct w:val="0"/>
        <w:autoSpaceDE/>
        <w:autoSpaceDN/>
        <w:adjustRightInd/>
        <w:spacing w:before="5" w:line="235" w:lineRule="exact"/>
        <w:ind w:left="3384"/>
        <w:textAlignment w:val="baseline"/>
        <w:rPr>
          <w:rFonts w:ascii="Arial" w:hAnsi="Arial" w:cs="Arial"/>
          <w:spacing w:val="4"/>
          <w:sz w:val="21"/>
          <w:szCs w:val="21"/>
        </w:rPr>
      </w:pPr>
      <w:r>
        <w:rPr>
          <w:rFonts w:ascii="Arial" w:hAnsi="Arial" w:cs="Arial"/>
          <w:i/>
          <w:iCs/>
          <w:spacing w:val="4"/>
          <w:sz w:val="21"/>
          <w:szCs w:val="21"/>
        </w:rPr>
        <w:t>unit</w:t>
      </w:r>
      <w:r>
        <w:rPr>
          <w:rFonts w:ascii="Arial" w:hAnsi="Arial" w:cs="Arial"/>
          <w:spacing w:val="4"/>
          <w:sz w:val="21"/>
          <w:szCs w:val="21"/>
        </w:rPr>
        <w:t>.</w:t>
      </w:r>
    </w:p>
    <w:p w14:paraId="3B955BEC"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Generation Circuit</w:t>
      </w:r>
      <w:r>
        <w:rPr>
          <w:rFonts w:ascii="Arial" w:hAnsi="Arial" w:cs="Arial"/>
          <w:sz w:val="21"/>
          <w:szCs w:val="21"/>
        </w:rPr>
        <w:tab/>
        <w:t>The sole electrical connection between one or more</w:t>
      </w:r>
    </w:p>
    <w:p w14:paraId="6BF44320" w14:textId="77777777" w:rsidR="009C1403" w:rsidRDefault="00C6386D">
      <w:pPr>
        <w:kinsoku w:val="0"/>
        <w:overflowPunct w:val="0"/>
        <w:autoSpaceDE/>
        <w:autoSpaceDN/>
        <w:adjustRightInd/>
        <w:spacing w:before="18" w:line="223" w:lineRule="exact"/>
        <w:ind w:left="3384" w:right="144"/>
        <w:jc w:val="both"/>
        <w:textAlignment w:val="baseline"/>
        <w:rPr>
          <w:rFonts w:ascii="Arial" w:hAnsi="Arial" w:cs="Arial"/>
          <w:sz w:val="21"/>
          <w:szCs w:val="21"/>
        </w:rPr>
      </w:pPr>
      <w:r>
        <w:rPr>
          <w:rFonts w:ascii="Arial" w:hAnsi="Arial" w:cs="Arial"/>
          <w:i/>
          <w:iCs/>
          <w:sz w:val="21"/>
          <w:szCs w:val="21"/>
        </w:rPr>
        <w:t xml:space="preserve">generating units </w:t>
      </w:r>
      <w:r>
        <w:rPr>
          <w:rFonts w:ascii="Arial" w:hAnsi="Arial" w:cs="Arial"/>
          <w:sz w:val="21"/>
          <w:szCs w:val="21"/>
        </w:rPr>
        <w:t xml:space="preserve">and the </w:t>
      </w:r>
      <w:r>
        <w:rPr>
          <w:rFonts w:ascii="Arial" w:hAnsi="Arial" w:cs="Arial"/>
          <w:i/>
          <w:iCs/>
          <w:sz w:val="21"/>
          <w:szCs w:val="21"/>
        </w:rPr>
        <w:t xml:space="preserve">Main Interconnected Transmission System </w:t>
      </w:r>
      <w:r>
        <w:rPr>
          <w:rFonts w:ascii="Arial" w:hAnsi="Arial" w:cs="Arial"/>
          <w:sz w:val="21"/>
          <w:szCs w:val="21"/>
        </w:rPr>
        <w:t xml:space="preserve">i.e. a radial circuit which if removed would disconnect the </w:t>
      </w:r>
      <w:r>
        <w:rPr>
          <w:rFonts w:ascii="Arial" w:hAnsi="Arial" w:cs="Arial"/>
          <w:i/>
          <w:iCs/>
          <w:sz w:val="21"/>
          <w:szCs w:val="21"/>
        </w:rPr>
        <w:t>generating units</w:t>
      </w:r>
      <w:r>
        <w:rPr>
          <w:rFonts w:ascii="Arial" w:hAnsi="Arial" w:cs="Arial"/>
          <w:sz w:val="21"/>
          <w:szCs w:val="21"/>
        </w:rPr>
        <w:t>.</w:t>
      </w:r>
    </w:p>
    <w:p w14:paraId="14C00D07" w14:textId="77777777" w:rsidR="009C1403" w:rsidRDefault="00C6386D">
      <w:pPr>
        <w:tabs>
          <w:tab w:val="left" w:pos="3312"/>
        </w:tabs>
        <w:kinsoku w:val="0"/>
        <w:overflowPunct w:val="0"/>
        <w:autoSpaceDE/>
        <w:autoSpaceDN/>
        <w:adjustRightInd/>
        <w:spacing w:before="464" w:line="241" w:lineRule="exact"/>
        <w:ind w:left="72"/>
        <w:textAlignment w:val="baseline"/>
        <w:rPr>
          <w:rFonts w:ascii="Arial" w:hAnsi="Arial" w:cs="Arial"/>
          <w:spacing w:val="-3"/>
          <w:sz w:val="21"/>
          <w:szCs w:val="21"/>
        </w:rPr>
      </w:pPr>
      <w:r>
        <w:rPr>
          <w:rFonts w:ascii="Arial" w:hAnsi="Arial" w:cs="Arial"/>
          <w:spacing w:val="-3"/>
          <w:sz w:val="21"/>
          <w:szCs w:val="21"/>
        </w:rPr>
        <w:t>Generation Point of Connection</w:t>
      </w:r>
      <w:r>
        <w:rPr>
          <w:rFonts w:ascii="Arial" w:hAnsi="Arial" w:cs="Arial"/>
          <w:spacing w:val="-3"/>
          <w:sz w:val="21"/>
          <w:szCs w:val="21"/>
        </w:rPr>
        <w:tab/>
        <w:t>For the purpose of defining the boundaries between the</w:t>
      </w:r>
    </w:p>
    <w:p w14:paraId="26C07653" w14:textId="7DA7A7C0" w:rsidR="009C1403" w:rsidRDefault="00C6386D">
      <w:pPr>
        <w:kinsoku w:val="0"/>
        <w:overflowPunct w:val="0"/>
        <w:autoSpaceDE/>
        <w:autoSpaceDN/>
        <w:adjustRightInd/>
        <w:spacing w:before="16" w:line="227" w:lineRule="exact"/>
        <w:ind w:left="3384" w:right="72"/>
        <w:jc w:val="both"/>
        <w:textAlignment w:val="baseline"/>
        <w:rPr>
          <w:rFonts w:ascii="Arial" w:hAnsi="Arial" w:cs="Arial"/>
          <w:spacing w:val="-5"/>
          <w:sz w:val="21"/>
          <w:szCs w:val="21"/>
        </w:rPr>
      </w:pPr>
      <w:r>
        <w:rPr>
          <w:rFonts w:ascii="Arial" w:hAnsi="Arial" w:cs="Arial"/>
          <w:i/>
          <w:iCs/>
          <w:spacing w:val="-5"/>
          <w:sz w:val="21"/>
          <w:szCs w:val="21"/>
        </w:rPr>
        <w:t xml:space="preserve">MITS </w:t>
      </w:r>
      <w:r>
        <w:rPr>
          <w:rFonts w:ascii="Arial" w:hAnsi="Arial" w:cs="Arial"/>
          <w:spacing w:val="-5"/>
          <w:sz w:val="21"/>
          <w:szCs w:val="21"/>
        </w:rPr>
        <w:t xml:space="preserve">and </w:t>
      </w:r>
      <w:r>
        <w:rPr>
          <w:rFonts w:ascii="Arial" w:hAnsi="Arial" w:cs="Arial"/>
          <w:i/>
          <w:iCs/>
          <w:spacing w:val="-5"/>
          <w:sz w:val="21"/>
          <w:szCs w:val="21"/>
        </w:rPr>
        <w:t>generation circuits</w:t>
      </w:r>
      <w:r>
        <w:rPr>
          <w:rFonts w:ascii="Arial" w:hAnsi="Arial" w:cs="Arial"/>
          <w:spacing w:val="-5"/>
          <w:sz w:val="21"/>
          <w:szCs w:val="21"/>
        </w:rPr>
        <w:t xml:space="preserve">, the </w:t>
      </w:r>
      <w:r>
        <w:rPr>
          <w:rFonts w:ascii="Arial" w:hAnsi="Arial" w:cs="Arial"/>
          <w:i/>
          <w:iCs/>
          <w:spacing w:val="-5"/>
          <w:sz w:val="21"/>
          <w:szCs w:val="21"/>
        </w:rPr>
        <w:t xml:space="preserve">generation point of connection </w:t>
      </w:r>
      <w:r>
        <w:rPr>
          <w:rFonts w:ascii="Arial" w:hAnsi="Arial" w:cs="Arial"/>
          <w:spacing w:val="-5"/>
          <w:sz w:val="21"/>
          <w:szCs w:val="21"/>
        </w:rPr>
        <w:t xml:space="preserve">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other equivalent point as may be determined by the relevant </w:t>
      </w:r>
      <w:del w:id="2843" w:author="Tammy Meek (ESO)" w:date="2024-05-01T10:24:00Z">
        <w:r w:rsidDel="00F75527">
          <w:rPr>
            <w:rFonts w:ascii="Arial" w:hAnsi="Arial" w:cs="Arial"/>
            <w:i/>
            <w:iCs/>
            <w:spacing w:val="-5"/>
            <w:sz w:val="21"/>
            <w:szCs w:val="21"/>
          </w:rPr>
          <w:delText xml:space="preserve">transmission </w:delText>
        </w:r>
      </w:del>
      <w:r>
        <w:rPr>
          <w:rFonts w:ascii="Arial" w:hAnsi="Arial" w:cs="Arial"/>
          <w:i/>
          <w:iCs/>
          <w:spacing w:val="-5"/>
          <w:sz w:val="21"/>
          <w:szCs w:val="21"/>
        </w:rPr>
        <w:t xml:space="preserve">licensees </w:t>
      </w:r>
      <w:r>
        <w:rPr>
          <w:rFonts w:ascii="Arial" w:hAnsi="Arial" w:cs="Arial"/>
          <w:spacing w:val="-5"/>
          <w:sz w:val="21"/>
          <w:szCs w:val="21"/>
        </w:rPr>
        <w:t>for new types of substation</w:t>
      </w:r>
    </w:p>
    <w:p w14:paraId="40880B25" w14:textId="77777777" w:rsidR="009C1403" w:rsidRDefault="00C6386D">
      <w:pPr>
        <w:tabs>
          <w:tab w:val="left" w:pos="3312"/>
        </w:tabs>
        <w:kinsoku w:val="0"/>
        <w:overflowPunct w:val="0"/>
        <w:autoSpaceDE/>
        <w:autoSpaceDN/>
        <w:adjustRightInd/>
        <w:spacing w:before="705" w:line="233" w:lineRule="exact"/>
        <w:ind w:left="72"/>
        <w:textAlignment w:val="baseline"/>
        <w:rPr>
          <w:rFonts w:ascii="Arial" w:hAnsi="Arial" w:cs="Arial"/>
          <w:spacing w:val="1"/>
          <w:sz w:val="21"/>
          <w:szCs w:val="21"/>
        </w:rPr>
      </w:pPr>
      <w:r>
        <w:rPr>
          <w:rFonts w:ascii="Arial" w:hAnsi="Arial" w:cs="Arial"/>
          <w:spacing w:val="1"/>
          <w:sz w:val="21"/>
          <w:szCs w:val="21"/>
        </w:rPr>
        <w:t>Generator</w:t>
      </w:r>
      <w:r>
        <w:rPr>
          <w:rFonts w:ascii="Arial" w:hAnsi="Arial" w:cs="Arial"/>
          <w:spacing w:val="1"/>
          <w:sz w:val="21"/>
          <w:szCs w:val="21"/>
        </w:rPr>
        <w:tab/>
        <w:t>A person who generates electricity under licence or</w:t>
      </w:r>
    </w:p>
    <w:p w14:paraId="3E205EBC" w14:textId="77777777" w:rsidR="009C1403" w:rsidRDefault="00C6386D">
      <w:pPr>
        <w:kinsoku w:val="0"/>
        <w:overflowPunct w:val="0"/>
        <w:autoSpaceDE/>
        <w:autoSpaceDN/>
        <w:adjustRightInd/>
        <w:spacing w:line="231"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exemption under the Electricity Act 1989 as amended by the Utilities Act 2000 and the Energy Act 2004 as a </w:t>
      </w:r>
      <w:r>
        <w:rPr>
          <w:rFonts w:ascii="Arial" w:hAnsi="Arial" w:cs="Arial"/>
          <w:i/>
          <w:iCs/>
          <w:spacing w:val="-4"/>
          <w:sz w:val="21"/>
          <w:szCs w:val="21"/>
        </w:rPr>
        <w:t xml:space="preserve">generator </w:t>
      </w:r>
      <w:r>
        <w:rPr>
          <w:rFonts w:ascii="Arial" w:hAnsi="Arial" w:cs="Arial"/>
          <w:spacing w:val="-4"/>
          <w:sz w:val="21"/>
          <w:szCs w:val="21"/>
        </w:rPr>
        <w:t xml:space="preserve">in </w:t>
      </w:r>
      <w:r>
        <w:rPr>
          <w:rFonts w:ascii="Arial" w:hAnsi="Arial" w:cs="Arial"/>
          <w:i/>
          <w:iCs/>
          <w:spacing w:val="-4"/>
          <w:sz w:val="21"/>
          <w:szCs w:val="21"/>
        </w:rPr>
        <w:t xml:space="preserve">Great Britain </w:t>
      </w:r>
      <w:r>
        <w:rPr>
          <w:rFonts w:ascii="Arial" w:hAnsi="Arial" w:cs="Arial"/>
          <w:spacing w:val="-4"/>
          <w:sz w:val="21"/>
          <w:szCs w:val="21"/>
        </w:rPr>
        <w:t xml:space="preserve">or </w:t>
      </w:r>
      <w:r>
        <w:rPr>
          <w:rFonts w:ascii="Arial" w:hAnsi="Arial" w:cs="Arial"/>
          <w:i/>
          <w:iCs/>
          <w:spacing w:val="-4"/>
          <w:sz w:val="21"/>
          <w:szCs w:val="21"/>
        </w:rPr>
        <w:t>Offshore</w:t>
      </w:r>
      <w:r>
        <w:rPr>
          <w:rFonts w:ascii="Arial" w:hAnsi="Arial" w:cs="Arial"/>
          <w:spacing w:val="-4"/>
          <w:sz w:val="21"/>
          <w:szCs w:val="21"/>
        </w:rPr>
        <w:t>.</w:t>
      </w:r>
    </w:p>
    <w:tbl>
      <w:tblPr>
        <w:tblStyle w:val="TableGrid"/>
        <w:tblW w:w="836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Change w:id="2844" w:author="Stuart McLarnon (NESO)" w:date="2025-01-14T13:37: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403"/>
        <w:gridCol w:w="4961"/>
        <w:tblGridChange w:id="2845">
          <w:tblGrid>
            <w:gridCol w:w="3403"/>
            <w:gridCol w:w="1097"/>
            <w:gridCol w:w="3405"/>
            <w:gridCol w:w="459"/>
            <w:gridCol w:w="5753"/>
          </w:tblGrid>
        </w:tblGridChange>
      </w:tblGrid>
      <w:tr w:rsidR="007B293E" w:rsidRPr="00636B7A" w14:paraId="03E0D342" w14:textId="77777777" w:rsidTr="00E74712">
        <w:trPr>
          <w:trHeight w:val="300"/>
          <w:ins w:id="2846" w:author="Stuart McLarnon (NESO)" w:date="2025-01-14T13:35:00Z"/>
          <w:trPrChange w:id="2847" w:author="Stuart McLarnon (NESO)" w:date="2025-01-14T13:37:00Z">
            <w:trPr>
              <w:gridBefore w:val="2"/>
              <w:trHeight w:val="300"/>
            </w:trPr>
          </w:trPrChange>
        </w:trPr>
        <w:tc>
          <w:tcPr>
            <w:tcW w:w="3403" w:type="dxa"/>
            <w:tcPrChange w:id="2848" w:author="Stuart McLarnon (NESO)" w:date="2025-01-14T13:37:00Z">
              <w:tcPr>
                <w:tcW w:w="3405" w:type="dxa"/>
              </w:tcPr>
            </w:tcPrChange>
          </w:tcPr>
          <w:p w14:paraId="72977AED" w14:textId="77777777" w:rsidR="007B293E" w:rsidRPr="00394647" w:rsidRDefault="007B293E">
            <w:pPr>
              <w:widowControl/>
              <w:tabs>
                <w:tab w:val="left" w:pos="1985"/>
              </w:tabs>
              <w:autoSpaceDE/>
              <w:autoSpaceDN/>
              <w:adjustRightInd/>
              <w:spacing w:before="120" w:after="120" w:line="240" w:lineRule="atLeast"/>
              <w:ind w:left="1985" w:hanging="1985"/>
              <w:textAlignment w:val="baseline"/>
              <w:rPr>
                <w:ins w:id="2849" w:author="Stuart McLarnon (NESO)" w:date="2025-01-14T13:35:00Z"/>
                <w:rFonts w:ascii="Arial" w:hAnsi="Arial" w:cs="Arial"/>
                <w:color w:val="000000"/>
                <w:spacing w:val="6"/>
                <w:sz w:val="21"/>
                <w:szCs w:val="21"/>
                <w:lang w:eastAsia="en-US"/>
                <w:rPrChange w:id="2850" w:author="Lizzie Timmins (NESO)" w:date="2025-01-29T10:10:00Z" w16du:dateUtc="2025-01-29T10:10:00Z">
                  <w:rPr>
                    <w:ins w:id="2851" w:author="Stuart McLarnon (NESO)" w:date="2025-01-14T13:35:00Z"/>
                    <w:rFonts w:ascii="Arial" w:hAnsi="Arial" w:cs="Arial"/>
                    <w:b/>
                    <w:color w:val="000000"/>
                    <w:spacing w:val="6"/>
                    <w:sz w:val="22"/>
                    <w:szCs w:val="22"/>
                    <w:lang w:eastAsia="en-US"/>
                  </w:rPr>
                </w:rPrChange>
              </w:rPr>
            </w:pPr>
            <w:ins w:id="2852" w:author="Stuart McLarnon (NESO)" w:date="2025-01-14T13:35:00Z">
              <w:r w:rsidRPr="00394647">
                <w:rPr>
                  <w:rFonts w:ascii="Arial" w:hAnsi="Arial" w:cs="Arial"/>
                  <w:spacing w:val="-2"/>
                  <w:sz w:val="21"/>
                  <w:szCs w:val="21"/>
                  <w:rPrChange w:id="2853" w:author="Lizzie Timmins (NESO)" w:date="2025-01-29T10:10:00Z" w16du:dateUtc="2025-01-29T10:10:00Z">
                    <w:rPr>
                      <w:rFonts w:ascii="Arial" w:hAnsi="Arial" w:cs="Arial"/>
                      <w:b/>
                      <w:bCs/>
                      <w:spacing w:val="-2"/>
                      <w:sz w:val="22"/>
                      <w:szCs w:val="22"/>
                    </w:rPr>
                  </w:rPrChange>
                </w:rPr>
                <w:t>Governance Framework</w:t>
              </w:r>
            </w:ins>
          </w:p>
        </w:tc>
        <w:tc>
          <w:tcPr>
            <w:tcW w:w="4961" w:type="dxa"/>
            <w:tcPrChange w:id="2854" w:author="Stuart McLarnon (NESO)" w:date="2025-01-14T13:37:00Z">
              <w:tcPr>
                <w:tcW w:w="6212" w:type="dxa"/>
                <w:gridSpan w:val="2"/>
              </w:tcPr>
            </w:tcPrChange>
          </w:tcPr>
          <w:p w14:paraId="3853DA0C" w14:textId="4C01DB9C" w:rsidR="007B293E" w:rsidRPr="00394647" w:rsidRDefault="00B25446">
            <w:pPr>
              <w:tabs>
                <w:tab w:val="left" w:pos="2016"/>
              </w:tabs>
              <w:kinsoku w:val="0"/>
              <w:overflowPunct w:val="0"/>
              <w:autoSpaceDE/>
              <w:autoSpaceDN/>
              <w:adjustRightInd/>
              <w:spacing w:before="120" w:after="120" w:line="240" w:lineRule="atLeast"/>
              <w:jc w:val="both"/>
              <w:textAlignment w:val="baseline"/>
              <w:rPr>
                <w:ins w:id="2855" w:author="Stuart McLarnon (NESO)" w:date="2025-01-14T13:35:00Z"/>
                <w:rFonts w:ascii="Arial" w:hAnsi="Arial" w:cs="Arial"/>
                <w:bCs/>
                <w:color w:val="000000"/>
                <w:spacing w:val="6"/>
                <w:sz w:val="21"/>
                <w:szCs w:val="21"/>
                <w:lang w:eastAsia="en-US"/>
                <w:rPrChange w:id="2856" w:author="Lizzie Timmins (NESO)" w:date="2025-01-29T10:10:00Z" w16du:dateUtc="2025-01-29T10:10:00Z">
                  <w:rPr>
                    <w:ins w:id="2857" w:author="Stuart McLarnon (NESO)" w:date="2025-01-14T13:35:00Z"/>
                    <w:rFonts w:ascii="Arial" w:hAnsi="Arial" w:cs="Arial"/>
                    <w:bCs/>
                    <w:color w:val="000000"/>
                    <w:spacing w:val="6"/>
                    <w:sz w:val="22"/>
                    <w:szCs w:val="22"/>
                    <w:lang w:eastAsia="en-US"/>
                  </w:rPr>
                </w:rPrChange>
              </w:rPr>
              <w:pPrChange w:id="2858" w:author="Stuart McLarnon (NESO)" w:date="2025-01-14T13:36:00Z">
                <w:pPr>
                  <w:tabs>
                    <w:tab w:val="left" w:pos="2016"/>
                  </w:tabs>
                  <w:kinsoku w:val="0"/>
                  <w:overflowPunct w:val="0"/>
                  <w:autoSpaceDE/>
                  <w:autoSpaceDN/>
                  <w:adjustRightInd/>
                  <w:spacing w:before="120" w:after="120" w:line="240" w:lineRule="atLeast"/>
                  <w:textAlignment w:val="baseline"/>
                </w:pPr>
              </w:pPrChange>
            </w:pPr>
            <w:ins w:id="2859" w:author="Stuart McLarnon (NESO)" w:date="2025-01-28T10:41:00Z">
              <w:r w:rsidRPr="00394647">
                <w:rPr>
                  <w:rFonts w:ascii="Arial" w:hAnsi="Arial" w:cs="Arial"/>
                  <w:spacing w:val="11"/>
                  <w:sz w:val="21"/>
                  <w:szCs w:val="21"/>
                  <w:rPrChange w:id="2860" w:author="Lizzie Timmins (NESO)" w:date="2025-01-29T10:10:00Z" w16du:dateUtc="2025-01-29T10:10:00Z">
                    <w:rPr>
                      <w:rFonts w:ascii="Arial" w:hAnsi="Arial" w:cs="Arial"/>
                      <w:spacing w:val="11"/>
                      <w:sz w:val="22"/>
                      <w:szCs w:val="22"/>
                    </w:rPr>
                  </w:rPrChange>
                </w:rPr>
                <w:t>Means the</w:t>
              </w:r>
            </w:ins>
            <w:ins w:id="2861" w:author="Stuart McLarnon (NESO)" w:date="2025-01-14T13:35:00Z">
              <w:r w:rsidR="007B293E" w:rsidRPr="00394647">
                <w:rPr>
                  <w:rFonts w:ascii="Arial" w:hAnsi="Arial" w:cs="Arial"/>
                  <w:spacing w:val="11"/>
                  <w:sz w:val="21"/>
                  <w:szCs w:val="21"/>
                  <w:rPrChange w:id="2862" w:author="Lizzie Timmins (NESO)" w:date="2025-01-29T10:10:00Z" w16du:dateUtc="2025-01-29T10:10:00Z">
                    <w:rPr>
                      <w:rFonts w:ascii="Arial" w:hAnsi="Arial" w:cs="Arial"/>
                      <w:spacing w:val="11"/>
                      <w:sz w:val="22"/>
                      <w:szCs w:val="22"/>
                    </w:rPr>
                  </w:rPrChange>
                </w:rPr>
                <w:t xml:space="preserve"> SQSS Governance Framework</w:t>
              </w:r>
            </w:ins>
            <w:ins w:id="2863" w:author="Stuart McLarnon (NESO)" w:date="2025-01-28T10:41:00Z">
              <w:r w:rsidRPr="00394647">
                <w:rPr>
                  <w:rFonts w:ascii="Arial" w:hAnsi="Arial" w:cs="Arial"/>
                  <w:spacing w:val="11"/>
                  <w:sz w:val="21"/>
                  <w:szCs w:val="21"/>
                  <w:rPrChange w:id="2864" w:author="Lizzie Timmins (NESO)" w:date="2025-01-29T10:10:00Z" w16du:dateUtc="2025-01-29T10:10:00Z">
                    <w:rPr>
                      <w:rFonts w:ascii="Arial" w:hAnsi="Arial" w:cs="Arial"/>
                      <w:spacing w:val="11"/>
                      <w:sz w:val="22"/>
                      <w:szCs w:val="22"/>
                    </w:rPr>
                  </w:rPrChange>
                </w:rPr>
                <w:t xml:space="preserve"> as contained in Appendix J</w:t>
              </w:r>
            </w:ins>
            <w:ins w:id="2865" w:author="Stuart McLarnon (NESO)" w:date="2025-01-28T10:41:00Z" w16du:dateUtc="2025-01-28T10:41:00Z">
              <w:r w:rsidRPr="00394647">
                <w:rPr>
                  <w:rFonts w:ascii="Arial" w:hAnsi="Arial" w:cs="Arial"/>
                  <w:spacing w:val="11"/>
                  <w:sz w:val="21"/>
                  <w:szCs w:val="21"/>
                  <w:rPrChange w:id="2866" w:author="Lizzie Timmins (NESO)" w:date="2025-01-29T10:10:00Z" w16du:dateUtc="2025-01-29T10:10:00Z">
                    <w:rPr>
                      <w:rFonts w:ascii="Arial" w:hAnsi="Arial" w:cs="Arial"/>
                      <w:spacing w:val="11"/>
                      <w:sz w:val="22"/>
                      <w:szCs w:val="22"/>
                    </w:rPr>
                  </w:rPrChange>
                </w:rPr>
                <w:t>.</w:t>
              </w:r>
            </w:ins>
          </w:p>
        </w:tc>
      </w:tr>
    </w:tbl>
    <w:p w14:paraId="61C93599" w14:textId="3EF7CDB5" w:rsidR="00E65C21" w:rsidDel="00AF2D92" w:rsidRDefault="00E65C21">
      <w:pPr>
        <w:tabs>
          <w:tab w:val="left" w:pos="3312"/>
        </w:tabs>
        <w:kinsoku w:val="0"/>
        <w:overflowPunct w:val="0"/>
        <w:autoSpaceDE/>
        <w:autoSpaceDN/>
        <w:adjustRightInd/>
        <w:spacing w:before="450" w:line="240" w:lineRule="exact"/>
        <w:ind w:left="72"/>
        <w:textAlignment w:val="baseline"/>
        <w:rPr>
          <w:ins w:id="2867" w:author="Stuart McLarnon (NESO)" w:date="2025-01-14T13:35:00Z"/>
          <w:del w:id="2868" w:author="Tammy Meek (NESO)" w:date="2025-01-27T10:41:00Z" w16du:dateUtc="2025-01-27T10:41:00Z"/>
          <w:rFonts w:ascii="Arial" w:hAnsi="Arial" w:cs="Arial"/>
          <w:sz w:val="21"/>
          <w:szCs w:val="21"/>
        </w:rPr>
      </w:pPr>
    </w:p>
    <w:p w14:paraId="7ADF3965" w14:textId="317B49C1" w:rsidR="009C1403" w:rsidRDefault="00C6386D">
      <w:pPr>
        <w:tabs>
          <w:tab w:val="left" w:pos="3312"/>
        </w:tabs>
        <w:kinsoku w:val="0"/>
        <w:overflowPunct w:val="0"/>
        <w:autoSpaceDE/>
        <w:autoSpaceDN/>
        <w:adjustRightInd/>
        <w:spacing w:before="450" w:line="240" w:lineRule="exact"/>
        <w:ind w:left="72"/>
        <w:textAlignment w:val="baseline"/>
        <w:rPr>
          <w:rFonts w:ascii="Arial" w:hAnsi="Arial" w:cs="Arial"/>
          <w:sz w:val="21"/>
          <w:szCs w:val="21"/>
        </w:rPr>
      </w:pPr>
      <w:r>
        <w:rPr>
          <w:rFonts w:ascii="Arial" w:hAnsi="Arial" w:cs="Arial"/>
          <w:sz w:val="21"/>
          <w:szCs w:val="21"/>
        </w:rPr>
        <w:t>Great Britain (GB)</w:t>
      </w:r>
      <w:r>
        <w:rPr>
          <w:rFonts w:ascii="Arial" w:hAnsi="Arial" w:cs="Arial"/>
          <w:sz w:val="21"/>
          <w:szCs w:val="21"/>
        </w:rPr>
        <w:tab/>
        <w:t>The landmass of England and Wales and Scotland,</w:t>
      </w:r>
    </w:p>
    <w:p w14:paraId="60A9D57F" w14:textId="77777777" w:rsidR="009C1403" w:rsidRDefault="00C6386D">
      <w:pPr>
        <w:kinsoku w:val="0"/>
        <w:overflowPunct w:val="0"/>
        <w:autoSpaceDE/>
        <w:autoSpaceDN/>
        <w:adjustRightInd/>
        <w:spacing w:line="241" w:lineRule="exact"/>
        <w:ind w:left="3384"/>
        <w:textAlignment w:val="baseline"/>
        <w:rPr>
          <w:rFonts w:ascii="Arial" w:hAnsi="Arial" w:cs="Arial"/>
          <w:spacing w:val="-3"/>
          <w:sz w:val="21"/>
          <w:szCs w:val="21"/>
        </w:rPr>
      </w:pPr>
      <w:r>
        <w:rPr>
          <w:rFonts w:ascii="Arial" w:hAnsi="Arial" w:cs="Arial"/>
          <w:spacing w:val="-3"/>
          <w:sz w:val="21"/>
          <w:szCs w:val="21"/>
        </w:rPr>
        <w:t>including internal waters.</w:t>
      </w:r>
    </w:p>
    <w:p w14:paraId="6E704213" w14:textId="1FB4B455" w:rsidR="009C1403" w:rsidDel="00AF2D92" w:rsidRDefault="009C1403">
      <w:pPr>
        <w:widowControl/>
        <w:rPr>
          <w:del w:id="2869" w:author="Tammy Meek (NESO)" w:date="2025-01-27T10:39:00Z" w16du:dateUtc="2025-01-27T10:39:00Z"/>
          <w:sz w:val="24"/>
          <w:szCs w:val="24"/>
        </w:rPr>
        <w:sectPr w:rsidR="009C1403" w:rsidDel="00AF2D92">
          <w:headerReference w:type="default" r:id="rId71"/>
          <w:type w:val="continuous"/>
          <w:pgSz w:w="11904" w:h="16834"/>
          <w:pgMar w:top="1440" w:right="2024" w:bottom="508" w:left="1560" w:header="720" w:footer="720" w:gutter="0"/>
          <w:cols w:space="720"/>
          <w:noEndnote/>
        </w:sectPr>
      </w:pPr>
    </w:p>
    <w:p w14:paraId="69F92682" w14:textId="77777777" w:rsidR="00AF2D92" w:rsidRDefault="00AF2D92">
      <w:pPr>
        <w:tabs>
          <w:tab w:val="left" w:pos="3312"/>
        </w:tabs>
        <w:kinsoku w:val="0"/>
        <w:overflowPunct w:val="0"/>
        <w:autoSpaceDE/>
        <w:autoSpaceDN/>
        <w:adjustRightInd/>
        <w:spacing w:before="14" w:line="234" w:lineRule="exact"/>
        <w:ind w:left="72"/>
        <w:textAlignment w:val="baseline"/>
        <w:rPr>
          <w:ins w:id="2880" w:author="Tammy Meek (NESO)" w:date="2025-01-27T10:39:00Z" w16du:dateUtc="2025-01-27T10:39:00Z"/>
          <w:rFonts w:ascii="Arial" w:hAnsi="Arial" w:cs="Arial"/>
          <w:spacing w:val="-1"/>
          <w:sz w:val="21"/>
          <w:szCs w:val="21"/>
        </w:rPr>
      </w:pPr>
    </w:p>
    <w:p w14:paraId="63A3C40B" w14:textId="0ACCB2EF" w:rsidR="009C1403" w:rsidRDefault="00C6386D">
      <w:pPr>
        <w:tabs>
          <w:tab w:val="left" w:pos="3312"/>
        </w:tabs>
        <w:kinsoku w:val="0"/>
        <w:overflowPunct w:val="0"/>
        <w:autoSpaceDE/>
        <w:autoSpaceDN/>
        <w:adjustRightInd/>
        <w:spacing w:before="14" w:line="234" w:lineRule="exact"/>
        <w:ind w:left="72"/>
        <w:textAlignment w:val="baseline"/>
        <w:rPr>
          <w:rFonts w:ascii="Arial" w:hAnsi="Arial" w:cs="Arial"/>
          <w:spacing w:val="-1"/>
          <w:sz w:val="21"/>
          <w:szCs w:val="21"/>
        </w:rPr>
      </w:pPr>
      <w:r>
        <w:rPr>
          <w:rFonts w:ascii="Arial" w:hAnsi="Arial" w:cs="Arial"/>
          <w:spacing w:val="-1"/>
          <w:sz w:val="21"/>
          <w:szCs w:val="21"/>
        </w:rPr>
        <w:t>Grid Entry Point (GEP)</w:t>
      </w:r>
      <w:r>
        <w:rPr>
          <w:rFonts w:ascii="Arial" w:hAnsi="Arial" w:cs="Arial"/>
          <w:spacing w:val="-1"/>
          <w:sz w:val="21"/>
          <w:szCs w:val="21"/>
        </w:rPr>
        <w:tab/>
        <w:t xml:space="preserve">A point at which a </w:t>
      </w:r>
      <w:r>
        <w:rPr>
          <w:rFonts w:ascii="Arial" w:hAnsi="Arial" w:cs="Arial"/>
          <w:i/>
          <w:iCs/>
          <w:spacing w:val="-1"/>
          <w:sz w:val="21"/>
          <w:szCs w:val="21"/>
        </w:rPr>
        <w:t xml:space="preserve">generating unit </w:t>
      </w:r>
      <w:r>
        <w:rPr>
          <w:rFonts w:ascii="Arial" w:hAnsi="Arial" w:cs="Arial"/>
          <w:spacing w:val="-1"/>
          <w:sz w:val="21"/>
          <w:szCs w:val="21"/>
        </w:rPr>
        <w:t>or a CCGT module</w:t>
      </w:r>
    </w:p>
    <w:p w14:paraId="1CA4BEA1" w14:textId="70704165" w:rsidR="009C1403" w:rsidRDefault="00C6386D">
      <w:pPr>
        <w:kinsoku w:val="0"/>
        <w:overflowPunct w:val="0"/>
        <w:autoSpaceDE/>
        <w:autoSpaceDN/>
        <w:adjustRightInd/>
        <w:spacing w:before="3"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or an </w:t>
      </w:r>
      <w:r>
        <w:rPr>
          <w:rFonts w:ascii="Arial" w:hAnsi="Arial" w:cs="Arial"/>
          <w:i/>
          <w:iCs/>
          <w:spacing w:val="-3"/>
          <w:sz w:val="21"/>
          <w:szCs w:val="21"/>
        </w:rPr>
        <w:t>offshore power park module</w:t>
      </w:r>
      <w:r>
        <w:rPr>
          <w:rFonts w:ascii="Arial" w:hAnsi="Arial" w:cs="Arial"/>
          <w:spacing w:val="-3"/>
          <w:sz w:val="21"/>
          <w:szCs w:val="21"/>
        </w:rPr>
        <w:t xml:space="preserve">, as the case may be, which is directly connected to the </w:t>
      </w:r>
      <w:r>
        <w:rPr>
          <w:rFonts w:ascii="Arial" w:hAnsi="Arial" w:cs="Arial"/>
          <w:i/>
          <w:iCs/>
          <w:spacing w:val="-3"/>
          <w:sz w:val="21"/>
          <w:szCs w:val="21"/>
        </w:rPr>
        <w:t>national electricity transmission system</w:t>
      </w:r>
      <w:r>
        <w:rPr>
          <w:rFonts w:ascii="Arial" w:hAnsi="Arial" w:cs="Arial"/>
          <w:spacing w:val="-3"/>
          <w:sz w:val="21"/>
          <w:szCs w:val="21"/>
        </w:rPr>
        <w:t xml:space="preserve">, connects to the </w:t>
      </w:r>
      <w:r>
        <w:rPr>
          <w:rFonts w:ascii="Arial" w:hAnsi="Arial" w:cs="Arial"/>
          <w:i/>
          <w:iCs/>
          <w:spacing w:val="-3"/>
          <w:sz w:val="21"/>
          <w:szCs w:val="21"/>
        </w:rPr>
        <w:t>national electricity transmission system</w:t>
      </w:r>
      <w:r>
        <w:rPr>
          <w:rFonts w:ascii="Arial" w:hAnsi="Arial" w:cs="Arial"/>
          <w:spacing w:val="-3"/>
          <w:sz w:val="21"/>
          <w:szCs w:val="21"/>
        </w:rPr>
        <w:t xml:space="preserve">. The default point of connection is taken to be the </w:t>
      </w:r>
      <w:r>
        <w:rPr>
          <w:rFonts w:ascii="Arial" w:hAnsi="Arial" w:cs="Arial"/>
          <w:i/>
          <w:iCs/>
          <w:spacing w:val="-3"/>
          <w:sz w:val="21"/>
          <w:szCs w:val="21"/>
        </w:rPr>
        <w:t xml:space="preserve">busbar </w:t>
      </w:r>
      <w:r>
        <w:rPr>
          <w:rFonts w:ascii="Arial" w:hAnsi="Arial" w:cs="Arial"/>
          <w:spacing w:val="-3"/>
          <w:sz w:val="21"/>
          <w:szCs w:val="21"/>
        </w:rPr>
        <w:t xml:space="preserve">clamp in the case of an air insulated substation, gas zone separator in the case of a gas insulated substation, or equivalent point as may be determined by the relevant </w:t>
      </w:r>
      <w:del w:id="2881" w:author="Tammy Meek (ESO)" w:date="2024-05-01T10:26:00Z">
        <w:r w:rsidDel="00110C06">
          <w:rPr>
            <w:rFonts w:ascii="Arial" w:hAnsi="Arial" w:cs="Arial"/>
            <w:i/>
            <w:iCs/>
            <w:spacing w:val="-3"/>
            <w:sz w:val="21"/>
            <w:szCs w:val="21"/>
          </w:rPr>
          <w:delText xml:space="preserve">transmission </w:delText>
        </w:r>
      </w:del>
      <w:r>
        <w:rPr>
          <w:rFonts w:ascii="Arial" w:hAnsi="Arial" w:cs="Arial"/>
          <w:i/>
          <w:iCs/>
          <w:spacing w:val="-3"/>
          <w:sz w:val="21"/>
          <w:szCs w:val="21"/>
        </w:rPr>
        <w:t xml:space="preserve">licensees </w:t>
      </w:r>
      <w:r>
        <w:rPr>
          <w:rFonts w:ascii="Arial" w:hAnsi="Arial" w:cs="Arial"/>
          <w:spacing w:val="-3"/>
          <w:sz w:val="21"/>
          <w:szCs w:val="21"/>
        </w:rPr>
        <w:t>for new types of substation.</w:t>
      </w:r>
    </w:p>
    <w:p w14:paraId="7731D7CA"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Grid Supply Point (GSP)</w:t>
      </w:r>
      <w:r>
        <w:rPr>
          <w:rFonts w:ascii="Arial" w:hAnsi="Arial" w:cs="Arial"/>
          <w:spacing w:val="-4"/>
          <w:sz w:val="21"/>
          <w:szCs w:val="21"/>
        </w:rPr>
        <w:tab/>
        <w:t xml:space="preserve">A point of supply from the </w:t>
      </w:r>
      <w:r>
        <w:rPr>
          <w:rFonts w:ascii="Arial" w:hAnsi="Arial" w:cs="Arial"/>
          <w:i/>
          <w:iCs/>
          <w:spacing w:val="-4"/>
          <w:sz w:val="21"/>
          <w:szCs w:val="21"/>
        </w:rPr>
        <w:t>onshore transmission system</w:t>
      </w:r>
    </w:p>
    <w:p w14:paraId="4E304E27" w14:textId="77777777" w:rsidR="009C1403" w:rsidRDefault="00C6386D">
      <w:pPr>
        <w:kinsoku w:val="0"/>
        <w:overflowPunct w:val="0"/>
        <w:autoSpaceDE/>
        <w:autoSpaceDN/>
        <w:adjustRightInd/>
        <w:spacing w:line="225" w:lineRule="exact"/>
        <w:ind w:left="3312"/>
        <w:textAlignment w:val="baseline"/>
        <w:rPr>
          <w:rFonts w:ascii="Arial" w:hAnsi="Arial" w:cs="Arial"/>
          <w:spacing w:val="-3"/>
          <w:sz w:val="21"/>
          <w:szCs w:val="21"/>
        </w:rPr>
      </w:pPr>
      <w:r>
        <w:rPr>
          <w:rFonts w:ascii="Arial" w:hAnsi="Arial" w:cs="Arial"/>
          <w:spacing w:val="-3"/>
          <w:sz w:val="21"/>
          <w:szCs w:val="21"/>
        </w:rPr>
        <w:t xml:space="preserve">to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non-embedded customers</w:t>
      </w:r>
      <w:r>
        <w:rPr>
          <w:rFonts w:ascii="Arial" w:hAnsi="Arial" w:cs="Arial"/>
          <w:spacing w:val="-3"/>
          <w:sz w:val="21"/>
          <w:szCs w:val="21"/>
        </w:rPr>
        <w:t>.</w:t>
      </w:r>
    </w:p>
    <w:p w14:paraId="2E330C0E" w14:textId="1339D0D1"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spacing w:val="3"/>
          <w:sz w:val="21"/>
          <w:szCs w:val="21"/>
        </w:rPr>
      </w:pPr>
      <w:r>
        <w:rPr>
          <w:rFonts w:ascii="Arial" w:hAnsi="Arial" w:cs="Arial"/>
          <w:spacing w:val="3"/>
          <w:sz w:val="21"/>
          <w:szCs w:val="21"/>
        </w:rPr>
        <w:t>Group Demand</w:t>
      </w:r>
      <w:r>
        <w:rPr>
          <w:rFonts w:ascii="Arial" w:hAnsi="Arial" w:cs="Arial"/>
          <w:spacing w:val="3"/>
          <w:sz w:val="21"/>
          <w:szCs w:val="21"/>
        </w:rPr>
        <w:tab/>
        <w:t xml:space="preserve">For a single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The forecast maximum</w:t>
      </w:r>
    </w:p>
    <w:p w14:paraId="77623F69" w14:textId="77777777" w:rsidR="009C1403" w:rsidRDefault="00C6386D">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r>
        <w:rPr>
          <w:rFonts w:ascii="Arial" w:hAnsi="Arial" w:cs="Arial"/>
          <w:spacing w:val="-3"/>
          <w:sz w:val="21"/>
          <w:szCs w:val="21"/>
        </w:rPr>
        <w:t xml:space="preserve">demand for the </w:t>
      </w:r>
      <w:r>
        <w:rPr>
          <w:rFonts w:ascii="Arial" w:hAnsi="Arial" w:cs="Arial"/>
          <w:i/>
          <w:iCs/>
          <w:spacing w:val="-3"/>
          <w:sz w:val="21"/>
          <w:szCs w:val="21"/>
        </w:rPr>
        <w:t xml:space="preserve">GSP </w:t>
      </w:r>
      <w:r>
        <w:rPr>
          <w:rFonts w:ascii="Arial" w:hAnsi="Arial" w:cs="Arial"/>
          <w:spacing w:val="-3"/>
          <w:sz w:val="21"/>
          <w:szCs w:val="21"/>
        </w:rPr>
        <w:t xml:space="preserve">or </w:t>
      </w:r>
      <w:r>
        <w:rPr>
          <w:rFonts w:ascii="Arial" w:hAnsi="Arial" w:cs="Arial"/>
          <w:i/>
          <w:iCs/>
          <w:spacing w:val="-3"/>
          <w:sz w:val="21"/>
          <w:szCs w:val="21"/>
        </w:rPr>
        <w:t xml:space="preserve">OSP </w:t>
      </w:r>
      <w:r>
        <w:rPr>
          <w:rFonts w:ascii="Arial" w:hAnsi="Arial" w:cs="Arial"/>
          <w:spacing w:val="-3"/>
          <w:sz w:val="21"/>
          <w:szCs w:val="21"/>
        </w:rPr>
        <w:t xml:space="preserve">provided in accordance with the requirements of the Grid Code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 xml:space="preserve">. For multiple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OSPs</w:t>
      </w:r>
      <w:r>
        <w:rPr>
          <w:rFonts w:ascii="Arial" w:hAnsi="Arial" w:cs="Arial"/>
          <w:spacing w:val="-3"/>
          <w:sz w:val="21"/>
          <w:szCs w:val="21"/>
        </w:rPr>
        <w:t xml:space="preserve">: The sum of the forecast maximum demands for the </w:t>
      </w:r>
      <w:r>
        <w:rPr>
          <w:rFonts w:ascii="Arial" w:hAnsi="Arial" w:cs="Arial"/>
          <w:i/>
          <w:iCs/>
          <w:spacing w:val="-3"/>
          <w:sz w:val="21"/>
          <w:szCs w:val="21"/>
        </w:rPr>
        <w:t xml:space="preserve">GSPs </w:t>
      </w:r>
      <w:r>
        <w:rPr>
          <w:rFonts w:ascii="Arial" w:hAnsi="Arial" w:cs="Arial"/>
          <w:spacing w:val="-3"/>
          <w:sz w:val="21"/>
          <w:szCs w:val="21"/>
        </w:rPr>
        <w:t xml:space="preserve">or </w:t>
      </w:r>
      <w:r>
        <w:rPr>
          <w:rFonts w:ascii="Arial" w:hAnsi="Arial" w:cs="Arial"/>
          <w:i/>
          <w:iCs/>
          <w:spacing w:val="-3"/>
          <w:sz w:val="21"/>
          <w:szCs w:val="21"/>
        </w:rPr>
        <w:t>OSP</w:t>
      </w:r>
      <w:r>
        <w:rPr>
          <w:rFonts w:ascii="Arial" w:hAnsi="Arial" w:cs="Arial"/>
          <w:spacing w:val="-3"/>
          <w:sz w:val="21"/>
          <w:szCs w:val="21"/>
        </w:rPr>
        <w:t xml:space="preserve">s as provided by the </w:t>
      </w:r>
      <w:r>
        <w:rPr>
          <w:rFonts w:ascii="Arial" w:hAnsi="Arial" w:cs="Arial"/>
          <w:i/>
          <w:iCs/>
          <w:spacing w:val="-3"/>
          <w:sz w:val="21"/>
          <w:szCs w:val="21"/>
        </w:rPr>
        <w:t xml:space="preserve">network operators </w:t>
      </w:r>
      <w:r>
        <w:rPr>
          <w:rFonts w:ascii="Arial" w:hAnsi="Arial" w:cs="Arial"/>
          <w:spacing w:val="-3"/>
          <w:sz w:val="21"/>
          <w:szCs w:val="21"/>
        </w:rPr>
        <w:t xml:space="preserve">or </w:t>
      </w:r>
      <w:r>
        <w:rPr>
          <w:rFonts w:ascii="Arial" w:hAnsi="Arial" w:cs="Arial"/>
          <w:i/>
          <w:iCs/>
          <w:spacing w:val="-3"/>
          <w:sz w:val="21"/>
          <w:szCs w:val="21"/>
        </w:rPr>
        <w:t xml:space="preserve">non-embedded customers </w:t>
      </w:r>
      <w:r>
        <w:rPr>
          <w:rFonts w:ascii="Arial" w:hAnsi="Arial" w:cs="Arial"/>
          <w:spacing w:val="-3"/>
          <w:sz w:val="21"/>
          <w:szCs w:val="21"/>
        </w:rPr>
        <w:t xml:space="preserve">taking demand from the </w:t>
      </w:r>
      <w:r>
        <w:rPr>
          <w:rFonts w:ascii="Arial" w:hAnsi="Arial" w:cs="Arial"/>
          <w:i/>
          <w:iCs/>
          <w:spacing w:val="-3"/>
          <w:sz w:val="21"/>
          <w:szCs w:val="21"/>
        </w:rPr>
        <w:t>national electricity transmission system</w:t>
      </w:r>
      <w:r>
        <w:rPr>
          <w:rFonts w:ascii="Arial" w:hAnsi="Arial" w:cs="Arial"/>
          <w:spacing w:val="-3"/>
          <w:sz w:val="21"/>
          <w:szCs w:val="21"/>
        </w:rPr>
        <w:t>.</w:t>
      </w:r>
    </w:p>
    <w:p w14:paraId="65E5A49D" w14:textId="77777777" w:rsidR="008C0DA6" w:rsidRDefault="008C0DA6">
      <w:pPr>
        <w:kinsoku w:val="0"/>
        <w:overflowPunct w:val="0"/>
        <w:autoSpaceDE/>
        <w:autoSpaceDN/>
        <w:adjustRightInd/>
        <w:spacing w:before="17" w:line="229" w:lineRule="exact"/>
        <w:ind w:left="3312" w:right="72"/>
        <w:jc w:val="both"/>
        <w:textAlignment w:val="baseline"/>
        <w:rPr>
          <w:rFonts w:ascii="Arial" w:hAnsi="Arial" w:cs="Arial"/>
          <w:spacing w:val="-3"/>
          <w:sz w:val="21"/>
          <w:szCs w:val="21"/>
        </w:rPr>
      </w:pPr>
    </w:p>
    <w:p w14:paraId="7B714B76" w14:textId="25A708E7" w:rsidR="004F56DB" w:rsidRDefault="1F28B8C6" w:rsidP="004F56DB">
      <w:pPr>
        <w:kinsoku w:val="0"/>
        <w:overflowPunct w:val="0"/>
        <w:autoSpaceDE/>
        <w:autoSpaceDN/>
        <w:adjustRightInd/>
        <w:spacing w:before="17" w:line="229" w:lineRule="exact"/>
        <w:ind w:left="3312" w:right="72" w:hanging="3312"/>
        <w:jc w:val="both"/>
        <w:textAlignment w:val="baseline"/>
        <w:rPr>
          <w:ins w:id="2882" w:author="Tammy Meek (ESO)" w:date="2024-05-01T16:23:00Z"/>
          <w:rFonts w:ascii="Arial" w:hAnsi="Arial" w:cs="Arial"/>
          <w:spacing w:val="-3"/>
          <w:sz w:val="21"/>
          <w:szCs w:val="21"/>
        </w:rPr>
      </w:pPr>
      <w:ins w:id="2883" w:author="Tammy Meek (ESO)" w:date="2024-05-01T16:23:00Z">
        <w:del w:id="2884" w:author="Tammy Meek (NESO)" w:date="2025-01-29T12:22:00Z" w16du:dateUtc="2025-01-29T12:22:00Z">
          <w:r w:rsidRPr="5D9186BE" w:rsidDel="00A557D7">
            <w:rPr>
              <w:rFonts w:ascii="Arial" w:hAnsi="Arial" w:cs="Arial"/>
              <w:sz w:val="21"/>
              <w:szCs w:val="21"/>
            </w:rPr>
            <w:delText>Information Request Notice</w:delText>
          </w:r>
        </w:del>
      </w:ins>
      <w:ins w:id="2885" w:author="Tammy Meek (NESO)" w:date="2025-01-29T12:22:00Z" w16du:dateUtc="2025-01-29T12:22:00Z">
        <w:r w:rsidR="00A557D7" w:rsidRPr="00A557D7">
          <w:rPr>
            <w:rFonts w:ascii="Arial" w:hAnsi="Arial" w:cs="Arial"/>
            <w:i/>
            <w:iCs/>
            <w:sz w:val="21"/>
            <w:szCs w:val="21"/>
          </w:rPr>
          <w:t>Information Request Notice</w:t>
        </w:r>
      </w:ins>
      <w:ins w:id="2886" w:author="Tammy Meek (ESO)" w:date="2024-05-01T16:23:00Z">
        <w:r w:rsidR="004F56DB">
          <w:tab/>
        </w:r>
      </w:ins>
      <w:ins w:id="2887" w:author="Katie McGuinness" w:date="2024-09-23T11:51:00Z">
        <w:r w:rsidR="7742F102" w:rsidRPr="5D9186BE">
          <w:rPr>
            <w:rFonts w:ascii="Arial" w:hAnsi="Arial" w:cs="Arial"/>
            <w:sz w:val="21"/>
            <w:szCs w:val="21"/>
          </w:rPr>
          <w:t xml:space="preserve"> </w:t>
        </w:r>
        <w:del w:id="2888" w:author="Tammy Meek (NESO)" w:date="2024-11-07T09:40:00Z">
          <w:r w:rsidR="7742F102" w:rsidRPr="5D9186BE" w:rsidDel="0044516D">
            <w:rPr>
              <w:rFonts w:ascii="Arial" w:hAnsi="Arial" w:cs="Arial"/>
              <w:sz w:val="21"/>
              <w:szCs w:val="21"/>
            </w:rPr>
            <w:delText xml:space="preserve">          </w:delText>
          </w:r>
        </w:del>
      </w:ins>
      <w:ins w:id="2889" w:author="Tammy Meek (ESO)" w:date="2024-05-01T16:23:00Z">
        <w:r w:rsidRPr="5D9186BE">
          <w:rPr>
            <w:rFonts w:ascii="Arial" w:hAnsi="Arial" w:cs="Arial"/>
            <w:sz w:val="21"/>
            <w:szCs w:val="21"/>
          </w:rPr>
          <w:t xml:space="preserve">A notice that will be issued by the </w:t>
        </w:r>
      </w:ins>
      <w:ins w:id="2890" w:author="Tammy Meek (ESO)" w:date="2024-05-02T10:35:00Z">
        <w:del w:id="2891" w:author="Tammy Meek (NESO)" w:date="2025-01-24T11:51:00Z" w16du:dateUtc="2025-01-24T11:51:00Z">
          <w:r w:rsidR="35AD7C19" w:rsidRPr="5D9186BE" w:rsidDel="00C14108">
            <w:rPr>
              <w:rFonts w:ascii="Arial" w:hAnsi="Arial" w:cs="Arial"/>
              <w:i/>
              <w:iCs/>
              <w:sz w:val="21"/>
              <w:szCs w:val="21"/>
            </w:rPr>
            <w:delText>ISOP</w:delText>
          </w:r>
        </w:del>
      </w:ins>
      <w:ins w:id="2892" w:author="Tammy Meek (NESO)" w:date="2025-01-24T11:51:00Z" w16du:dateUtc="2025-01-24T11:51:00Z">
        <w:r w:rsidR="00C14108" w:rsidRPr="00C14108">
          <w:rPr>
            <w:rFonts w:ascii="Arial" w:hAnsi="Arial" w:cs="Arial"/>
            <w:i/>
            <w:iCs/>
            <w:sz w:val="21"/>
            <w:szCs w:val="21"/>
          </w:rPr>
          <w:t>ISOP</w:t>
        </w:r>
      </w:ins>
      <w:ins w:id="2893" w:author="Tammy Meek (ESO)" w:date="2024-05-01T16:23:00Z">
        <w:r w:rsidRPr="5D9186BE">
          <w:rPr>
            <w:rFonts w:ascii="Arial" w:hAnsi="Arial" w:cs="Arial"/>
            <w:sz w:val="21"/>
            <w:szCs w:val="21"/>
          </w:rPr>
          <w:t xml:space="preserve"> to a relevant party setting out the </w:t>
        </w:r>
      </w:ins>
      <w:ins w:id="2894" w:author="Tammy Meek (ESO)" w:date="2024-05-02T10:35:00Z">
        <w:del w:id="2895" w:author="Tammy Meek (NESO)" w:date="2025-01-24T11:51:00Z" w16du:dateUtc="2025-01-24T11:51:00Z">
          <w:r w:rsidR="35AD7C19" w:rsidRPr="5D9186BE" w:rsidDel="00C14108">
            <w:rPr>
              <w:rFonts w:ascii="Arial" w:hAnsi="Arial" w:cs="Arial"/>
              <w:i/>
              <w:iCs/>
              <w:sz w:val="21"/>
              <w:szCs w:val="21"/>
            </w:rPr>
            <w:delText>ISOP</w:delText>
          </w:r>
        </w:del>
      </w:ins>
      <w:ins w:id="2896" w:author="Tammy Meek (NESO)" w:date="2025-01-24T11:51:00Z" w16du:dateUtc="2025-01-24T11:51:00Z">
        <w:r w:rsidR="00C14108" w:rsidRPr="00C14108">
          <w:rPr>
            <w:rFonts w:ascii="Arial" w:hAnsi="Arial" w:cs="Arial"/>
            <w:i/>
            <w:iCs/>
            <w:sz w:val="21"/>
            <w:szCs w:val="21"/>
          </w:rPr>
          <w:t>ISOP</w:t>
        </w:r>
      </w:ins>
      <w:ins w:id="2897" w:author="Tammy Meek (ESO)" w:date="2024-05-01T16:23:00Z">
        <w:r w:rsidRPr="5D9186BE">
          <w:rPr>
            <w:rFonts w:ascii="Arial" w:hAnsi="Arial" w:cs="Arial"/>
            <w:sz w:val="21"/>
            <w:szCs w:val="21"/>
          </w:rPr>
          <w:t xml:space="preserve">’s reasonable requirements for relevant information in accordance with section 172 of the Energy Act 2023. This will be prepared in accordance with the </w:t>
        </w:r>
      </w:ins>
      <w:ins w:id="2898" w:author="Tammy Meek (ESO)" w:date="2024-05-02T10:35:00Z">
        <w:del w:id="2899" w:author="Tammy Meek (NESO)" w:date="2025-01-24T11:51:00Z" w16du:dateUtc="2025-01-24T11:51:00Z">
          <w:r w:rsidR="35AD7C19" w:rsidRPr="5D9186BE" w:rsidDel="00C14108">
            <w:rPr>
              <w:rFonts w:ascii="Arial" w:hAnsi="Arial" w:cs="Arial"/>
              <w:i/>
              <w:iCs/>
              <w:sz w:val="21"/>
              <w:szCs w:val="21"/>
            </w:rPr>
            <w:delText>ISOP</w:delText>
          </w:r>
        </w:del>
      </w:ins>
      <w:ins w:id="2900" w:author="Tammy Meek (NESO)" w:date="2025-01-24T11:51:00Z" w16du:dateUtc="2025-01-24T11:51:00Z">
        <w:r w:rsidR="00C14108" w:rsidRPr="00C14108">
          <w:rPr>
            <w:rFonts w:ascii="Arial" w:hAnsi="Arial" w:cs="Arial"/>
            <w:i/>
            <w:iCs/>
            <w:sz w:val="21"/>
            <w:szCs w:val="21"/>
          </w:rPr>
          <w:t>ISOP</w:t>
        </w:r>
      </w:ins>
      <w:ins w:id="2901" w:author="Tammy Meek (ESO)" w:date="2024-05-01T16:23:00Z">
        <w:r w:rsidRPr="5D9186BE">
          <w:rPr>
            <w:rFonts w:ascii="Arial" w:hAnsi="Arial" w:cs="Arial"/>
            <w:sz w:val="21"/>
            <w:szCs w:val="21"/>
          </w:rPr>
          <w:t xml:space="preserve">’s published </w:t>
        </w:r>
        <w:r w:rsidR="00F375D4" w:rsidRPr="5D9186BE">
          <w:rPr>
            <w:rFonts w:ascii="Arial" w:hAnsi="Arial" w:cs="Arial"/>
            <w:sz w:val="21"/>
            <w:szCs w:val="21"/>
          </w:rPr>
          <w:t>information request statement</w:t>
        </w:r>
        <w:r w:rsidRPr="5D9186BE">
          <w:rPr>
            <w:rFonts w:ascii="Arial" w:hAnsi="Arial" w:cs="Arial"/>
            <w:sz w:val="21"/>
            <w:szCs w:val="21"/>
          </w:rPr>
          <w:t>.</w:t>
        </w:r>
      </w:ins>
    </w:p>
    <w:p w14:paraId="7CA4A9A5" w14:textId="77777777" w:rsidR="00D863B8" w:rsidRDefault="00D863B8">
      <w:pPr>
        <w:kinsoku w:val="0"/>
        <w:overflowPunct w:val="0"/>
        <w:autoSpaceDE/>
        <w:autoSpaceDN/>
        <w:adjustRightInd/>
        <w:spacing w:before="17" w:line="229" w:lineRule="exact"/>
        <w:ind w:left="3312" w:right="72"/>
        <w:jc w:val="both"/>
        <w:textAlignment w:val="baseline"/>
        <w:rPr>
          <w:ins w:id="2902" w:author="Tammy Meek (ESO)" w:date="2024-05-01T16:23:00Z"/>
          <w:rFonts w:ascii="Arial" w:hAnsi="Arial" w:cs="Arial"/>
          <w:spacing w:val="-3"/>
          <w:sz w:val="21"/>
          <w:szCs w:val="21"/>
        </w:rPr>
      </w:pPr>
    </w:p>
    <w:p w14:paraId="46BD2EEB" w14:textId="54C347E2" w:rsidR="004F56DB" w:rsidRDefault="1F28B8C6" w:rsidP="004F56DB">
      <w:pPr>
        <w:kinsoku w:val="0"/>
        <w:overflowPunct w:val="0"/>
        <w:autoSpaceDE/>
        <w:autoSpaceDN/>
        <w:adjustRightInd/>
        <w:spacing w:before="17" w:line="229" w:lineRule="exact"/>
        <w:ind w:left="3312" w:right="72" w:hanging="3312"/>
        <w:jc w:val="both"/>
        <w:textAlignment w:val="baseline"/>
        <w:rPr>
          <w:rFonts w:ascii="Arial" w:hAnsi="Arial" w:cs="Arial"/>
          <w:spacing w:val="-3"/>
          <w:sz w:val="21"/>
          <w:szCs w:val="21"/>
        </w:rPr>
      </w:pPr>
      <w:ins w:id="2903" w:author="Tammy Meek (ESO)" w:date="2024-05-01T16:23:00Z">
        <w:del w:id="2904" w:author="Tammy Meek (NESO)" w:date="2024-11-07T09:41:00Z">
          <w:r w:rsidRPr="5D9186BE" w:rsidDel="00907A8F">
            <w:rPr>
              <w:rFonts w:ascii="Arial" w:hAnsi="Arial" w:cs="Arial"/>
              <w:sz w:val="21"/>
              <w:szCs w:val="21"/>
            </w:rPr>
            <w:delText>[</w:delText>
          </w:r>
        </w:del>
        <w:r w:rsidRPr="5D9186BE">
          <w:rPr>
            <w:rFonts w:ascii="Arial" w:hAnsi="Arial" w:cs="Arial"/>
            <w:sz w:val="21"/>
            <w:szCs w:val="21"/>
          </w:rPr>
          <w:t>Information Request Statement</w:t>
        </w:r>
      </w:ins>
      <w:ins w:id="2905" w:author="Katie McGuinness" w:date="2024-09-23T11:51:00Z">
        <w:r w:rsidR="2550465D" w:rsidRPr="5D9186BE">
          <w:rPr>
            <w:rFonts w:ascii="Arial" w:hAnsi="Arial" w:cs="Arial"/>
            <w:sz w:val="21"/>
            <w:szCs w:val="21"/>
          </w:rPr>
          <w:t xml:space="preserve">    </w:t>
        </w:r>
      </w:ins>
      <w:ins w:id="2906" w:author="Tammy Meek (ESO)" w:date="2024-05-01T16:23:00Z">
        <w:r w:rsidR="004F56DB">
          <w:tab/>
        </w:r>
        <w:r w:rsidRPr="5D9186BE">
          <w:rPr>
            <w:rFonts w:ascii="Arial" w:hAnsi="Arial" w:cs="Arial"/>
            <w:sz w:val="21"/>
            <w:szCs w:val="21"/>
          </w:rPr>
          <w:t xml:space="preserve">A statement prepared and published by the </w:t>
        </w:r>
      </w:ins>
      <w:ins w:id="2907" w:author="Tammy Meek (ESO)" w:date="2024-05-02T10:35:00Z">
        <w:del w:id="2908" w:author="Tammy Meek (NESO)" w:date="2025-01-24T11:51:00Z" w16du:dateUtc="2025-01-24T11:51:00Z">
          <w:r w:rsidR="35AD7C19" w:rsidRPr="5D9186BE" w:rsidDel="00C14108">
            <w:rPr>
              <w:rFonts w:ascii="Arial" w:hAnsi="Arial" w:cs="Arial"/>
              <w:i/>
              <w:iCs/>
              <w:sz w:val="21"/>
              <w:szCs w:val="21"/>
            </w:rPr>
            <w:delText>ISOP</w:delText>
          </w:r>
        </w:del>
      </w:ins>
      <w:ins w:id="2909" w:author="Tammy Meek (NESO)" w:date="2025-01-24T11:51:00Z" w16du:dateUtc="2025-01-24T11:51:00Z">
        <w:r w:rsidR="00C14108" w:rsidRPr="00C14108">
          <w:rPr>
            <w:rFonts w:ascii="Arial" w:hAnsi="Arial" w:cs="Arial"/>
            <w:i/>
            <w:iCs/>
            <w:sz w:val="21"/>
            <w:szCs w:val="21"/>
          </w:rPr>
          <w:t>ISOP</w:t>
        </w:r>
      </w:ins>
      <w:ins w:id="2910" w:author="Tammy Meek (ESO)" w:date="2024-05-01T16:23:00Z">
        <w:r w:rsidRPr="5D9186BE">
          <w:rPr>
            <w:rFonts w:ascii="Arial" w:hAnsi="Arial" w:cs="Arial"/>
            <w:sz w:val="21"/>
            <w:szCs w:val="21"/>
          </w:rPr>
          <w:t>, in accordance with section 172 of the Energy Act 2023 and condition D2</w:t>
        </w:r>
      </w:ins>
      <w:ins w:id="2911" w:author="Tammy Meek (NESO)" w:date="2024-11-07T09:41:00Z">
        <w:r w:rsidR="00F375D4">
          <w:rPr>
            <w:rFonts w:ascii="Arial" w:hAnsi="Arial" w:cs="Arial"/>
            <w:sz w:val="21"/>
            <w:szCs w:val="21"/>
          </w:rPr>
          <w:t>.</w:t>
        </w:r>
      </w:ins>
      <w:ins w:id="2912" w:author="Tammy Meek (ESO)" w:date="2024-05-01T16:23:00Z">
        <w:del w:id="2913"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5</w:t>
        </w:r>
        <w:del w:id="2914" w:author="Tammy Meek (NESO)" w:date="2024-11-07T09:41:00Z">
          <w:r w:rsidRPr="5D9186BE" w:rsidDel="00F375D4">
            <w:rPr>
              <w:rFonts w:ascii="Arial" w:hAnsi="Arial" w:cs="Arial"/>
              <w:sz w:val="21"/>
              <w:szCs w:val="21"/>
            </w:rPr>
            <w:delText>)</w:delText>
          </w:r>
        </w:del>
        <w:r w:rsidRPr="5D9186BE">
          <w:rPr>
            <w:rFonts w:ascii="Arial" w:hAnsi="Arial" w:cs="Arial"/>
            <w:sz w:val="21"/>
            <w:szCs w:val="21"/>
          </w:rPr>
          <w:t xml:space="preserve"> of its </w:t>
        </w:r>
      </w:ins>
      <w:ins w:id="2915" w:author="Tammy Meek (ESO)" w:date="2024-05-02T10:32:00Z">
        <w:r w:rsidR="35AD7C19" w:rsidRPr="5D9186BE">
          <w:rPr>
            <w:rFonts w:ascii="Arial" w:hAnsi="Arial" w:cs="Arial"/>
            <w:i/>
            <w:iCs/>
            <w:sz w:val="21"/>
            <w:szCs w:val="21"/>
          </w:rPr>
          <w:t>ESO Licence</w:t>
        </w:r>
      </w:ins>
      <w:ins w:id="2916" w:author="Tammy Meek (ESO)" w:date="2024-05-01T16:23:00Z">
        <w:r w:rsidRPr="5D9186BE">
          <w:rPr>
            <w:rFonts w:ascii="Arial" w:hAnsi="Arial" w:cs="Arial"/>
            <w:sz w:val="21"/>
            <w:szCs w:val="21"/>
          </w:rPr>
          <w:t xml:space="preserve"> and </w:t>
        </w:r>
      </w:ins>
      <w:ins w:id="2917" w:author="Tammy Meek (ESO)" w:date="2024-05-02T10:38:00Z">
        <w:del w:id="2918" w:author="Stuart McLarnon (NESO)" w:date="2025-01-28T10:41:00Z" w16du:dateUtc="2025-01-28T10:41:00Z">
          <w:r w:rsidR="649AC59E" w:rsidRPr="5D9186BE">
            <w:rPr>
              <w:rFonts w:ascii="Arial" w:hAnsi="Arial" w:cs="Arial"/>
              <w:i/>
              <w:iCs/>
              <w:sz w:val="21"/>
              <w:szCs w:val="21"/>
            </w:rPr>
            <w:delText>GSP</w:delText>
          </w:r>
        </w:del>
      </w:ins>
      <w:ins w:id="2919" w:author="Stuart McLarnon (NESO)" w:date="2025-01-28T10:41:00Z" w16du:dateUtc="2025-01-28T10:41:00Z">
        <w:r w:rsidR="00CC4EA0">
          <w:rPr>
            <w:rFonts w:ascii="Arial" w:hAnsi="Arial" w:cs="Arial"/>
            <w:i/>
            <w:iCs/>
            <w:sz w:val="21"/>
            <w:szCs w:val="21"/>
          </w:rPr>
          <w:t>Gas System Planner</w:t>
        </w:r>
      </w:ins>
      <w:ins w:id="2920" w:author="Tammy Meek (ESO)" w:date="2024-05-02T10:38:00Z">
        <w:r w:rsidR="649AC59E" w:rsidRPr="5D9186BE">
          <w:rPr>
            <w:rFonts w:ascii="Arial" w:hAnsi="Arial" w:cs="Arial"/>
            <w:i/>
            <w:iCs/>
            <w:sz w:val="21"/>
            <w:szCs w:val="21"/>
          </w:rPr>
          <w:t xml:space="preserve"> Licence</w:t>
        </w:r>
      </w:ins>
      <w:ins w:id="2921" w:author="Tammy Meek (ESO)" w:date="2024-05-01T16:23:00Z">
        <w:r w:rsidRPr="5D9186BE">
          <w:rPr>
            <w:rFonts w:ascii="Arial" w:hAnsi="Arial" w:cs="Arial"/>
            <w:sz w:val="21"/>
            <w:szCs w:val="21"/>
          </w:rPr>
          <w:t xml:space="preserve">, setting out the process that the </w:t>
        </w:r>
      </w:ins>
      <w:ins w:id="2922" w:author="Tammy Meek (ESO)" w:date="2024-05-02T10:35:00Z">
        <w:del w:id="2923" w:author="Tammy Meek (NESO)" w:date="2025-01-24T11:51:00Z" w16du:dateUtc="2025-01-24T11:51:00Z">
          <w:r w:rsidR="35AD7C19" w:rsidRPr="5D9186BE" w:rsidDel="00C14108">
            <w:rPr>
              <w:rFonts w:ascii="Arial" w:hAnsi="Arial" w:cs="Arial"/>
              <w:i/>
              <w:iCs/>
              <w:sz w:val="21"/>
              <w:szCs w:val="21"/>
            </w:rPr>
            <w:delText>ISOP</w:delText>
          </w:r>
        </w:del>
      </w:ins>
      <w:ins w:id="2924" w:author="Tammy Meek (NESO)" w:date="2025-01-24T11:51:00Z" w16du:dateUtc="2025-01-24T11:51:00Z">
        <w:r w:rsidR="00C14108" w:rsidRPr="00C14108">
          <w:rPr>
            <w:rFonts w:ascii="Arial" w:hAnsi="Arial" w:cs="Arial"/>
            <w:i/>
            <w:iCs/>
            <w:sz w:val="21"/>
            <w:szCs w:val="21"/>
          </w:rPr>
          <w:t>ISOP</w:t>
        </w:r>
      </w:ins>
      <w:ins w:id="2925" w:author="Tammy Meek (ESO)" w:date="2024-05-01T16:23:00Z">
        <w:r w:rsidRPr="5D9186BE">
          <w:rPr>
            <w:rFonts w:ascii="Arial" w:hAnsi="Arial" w:cs="Arial"/>
            <w:sz w:val="21"/>
            <w:szCs w:val="21"/>
          </w:rPr>
          <w:t xml:space="preserve"> will follow when requesting information from relevant parties by the issue of an </w:t>
        </w:r>
        <w:del w:id="2926" w:author="Tammy Meek (NESO)" w:date="2025-01-29T12:22:00Z" w16du:dateUtc="2025-01-29T12:22:00Z">
          <w:r w:rsidR="00907A8F" w:rsidRPr="5D9186BE" w:rsidDel="00A557D7">
            <w:rPr>
              <w:rFonts w:ascii="Arial" w:hAnsi="Arial" w:cs="Arial"/>
              <w:sz w:val="21"/>
              <w:szCs w:val="21"/>
            </w:rPr>
            <w:delText>information request not</w:delText>
          </w:r>
          <w:r w:rsidRPr="5D9186BE" w:rsidDel="00A557D7">
            <w:rPr>
              <w:rFonts w:ascii="Arial" w:hAnsi="Arial" w:cs="Arial"/>
              <w:sz w:val="21"/>
              <w:szCs w:val="21"/>
            </w:rPr>
            <w:delText>ice</w:delText>
          </w:r>
        </w:del>
      </w:ins>
      <w:ins w:id="2927" w:author="Tammy Meek (NESO)" w:date="2025-01-29T12:22:00Z" w16du:dateUtc="2025-01-29T12:22:00Z">
        <w:r w:rsidR="00A557D7" w:rsidRPr="00A557D7">
          <w:rPr>
            <w:rFonts w:ascii="Arial" w:hAnsi="Arial" w:cs="Arial"/>
            <w:i/>
            <w:iCs/>
            <w:sz w:val="21"/>
            <w:szCs w:val="21"/>
          </w:rPr>
          <w:t>Information Request Notice</w:t>
        </w:r>
      </w:ins>
      <w:ins w:id="2928" w:author="Claire Newton (NESO)" w:date="2025-01-28T20:42:00Z" w16du:dateUtc="2025-01-28T20:42:00Z">
        <w:r w:rsidR="003F0FB7">
          <w:rPr>
            <w:rFonts w:ascii="Arial" w:hAnsi="Arial" w:cs="Arial"/>
            <w:sz w:val="21"/>
            <w:szCs w:val="21"/>
          </w:rPr>
          <w:t>.</w:t>
        </w:r>
      </w:ins>
      <w:ins w:id="2929" w:author="Tammy Meek (ESO)" w:date="2024-05-01T16:23:00Z">
        <w:del w:id="2930" w:author="Tammy Meek (NESO)" w:date="2024-11-07T09:41:00Z">
          <w:r w:rsidRPr="5D9186BE" w:rsidDel="00907A8F">
            <w:rPr>
              <w:rFonts w:ascii="Arial" w:hAnsi="Arial" w:cs="Arial"/>
              <w:sz w:val="21"/>
              <w:szCs w:val="21"/>
            </w:rPr>
            <w:delText>]</w:delText>
          </w:r>
        </w:del>
      </w:ins>
    </w:p>
    <w:p w14:paraId="0F27A68B" w14:textId="77777777" w:rsidR="009C1403" w:rsidRDefault="00C6386D">
      <w:pPr>
        <w:tabs>
          <w:tab w:val="left" w:pos="3312"/>
        </w:tabs>
        <w:kinsoku w:val="0"/>
        <w:overflowPunct w:val="0"/>
        <w:autoSpaceDE/>
        <w:autoSpaceDN/>
        <w:adjustRightInd/>
        <w:spacing w:before="454" w:line="234" w:lineRule="exact"/>
        <w:ind w:left="72"/>
        <w:textAlignment w:val="baseline"/>
        <w:rPr>
          <w:rFonts w:ascii="Arial" w:hAnsi="Arial" w:cs="Arial"/>
          <w:spacing w:val="-4"/>
          <w:sz w:val="21"/>
          <w:szCs w:val="21"/>
        </w:rPr>
      </w:pPr>
      <w:r>
        <w:rPr>
          <w:rFonts w:ascii="Arial" w:hAnsi="Arial" w:cs="Arial"/>
          <w:spacing w:val="-4"/>
          <w:sz w:val="21"/>
          <w:szCs w:val="21"/>
        </w:rPr>
        <w:t>Infrequent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7F2CDEA9" w14:textId="77777777" w:rsidR="009C1403" w:rsidRDefault="00C6386D">
      <w:pPr>
        <w:kinsoku w:val="0"/>
        <w:overflowPunct w:val="0"/>
        <w:autoSpaceDE/>
        <w:autoSpaceDN/>
        <w:adjustRightInd/>
        <w:spacing w:before="22" w:after="210" w:line="221" w:lineRule="exact"/>
        <w:ind w:left="3312" w:right="72"/>
        <w:textAlignment w:val="baseline"/>
        <w:rPr>
          <w:rFonts w:ascii="Arial" w:hAnsi="Arial" w:cs="Arial"/>
          <w:sz w:val="21"/>
          <w:szCs w:val="21"/>
        </w:rPr>
        <w:pPrChange w:id="2931" w:author="Tammy Meek (NESO)" w:date="2025-01-27T11:00:00Z" w16du:dateUtc="2025-01-27T11:00:00Z">
          <w:pPr>
            <w:kinsoku w:val="0"/>
            <w:overflowPunct w:val="0"/>
            <w:autoSpaceDE/>
            <w:autoSpaceDN/>
            <w:adjustRightInd/>
            <w:spacing w:before="22" w:after="1389" w:line="221" w:lineRule="exact"/>
            <w:ind w:left="3312" w:right="72"/>
            <w:textAlignment w:val="baseline"/>
          </w:pPr>
        </w:pPrChange>
      </w:pPr>
      <w:r>
        <w:rPr>
          <w:rFonts w:ascii="Arial" w:hAnsi="Arial" w:cs="Arial"/>
          <w:sz w:val="21"/>
          <w:szCs w:val="21"/>
        </w:rPr>
        <w:t xml:space="preserve">of 1320MW. From April 1st 2014, this is a </w:t>
      </w:r>
      <w:r>
        <w:rPr>
          <w:rFonts w:ascii="Arial" w:hAnsi="Arial" w:cs="Arial"/>
          <w:i/>
          <w:iCs/>
          <w:sz w:val="21"/>
          <w:szCs w:val="21"/>
        </w:rPr>
        <w:t xml:space="preserve">loss of power infeed </w:t>
      </w:r>
      <w:r>
        <w:rPr>
          <w:rFonts w:ascii="Arial" w:hAnsi="Arial" w:cs="Arial"/>
          <w:sz w:val="21"/>
          <w:szCs w:val="21"/>
        </w:rPr>
        <w:t>risk of 1800MW.</w:t>
      </w:r>
    </w:p>
    <w:tbl>
      <w:tblPr>
        <w:tblW w:w="8514" w:type="dxa"/>
        <w:tblLayout w:type="fixed"/>
        <w:tblCellMar>
          <w:left w:w="0" w:type="dxa"/>
          <w:right w:w="0" w:type="dxa"/>
        </w:tblCellMar>
        <w:tblLook w:val="0000" w:firstRow="0" w:lastRow="0" w:firstColumn="0" w:lastColumn="0" w:noHBand="0" w:noVBand="0"/>
        <w:tblPrChange w:id="2932" w:author="Tammy Meek (NESO)" w:date="2025-01-27T11:02:00Z" w16du:dateUtc="2025-01-27T11:02:00Z">
          <w:tblPr>
            <w:tblW w:w="0" w:type="auto"/>
            <w:tblLayout w:type="fixed"/>
            <w:tblCellMar>
              <w:left w:w="0" w:type="dxa"/>
              <w:right w:w="0" w:type="dxa"/>
            </w:tblCellMar>
            <w:tblLook w:val="0000" w:firstRow="0" w:lastRow="0" w:firstColumn="0" w:lastColumn="0" w:noHBand="0" w:noVBand="0"/>
          </w:tblPr>
        </w:tblPrChange>
      </w:tblPr>
      <w:tblGrid>
        <w:gridCol w:w="3264"/>
        <w:gridCol w:w="5250"/>
        <w:tblGridChange w:id="2933">
          <w:tblGrid>
            <w:gridCol w:w="3190"/>
            <w:gridCol w:w="74"/>
            <w:gridCol w:w="5056"/>
            <w:gridCol w:w="194"/>
          </w:tblGrid>
        </w:tblGridChange>
      </w:tblGrid>
      <w:tr w:rsidR="009C1403" w14:paraId="600D08CD" w14:textId="77777777" w:rsidTr="00825656">
        <w:trPr>
          <w:trHeight w:hRule="exact" w:val="2768"/>
          <w:trPrChange w:id="2934" w:author="Tammy Meek (NESO)" w:date="2025-01-27T11:02:00Z" w16du:dateUtc="2025-01-27T11:02:00Z">
            <w:trPr>
              <w:gridAfter w:val="0"/>
              <w:trHeight w:hRule="exact" w:val="2572"/>
            </w:trPr>
          </w:trPrChange>
        </w:trPr>
        <w:tc>
          <w:tcPr>
            <w:tcW w:w="3264" w:type="dxa"/>
            <w:tcBorders>
              <w:top w:val="nil"/>
              <w:left w:val="nil"/>
              <w:bottom w:val="nil"/>
              <w:right w:val="nil"/>
            </w:tcBorders>
            <w:tcPrChange w:id="2935" w:author="Tammy Meek (NESO)" w:date="2025-01-27T11:02:00Z" w16du:dateUtc="2025-01-27T11:02:00Z">
              <w:tcPr>
                <w:tcW w:w="3190" w:type="dxa"/>
                <w:tcBorders>
                  <w:top w:val="nil"/>
                  <w:left w:val="nil"/>
                  <w:bottom w:val="nil"/>
                  <w:right w:val="nil"/>
                </w:tcBorders>
              </w:tcPr>
            </w:tcPrChange>
          </w:tcPr>
          <w:p w14:paraId="7766F420" w14:textId="77777777" w:rsidR="009C1403" w:rsidRDefault="00C6386D" w:rsidP="00F4437F">
            <w:pPr>
              <w:kinsoku w:val="0"/>
              <w:overflowPunct w:val="0"/>
              <w:autoSpaceDE/>
              <w:autoSpaceDN/>
              <w:adjustRightInd/>
              <w:spacing w:before="120" w:after="2303" w:line="234" w:lineRule="exact"/>
              <w:jc w:val="center"/>
              <w:textAlignment w:val="baseline"/>
              <w:rPr>
                <w:rFonts w:ascii="Arial" w:hAnsi="Arial" w:cs="Arial"/>
                <w:sz w:val="21"/>
                <w:szCs w:val="21"/>
              </w:rPr>
            </w:pPr>
            <w:r>
              <w:rPr>
                <w:rFonts w:ascii="Arial" w:hAnsi="Arial" w:cs="Arial"/>
                <w:sz w:val="21"/>
                <w:szCs w:val="21"/>
              </w:rPr>
              <w:t>Infrequent Operational Switching</w:t>
            </w:r>
          </w:p>
        </w:tc>
        <w:tc>
          <w:tcPr>
            <w:tcW w:w="5250" w:type="dxa"/>
            <w:tcBorders>
              <w:top w:val="nil"/>
              <w:left w:val="nil"/>
              <w:bottom w:val="nil"/>
              <w:right w:val="nil"/>
            </w:tcBorders>
            <w:tcPrChange w:id="2936" w:author="Tammy Meek (NESO)" w:date="2025-01-27T11:02:00Z" w16du:dateUtc="2025-01-27T11:02:00Z">
              <w:tcPr>
                <w:tcW w:w="5130" w:type="dxa"/>
                <w:gridSpan w:val="2"/>
                <w:tcBorders>
                  <w:top w:val="nil"/>
                  <w:left w:val="nil"/>
                  <w:bottom w:val="nil"/>
                  <w:right w:val="nil"/>
                </w:tcBorders>
              </w:tcPr>
            </w:tcPrChange>
          </w:tcPr>
          <w:p w14:paraId="5C565EB0" w14:textId="77777777" w:rsidR="004F56DB" w:rsidRDefault="00C6386D" w:rsidP="00F4437F">
            <w:pPr>
              <w:kinsoku w:val="0"/>
              <w:overflowPunct w:val="0"/>
              <w:autoSpaceDE/>
              <w:autoSpaceDN/>
              <w:adjustRightInd/>
              <w:spacing w:before="120" w:line="232" w:lineRule="exact"/>
              <w:ind w:left="180" w:right="144"/>
              <w:jc w:val="both"/>
              <w:textAlignment w:val="baseline"/>
              <w:rPr>
                <w:ins w:id="2937" w:author="Tammy Meek (NESO)" w:date="2025-01-27T10:56:00Z" w16du:dateUtc="2025-01-27T10:56:00Z"/>
                <w:rFonts w:ascii="Arial" w:hAnsi="Arial" w:cs="Arial"/>
                <w:i/>
                <w:iCs/>
                <w:spacing w:val="-6"/>
                <w:sz w:val="21"/>
                <w:szCs w:val="21"/>
              </w:rPr>
            </w:pPr>
            <w:r>
              <w:rPr>
                <w:rFonts w:ascii="Arial" w:hAnsi="Arial" w:cs="Arial"/>
                <w:i/>
                <w:iCs/>
                <w:spacing w:val="-6"/>
                <w:sz w:val="21"/>
                <w:szCs w:val="21"/>
              </w:rPr>
              <w:t xml:space="preserve">Operational switching </w:t>
            </w:r>
            <w:r>
              <w:rPr>
                <w:rFonts w:ascii="Arial" w:hAnsi="Arial" w:cs="Arial"/>
                <w:spacing w:val="-6"/>
                <w:sz w:val="21"/>
                <w:szCs w:val="21"/>
              </w:rPr>
              <w:t xml:space="preserve">associated with rare or infrequent events rather than routine management of the system. </w:t>
            </w:r>
            <w:r>
              <w:rPr>
                <w:rFonts w:ascii="Arial" w:hAnsi="Arial" w:cs="Arial"/>
                <w:i/>
                <w:iCs/>
                <w:spacing w:val="-6"/>
                <w:sz w:val="21"/>
                <w:szCs w:val="21"/>
              </w:rPr>
              <w:t xml:space="preserve">Infrequent operational switching </w:t>
            </w:r>
            <w:r>
              <w:rPr>
                <w:rFonts w:ascii="Arial" w:hAnsi="Arial" w:cs="Arial"/>
                <w:spacing w:val="-6"/>
                <w:sz w:val="21"/>
                <w:szCs w:val="21"/>
              </w:rPr>
              <w:t xml:space="preserve">includes, for example, isolation of circuits for maintenance and subsequent re-energisation, and operation of intertrip schemes consequent upon </w:t>
            </w:r>
            <w:r>
              <w:rPr>
                <w:rFonts w:ascii="Arial" w:hAnsi="Arial" w:cs="Arial"/>
                <w:i/>
                <w:iCs/>
                <w:spacing w:val="-6"/>
                <w:sz w:val="21"/>
                <w:szCs w:val="21"/>
              </w:rPr>
              <w:t>secured events</w:t>
            </w:r>
            <w:r>
              <w:rPr>
                <w:rFonts w:ascii="Arial" w:hAnsi="Arial" w:cs="Arial"/>
                <w:spacing w:val="-6"/>
                <w:sz w:val="21"/>
                <w:szCs w:val="21"/>
              </w:rPr>
              <w:t xml:space="preserve">. It would not include switching out of circuits for voltage control, or switching out of circuits to allow safe access to other plant, where it is foreseen that such switching may be a regular practice; such events would be classed as </w:t>
            </w:r>
            <w:r>
              <w:rPr>
                <w:rFonts w:ascii="Arial" w:hAnsi="Arial" w:cs="Arial"/>
                <w:i/>
                <w:iCs/>
                <w:spacing w:val="-6"/>
                <w:sz w:val="21"/>
                <w:szCs w:val="21"/>
              </w:rPr>
              <w:t>operational switching.</w:t>
            </w:r>
          </w:p>
          <w:p w14:paraId="43B05DD8" w14:textId="41F542D3" w:rsidR="00891E99" w:rsidRDefault="00891E99" w:rsidP="00F4437F">
            <w:pPr>
              <w:kinsoku w:val="0"/>
              <w:overflowPunct w:val="0"/>
              <w:autoSpaceDE/>
              <w:autoSpaceDN/>
              <w:adjustRightInd/>
              <w:spacing w:before="120" w:line="232" w:lineRule="exact"/>
              <w:ind w:left="180" w:right="144"/>
              <w:jc w:val="both"/>
              <w:textAlignment w:val="baseline"/>
              <w:rPr>
                <w:rFonts w:ascii="Arial" w:hAnsi="Arial" w:cs="Arial"/>
                <w:i/>
                <w:iCs/>
                <w:spacing w:val="-6"/>
                <w:sz w:val="21"/>
                <w:szCs w:val="21"/>
              </w:rPr>
            </w:pPr>
          </w:p>
        </w:tc>
      </w:tr>
    </w:tbl>
    <w:p w14:paraId="727443F7" w14:textId="58D27B7C" w:rsidR="009C1403" w:rsidRDefault="00C6386D">
      <w:pPr>
        <w:numPr>
          <w:ilvl w:val="0"/>
          <w:numId w:val="23"/>
        </w:numPr>
        <w:kinsoku w:val="0"/>
        <w:overflowPunct w:val="0"/>
        <w:autoSpaceDE/>
        <w:autoSpaceDN/>
        <w:adjustRightInd/>
        <w:spacing w:before="232" w:line="221" w:lineRule="exact"/>
        <w:textAlignment w:val="baseline"/>
        <w:rPr>
          <w:rFonts w:ascii="Arial" w:hAnsi="Arial" w:cs="Arial"/>
          <w:i/>
          <w:iCs/>
          <w:spacing w:val="-2"/>
          <w:sz w:val="21"/>
          <w:szCs w:val="21"/>
        </w:rPr>
      </w:pPr>
      <w:r>
        <w:rPr>
          <w:noProof/>
          <w:color w:val="2B579A"/>
          <w:shd w:val="clear" w:color="auto" w:fill="E6E6E6"/>
        </w:rPr>
        <mc:AlternateContent>
          <mc:Choice Requires="wps">
            <w:drawing>
              <wp:anchor distT="0" distB="0" distL="0" distR="0" simplePos="0" relativeHeight="251658313" behindDoc="0" locked="0" layoutInCell="0" allowOverlap="1" wp14:anchorId="32E270D0" wp14:editId="3BC07CEC">
                <wp:simplePos x="0" y="0"/>
                <wp:positionH relativeFrom="page">
                  <wp:posOffset>1026160</wp:posOffset>
                </wp:positionH>
                <wp:positionV relativeFrom="page">
                  <wp:posOffset>858520</wp:posOffset>
                </wp:positionV>
                <wp:extent cx="5138420" cy="594360"/>
                <wp:effectExtent l="0" t="0" r="0" b="0"/>
                <wp:wrapSquare wrapText="bothSides"/>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8420" cy="5943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270D0" id="Text Box 120" o:spid="_x0000_s1318" type="#_x0000_t202" style="position:absolute;left:0;text-align:left;margin-left:80.8pt;margin-top:67.6pt;width:404.6pt;height:46.8pt;z-index:25165831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" o:allowincell="f" stroked="f">
                <v:fill opacity="0"/>
                <v:textbox inset="0,0,0,0">
                  <w:txbxContent>
                    <w:p w14:paraId="248BE8E6" w14:textId="77777777" w:rsidR="009C1403" w:rsidRDefault="00C6386D">
                      <w:pPr>
                        <w:tabs>
                          <w:tab w:val="left" w:pos="3240"/>
                        </w:tabs>
                        <w:kinsoku w:val="0"/>
                        <w:overflowPunct w:val="0"/>
                        <w:autoSpaceDE/>
                        <w:autoSpaceDN/>
                        <w:adjustRightInd/>
                        <w:spacing w:before="14" w:line="230" w:lineRule="exact"/>
                        <w:textAlignment w:val="baseline"/>
                        <w:rPr>
                          <w:rFonts w:ascii="Arial" w:hAnsi="Arial" w:cs="Arial"/>
                          <w:spacing w:val="-4"/>
                          <w:sz w:val="21"/>
                          <w:szCs w:val="21"/>
                        </w:rPr>
                      </w:pPr>
                      <w:r>
                        <w:rPr>
                          <w:rFonts w:ascii="Arial" w:hAnsi="Arial" w:cs="Arial"/>
                          <w:spacing w:val="-4"/>
                          <w:sz w:val="21"/>
                          <w:szCs w:val="21"/>
                        </w:rPr>
                        <w:t>Insufficient Voltage Performance</w:t>
                      </w:r>
                      <w:r>
                        <w:rPr>
                          <w:rFonts w:ascii="Arial" w:hAnsi="Arial" w:cs="Arial"/>
                          <w:spacing w:val="-4"/>
                          <w:sz w:val="21"/>
                          <w:szCs w:val="21"/>
                        </w:rPr>
                        <w:tab/>
                        <w:t>In all timescales and in particular the post-fault periods</w:t>
                      </w:r>
                    </w:p>
                    <w:p w14:paraId="2672919A" w14:textId="77777777" w:rsidR="009C1403" w:rsidRDefault="00C6386D">
                      <w:pPr>
                        <w:tabs>
                          <w:tab w:val="left" w:pos="3240"/>
                        </w:tabs>
                        <w:kinsoku w:val="0"/>
                        <w:overflowPunct w:val="0"/>
                        <w:autoSpaceDE/>
                        <w:autoSpaceDN/>
                        <w:adjustRightInd/>
                        <w:spacing w:line="225" w:lineRule="exact"/>
                        <w:textAlignment w:val="baseline"/>
                        <w:rPr>
                          <w:rFonts w:ascii="Arial" w:hAnsi="Arial" w:cs="Arial"/>
                          <w:spacing w:val="-7"/>
                          <w:sz w:val="21"/>
                          <w:szCs w:val="21"/>
                        </w:rPr>
                      </w:pPr>
                      <w:r>
                        <w:rPr>
                          <w:rFonts w:ascii="Arial" w:hAnsi="Arial" w:cs="Arial"/>
                          <w:spacing w:val="-7"/>
                          <w:sz w:val="21"/>
                          <w:szCs w:val="21"/>
                        </w:rPr>
                        <w:t>Margins</w:t>
                      </w:r>
                      <w:r>
                        <w:rPr>
                          <w:rFonts w:ascii="Arial" w:hAnsi="Arial" w:cs="Arial"/>
                          <w:spacing w:val="-7"/>
                          <w:sz w:val="21"/>
                          <w:szCs w:val="21"/>
                        </w:rPr>
                        <w:tab/>
                        <w:t>(i.e. before, during and after the automatic controls take</w:t>
                      </w:r>
                    </w:p>
                    <w:p w14:paraId="144896D1" w14:textId="77777777" w:rsidR="009C1403" w:rsidRDefault="00C6386D">
                      <w:pPr>
                        <w:kinsoku w:val="0"/>
                        <w:overflowPunct w:val="0"/>
                        <w:autoSpaceDE/>
                        <w:autoSpaceDN/>
                        <w:adjustRightInd/>
                        <w:spacing w:before="23" w:after="2" w:line="220" w:lineRule="exact"/>
                        <w:ind w:left="3240"/>
                        <w:jc w:val="both"/>
                        <w:textAlignment w:val="baseline"/>
                        <w:rPr>
                          <w:rFonts w:ascii="Arial" w:hAnsi="Arial" w:cs="Arial"/>
                          <w:sz w:val="21"/>
                          <w:szCs w:val="21"/>
                        </w:rPr>
                      </w:pPr>
                      <w:r>
                        <w:rPr>
                          <w:rFonts w:ascii="Arial" w:hAnsi="Arial" w:cs="Arial"/>
                          <w:sz w:val="21"/>
                          <w:szCs w:val="21"/>
                        </w:rPr>
                        <w:t xml:space="preserve">place), there are </w:t>
                      </w:r>
                      <w:r>
                        <w:rPr>
                          <w:rFonts w:ascii="Arial" w:hAnsi="Arial" w:cs="Arial"/>
                          <w:i/>
                          <w:iCs/>
                          <w:sz w:val="21"/>
                          <w:szCs w:val="21"/>
                        </w:rPr>
                        <w:t xml:space="preserve">insufficient voltage performance margins </w:t>
                      </w:r>
                      <w:r>
                        <w:rPr>
                          <w:rFonts w:ascii="Arial" w:hAnsi="Arial" w:cs="Arial"/>
                          <w:sz w:val="21"/>
                          <w:szCs w:val="21"/>
                        </w:rPr>
                        <w:t>when the following occurs:</w:t>
                      </w:r>
                    </w:p>
                  </w:txbxContent>
                </v:textbox>
                <w10:wrap type="square" anchorx="page" anchory="page"/>
              </v:shape>
            </w:pict>
          </mc:Fallback>
        </mc:AlternateContent>
      </w:r>
      <w:r>
        <w:rPr>
          <w:rFonts w:ascii="Arial" w:hAnsi="Arial" w:cs="Arial"/>
          <w:i/>
          <w:iCs/>
          <w:spacing w:val="-2"/>
          <w:sz w:val="21"/>
          <w:szCs w:val="21"/>
        </w:rPr>
        <w:t>voltage collapse;</w:t>
      </w:r>
    </w:p>
    <w:p w14:paraId="71604E7E" w14:textId="77777777" w:rsidR="009C1403" w:rsidRDefault="00C6386D">
      <w:pPr>
        <w:numPr>
          <w:ilvl w:val="0"/>
          <w:numId w:val="24"/>
        </w:numPr>
        <w:kinsoku w:val="0"/>
        <w:overflowPunct w:val="0"/>
        <w:autoSpaceDE/>
        <w:autoSpaceDN/>
        <w:adjustRightInd/>
        <w:spacing w:line="235" w:lineRule="exact"/>
        <w:textAlignment w:val="baseline"/>
        <w:rPr>
          <w:rFonts w:ascii="Arial" w:hAnsi="Arial" w:cs="Arial"/>
          <w:spacing w:val="-3"/>
          <w:sz w:val="21"/>
          <w:szCs w:val="21"/>
        </w:rPr>
      </w:pPr>
      <w:r>
        <w:rPr>
          <w:rFonts w:ascii="Arial" w:hAnsi="Arial" w:cs="Arial"/>
          <w:spacing w:val="-3"/>
          <w:sz w:val="21"/>
          <w:szCs w:val="21"/>
        </w:rPr>
        <w:t>over-sensitivity of system voltage; or</w:t>
      </w:r>
    </w:p>
    <w:p w14:paraId="16B02A0B" w14:textId="77777777" w:rsidR="009C1403" w:rsidRDefault="00C6386D">
      <w:pPr>
        <w:numPr>
          <w:ilvl w:val="0"/>
          <w:numId w:val="24"/>
        </w:numPr>
        <w:kinsoku w:val="0"/>
        <w:overflowPunct w:val="0"/>
        <w:autoSpaceDE/>
        <w:autoSpaceDN/>
        <w:adjustRightInd/>
        <w:spacing w:before="17" w:line="223" w:lineRule="exact"/>
        <w:ind w:right="144"/>
        <w:jc w:val="both"/>
        <w:textAlignment w:val="baseline"/>
        <w:rPr>
          <w:rFonts w:ascii="Arial" w:hAnsi="Arial" w:cs="Arial"/>
          <w:sz w:val="21"/>
          <w:szCs w:val="21"/>
        </w:rPr>
      </w:pPr>
      <w:r>
        <w:rPr>
          <w:rFonts w:ascii="Arial" w:hAnsi="Arial" w:cs="Arial"/>
          <w:sz w:val="21"/>
          <w:szCs w:val="21"/>
        </w:rPr>
        <w:t xml:space="preserve">unavoidably exceeds the reactive capability of </w:t>
      </w:r>
      <w:r>
        <w:rPr>
          <w:rFonts w:ascii="Arial" w:hAnsi="Arial" w:cs="Arial"/>
          <w:i/>
          <w:iCs/>
          <w:sz w:val="21"/>
          <w:szCs w:val="21"/>
        </w:rPr>
        <w:t xml:space="preserve">generating units </w:t>
      </w:r>
      <w:r>
        <w:rPr>
          <w:rFonts w:ascii="Arial" w:hAnsi="Arial" w:cs="Arial"/>
          <w:sz w:val="21"/>
          <w:szCs w:val="21"/>
        </w:rPr>
        <w:t>such that accessible reactive reserves are exhausted;</w:t>
      </w:r>
    </w:p>
    <w:p w14:paraId="7F499B9E" w14:textId="77777777" w:rsidR="009C1403" w:rsidRDefault="00C6386D">
      <w:pPr>
        <w:tabs>
          <w:tab w:val="left" w:pos="4032"/>
        </w:tabs>
        <w:kinsoku w:val="0"/>
        <w:overflowPunct w:val="0"/>
        <w:autoSpaceDE/>
        <w:autoSpaceDN/>
        <w:adjustRightInd/>
        <w:spacing w:before="353" w:line="281" w:lineRule="exact"/>
        <w:ind w:left="3384"/>
        <w:textAlignment w:val="baseline"/>
        <w:rPr>
          <w:rFonts w:ascii="Arial" w:hAnsi="Arial" w:cs="Arial"/>
          <w:spacing w:val="-1"/>
          <w:sz w:val="24"/>
          <w:szCs w:val="24"/>
        </w:rPr>
      </w:pPr>
      <w:r>
        <w:rPr>
          <w:rFonts w:ascii="Arial" w:hAnsi="Arial" w:cs="Arial"/>
          <w:spacing w:val="-1"/>
          <w:sz w:val="24"/>
          <w:szCs w:val="24"/>
        </w:rPr>
        <w:t>A.1</w:t>
      </w:r>
      <w:r>
        <w:rPr>
          <w:rFonts w:ascii="Arial" w:hAnsi="Arial" w:cs="Arial"/>
          <w:spacing w:val="-1"/>
          <w:sz w:val="24"/>
          <w:szCs w:val="24"/>
        </w:rPr>
        <w:tab/>
        <w:t>under any of the following conditions:</w:t>
      </w:r>
    </w:p>
    <w:p w14:paraId="45E4025F" w14:textId="77777777" w:rsidR="009C1403" w:rsidRDefault="00C6386D">
      <w:pPr>
        <w:numPr>
          <w:ilvl w:val="0"/>
          <w:numId w:val="25"/>
        </w:numPr>
        <w:kinsoku w:val="0"/>
        <w:overflowPunct w:val="0"/>
        <w:autoSpaceDE/>
        <w:autoSpaceDN/>
        <w:adjustRightInd/>
        <w:spacing w:before="355" w:line="230" w:lineRule="exact"/>
        <w:textAlignment w:val="baseline"/>
        <w:rPr>
          <w:rFonts w:ascii="Arial" w:hAnsi="Arial" w:cs="Arial"/>
          <w:spacing w:val="-3"/>
          <w:sz w:val="21"/>
          <w:szCs w:val="21"/>
        </w:rPr>
      </w:pPr>
      <w:r>
        <w:rPr>
          <w:rFonts w:ascii="Arial" w:hAnsi="Arial" w:cs="Arial"/>
          <w:i/>
          <w:iCs/>
          <w:spacing w:val="-3"/>
          <w:sz w:val="21"/>
          <w:szCs w:val="21"/>
        </w:rPr>
        <w:t>credible demand sensitivities</w:t>
      </w:r>
      <w:r>
        <w:rPr>
          <w:rFonts w:ascii="Arial" w:hAnsi="Arial" w:cs="Arial"/>
          <w:spacing w:val="-3"/>
          <w:sz w:val="21"/>
          <w:szCs w:val="21"/>
        </w:rPr>
        <w:t>;</w:t>
      </w:r>
    </w:p>
    <w:p w14:paraId="573BC7A8" w14:textId="77777777" w:rsidR="009C1403" w:rsidRDefault="00C6386D">
      <w:pPr>
        <w:numPr>
          <w:ilvl w:val="0"/>
          <w:numId w:val="26"/>
        </w:numPr>
        <w:kinsoku w:val="0"/>
        <w:overflowPunct w:val="0"/>
        <w:autoSpaceDE/>
        <w:autoSpaceDN/>
        <w:adjustRightInd/>
        <w:spacing w:line="229" w:lineRule="exact"/>
        <w:ind w:right="144"/>
        <w:jc w:val="both"/>
        <w:textAlignment w:val="baseline"/>
        <w:rPr>
          <w:rFonts w:ascii="Arial" w:hAnsi="Arial" w:cs="Arial"/>
          <w:sz w:val="21"/>
          <w:szCs w:val="21"/>
        </w:rPr>
      </w:pPr>
      <w:r>
        <w:rPr>
          <w:rFonts w:ascii="Arial" w:hAnsi="Arial" w:cs="Arial"/>
          <w:sz w:val="21"/>
          <w:szCs w:val="21"/>
        </w:rPr>
        <w:t>the unavailability of any single reactive compensator or other reactive power provider; or</w:t>
      </w:r>
    </w:p>
    <w:p w14:paraId="2B676D5F" w14:textId="77777777" w:rsidR="009C1403" w:rsidRDefault="00C6386D">
      <w:pPr>
        <w:numPr>
          <w:ilvl w:val="0"/>
          <w:numId w:val="26"/>
        </w:numPr>
        <w:kinsoku w:val="0"/>
        <w:overflowPunct w:val="0"/>
        <w:autoSpaceDE/>
        <w:autoSpaceDN/>
        <w:adjustRightInd/>
        <w:spacing w:before="1" w:line="230" w:lineRule="exact"/>
        <w:ind w:right="144"/>
        <w:jc w:val="both"/>
        <w:textAlignment w:val="baseline"/>
        <w:rPr>
          <w:rFonts w:ascii="Arial" w:hAnsi="Arial" w:cs="Arial"/>
          <w:spacing w:val="-7"/>
          <w:sz w:val="21"/>
          <w:szCs w:val="21"/>
        </w:rPr>
      </w:pPr>
      <w:r>
        <w:rPr>
          <w:rFonts w:ascii="Arial" w:hAnsi="Arial" w:cs="Arial"/>
          <w:spacing w:val="-7"/>
          <w:sz w:val="21"/>
          <w:szCs w:val="21"/>
        </w:rPr>
        <w:t>the loss of any one automatic switching system or any automatic voltage control system for on-load tap changing.</w:t>
      </w:r>
    </w:p>
    <w:p w14:paraId="39DB9A39"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Intact System</w:t>
      </w:r>
      <w:r>
        <w:rPr>
          <w:rFonts w:ascii="Arial" w:hAnsi="Arial" w:cs="Arial"/>
          <w:spacing w:val="-3"/>
          <w:sz w:val="21"/>
          <w:szCs w:val="21"/>
        </w:rPr>
        <w:tab/>
        <w:t xml:space="preserve">This is the </w:t>
      </w:r>
      <w:r>
        <w:rPr>
          <w:rFonts w:ascii="Arial" w:hAnsi="Arial" w:cs="Arial"/>
          <w:i/>
          <w:iCs/>
          <w:spacing w:val="-3"/>
          <w:sz w:val="21"/>
          <w:szCs w:val="21"/>
        </w:rPr>
        <w:t xml:space="preserve">national electricity transmission system </w:t>
      </w:r>
      <w:r>
        <w:rPr>
          <w:rFonts w:ascii="Arial" w:hAnsi="Arial" w:cs="Arial"/>
          <w:spacing w:val="-3"/>
          <w:sz w:val="21"/>
          <w:szCs w:val="21"/>
        </w:rPr>
        <w:t>with</w:t>
      </w:r>
    </w:p>
    <w:p w14:paraId="38B845D6"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z w:val="21"/>
          <w:szCs w:val="21"/>
        </w:rPr>
      </w:pPr>
      <w:r>
        <w:rPr>
          <w:rFonts w:ascii="Arial" w:hAnsi="Arial" w:cs="Arial"/>
          <w:sz w:val="21"/>
          <w:szCs w:val="21"/>
        </w:rPr>
        <w:t xml:space="preserve">no system outages i.e. with no </w:t>
      </w:r>
      <w:r>
        <w:rPr>
          <w:rFonts w:ascii="Arial" w:hAnsi="Arial" w:cs="Arial"/>
          <w:i/>
          <w:iCs/>
          <w:sz w:val="21"/>
          <w:szCs w:val="21"/>
        </w:rPr>
        <w:t xml:space="preserve">planned outages </w:t>
      </w:r>
      <w:r>
        <w:rPr>
          <w:rFonts w:ascii="Arial" w:hAnsi="Arial" w:cs="Arial"/>
          <w:sz w:val="21"/>
          <w:szCs w:val="21"/>
        </w:rPr>
        <w:t xml:space="preserve">(e.g. for maintenance) and no </w:t>
      </w:r>
      <w:r>
        <w:rPr>
          <w:rFonts w:ascii="Arial" w:hAnsi="Arial" w:cs="Arial"/>
          <w:i/>
          <w:iCs/>
          <w:sz w:val="21"/>
          <w:szCs w:val="21"/>
        </w:rPr>
        <w:t xml:space="preserve">unplanned outages </w:t>
      </w:r>
      <w:r>
        <w:rPr>
          <w:rFonts w:ascii="Arial" w:hAnsi="Arial" w:cs="Arial"/>
          <w:sz w:val="21"/>
          <w:szCs w:val="21"/>
        </w:rPr>
        <w:t>(e.g. subsequent to a fault).</w:t>
      </w:r>
    </w:p>
    <w:p w14:paraId="105C076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2"/>
          <w:sz w:val="21"/>
          <w:szCs w:val="21"/>
        </w:rPr>
      </w:pPr>
      <w:r>
        <w:rPr>
          <w:rFonts w:ascii="Arial" w:hAnsi="Arial" w:cs="Arial"/>
          <w:spacing w:val="-2"/>
          <w:sz w:val="21"/>
          <w:szCs w:val="21"/>
        </w:rPr>
        <w:t>Interconnection Allowance</w:t>
      </w:r>
      <w:r>
        <w:rPr>
          <w:rFonts w:ascii="Arial" w:hAnsi="Arial" w:cs="Arial"/>
          <w:spacing w:val="-2"/>
          <w:sz w:val="21"/>
          <w:szCs w:val="21"/>
        </w:rPr>
        <w:tab/>
        <w:t>An allowance in MW to be added in whole or in part to</w:t>
      </w:r>
    </w:p>
    <w:p w14:paraId="35939F2E" w14:textId="77777777" w:rsidR="009C1403" w:rsidRDefault="00C6386D">
      <w:pPr>
        <w:kinsoku w:val="0"/>
        <w:overflowPunct w:val="0"/>
        <w:autoSpaceDE/>
        <w:autoSpaceDN/>
        <w:adjustRightInd/>
        <w:spacing w:line="227" w:lineRule="exact"/>
        <w:ind w:left="3384" w:right="72"/>
        <w:textAlignment w:val="baseline"/>
        <w:rPr>
          <w:rFonts w:ascii="Arial" w:hAnsi="Arial" w:cs="Arial"/>
          <w:spacing w:val="-4"/>
          <w:sz w:val="21"/>
          <w:szCs w:val="21"/>
        </w:rPr>
      </w:pPr>
      <w:r>
        <w:rPr>
          <w:rFonts w:ascii="Arial" w:hAnsi="Arial" w:cs="Arial"/>
          <w:spacing w:val="-4"/>
          <w:sz w:val="21"/>
          <w:szCs w:val="21"/>
        </w:rPr>
        <w:t xml:space="preserve">transfers arising out of the </w:t>
      </w:r>
      <w:r>
        <w:rPr>
          <w:rFonts w:ascii="Arial" w:hAnsi="Arial" w:cs="Arial"/>
          <w:i/>
          <w:iCs/>
          <w:spacing w:val="-4"/>
          <w:sz w:val="21"/>
          <w:szCs w:val="21"/>
        </w:rPr>
        <w:t xml:space="preserve">Security planned transfer condition </w:t>
      </w:r>
      <w:r>
        <w:rPr>
          <w:rFonts w:ascii="Arial" w:hAnsi="Arial" w:cs="Arial"/>
          <w:spacing w:val="-4"/>
          <w:sz w:val="21"/>
          <w:szCs w:val="21"/>
        </w:rPr>
        <w:t xml:space="preserve">to take some account of non-average conditions (e.g. </w:t>
      </w:r>
      <w:r>
        <w:rPr>
          <w:rFonts w:ascii="Arial" w:hAnsi="Arial" w:cs="Arial"/>
          <w:i/>
          <w:iCs/>
          <w:spacing w:val="-4"/>
          <w:sz w:val="21"/>
          <w:szCs w:val="21"/>
        </w:rPr>
        <w:t xml:space="preserve">power station </w:t>
      </w:r>
      <w:r>
        <w:rPr>
          <w:rFonts w:ascii="Arial" w:hAnsi="Arial" w:cs="Arial"/>
          <w:spacing w:val="-4"/>
          <w:sz w:val="21"/>
          <w:szCs w:val="21"/>
        </w:rPr>
        <w:t>availability, weather and demand). This allowance is calculated by an empirical method described in Appendix D of this Standard.</w:t>
      </w:r>
    </w:p>
    <w:p w14:paraId="7B4E6F1D"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i/>
          <w:iCs/>
          <w:spacing w:val="3"/>
          <w:sz w:val="21"/>
          <w:szCs w:val="21"/>
        </w:rPr>
      </w:pPr>
      <w:r>
        <w:rPr>
          <w:rFonts w:ascii="Arial" w:hAnsi="Arial" w:cs="Arial"/>
          <w:spacing w:val="3"/>
          <w:sz w:val="21"/>
          <w:szCs w:val="21"/>
        </w:rPr>
        <w:t>Interface Point (IP)</w:t>
      </w:r>
      <w:r>
        <w:rPr>
          <w:rFonts w:ascii="Arial" w:hAnsi="Arial" w:cs="Arial"/>
          <w:spacing w:val="3"/>
          <w:sz w:val="21"/>
          <w:szCs w:val="21"/>
        </w:rPr>
        <w:tab/>
        <w:t xml:space="preserve">A point at which an </w:t>
      </w:r>
      <w:r>
        <w:rPr>
          <w:rFonts w:ascii="Arial" w:hAnsi="Arial" w:cs="Arial"/>
          <w:i/>
          <w:iCs/>
          <w:spacing w:val="3"/>
          <w:sz w:val="21"/>
          <w:szCs w:val="21"/>
        </w:rPr>
        <w:t>offshore transmission system,</w:t>
      </w:r>
    </w:p>
    <w:p w14:paraId="0B09AFB6" w14:textId="3C0F7788" w:rsidR="009C1403" w:rsidRDefault="00C6386D">
      <w:pPr>
        <w:kinsoku w:val="0"/>
        <w:overflowPunct w:val="0"/>
        <w:autoSpaceDE/>
        <w:autoSpaceDN/>
        <w:adjustRightInd/>
        <w:spacing w:before="16" w:after="120" w:line="230" w:lineRule="exact"/>
        <w:ind w:left="3384" w:right="72"/>
        <w:jc w:val="both"/>
        <w:textAlignment w:val="baseline"/>
        <w:rPr>
          <w:rFonts w:ascii="Arial" w:hAnsi="Arial" w:cs="Arial"/>
          <w:spacing w:val="-5"/>
          <w:sz w:val="21"/>
          <w:szCs w:val="21"/>
        </w:rPr>
        <w:pPrChange w:id="2938" w:author="Tammy Meek (NESO)" w:date="2025-01-28T09:35:00Z" w16du:dateUtc="2025-01-28T09:35:00Z">
          <w:pPr>
            <w:kinsoku w:val="0"/>
            <w:overflowPunct w:val="0"/>
            <w:autoSpaceDE/>
            <w:autoSpaceDN/>
            <w:adjustRightInd/>
            <w:spacing w:before="16" w:line="230" w:lineRule="exact"/>
            <w:ind w:left="3384" w:right="72"/>
            <w:jc w:val="both"/>
            <w:textAlignment w:val="baseline"/>
          </w:pPr>
        </w:pPrChange>
      </w:pPr>
      <w:r>
        <w:rPr>
          <w:rFonts w:ascii="Arial" w:hAnsi="Arial" w:cs="Arial"/>
          <w:spacing w:val="-5"/>
          <w:sz w:val="21"/>
          <w:szCs w:val="21"/>
        </w:rPr>
        <w:t xml:space="preserve">which is directly connected to an </w:t>
      </w:r>
      <w:r>
        <w:rPr>
          <w:rFonts w:ascii="Arial" w:hAnsi="Arial" w:cs="Arial"/>
          <w:i/>
          <w:iCs/>
          <w:spacing w:val="-5"/>
          <w:sz w:val="21"/>
          <w:szCs w:val="21"/>
        </w:rPr>
        <w:t>onshore transmission system</w:t>
      </w:r>
      <w:r>
        <w:rPr>
          <w:rFonts w:ascii="Arial" w:hAnsi="Arial" w:cs="Arial"/>
          <w:spacing w:val="-5"/>
          <w:sz w:val="21"/>
          <w:szCs w:val="21"/>
        </w:rPr>
        <w:t xml:space="preserve">, connects to the </w:t>
      </w:r>
      <w:r>
        <w:rPr>
          <w:rFonts w:ascii="Arial" w:hAnsi="Arial" w:cs="Arial"/>
          <w:i/>
          <w:iCs/>
          <w:spacing w:val="-5"/>
          <w:sz w:val="21"/>
          <w:szCs w:val="21"/>
        </w:rPr>
        <w:t xml:space="preserve">onshore transmission system. </w:t>
      </w:r>
      <w:r>
        <w:rPr>
          <w:rFonts w:ascii="Arial" w:hAnsi="Arial" w:cs="Arial"/>
          <w:spacing w:val="-5"/>
          <w:sz w:val="21"/>
          <w:szCs w:val="21"/>
        </w:rPr>
        <w:t xml:space="preserve">The </w:t>
      </w:r>
      <w:r>
        <w:rPr>
          <w:rFonts w:ascii="Arial" w:hAnsi="Arial" w:cs="Arial"/>
          <w:i/>
          <w:iCs/>
          <w:spacing w:val="-5"/>
          <w:sz w:val="21"/>
          <w:szCs w:val="21"/>
        </w:rPr>
        <w:t xml:space="preserve">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on either the lower voltage (LV) </w:t>
      </w:r>
      <w:r>
        <w:rPr>
          <w:rFonts w:ascii="Arial" w:hAnsi="Arial" w:cs="Arial"/>
          <w:i/>
          <w:iCs/>
          <w:spacing w:val="-5"/>
          <w:sz w:val="21"/>
          <w:szCs w:val="21"/>
        </w:rPr>
        <w:t xml:space="preserve">busbars </w:t>
      </w:r>
      <w:r>
        <w:rPr>
          <w:rFonts w:ascii="Arial" w:hAnsi="Arial" w:cs="Arial"/>
          <w:spacing w:val="-5"/>
          <w:sz w:val="21"/>
          <w:szCs w:val="21"/>
        </w:rPr>
        <w:t xml:space="preserve">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del w:id="2939" w:author="Tammy Meek (ESO)" w:date="2024-05-01T10:27:00Z">
        <w:r w:rsidDel="00AD68E7">
          <w:rPr>
            <w:rFonts w:ascii="Arial" w:hAnsi="Arial" w:cs="Arial"/>
            <w:i/>
            <w:iCs/>
            <w:spacing w:val="-5"/>
            <w:sz w:val="21"/>
            <w:szCs w:val="21"/>
          </w:rPr>
          <w:delText xml:space="preserve">transmission </w:delText>
        </w:r>
      </w:del>
      <w:r>
        <w:rPr>
          <w:rFonts w:ascii="Arial" w:hAnsi="Arial" w:cs="Arial"/>
          <w:i/>
          <w:iCs/>
          <w:spacing w:val="-5"/>
          <w:sz w:val="21"/>
          <w:szCs w:val="21"/>
        </w:rPr>
        <w:t>licensees</w:t>
      </w:r>
      <w:r>
        <w:rPr>
          <w:rFonts w:ascii="Arial" w:hAnsi="Arial" w:cs="Arial"/>
          <w:spacing w:val="-5"/>
          <w:sz w:val="21"/>
          <w:szCs w:val="21"/>
        </w:rPr>
        <w:t xml:space="preserve">. 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transmission owner, the </w:t>
      </w:r>
      <w:r>
        <w:rPr>
          <w:rFonts w:ascii="Arial" w:hAnsi="Arial" w:cs="Arial"/>
          <w:i/>
          <w:iCs/>
          <w:spacing w:val="-5"/>
          <w:sz w:val="21"/>
          <w:szCs w:val="21"/>
        </w:rPr>
        <w:t xml:space="preserve">interface point </w:t>
      </w:r>
      <w:r>
        <w:rPr>
          <w:rFonts w:ascii="Arial" w:hAnsi="Arial" w:cs="Arial"/>
          <w:spacing w:val="-5"/>
          <w:sz w:val="21"/>
          <w:szCs w:val="21"/>
        </w:rPr>
        <w:t xml:space="preserve">would be on the LV </w:t>
      </w:r>
      <w:r>
        <w:rPr>
          <w:rFonts w:ascii="Arial" w:hAnsi="Arial" w:cs="Arial"/>
          <w:i/>
          <w:iCs/>
          <w:spacing w:val="-5"/>
          <w:sz w:val="21"/>
          <w:szCs w:val="21"/>
        </w:rPr>
        <w:t>busbars</w:t>
      </w:r>
      <w:r>
        <w:rPr>
          <w:rFonts w:ascii="Arial" w:hAnsi="Arial" w:cs="Arial"/>
          <w:spacing w:val="-5"/>
          <w:sz w:val="21"/>
          <w:szCs w:val="21"/>
        </w:rPr>
        <w:t>.</w:t>
      </w:r>
    </w:p>
    <w:p w14:paraId="7FBC3EAA" w14:textId="77777777" w:rsidR="00BA1E92" w:rsidRDefault="00BA1E92">
      <w:pPr>
        <w:tabs>
          <w:tab w:val="left" w:pos="3312"/>
        </w:tabs>
        <w:kinsoku w:val="0"/>
        <w:overflowPunct w:val="0"/>
        <w:autoSpaceDE/>
        <w:autoSpaceDN/>
        <w:adjustRightInd/>
        <w:spacing w:line="233" w:lineRule="exact"/>
        <w:ind w:left="3261" w:hanging="3189"/>
        <w:jc w:val="both"/>
        <w:textAlignment w:val="baseline"/>
        <w:rPr>
          <w:ins w:id="2940" w:author="Tammy Meek (NESO)" w:date="2025-01-27T14:57:00Z" w16du:dateUtc="2025-01-27T14:57:00Z"/>
          <w:rFonts w:ascii="Arial" w:hAnsi="Arial" w:cs="Arial"/>
          <w:sz w:val="21"/>
          <w:szCs w:val="21"/>
        </w:rPr>
        <w:pPrChange w:id="2941" w:author="Tammy Meek (NESO)" w:date="2025-01-27T14:57:00Z" w16du:dateUtc="2025-01-27T14:57:00Z">
          <w:pPr>
            <w:tabs>
              <w:tab w:val="left" w:pos="3312"/>
            </w:tabs>
            <w:kinsoku w:val="0"/>
            <w:overflowPunct w:val="0"/>
            <w:autoSpaceDE/>
            <w:autoSpaceDN/>
            <w:adjustRightInd/>
            <w:spacing w:before="240" w:line="233" w:lineRule="exact"/>
            <w:ind w:left="3261" w:hanging="3189"/>
            <w:jc w:val="both"/>
            <w:textAlignment w:val="baseline"/>
          </w:pPr>
        </w:pPrChange>
      </w:pPr>
      <w:ins w:id="2942" w:author="Tammy Meek (NESO)" w:date="2025-01-27T14:57:00Z" w16du:dateUtc="2025-01-27T14:57:00Z">
        <w:r w:rsidRPr="5D9186BE">
          <w:rPr>
            <w:rFonts w:ascii="Arial" w:hAnsi="Arial" w:cs="Arial"/>
            <w:sz w:val="21"/>
            <w:szCs w:val="21"/>
          </w:rPr>
          <w:t>Independent System Operator</w:t>
        </w:r>
      </w:ins>
    </w:p>
    <w:p w14:paraId="4F3F19D4" w14:textId="75159CF0" w:rsidR="00F61484" w:rsidRDefault="00BA1E92">
      <w:pPr>
        <w:tabs>
          <w:tab w:val="left" w:pos="3312"/>
        </w:tabs>
        <w:kinsoku w:val="0"/>
        <w:overflowPunct w:val="0"/>
        <w:autoSpaceDE/>
        <w:autoSpaceDN/>
        <w:adjustRightInd/>
        <w:spacing w:line="233" w:lineRule="exact"/>
        <w:ind w:left="3261" w:hanging="3189"/>
        <w:jc w:val="both"/>
        <w:textAlignment w:val="baseline"/>
        <w:rPr>
          <w:ins w:id="2943" w:author="Tammy Meek (ESO)" w:date="2024-04-30T15:40:00Z"/>
          <w:rFonts w:ascii="Arial" w:hAnsi="Arial" w:cs="Arial"/>
          <w:spacing w:val="-2"/>
          <w:sz w:val="21"/>
          <w:szCs w:val="21"/>
        </w:rPr>
        <w:pPrChange w:id="2944" w:author="Tammy Meek (ESO)" w:date="2024-04-30T15:41:00Z">
          <w:pPr>
            <w:tabs>
              <w:tab w:val="left" w:pos="3312"/>
            </w:tabs>
            <w:kinsoku w:val="0"/>
            <w:overflowPunct w:val="0"/>
            <w:autoSpaceDE/>
            <w:autoSpaceDN/>
            <w:adjustRightInd/>
            <w:spacing w:before="6" w:line="233" w:lineRule="exact"/>
            <w:ind w:left="72"/>
            <w:textAlignment w:val="baseline"/>
          </w:pPr>
        </w:pPrChange>
      </w:pPr>
      <w:ins w:id="2945" w:author="Tammy Meek (NESO)" w:date="2025-01-27T14:57:00Z" w16du:dateUtc="2025-01-27T14:57:00Z">
        <w:r w:rsidRPr="5D9186BE">
          <w:rPr>
            <w:rFonts w:ascii="Arial" w:hAnsi="Arial" w:cs="Arial"/>
            <w:sz w:val="21"/>
            <w:szCs w:val="21"/>
          </w:rPr>
          <w:t>and Planner</w:t>
        </w:r>
      </w:ins>
      <w:ins w:id="2946" w:author="Tammy Meek (NESO)" w:date="2025-01-27T14:58:00Z" w16du:dateUtc="2025-01-27T14:58:00Z">
        <w:r>
          <w:rPr>
            <w:rFonts w:ascii="Arial" w:hAnsi="Arial" w:cs="Arial"/>
            <w:sz w:val="21"/>
            <w:szCs w:val="21"/>
          </w:rPr>
          <w:t xml:space="preserve"> (</w:t>
        </w:r>
      </w:ins>
      <w:ins w:id="2947" w:author="Tammy Meek (ESO)" w:date="2024-05-02T10:35:00Z">
        <w:del w:id="2948" w:author="Tammy Meek (NESO)" w:date="2025-01-24T11:51:00Z" w16du:dateUtc="2025-01-24T11:51:00Z">
          <w:r w:rsidR="35AD7C19" w:rsidRPr="5D9186BE" w:rsidDel="00C14108">
            <w:rPr>
              <w:rFonts w:ascii="Arial" w:hAnsi="Arial" w:cs="Arial"/>
              <w:i/>
              <w:iCs/>
              <w:sz w:val="21"/>
              <w:szCs w:val="21"/>
            </w:rPr>
            <w:delText>ISOP</w:delText>
          </w:r>
        </w:del>
      </w:ins>
      <w:ins w:id="2949" w:author="Tammy Meek (NESO)" w:date="2025-01-24T11:51:00Z" w16du:dateUtc="2025-01-24T11:51:00Z">
        <w:r w:rsidR="00C14108" w:rsidRPr="00C14108">
          <w:rPr>
            <w:rFonts w:ascii="Arial" w:hAnsi="Arial" w:cs="Arial"/>
            <w:i/>
            <w:iCs/>
            <w:sz w:val="21"/>
            <w:szCs w:val="21"/>
          </w:rPr>
          <w:t>ISOP</w:t>
        </w:r>
      </w:ins>
      <w:ins w:id="2950" w:author="Tammy Meek (NESO)" w:date="2025-01-27T14:58:00Z" w16du:dateUtc="2025-01-27T14:58:00Z">
        <w:r>
          <w:rPr>
            <w:rFonts w:ascii="Arial" w:hAnsi="Arial" w:cs="Arial"/>
            <w:i/>
            <w:iCs/>
            <w:sz w:val="21"/>
            <w:szCs w:val="21"/>
          </w:rPr>
          <w:t>)</w:t>
        </w:r>
      </w:ins>
      <w:ins w:id="2951" w:author="Katie McGuinness" w:date="2024-09-23T11:50:00Z">
        <w:r w:rsidR="4EA5B00D" w:rsidRPr="5D9186BE">
          <w:rPr>
            <w:rFonts w:ascii="Arial" w:hAnsi="Arial" w:cs="Arial"/>
            <w:i/>
            <w:iCs/>
            <w:sz w:val="21"/>
            <w:szCs w:val="21"/>
          </w:rPr>
          <w:t xml:space="preserve">                        </w:t>
        </w:r>
        <w:del w:id="2952" w:author="Claire Newton (NESO)" w:date="2025-01-28T20:42:00Z" w16du:dateUtc="2025-01-28T20:42:00Z">
          <w:r w:rsidR="4EA5B00D" w:rsidRPr="5D9186BE" w:rsidDel="003F0FB7">
            <w:rPr>
              <w:rFonts w:ascii="Arial" w:hAnsi="Arial" w:cs="Arial"/>
              <w:i/>
              <w:iCs/>
              <w:sz w:val="21"/>
              <w:szCs w:val="21"/>
            </w:rPr>
            <w:delText xml:space="preserve">           </w:delText>
          </w:r>
        </w:del>
      </w:ins>
      <w:ins w:id="2953" w:author="Katie McGuinness" w:date="2024-09-23T11:51:00Z">
        <w:del w:id="2954" w:author="Claire Newton (NESO)" w:date="2025-01-28T20:42:00Z" w16du:dateUtc="2025-01-28T20:42:00Z">
          <w:r w:rsidR="4EA5B00D" w:rsidRPr="5D9186BE" w:rsidDel="003F0FB7">
            <w:rPr>
              <w:rFonts w:ascii="Arial" w:hAnsi="Arial" w:cs="Arial"/>
              <w:i/>
              <w:iCs/>
              <w:sz w:val="21"/>
              <w:szCs w:val="21"/>
            </w:rPr>
            <w:delText xml:space="preserve">  </w:delText>
          </w:r>
        </w:del>
      </w:ins>
      <w:ins w:id="2955" w:author="Tammy Meek (ESO)" w:date="2024-04-30T15:40:00Z">
        <w:del w:id="2956" w:author="Claire Newton (NESO)" w:date="2025-01-28T20:42:00Z" w16du:dateUtc="2025-01-28T20:42:00Z">
          <w:r w:rsidR="00362AAE" w:rsidDel="003F0FB7">
            <w:tab/>
          </w:r>
        </w:del>
      </w:ins>
      <w:ins w:id="2957" w:author="Tammy Meek (ESO)" w:date="2024-04-30T15:41:00Z">
        <w:del w:id="2958" w:author="Claire Newton (NESO)" w:date="2025-01-28T20:42:00Z" w16du:dateUtc="2025-01-28T20:42:00Z">
          <w:r w:rsidR="37E8E4AB" w:rsidRPr="5D9186BE" w:rsidDel="003F0FB7">
            <w:rPr>
              <w:rFonts w:ascii="Arial" w:hAnsi="Arial" w:cs="Arial"/>
              <w:sz w:val="21"/>
              <w:szCs w:val="21"/>
            </w:rPr>
            <w:delText>Independent System Operator and Planner, m</w:delText>
          </w:r>
        </w:del>
      </w:ins>
      <w:ins w:id="2959" w:author="Claire Newton (NESO)" w:date="2025-01-28T20:42:00Z" w16du:dateUtc="2025-01-28T20:42:00Z">
        <w:r w:rsidR="003F0FB7">
          <w:rPr>
            <w:rFonts w:ascii="Arial" w:hAnsi="Arial" w:cs="Arial"/>
            <w:sz w:val="21"/>
            <w:szCs w:val="21"/>
          </w:rPr>
          <w:t>M</w:t>
        </w:r>
      </w:ins>
      <w:ins w:id="2960" w:author="Tammy Meek (ESO)" w:date="2024-04-30T15:41:00Z">
        <w:r w:rsidR="37E8E4AB" w:rsidRPr="5D9186BE">
          <w:rPr>
            <w:rFonts w:ascii="Arial" w:hAnsi="Arial" w:cs="Arial"/>
            <w:sz w:val="21"/>
            <w:szCs w:val="21"/>
          </w:rPr>
          <w:t xml:space="preserve">eans a person designated by the Secretary of State under section 162 of the Energy Act 2023 as the holder of the </w:t>
        </w:r>
      </w:ins>
      <w:ins w:id="2961" w:author="Tammy Meek (ESO)" w:date="2024-05-02T10:32:00Z">
        <w:r w:rsidR="35AD7C19" w:rsidRPr="5D9186BE">
          <w:rPr>
            <w:rFonts w:ascii="Arial" w:hAnsi="Arial" w:cs="Arial"/>
            <w:i/>
            <w:iCs/>
            <w:sz w:val="21"/>
            <w:szCs w:val="21"/>
          </w:rPr>
          <w:t xml:space="preserve">ESO </w:t>
        </w:r>
        <w:del w:id="2962" w:author="Tammy Meek (NESO)" w:date="2024-11-07T09:42:00Z">
          <w:r w:rsidR="35AD7C19" w:rsidRPr="5D9186BE" w:rsidDel="001F22A7">
            <w:rPr>
              <w:rFonts w:ascii="Arial" w:hAnsi="Arial" w:cs="Arial"/>
              <w:i/>
              <w:iCs/>
              <w:sz w:val="21"/>
              <w:szCs w:val="21"/>
            </w:rPr>
            <w:delText>L</w:delText>
          </w:r>
        </w:del>
      </w:ins>
      <w:ins w:id="2963" w:author="Tammy Meek (NESO)" w:date="2024-11-07T09:42:00Z">
        <w:r w:rsidR="001F22A7">
          <w:rPr>
            <w:rFonts w:ascii="Arial" w:hAnsi="Arial" w:cs="Arial"/>
            <w:i/>
            <w:iCs/>
            <w:sz w:val="21"/>
            <w:szCs w:val="21"/>
          </w:rPr>
          <w:t>l</w:t>
        </w:r>
      </w:ins>
      <w:ins w:id="2964" w:author="Tammy Meek (ESO)" w:date="2024-05-02T10:32:00Z">
        <w:r w:rsidR="35AD7C19" w:rsidRPr="5D9186BE">
          <w:rPr>
            <w:rFonts w:ascii="Arial" w:hAnsi="Arial" w:cs="Arial"/>
            <w:i/>
            <w:iCs/>
            <w:sz w:val="21"/>
            <w:szCs w:val="21"/>
          </w:rPr>
          <w:t>icence</w:t>
        </w:r>
      </w:ins>
      <w:ins w:id="2965" w:author="Tammy Meek (ESO)" w:date="2024-04-30T15:41:00Z">
        <w:r w:rsidR="37E8E4AB" w:rsidRPr="5D9186BE">
          <w:rPr>
            <w:rFonts w:ascii="Arial" w:hAnsi="Arial" w:cs="Arial"/>
            <w:sz w:val="21"/>
            <w:szCs w:val="21"/>
          </w:rPr>
          <w:t xml:space="preserve">, and the </w:t>
        </w:r>
      </w:ins>
      <w:ins w:id="2966" w:author="Stuart McLarnon (NESO)" w:date="2025-01-28T10:42:00Z" w16du:dateUtc="2025-01-28T10:42:00Z">
        <w:r w:rsidR="000F462E">
          <w:rPr>
            <w:rFonts w:ascii="Arial" w:hAnsi="Arial" w:cs="Arial"/>
            <w:i/>
            <w:iCs/>
            <w:sz w:val="21"/>
            <w:szCs w:val="21"/>
          </w:rPr>
          <w:t>Gas System Planner</w:t>
        </w:r>
      </w:ins>
      <w:ins w:id="2967" w:author="Tammy Meek (ESO)" w:date="2024-05-02T10:38:00Z">
        <w:del w:id="2968" w:author="Stuart McLarnon (NESO)" w:date="2025-01-28T10:42:00Z" w16du:dateUtc="2025-01-28T10:42:00Z">
          <w:r w:rsidR="649AC59E" w:rsidRPr="5D9186BE">
            <w:rPr>
              <w:rFonts w:ascii="Arial" w:hAnsi="Arial" w:cs="Arial"/>
              <w:i/>
              <w:iCs/>
              <w:sz w:val="21"/>
              <w:szCs w:val="21"/>
            </w:rPr>
            <w:delText>GSP</w:delText>
          </w:r>
        </w:del>
        <w:r w:rsidR="649AC59E" w:rsidRPr="5D9186BE">
          <w:rPr>
            <w:rFonts w:ascii="Arial" w:hAnsi="Arial" w:cs="Arial"/>
            <w:i/>
            <w:iCs/>
            <w:sz w:val="21"/>
            <w:szCs w:val="21"/>
          </w:rPr>
          <w:t xml:space="preserve"> </w:t>
        </w:r>
        <w:del w:id="2969" w:author="Tammy Meek (NESO)" w:date="2024-11-07T09:42:00Z">
          <w:r w:rsidR="649AC59E" w:rsidRPr="5D9186BE" w:rsidDel="001F22A7">
            <w:rPr>
              <w:rFonts w:ascii="Arial" w:hAnsi="Arial" w:cs="Arial"/>
              <w:i/>
              <w:iCs/>
              <w:sz w:val="21"/>
              <w:szCs w:val="21"/>
            </w:rPr>
            <w:delText>L</w:delText>
          </w:r>
        </w:del>
      </w:ins>
      <w:ins w:id="2970" w:author="Tammy Meek (NESO)" w:date="2024-11-07T09:42:00Z">
        <w:r w:rsidR="001F22A7">
          <w:rPr>
            <w:rFonts w:ascii="Arial" w:hAnsi="Arial" w:cs="Arial"/>
            <w:i/>
            <w:iCs/>
            <w:sz w:val="21"/>
            <w:szCs w:val="21"/>
          </w:rPr>
          <w:t>l</w:t>
        </w:r>
      </w:ins>
      <w:ins w:id="2971" w:author="Tammy Meek (ESO)" w:date="2024-05-02T10:38:00Z">
        <w:r w:rsidR="649AC59E" w:rsidRPr="5D9186BE">
          <w:rPr>
            <w:rFonts w:ascii="Arial" w:hAnsi="Arial" w:cs="Arial"/>
            <w:i/>
            <w:iCs/>
            <w:sz w:val="21"/>
            <w:szCs w:val="21"/>
          </w:rPr>
          <w:t>icence</w:t>
        </w:r>
      </w:ins>
      <w:ins w:id="2972" w:author="Tammy Meek (ESO)" w:date="2024-04-30T15:41:00Z">
        <w:r w:rsidR="37E8E4AB" w:rsidRPr="5D9186BE">
          <w:rPr>
            <w:rFonts w:ascii="Arial" w:hAnsi="Arial" w:cs="Arial"/>
            <w:sz w:val="21"/>
            <w:szCs w:val="21"/>
          </w:rPr>
          <w:t>, for the time being that person is the NESO</w:t>
        </w:r>
      </w:ins>
      <w:ins w:id="2973" w:author="Claire Newton (NESO)" w:date="2025-01-28T20:42:00Z" w16du:dateUtc="2025-01-28T20:42:00Z">
        <w:r w:rsidR="003F0FB7">
          <w:rPr>
            <w:rFonts w:ascii="Arial" w:hAnsi="Arial" w:cs="Arial"/>
            <w:sz w:val="21"/>
            <w:szCs w:val="21"/>
          </w:rPr>
          <w:t>.</w:t>
        </w:r>
      </w:ins>
    </w:p>
    <w:p w14:paraId="57389584" w14:textId="46589453" w:rsidR="00F61484" w:rsidRDefault="00F61484">
      <w:pPr>
        <w:tabs>
          <w:tab w:val="left" w:pos="3312"/>
        </w:tabs>
        <w:kinsoku w:val="0"/>
        <w:overflowPunct w:val="0"/>
        <w:autoSpaceDE/>
        <w:autoSpaceDN/>
        <w:adjustRightInd/>
        <w:spacing w:before="6" w:line="233" w:lineRule="exact"/>
        <w:ind w:left="72"/>
        <w:textAlignment w:val="baseline"/>
        <w:rPr>
          <w:ins w:id="2974" w:author="Tammy Meek (ESO)" w:date="2024-04-30T15:40:00Z"/>
          <w:rFonts w:ascii="Arial" w:hAnsi="Arial" w:cs="Arial"/>
          <w:spacing w:val="-2"/>
          <w:sz w:val="21"/>
          <w:szCs w:val="21"/>
        </w:rPr>
      </w:pPr>
      <w:ins w:id="2975" w:author="Tammy Meek (ESO)" w:date="2024-04-30T15:40:00Z">
        <w:r>
          <w:rPr>
            <w:rFonts w:ascii="Arial" w:hAnsi="Arial" w:cs="Arial"/>
            <w:spacing w:val="-2"/>
            <w:sz w:val="21"/>
            <w:szCs w:val="21"/>
          </w:rPr>
          <w:t xml:space="preserve"> </w:t>
        </w:r>
      </w:ins>
    </w:p>
    <w:p w14:paraId="4BCDD979" w14:textId="48B15C8E"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2"/>
          <w:sz w:val="21"/>
          <w:szCs w:val="21"/>
        </w:rPr>
      </w:pPr>
      <w:r>
        <w:rPr>
          <w:rFonts w:ascii="Arial" w:hAnsi="Arial" w:cs="Arial"/>
          <w:spacing w:val="-2"/>
          <w:sz w:val="21"/>
          <w:szCs w:val="21"/>
        </w:rPr>
        <w:t>Large Power Station</w:t>
      </w:r>
      <w:r>
        <w:rPr>
          <w:rFonts w:ascii="Arial" w:hAnsi="Arial" w:cs="Arial"/>
          <w:spacing w:val="-2"/>
          <w:sz w:val="21"/>
          <w:szCs w:val="21"/>
        </w:rPr>
        <w:tab/>
        <w:t xml:space="preserve">A </w:t>
      </w:r>
      <w:r>
        <w:rPr>
          <w:rFonts w:ascii="Arial" w:hAnsi="Arial" w:cs="Arial"/>
          <w:i/>
          <w:iCs/>
          <w:spacing w:val="-2"/>
          <w:sz w:val="21"/>
          <w:szCs w:val="21"/>
        </w:rPr>
        <w:t>power station which is</w:t>
      </w:r>
      <w:r>
        <w:rPr>
          <w:rFonts w:ascii="Arial" w:hAnsi="Arial" w:cs="Arial"/>
          <w:spacing w:val="-2"/>
          <w:sz w:val="21"/>
          <w:szCs w:val="21"/>
        </w:rPr>
        <w:t>:</w:t>
      </w:r>
    </w:p>
    <w:p w14:paraId="331CD90A" w14:textId="77777777" w:rsidR="009C1403" w:rsidRDefault="00C6386D">
      <w:pPr>
        <w:kinsoku w:val="0"/>
        <w:overflowPunct w:val="0"/>
        <w:autoSpaceDE/>
        <w:autoSpaceDN/>
        <w:adjustRightInd/>
        <w:spacing w:line="231" w:lineRule="exact"/>
        <w:ind w:left="3384"/>
        <w:textAlignment w:val="baseline"/>
        <w:rPr>
          <w:rFonts w:ascii="Arial" w:hAnsi="Arial" w:cs="Arial"/>
          <w:spacing w:val="-3"/>
          <w:sz w:val="21"/>
          <w:szCs w:val="21"/>
        </w:rPr>
      </w:pPr>
      <w:r>
        <w:rPr>
          <w:rFonts w:ascii="Arial" w:hAnsi="Arial" w:cs="Arial"/>
          <w:spacing w:val="-3"/>
          <w:sz w:val="21"/>
          <w:szCs w:val="21"/>
        </w:rPr>
        <w:t>1. directly connected to</w:t>
      </w:r>
    </w:p>
    <w:p w14:paraId="74BF258D" w14:textId="77777777" w:rsidR="009C1403" w:rsidRDefault="00C6386D">
      <w:pPr>
        <w:numPr>
          <w:ilvl w:val="0"/>
          <w:numId w:val="27"/>
        </w:numPr>
        <w:kinsoku w:val="0"/>
        <w:overflowPunct w:val="0"/>
        <w:autoSpaceDE/>
        <w:autoSpaceDN/>
        <w:adjustRightInd/>
        <w:spacing w:before="22" w:line="216" w:lineRule="exact"/>
        <w:ind w:right="288"/>
        <w:textAlignment w:val="baseline"/>
        <w:rPr>
          <w:rFonts w:ascii="Arial" w:hAnsi="Arial" w:cs="Arial"/>
          <w:spacing w:val="-11"/>
          <w:sz w:val="21"/>
          <w:szCs w:val="21"/>
        </w:rPr>
      </w:pPr>
      <w:r>
        <w:rPr>
          <w:rFonts w:ascii="Arial" w:hAnsi="Arial" w:cs="Arial"/>
          <w:i/>
          <w:iCs/>
          <w:spacing w:val="-11"/>
          <w:sz w:val="21"/>
          <w:szCs w:val="21"/>
        </w:rPr>
        <w:t xml:space="preserve">NGET’s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100MW or more;</w:t>
      </w:r>
    </w:p>
    <w:p w14:paraId="64109904" w14:textId="77777777" w:rsidR="009C1403" w:rsidRDefault="00C6386D">
      <w:pPr>
        <w:numPr>
          <w:ilvl w:val="0"/>
          <w:numId w:val="27"/>
        </w:numPr>
        <w:kinsoku w:val="0"/>
        <w:overflowPunct w:val="0"/>
        <w:autoSpaceDE/>
        <w:autoSpaceDN/>
        <w:adjustRightInd/>
        <w:spacing w:line="236" w:lineRule="exact"/>
        <w:ind w:right="144"/>
        <w:textAlignment w:val="baseline"/>
        <w:rPr>
          <w:rFonts w:ascii="Arial" w:hAnsi="Arial" w:cs="Arial"/>
          <w:spacing w:val="-10"/>
          <w:sz w:val="21"/>
          <w:szCs w:val="21"/>
        </w:rPr>
      </w:pPr>
      <w:r>
        <w:rPr>
          <w:rFonts w:ascii="Arial" w:hAnsi="Arial" w:cs="Arial"/>
          <w:i/>
          <w:iCs/>
          <w:spacing w:val="-10"/>
          <w:sz w:val="21"/>
          <w:szCs w:val="21"/>
        </w:rPr>
        <w:t xml:space="preserve">SPT’s transmission system where such power station </w:t>
      </w:r>
      <w:r>
        <w:rPr>
          <w:rFonts w:ascii="Arial" w:hAnsi="Arial" w:cs="Arial"/>
          <w:spacing w:val="-10"/>
          <w:sz w:val="21"/>
          <w:szCs w:val="21"/>
        </w:rPr>
        <w:t xml:space="preserve">has a </w:t>
      </w:r>
      <w:r>
        <w:rPr>
          <w:rFonts w:ascii="Arial" w:hAnsi="Arial" w:cs="Arial"/>
          <w:i/>
          <w:iCs/>
          <w:spacing w:val="-10"/>
          <w:sz w:val="21"/>
          <w:szCs w:val="21"/>
        </w:rPr>
        <w:t xml:space="preserve">registered capacity </w:t>
      </w:r>
      <w:r>
        <w:rPr>
          <w:rFonts w:ascii="Arial" w:hAnsi="Arial" w:cs="Arial"/>
          <w:spacing w:val="-10"/>
          <w:sz w:val="21"/>
          <w:szCs w:val="21"/>
        </w:rPr>
        <w:t>of 30MW or more; or</w:t>
      </w:r>
    </w:p>
    <w:p w14:paraId="6BCB25F6" w14:textId="77777777" w:rsidR="009C1403" w:rsidRDefault="00C6386D">
      <w:pPr>
        <w:numPr>
          <w:ilvl w:val="0"/>
          <w:numId w:val="27"/>
        </w:numPr>
        <w:kinsoku w:val="0"/>
        <w:overflowPunct w:val="0"/>
        <w:autoSpaceDE/>
        <w:autoSpaceDN/>
        <w:adjustRightInd/>
        <w:spacing w:line="233" w:lineRule="exact"/>
        <w:ind w:right="360"/>
        <w:textAlignment w:val="baseline"/>
        <w:rPr>
          <w:rFonts w:ascii="Arial" w:hAnsi="Arial" w:cs="Arial"/>
          <w:spacing w:val="-11"/>
          <w:sz w:val="21"/>
          <w:szCs w:val="21"/>
        </w:rPr>
      </w:pPr>
      <w:r>
        <w:rPr>
          <w:rFonts w:ascii="Arial" w:hAnsi="Arial" w:cs="Arial"/>
          <w:i/>
          <w:iCs/>
          <w:spacing w:val="-11"/>
          <w:sz w:val="21"/>
          <w:szCs w:val="21"/>
        </w:rPr>
        <w:t xml:space="preserve">SHET’s transmission system </w:t>
      </w:r>
      <w:r>
        <w:rPr>
          <w:rFonts w:ascii="Arial" w:hAnsi="Arial" w:cs="Arial"/>
          <w:spacing w:val="-11"/>
          <w:sz w:val="21"/>
          <w:szCs w:val="21"/>
        </w:rPr>
        <w:t xml:space="preserve">where such </w:t>
      </w:r>
      <w:r>
        <w:rPr>
          <w:rFonts w:ascii="Arial" w:hAnsi="Arial" w:cs="Arial"/>
          <w:i/>
          <w:iCs/>
          <w:spacing w:val="-11"/>
          <w:sz w:val="21"/>
          <w:szCs w:val="21"/>
        </w:rPr>
        <w:t xml:space="preserve">power station </w:t>
      </w:r>
      <w:r>
        <w:rPr>
          <w:rFonts w:ascii="Arial" w:hAnsi="Arial" w:cs="Arial"/>
          <w:spacing w:val="-11"/>
          <w:sz w:val="21"/>
          <w:szCs w:val="21"/>
        </w:rPr>
        <w:t xml:space="preserve">has a </w:t>
      </w:r>
      <w:r>
        <w:rPr>
          <w:rFonts w:ascii="Arial" w:hAnsi="Arial" w:cs="Arial"/>
          <w:i/>
          <w:iCs/>
          <w:spacing w:val="-11"/>
          <w:sz w:val="21"/>
          <w:szCs w:val="21"/>
        </w:rPr>
        <w:t xml:space="preserve">registered capacity </w:t>
      </w:r>
      <w:r>
        <w:rPr>
          <w:rFonts w:ascii="Arial" w:hAnsi="Arial" w:cs="Arial"/>
          <w:spacing w:val="-11"/>
          <w:sz w:val="21"/>
          <w:szCs w:val="21"/>
        </w:rPr>
        <w:t>of 10MW or more;</w:t>
      </w:r>
    </w:p>
    <w:p w14:paraId="6B7C43B4" w14:textId="77777777" w:rsidR="009C1403" w:rsidRDefault="00C6386D">
      <w:pPr>
        <w:kinsoku w:val="0"/>
        <w:overflowPunct w:val="0"/>
        <w:autoSpaceDE/>
        <w:autoSpaceDN/>
        <w:adjustRightInd/>
        <w:spacing w:before="206"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193E3B9E" w14:textId="77777777" w:rsidR="009C1403" w:rsidRDefault="00C6386D">
      <w:pPr>
        <w:tabs>
          <w:tab w:val="left" w:pos="3672"/>
        </w:tabs>
        <w:kinsoku w:val="0"/>
        <w:overflowPunct w:val="0"/>
        <w:autoSpaceDE/>
        <w:autoSpaceDN/>
        <w:adjustRightInd/>
        <w:spacing w:before="357" w:line="230" w:lineRule="exact"/>
        <w:ind w:left="3384"/>
        <w:textAlignment w:val="baseline"/>
        <w:rPr>
          <w:rFonts w:ascii="Arial" w:hAnsi="Arial" w:cs="Arial"/>
          <w:sz w:val="21"/>
          <w:szCs w:val="21"/>
        </w:rPr>
      </w:pPr>
      <w:r>
        <w:rPr>
          <w:rFonts w:ascii="Arial" w:hAnsi="Arial" w:cs="Arial"/>
          <w:sz w:val="21"/>
          <w:szCs w:val="21"/>
        </w:rPr>
        <w:t>2.</w:t>
      </w:r>
      <w:r>
        <w:rPr>
          <w:rFonts w:ascii="Arial" w:hAnsi="Arial" w:cs="Arial"/>
          <w:sz w:val="21"/>
          <w:szCs w:val="21"/>
        </w:rPr>
        <w:tab/>
        <w:t xml:space="preserve">Embedded within a </w:t>
      </w:r>
      <w:r>
        <w:rPr>
          <w:rFonts w:ascii="Arial" w:hAnsi="Arial" w:cs="Arial"/>
          <w:i/>
          <w:iCs/>
          <w:sz w:val="21"/>
          <w:szCs w:val="21"/>
        </w:rPr>
        <w:t xml:space="preserve">user system </w:t>
      </w:r>
      <w:r>
        <w:rPr>
          <w:rFonts w:ascii="Arial" w:hAnsi="Arial" w:cs="Arial"/>
          <w:sz w:val="21"/>
          <w:szCs w:val="21"/>
        </w:rPr>
        <w:t>(or part thereof)</w:t>
      </w:r>
    </w:p>
    <w:p w14:paraId="0381CD2E" w14:textId="77777777" w:rsidR="009C1403" w:rsidRDefault="00C6386D">
      <w:pPr>
        <w:kinsoku w:val="0"/>
        <w:overflowPunct w:val="0"/>
        <w:autoSpaceDE/>
        <w:autoSpaceDN/>
        <w:adjustRightInd/>
        <w:spacing w:line="227" w:lineRule="exact"/>
        <w:ind w:left="3672" w:right="144"/>
        <w:jc w:val="both"/>
        <w:textAlignment w:val="baseline"/>
        <w:rPr>
          <w:rFonts w:ascii="Arial" w:hAnsi="Arial" w:cs="Arial"/>
          <w:spacing w:val="-4"/>
          <w:sz w:val="21"/>
          <w:szCs w:val="21"/>
        </w:rPr>
      </w:pPr>
      <w:r>
        <w:rPr>
          <w:rFonts w:ascii="Arial" w:hAnsi="Arial" w:cs="Arial"/>
          <w:spacing w:val="-4"/>
          <w:sz w:val="21"/>
          <w:szCs w:val="21"/>
        </w:rPr>
        <w:t xml:space="preserve">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25A91AB4" w14:textId="77777777" w:rsidR="009C1403" w:rsidRDefault="00C6386D">
      <w:pPr>
        <w:numPr>
          <w:ilvl w:val="0"/>
          <w:numId w:val="28"/>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100MW or more; or</w:t>
      </w:r>
    </w:p>
    <w:p w14:paraId="63723FAF" w14:textId="77777777" w:rsidR="009C1403" w:rsidRDefault="00C6386D">
      <w:pPr>
        <w:numPr>
          <w:ilvl w:val="0"/>
          <w:numId w:val="29"/>
        </w:numPr>
        <w:kinsoku w:val="0"/>
        <w:overflowPunct w:val="0"/>
        <w:autoSpaceDE/>
        <w:autoSpaceDN/>
        <w:adjustRightInd/>
        <w:spacing w:before="126" w:line="230" w:lineRule="exact"/>
        <w:ind w:right="72"/>
        <w:textAlignment w:val="baseline"/>
        <w:rPr>
          <w:rFonts w:ascii="Arial" w:hAnsi="Arial" w:cs="Arial"/>
          <w:sz w:val="21"/>
          <w:szCs w:val="21"/>
        </w:rPr>
      </w:pPr>
      <w:r>
        <w:rPr>
          <w:rFonts w:ascii="Arial" w:hAnsi="Arial" w:cs="Arial"/>
          <w:i/>
          <w:iCs/>
          <w:sz w:val="21"/>
          <w:szCs w:val="21"/>
        </w:rPr>
        <w:t xml:space="preserve">SPT’s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30MW or more; or</w:t>
      </w:r>
    </w:p>
    <w:p w14:paraId="310203AD" w14:textId="77777777" w:rsidR="009C1403" w:rsidRDefault="00C6386D">
      <w:pPr>
        <w:tabs>
          <w:tab w:val="left" w:pos="3672"/>
        </w:tabs>
        <w:kinsoku w:val="0"/>
        <w:overflowPunct w:val="0"/>
        <w:autoSpaceDE/>
        <w:autoSpaceDN/>
        <w:adjustRightInd/>
        <w:spacing w:before="102" w:line="241" w:lineRule="exact"/>
        <w:ind w:left="3384"/>
        <w:textAlignment w:val="baseline"/>
        <w:rPr>
          <w:rFonts w:ascii="Arial" w:hAnsi="Arial" w:cs="Arial"/>
          <w:i/>
          <w:iCs/>
          <w:sz w:val="21"/>
          <w:szCs w:val="21"/>
        </w:rPr>
      </w:pPr>
      <w:r>
        <w:rPr>
          <w:rFonts w:ascii="Arial" w:hAnsi="Arial" w:cs="Arial"/>
          <w:sz w:val="21"/>
          <w:szCs w:val="21"/>
        </w:rPr>
        <w:t>C.</w:t>
      </w:r>
      <w:r>
        <w:rPr>
          <w:rFonts w:ascii="Arial" w:hAnsi="Arial" w:cs="Arial"/>
          <w:sz w:val="21"/>
          <w:szCs w:val="21"/>
        </w:rPr>
        <w:tab/>
      </w:r>
      <w:r>
        <w:rPr>
          <w:rFonts w:ascii="Arial" w:hAnsi="Arial" w:cs="Arial"/>
          <w:i/>
          <w:iCs/>
          <w:sz w:val="21"/>
          <w:szCs w:val="21"/>
        </w:rPr>
        <w:t xml:space="preserve">SHET’s transmission system </w:t>
      </w:r>
      <w:r>
        <w:rPr>
          <w:rFonts w:ascii="Arial" w:hAnsi="Arial" w:cs="Arial"/>
          <w:sz w:val="21"/>
          <w:szCs w:val="21"/>
        </w:rPr>
        <w:t xml:space="preserve">where such </w:t>
      </w:r>
      <w:r>
        <w:rPr>
          <w:rFonts w:ascii="Arial" w:hAnsi="Arial" w:cs="Arial"/>
          <w:i/>
          <w:iCs/>
          <w:sz w:val="21"/>
          <w:szCs w:val="21"/>
        </w:rPr>
        <w:t>power</w:t>
      </w:r>
    </w:p>
    <w:p w14:paraId="3553DB4A" w14:textId="77777777" w:rsidR="009C1403" w:rsidRDefault="00C6386D">
      <w:pPr>
        <w:kinsoku w:val="0"/>
        <w:overflowPunct w:val="0"/>
        <w:autoSpaceDE/>
        <w:autoSpaceDN/>
        <w:adjustRightInd/>
        <w:spacing w:line="239" w:lineRule="exact"/>
        <w:ind w:left="3672"/>
        <w:textAlignment w:val="baseline"/>
        <w:rPr>
          <w:rFonts w:ascii="Arial" w:hAnsi="Arial" w:cs="Arial"/>
          <w:spacing w:val="-4"/>
          <w:sz w:val="21"/>
          <w:szCs w:val="21"/>
        </w:rPr>
      </w:pPr>
      <w:r>
        <w:rPr>
          <w:rFonts w:ascii="Arial" w:hAnsi="Arial" w:cs="Arial"/>
          <w:i/>
          <w:iCs/>
          <w:spacing w:val="-4"/>
          <w:sz w:val="21"/>
          <w:szCs w:val="21"/>
        </w:rPr>
        <w:t xml:space="preserve">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10MW or more.</w:t>
      </w:r>
    </w:p>
    <w:p w14:paraId="6D107EBF" w14:textId="77777777" w:rsidR="009C1403" w:rsidRDefault="00C6386D">
      <w:pPr>
        <w:kinsoku w:val="0"/>
        <w:overflowPunct w:val="0"/>
        <w:autoSpaceDE/>
        <w:autoSpaceDN/>
        <w:adjustRightInd/>
        <w:spacing w:before="111" w:line="238" w:lineRule="exact"/>
        <w:ind w:left="3312"/>
        <w:textAlignment w:val="baseline"/>
        <w:rPr>
          <w:rFonts w:ascii="Arial" w:hAnsi="Arial" w:cs="Arial"/>
          <w:spacing w:val="35"/>
          <w:sz w:val="21"/>
          <w:szCs w:val="21"/>
        </w:rPr>
      </w:pPr>
      <w:r>
        <w:rPr>
          <w:rFonts w:ascii="Arial" w:hAnsi="Arial" w:cs="Arial"/>
          <w:spacing w:val="35"/>
          <w:sz w:val="21"/>
          <w:szCs w:val="21"/>
        </w:rPr>
        <w:t>Or</w:t>
      </w:r>
    </w:p>
    <w:p w14:paraId="2CDB4F90" w14:textId="265A4DC6" w:rsidR="009C1403" w:rsidRDefault="00C6386D">
      <w:pPr>
        <w:kinsoku w:val="0"/>
        <w:overflowPunct w:val="0"/>
        <w:autoSpaceDE/>
        <w:autoSpaceDN/>
        <w:adjustRightInd/>
        <w:spacing w:before="128" w:line="225" w:lineRule="exact"/>
        <w:ind w:left="3672" w:right="144" w:hanging="288"/>
        <w:jc w:val="both"/>
        <w:textAlignment w:val="baseline"/>
        <w:rPr>
          <w:rFonts w:ascii="Arial" w:hAnsi="Arial" w:cs="Arial"/>
          <w:spacing w:val="-3"/>
          <w:sz w:val="21"/>
          <w:szCs w:val="21"/>
        </w:rPr>
      </w:pPr>
      <w:r>
        <w:rPr>
          <w:rFonts w:ascii="Arial" w:hAnsi="Arial" w:cs="Arial"/>
          <w:spacing w:val="-3"/>
          <w:sz w:val="21"/>
          <w:szCs w:val="21"/>
        </w:rPr>
        <w:t xml:space="preserve">3. In </w:t>
      </w:r>
      <w:r>
        <w:rPr>
          <w:rFonts w:ascii="Arial" w:hAnsi="Arial" w:cs="Arial"/>
          <w:i/>
          <w:iCs/>
          <w:spacing w:val="-3"/>
          <w:sz w:val="21"/>
          <w:szCs w:val="21"/>
        </w:rPr>
        <w:t xml:space="preserve">offshore waters, a power station </w:t>
      </w:r>
      <w:r>
        <w:rPr>
          <w:rFonts w:ascii="Arial" w:hAnsi="Arial" w:cs="Arial"/>
          <w:spacing w:val="-3"/>
          <w:sz w:val="21"/>
          <w:szCs w:val="21"/>
        </w:rPr>
        <w:t xml:space="preserve">connected to an </w:t>
      </w:r>
      <w:r>
        <w:rPr>
          <w:rFonts w:ascii="Arial" w:hAnsi="Arial" w:cs="Arial"/>
          <w:i/>
          <w:iCs/>
          <w:spacing w:val="-3"/>
          <w:sz w:val="21"/>
          <w:szCs w:val="21"/>
        </w:rPr>
        <w:t xml:space="preserve">offshore transmission system </w:t>
      </w:r>
      <w:r>
        <w:rPr>
          <w:rFonts w:ascii="Arial" w:hAnsi="Arial" w:cs="Arial"/>
          <w:spacing w:val="-3"/>
          <w:sz w:val="21"/>
          <w:szCs w:val="21"/>
        </w:rPr>
        <w:t xml:space="preserve">with </w:t>
      </w:r>
      <w:r>
        <w:rPr>
          <w:rFonts w:ascii="Arial" w:hAnsi="Arial" w:cs="Arial"/>
          <w:i/>
          <w:iCs/>
          <w:spacing w:val="-3"/>
          <w:sz w:val="21"/>
          <w:szCs w:val="21"/>
        </w:rPr>
        <w:t xml:space="preserve">a registered capacity </w:t>
      </w:r>
      <w:r>
        <w:rPr>
          <w:rFonts w:ascii="Arial" w:hAnsi="Arial" w:cs="Arial"/>
          <w:spacing w:val="-3"/>
          <w:sz w:val="21"/>
          <w:szCs w:val="21"/>
        </w:rPr>
        <w:t>of 10MW or more.</w:t>
      </w: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2976" w:author="Stuart McLarnon (NESO)" w:date="2025-01-14T13:38: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5103"/>
        <w:tblGridChange w:id="2977">
          <w:tblGrid>
            <w:gridCol w:w="3153"/>
            <w:gridCol w:w="252"/>
            <w:gridCol w:w="4851"/>
            <w:gridCol w:w="1361"/>
          </w:tblGrid>
        </w:tblGridChange>
      </w:tblGrid>
      <w:tr w:rsidR="007D3D69" w:rsidRPr="00636B7A" w14:paraId="24A21C9C" w14:textId="77777777" w:rsidTr="007D3D69">
        <w:trPr>
          <w:trHeight w:val="300"/>
          <w:ins w:id="2978" w:author="Stuart McLarnon (NESO)" w:date="2025-01-14T13:37:00Z"/>
          <w:trPrChange w:id="2979" w:author="Stuart McLarnon (NESO)" w:date="2025-01-14T13:38:00Z">
            <w:trPr>
              <w:trHeight w:val="300"/>
            </w:trPr>
          </w:trPrChange>
        </w:trPr>
        <w:tc>
          <w:tcPr>
            <w:tcW w:w="3153" w:type="dxa"/>
            <w:tcPrChange w:id="2980" w:author="Stuart McLarnon (NESO)" w:date="2025-01-14T13:38:00Z">
              <w:tcPr>
                <w:tcW w:w="3405" w:type="dxa"/>
                <w:gridSpan w:val="2"/>
              </w:tcPr>
            </w:tcPrChange>
          </w:tcPr>
          <w:p w14:paraId="34420245" w14:textId="77777777" w:rsidR="007D3D69" w:rsidRPr="003F0FB7" w:rsidRDefault="007D3D69">
            <w:pPr>
              <w:widowControl/>
              <w:tabs>
                <w:tab w:val="left" w:pos="1985"/>
              </w:tabs>
              <w:autoSpaceDE/>
              <w:autoSpaceDN/>
              <w:adjustRightInd/>
              <w:spacing w:before="120" w:after="120" w:line="240" w:lineRule="atLeast"/>
              <w:ind w:left="1985" w:hanging="1985"/>
              <w:textAlignment w:val="baseline"/>
              <w:rPr>
                <w:ins w:id="2981" w:author="Stuart McLarnon (NESO)" w:date="2025-01-14T13:37:00Z"/>
                <w:rFonts w:ascii="Arial" w:hAnsi="Arial" w:cs="Arial"/>
                <w:bCs/>
                <w:color w:val="000000"/>
                <w:spacing w:val="6"/>
                <w:sz w:val="21"/>
                <w:szCs w:val="21"/>
                <w:lang w:eastAsia="en-US"/>
                <w:rPrChange w:id="2982" w:author="Claire Newton (NESO)" w:date="2025-01-28T20:42:00Z" w16du:dateUtc="2025-01-28T20:42:00Z">
                  <w:rPr>
                    <w:ins w:id="2983" w:author="Stuart McLarnon (NESO)" w:date="2025-01-14T13:37:00Z"/>
                    <w:rFonts w:ascii="Arial" w:hAnsi="Arial" w:cs="Arial"/>
                    <w:bCs/>
                    <w:color w:val="000000"/>
                    <w:spacing w:val="6"/>
                    <w:sz w:val="22"/>
                    <w:szCs w:val="22"/>
                    <w:lang w:eastAsia="en-US"/>
                  </w:rPr>
                </w:rPrChange>
              </w:rPr>
            </w:pPr>
            <w:ins w:id="2984" w:author="Stuart McLarnon (NESO)" w:date="2025-01-14T13:37:00Z">
              <w:r w:rsidRPr="003F0FB7">
                <w:rPr>
                  <w:rFonts w:ascii="Arial" w:hAnsi="Arial" w:cs="Arial"/>
                  <w:bCs/>
                  <w:color w:val="000000"/>
                  <w:spacing w:val="6"/>
                  <w:sz w:val="21"/>
                  <w:szCs w:val="21"/>
                  <w:lang w:eastAsia="en-US"/>
                  <w:rPrChange w:id="2985" w:author="Claire Newton (NESO)" w:date="2025-01-28T20:42:00Z" w16du:dateUtc="2025-01-28T20:42:00Z">
                    <w:rPr>
                      <w:rFonts w:ascii="Arial" w:hAnsi="Arial" w:cs="Arial"/>
                      <w:b/>
                      <w:color w:val="000000"/>
                      <w:spacing w:val="6"/>
                      <w:sz w:val="22"/>
                      <w:szCs w:val="22"/>
                      <w:lang w:eastAsia="en-US"/>
                    </w:rPr>
                  </w:rPrChange>
                </w:rPr>
                <w:t>Licensee</w:t>
              </w:r>
            </w:ins>
          </w:p>
        </w:tc>
        <w:tc>
          <w:tcPr>
            <w:tcW w:w="5103" w:type="dxa"/>
            <w:tcPrChange w:id="2986" w:author="Stuart McLarnon (NESO)" w:date="2025-01-14T13:38:00Z">
              <w:tcPr>
                <w:tcW w:w="6212" w:type="dxa"/>
                <w:gridSpan w:val="2"/>
              </w:tcPr>
            </w:tcPrChange>
          </w:tcPr>
          <w:p w14:paraId="635DE835" w14:textId="6EC20FED" w:rsidR="007D3D69" w:rsidRPr="003F0FB7" w:rsidRDefault="00EB2531">
            <w:pPr>
              <w:kinsoku w:val="0"/>
              <w:overflowPunct w:val="0"/>
              <w:autoSpaceDE/>
              <w:autoSpaceDN/>
              <w:adjustRightInd/>
              <w:spacing w:before="120" w:after="120" w:line="240" w:lineRule="atLeast"/>
              <w:jc w:val="both"/>
              <w:textAlignment w:val="baseline"/>
              <w:rPr>
                <w:ins w:id="2987" w:author="Stuart McLarnon (NESO)" w:date="2025-01-14T13:37:00Z"/>
                <w:rFonts w:ascii="Arial" w:hAnsi="Arial" w:cs="Arial"/>
                <w:spacing w:val="7"/>
                <w:sz w:val="21"/>
                <w:szCs w:val="21"/>
                <w:rPrChange w:id="2988" w:author="Claire Newton (NESO)" w:date="2025-01-28T20:42:00Z" w16du:dateUtc="2025-01-28T20:42:00Z">
                  <w:rPr>
                    <w:ins w:id="2989" w:author="Stuart McLarnon (NESO)" w:date="2025-01-14T13:37:00Z"/>
                    <w:rFonts w:ascii="Arial" w:hAnsi="Arial" w:cs="Arial"/>
                    <w:spacing w:val="7"/>
                    <w:sz w:val="22"/>
                    <w:szCs w:val="22"/>
                  </w:rPr>
                </w:rPrChange>
              </w:rPr>
              <w:pPrChange w:id="2990" w:author="Stuart McLarnon (NESO)" w:date="2025-01-14T13:38:00Z">
                <w:pPr>
                  <w:kinsoku w:val="0"/>
                  <w:overflowPunct w:val="0"/>
                  <w:autoSpaceDE/>
                  <w:autoSpaceDN/>
                  <w:adjustRightInd/>
                  <w:spacing w:before="120" w:after="120" w:line="240" w:lineRule="atLeast"/>
                  <w:textAlignment w:val="baseline"/>
                </w:pPr>
              </w:pPrChange>
            </w:pPr>
            <w:ins w:id="2991" w:author="Stuart McLarnon (NESO)" w:date="2025-01-28T10:43:00Z" w16du:dateUtc="2025-01-28T10:43:00Z">
              <w:r w:rsidRPr="003F0FB7">
                <w:rPr>
                  <w:rFonts w:ascii="Arial" w:hAnsi="Arial" w:cs="Arial"/>
                  <w:bCs/>
                  <w:color w:val="000000"/>
                  <w:spacing w:val="6"/>
                  <w:sz w:val="21"/>
                  <w:szCs w:val="21"/>
                  <w:lang w:eastAsia="en-US"/>
                  <w:rPrChange w:id="2992" w:author="Claire Newton (NESO)" w:date="2025-01-28T20:42:00Z" w16du:dateUtc="2025-01-28T20:42:00Z">
                    <w:rPr>
                      <w:rFonts w:ascii="Arial" w:hAnsi="Arial" w:cs="Arial"/>
                      <w:bCs/>
                      <w:color w:val="000000"/>
                      <w:spacing w:val="6"/>
                      <w:sz w:val="22"/>
                      <w:szCs w:val="22"/>
                      <w:lang w:eastAsia="en-US"/>
                    </w:rPr>
                  </w:rPrChange>
                </w:rPr>
                <w:t>M</w:t>
              </w:r>
            </w:ins>
            <w:ins w:id="2993" w:author="Stuart McLarnon (NESO)" w:date="2025-01-14T13:37:00Z">
              <w:r w:rsidR="007D3D69" w:rsidRPr="003F0FB7">
                <w:rPr>
                  <w:rFonts w:ascii="Arial" w:hAnsi="Arial" w:cs="Arial"/>
                  <w:bCs/>
                  <w:color w:val="000000"/>
                  <w:spacing w:val="6"/>
                  <w:sz w:val="21"/>
                  <w:szCs w:val="21"/>
                  <w:lang w:eastAsia="en-US"/>
                  <w:rPrChange w:id="2994" w:author="Claire Newton (NESO)" w:date="2025-01-28T20:42:00Z" w16du:dateUtc="2025-01-28T20:42:00Z">
                    <w:rPr>
                      <w:rFonts w:ascii="Arial" w:hAnsi="Arial" w:cs="Arial"/>
                      <w:bCs/>
                      <w:color w:val="000000"/>
                      <w:spacing w:val="6"/>
                      <w:sz w:val="22"/>
                      <w:szCs w:val="22"/>
                      <w:lang w:eastAsia="en-US"/>
                    </w:rPr>
                  </w:rPrChange>
                </w:rPr>
                <w:t>ean</w:t>
              </w:r>
            </w:ins>
            <w:ins w:id="2995" w:author="Stuart McLarnon (NESO)" w:date="2025-01-28T10:43:00Z" w16du:dateUtc="2025-01-28T10:43:00Z">
              <w:r w:rsidRPr="003F0FB7">
                <w:rPr>
                  <w:rFonts w:ascii="Arial" w:hAnsi="Arial" w:cs="Arial"/>
                  <w:bCs/>
                  <w:color w:val="000000"/>
                  <w:spacing w:val="6"/>
                  <w:sz w:val="21"/>
                  <w:szCs w:val="21"/>
                  <w:lang w:eastAsia="en-US"/>
                  <w:rPrChange w:id="2996" w:author="Claire Newton (NESO)" w:date="2025-01-28T20:42:00Z" w16du:dateUtc="2025-01-28T20:42:00Z">
                    <w:rPr>
                      <w:rFonts w:ascii="Arial" w:hAnsi="Arial" w:cs="Arial"/>
                      <w:bCs/>
                      <w:color w:val="000000"/>
                      <w:spacing w:val="6"/>
                      <w:sz w:val="22"/>
                      <w:szCs w:val="22"/>
                      <w:lang w:eastAsia="en-US"/>
                    </w:rPr>
                  </w:rPrChange>
                </w:rPr>
                <w:t>s</w:t>
              </w:r>
            </w:ins>
            <w:ins w:id="2997" w:author="Stuart McLarnon (NESO)" w:date="2025-01-14T13:37:00Z">
              <w:r w:rsidR="007D3D69" w:rsidRPr="003F0FB7">
                <w:rPr>
                  <w:rFonts w:ascii="Arial" w:hAnsi="Arial" w:cs="Arial"/>
                  <w:bCs/>
                  <w:color w:val="000000"/>
                  <w:spacing w:val="6"/>
                  <w:sz w:val="21"/>
                  <w:szCs w:val="21"/>
                  <w:lang w:eastAsia="en-US"/>
                  <w:rPrChange w:id="2998" w:author="Claire Newton (NESO)" w:date="2025-01-28T20:42:00Z" w16du:dateUtc="2025-01-28T20:42:00Z">
                    <w:rPr>
                      <w:rFonts w:ascii="Arial" w:hAnsi="Arial" w:cs="Arial"/>
                      <w:bCs/>
                      <w:color w:val="000000"/>
                      <w:spacing w:val="6"/>
                      <w:sz w:val="22"/>
                      <w:szCs w:val="22"/>
                      <w:lang w:eastAsia="en-US"/>
                    </w:rPr>
                  </w:rPrChange>
                </w:rPr>
                <w:t xml:space="preserve"> the holder</w:t>
              </w:r>
            </w:ins>
            <w:ins w:id="2999" w:author="Stuart McLarnon (NESO)" w:date="2025-01-28T10:43:00Z" w16du:dateUtc="2025-01-28T10:43:00Z">
              <w:r w:rsidRPr="003F0FB7">
                <w:rPr>
                  <w:rFonts w:ascii="Arial" w:hAnsi="Arial" w:cs="Arial"/>
                  <w:bCs/>
                  <w:color w:val="000000"/>
                  <w:spacing w:val="6"/>
                  <w:sz w:val="21"/>
                  <w:szCs w:val="21"/>
                  <w:lang w:eastAsia="en-US"/>
                  <w:rPrChange w:id="3000" w:author="Claire Newton (NESO)" w:date="2025-01-28T20:42:00Z" w16du:dateUtc="2025-01-28T20:42:00Z">
                    <w:rPr>
                      <w:rFonts w:ascii="Arial" w:hAnsi="Arial" w:cs="Arial"/>
                      <w:bCs/>
                      <w:color w:val="000000"/>
                      <w:spacing w:val="6"/>
                      <w:sz w:val="22"/>
                      <w:szCs w:val="22"/>
                      <w:lang w:eastAsia="en-US"/>
                    </w:rPr>
                  </w:rPrChange>
                </w:rPr>
                <w:t>,</w:t>
              </w:r>
            </w:ins>
            <w:ins w:id="3001" w:author="Stuart McLarnon (NESO)" w:date="2025-01-14T13:37:00Z">
              <w:r w:rsidR="007D3D69" w:rsidRPr="003F0FB7">
                <w:rPr>
                  <w:rFonts w:ascii="Arial" w:hAnsi="Arial" w:cs="Arial"/>
                  <w:bCs/>
                  <w:color w:val="000000"/>
                  <w:spacing w:val="6"/>
                  <w:sz w:val="21"/>
                  <w:szCs w:val="21"/>
                  <w:lang w:eastAsia="en-US"/>
                  <w:rPrChange w:id="3002" w:author="Claire Newton (NESO)" w:date="2025-01-28T20:42:00Z" w16du:dateUtc="2025-01-28T20:42:00Z">
                    <w:rPr>
                      <w:rFonts w:ascii="Arial" w:hAnsi="Arial" w:cs="Arial"/>
                      <w:bCs/>
                      <w:color w:val="000000"/>
                      <w:spacing w:val="6"/>
                      <w:sz w:val="22"/>
                      <w:szCs w:val="22"/>
                      <w:lang w:eastAsia="en-US"/>
                    </w:rPr>
                  </w:rPrChange>
                </w:rPr>
                <w:t xml:space="preserve"> for the time being</w:t>
              </w:r>
            </w:ins>
            <w:ins w:id="3003" w:author="Stuart McLarnon (NESO)" w:date="2025-01-28T10:43:00Z" w16du:dateUtc="2025-01-28T10:43:00Z">
              <w:r w:rsidRPr="003F0FB7">
                <w:rPr>
                  <w:rFonts w:ascii="Arial" w:hAnsi="Arial" w:cs="Arial"/>
                  <w:bCs/>
                  <w:color w:val="000000"/>
                  <w:spacing w:val="6"/>
                  <w:sz w:val="21"/>
                  <w:szCs w:val="21"/>
                  <w:lang w:eastAsia="en-US"/>
                  <w:rPrChange w:id="3004" w:author="Claire Newton (NESO)" w:date="2025-01-28T20:42:00Z" w16du:dateUtc="2025-01-28T20:42:00Z">
                    <w:rPr>
                      <w:rFonts w:ascii="Arial" w:hAnsi="Arial" w:cs="Arial"/>
                      <w:bCs/>
                      <w:color w:val="000000"/>
                      <w:spacing w:val="6"/>
                      <w:sz w:val="22"/>
                      <w:szCs w:val="22"/>
                      <w:lang w:eastAsia="en-US"/>
                    </w:rPr>
                  </w:rPrChange>
                </w:rPr>
                <w:t>,</w:t>
              </w:r>
            </w:ins>
            <w:ins w:id="3005" w:author="Stuart McLarnon (NESO)" w:date="2025-01-14T13:37:00Z">
              <w:r w:rsidR="007D3D69" w:rsidRPr="003F0FB7">
                <w:rPr>
                  <w:rFonts w:ascii="Arial" w:hAnsi="Arial" w:cs="Arial"/>
                  <w:bCs/>
                  <w:color w:val="000000"/>
                  <w:spacing w:val="6"/>
                  <w:sz w:val="21"/>
                  <w:szCs w:val="21"/>
                  <w:lang w:eastAsia="en-US"/>
                  <w:rPrChange w:id="3006" w:author="Claire Newton (NESO)" w:date="2025-01-28T20:42:00Z" w16du:dateUtc="2025-01-28T20:42:00Z">
                    <w:rPr>
                      <w:rFonts w:ascii="Arial" w:hAnsi="Arial" w:cs="Arial"/>
                      <w:bCs/>
                      <w:color w:val="000000"/>
                      <w:spacing w:val="6"/>
                      <w:sz w:val="22"/>
                      <w:szCs w:val="22"/>
                      <w:lang w:eastAsia="en-US"/>
                    </w:rPr>
                  </w:rPrChange>
                </w:rPr>
                <w:t xml:space="preserve"> of a </w:t>
              </w:r>
              <w:r w:rsidR="007D3D69" w:rsidRPr="003F0FB7">
                <w:rPr>
                  <w:rFonts w:ascii="Arial" w:hAnsi="Arial" w:cs="Arial"/>
                  <w:i/>
                  <w:color w:val="000000"/>
                  <w:spacing w:val="6"/>
                  <w:sz w:val="21"/>
                  <w:szCs w:val="21"/>
                  <w:lang w:eastAsia="en-US"/>
                  <w:rPrChange w:id="3007" w:author="Claire Newton (NESO)" w:date="2025-01-28T20:42:00Z" w16du:dateUtc="2025-01-28T20:42:00Z">
                    <w:rPr>
                      <w:rFonts w:ascii="Arial" w:hAnsi="Arial" w:cs="Arial"/>
                      <w:bCs/>
                      <w:color w:val="000000"/>
                      <w:spacing w:val="6"/>
                      <w:sz w:val="22"/>
                      <w:szCs w:val="22"/>
                      <w:lang w:eastAsia="en-US"/>
                    </w:rPr>
                  </w:rPrChange>
                </w:rPr>
                <w:t>Transmission Licence</w:t>
              </w:r>
              <w:r w:rsidR="007D3D69" w:rsidRPr="003F0FB7">
                <w:rPr>
                  <w:rFonts w:ascii="Arial" w:hAnsi="Arial" w:cs="Arial"/>
                  <w:bCs/>
                  <w:color w:val="000000"/>
                  <w:spacing w:val="6"/>
                  <w:sz w:val="21"/>
                  <w:szCs w:val="21"/>
                  <w:lang w:eastAsia="en-US"/>
                  <w:rPrChange w:id="3008" w:author="Claire Newton (NESO)" w:date="2025-01-28T20:42:00Z" w16du:dateUtc="2025-01-28T20:42:00Z">
                    <w:rPr>
                      <w:rFonts w:ascii="Arial" w:hAnsi="Arial" w:cs="Arial"/>
                      <w:bCs/>
                      <w:color w:val="000000"/>
                      <w:spacing w:val="6"/>
                      <w:sz w:val="22"/>
                      <w:szCs w:val="22"/>
                      <w:lang w:eastAsia="en-US"/>
                    </w:rPr>
                  </w:rPrChange>
                </w:rPr>
                <w:t xml:space="preserve"> or the </w:t>
              </w:r>
              <w:del w:id="3009" w:author="Tammy Meek (NESO)" w:date="2025-01-24T11:51:00Z" w16du:dateUtc="2025-01-24T11:51:00Z">
                <w:r w:rsidR="007D3D69" w:rsidRPr="003F0FB7" w:rsidDel="00C14108">
                  <w:rPr>
                    <w:rFonts w:ascii="Arial" w:hAnsi="Arial" w:cs="Arial"/>
                    <w:bCs/>
                    <w:color w:val="000000"/>
                    <w:spacing w:val="6"/>
                    <w:sz w:val="21"/>
                    <w:szCs w:val="21"/>
                    <w:lang w:eastAsia="en-US"/>
                    <w:rPrChange w:id="3010" w:author="Claire Newton (NESO)" w:date="2025-01-28T20:42:00Z" w16du:dateUtc="2025-01-28T20:42:00Z">
                      <w:rPr>
                        <w:rFonts w:ascii="Arial" w:hAnsi="Arial" w:cs="Arial"/>
                        <w:bCs/>
                        <w:color w:val="000000"/>
                        <w:spacing w:val="6"/>
                        <w:sz w:val="22"/>
                        <w:szCs w:val="22"/>
                        <w:lang w:eastAsia="en-US"/>
                      </w:rPr>
                    </w:rPrChange>
                  </w:rPr>
                  <w:delText>ISOP</w:delText>
                </w:r>
              </w:del>
            </w:ins>
            <w:ins w:id="3011" w:author="Tammy Meek (NESO)" w:date="2025-01-24T11:51:00Z" w16du:dateUtc="2025-01-24T11:51:00Z">
              <w:r w:rsidR="00C14108" w:rsidRPr="003F0FB7">
                <w:rPr>
                  <w:rFonts w:ascii="Arial" w:hAnsi="Arial" w:cs="Arial"/>
                  <w:bCs/>
                  <w:i/>
                  <w:iCs/>
                  <w:color w:val="000000"/>
                  <w:spacing w:val="6"/>
                  <w:sz w:val="21"/>
                  <w:szCs w:val="21"/>
                  <w:lang w:eastAsia="en-US"/>
                  <w:rPrChange w:id="3012" w:author="Claire Newton (NESO)" w:date="2025-01-28T20:42:00Z" w16du:dateUtc="2025-01-28T20:42:00Z">
                    <w:rPr>
                      <w:rFonts w:ascii="Arial" w:hAnsi="Arial" w:cs="Arial"/>
                      <w:bCs/>
                      <w:i/>
                      <w:iCs/>
                      <w:color w:val="000000"/>
                      <w:spacing w:val="6"/>
                      <w:sz w:val="22"/>
                      <w:szCs w:val="22"/>
                      <w:lang w:eastAsia="en-US"/>
                    </w:rPr>
                  </w:rPrChange>
                </w:rPr>
                <w:t>ISOP</w:t>
              </w:r>
            </w:ins>
            <w:ins w:id="3013" w:author="Stuart McLarnon (NESO)" w:date="2025-01-14T13:37:00Z">
              <w:r w:rsidR="007D3D69" w:rsidRPr="003F0FB7">
                <w:rPr>
                  <w:rFonts w:ascii="Arial" w:hAnsi="Arial" w:cs="Arial"/>
                  <w:bCs/>
                  <w:color w:val="000000"/>
                  <w:spacing w:val="6"/>
                  <w:sz w:val="21"/>
                  <w:szCs w:val="21"/>
                  <w:lang w:eastAsia="en-US"/>
                  <w:rPrChange w:id="3014" w:author="Claire Newton (NESO)" w:date="2025-01-28T20:42:00Z" w16du:dateUtc="2025-01-28T20:42:00Z">
                    <w:rPr>
                      <w:rFonts w:ascii="Arial" w:hAnsi="Arial" w:cs="Arial"/>
                      <w:bCs/>
                      <w:color w:val="000000"/>
                      <w:spacing w:val="6"/>
                      <w:sz w:val="22"/>
                      <w:szCs w:val="22"/>
                      <w:lang w:eastAsia="en-US"/>
                    </w:rPr>
                  </w:rPrChange>
                </w:rPr>
                <w:t xml:space="preserve"> as the holder of the </w:t>
              </w:r>
              <w:r w:rsidR="007D3D69" w:rsidRPr="00711B24">
                <w:rPr>
                  <w:rFonts w:ascii="Arial" w:hAnsi="Arial" w:cs="Arial"/>
                  <w:bCs/>
                  <w:i/>
                  <w:iCs/>
                  <w:color w:val="000000"/>
                  <w:spacing w:val="6"/>
                  <w:sz w:val="21"/>
                  <w:szCs w:val="21"/>
                  <w:lang w:eastAsia="en-US"/>
                  <w:rPrChange w:id="3015" w:author="Lizzie Timmins (NESO)" w:date="2025-01-29T15:45:00Z" w16du:dateUtc="2025-01-29T15:45:00Z">
                    <w:rPr>
                      <w:rFonts w:ascii="Arial" w:hAnsi="Arial" w:cs="Arial"/>
                      <w:bCs/>
                      <w:color w:val="000000"/>
                      <w:spacing w:val="6"/>
                      <w:sz w:val="22"/>
                      <w:szCs w:val="22"/>
                      <w:lang w:eastAsia="en-US"/>
                    </w:rPr>
                  </w:rPrChange>
                </w:rPr>
                <w:t>ESO Licence</w:t>
              </w:r>
              <w:r w:rsidR="007D3D69" w:rsidRPr="003F0FB7">
                <w:rPr>
                  <w:rFonts w:ascii="Arial" w:hAnsi="Arial" w:cs="Arial"/>
                  <w:bCs/>
                  <w:color w:val="000000"/>
                  <w:spacing w:val="6"/>
                  <w:sz w:val="21"/>
                  <w:szCs w:val="21"/>
                  <w:lang w:eastAsia="en-US"/>
                  <w:rPrChange w:id="3016" w:author="Claire Newton (NESO)" w:date="2025-01-28T20:42:00Z" w16du:dateUtc="2025-01-28T20:42:00Z">
                    <w:rPr>
                      <w:rFonts w:ascii="Arial" w:hAnsi="Arial" w:cs="Arial"/>
                      <w:bCs/>
                      <w:color w:val="000000"/>
                      <w:spacing w:val="6"/>
                      <w:sz w:val="22"/>
                      <w:szCs w:val="22"/>
                      <w:lang w:eastAsia="en-US"/>
                    </w:rPr>
                  </w:rPrChange>
                </w:rPr>
                <w:t>, and in each case being a party that is required by their licence to comply with the Security and Quality of Supply Standard</w:t>
              </w:r>
            </w:ins>
            <w:ins w:id="3017" w:author="Stuart McLarnon (NESO)" w:date="2025-01-29T15:43:00Z" w16du:dateUtc="2025-01-29T15:43:00Z">
              <w:r w:rsidR="00B2364C">
                <w:rPr>
                  <w:rFonts w:ascii="Arial" w:hAnsi="Arial" w:cs="Arial"/>
                  <w:bCs/>
                  <w:color w:val="000000"/>
                  <w:spacing w:val="6"/>
                  <w:sz w:val="21"/>
                  <w:szCs w:val="21"/>
                  <w:lang w:eastAsia="en-US"/>
                </w:rPr>
                <w:t xml:space="preserve"> </w:t>
              </w:r>
            </w:ins>
            <w:ins w:id="3018" w:author="Stuart McLarnon (NESO)" w:date="2025-01-29T15:44:00Z" w16du:dateUtc="2025-01-29T15:44:00Z">
              <w:r w:rsidR="00D21213">
                <w:rPr>
                  <w:rFonts w:ascii="Arial" w:hAnsi="Arial" w:cs="Arial"/>
                  <w:bCs/>
                  <w:color w:val="000000"/>
                  <w:spacing w:val="6"/>
                  <w:sz w:val="21"/>
                  <w:szCs w:val="21"/>
                  <w:lang w:eastAsia="en-US"/>
                </w:rPr>
                <w:t xml:space="preserve">as approved by the </w:t>
              </w:r>
              <w:r w:rsidR="00D21213" w:rsidRPr="0009291B">
                <w:rPr>
                  <w:rFonts w:ascii="Arial" w:hAnsi="Arial" w:cs="Arial"/>
                  <w:bCs/>
                  <w:i/>
                  <w:iCs/>
                  <w:color w:val="000000"/>
                  <w:spacing w:val="6"/>
                  <w:sz w:val="21"/>
                  <w:szCs w:val="21"/>
                  <w:lang w:eastAsia="en-US"/>
                  <w:rPrChange w:id="3019" w:author="Lizzie Timmins (NESO)" w:date="2025-01-29T15:46:00Z" w16du:dateUtc="2025-01-29T15:46:00Z">
                    <w:rPr>
                      <w:rFonts w:ascii="Arial" w:hAnsi="Arial" w:cs="Arial"/>
                      <w:bCs/>
                      <w:color w:val="000000"/>
                      <w:spacing w:val="6"/>
                      <w:sz w:val="21"/>
                      <w:szCs w:val="21"/>
                      <w:lang w:eastAsia="en-US"/>
                    </w:rPr>
                  </w:rPrChange>
                </w:rPr>
                <w:t>Authority</w:t>
              </w:r>
            </w:ins>
            <w:ins w:id="3020" w:author="Stuart McLarnon (NESO)" w:date="2025-01-14T13:37:00Z">
              <w:r w:rsidR="007D3D69" w:rsidRPr="003F0FB7">
                <w:rPr>
                  <w:rFonts w:ascii="Arial" w:hAnsi="Arial" w:cs="Arial"/>
                  <w:bCs/>
                  <w:color w:val="000000"/>
                  <w:spacing w:val="6"/>
                  <w:sz w:val="21"/>
                  <w:szCs w:val="21"/>
                  <w:lang w:eastAsia="en-US"/>
                  <w:rPrChange w:id="3021" w:author="Claire Newton (NESO)" w:date="2025-01-28T20:42:00Z" w16du:dateUtc="2025-01-28T20:42:00Z">
                    <w:rPr>
                      <w:rFonts w:ascii="Arial" w:hAnsi="Arial" w:cs="Arial"/>
                      <w:bCs/>
                      <w:color w:val="000000"/>
                      <w:spacing w:val="6"/>
                      <w:sz w:val="22"/>
                      <w:szCs w:val="22"/>
                      <w:lang w:eastAsia="en-US"/>
                    </w:rPr>
                  </w:rPrChange>
                </w:rPr>
                <w:t>, and shall be construed accordingly</w:t>
              </w:r>
            </w:ins>
            <w:ins w:id="3022" w:author="Stuart McLarnon (NESO)" w:date="2025-01-28T10:43:00Z" w16du:dateUtc="2025-01-28T10:43:00Z">
              <w:r w:rsidR="00191A38" w:rsidRPr="003F0FB7">
                <w:rPr>
                  <w:rFonts w:ascii="Arial" w:hAnsi="Arial" w:cs="Arial"/>
                  <w:bCs/>
                  <w:color w:val="000000"/>
                  <w:spacing w:val="6"/>
                  <w:sz w:val="21"/>
                  <w:szCs w:val="21"/>
                  <w:lang w:eastAsia="en-US"/>
                  <w:rPrChange w:id="3023" w:author="Claire Newton (NESO)" w:date="2025-01-28T20:42:00Z" w16du:dateUtc="2025-01-28T20:42:00Z">
                    <w:rPr>
                      <w:rFonts w:ascii="Arial" w:hAnsi="Arial" w:cs="Arial"/>
                      <w:bCs/>
                      <w:color w:val="000000"/>
                      <w:spacing w:val="6"/>
                      <w:sz w:val="22"/>
                      <w:szCs w:val="22"/>
                      <w:lang w:eastAsia="en-US"/>
                    </w:rPr>
                  </w:rPrChange>
                </w:rPr>
                <w:t>.</w:t>
              </w:r>
            </w:ins>
          </w:p>
        </w:tc>
      </w:tr>
    </w:tbl>
    <w:p w14:paraId="046C2E15" w14:textId="54CB9CDC" w:rsidR="00B900D6" w:rsidDel="006A6867" w:rsidRDefault="00B900D6">
      <w:pPr>
        <w:tabs>
          <w:tab w:val="left" w:pos="3312"/>
        </w:tabs>
        <w:kinsoku w:val="0"/>
        <w:overflowPunct w:val="0"/>
        <w:autoSpaceDE/>
        <w:autoSpaceDN/>
        <w:adjustRightInd/>
        <w:spacing w:before="466" w:line="230" w:lineRule="exact"/>
        <w:ind w:left="72"/>
        <w:textAlignment w:val="baseline"/>
        <w:rPr>
          <w:ins w:id="3024" w:author="Stuart McLarnon (NESO)" w:date="2025-01-14T13:37:00Z"/>
          <w:del w:id="3025" w:author="Tammy Meek (NESO)" w:date="2025-01-27T11:03:00Z" w16du:dateUtc="2025-01-27T11:03:00Z"/>
          <w:rFonts w:ascii="Arial" w:hAnsi="Arial" w:cs="Arial"/>
          <w:sz w:val="21"/>
          <w:szCs w:val="21"/>
        </w:rPr>
      </w:pPr>
    </w:p>
    <w:p w14:paraId="7488099F" w14:textId="3AFC844C" w:rsidR="009C1403" w:rsidRDefault="00C6386D">
      <w:pPr>
        <w:tabs>
          <w:tab w:val="left" w:pos="3312"/>
        </w:tabs>
        <w:kinsoku w:val="0"/>
        <w:overflowPunct w:val="0"/>
        <w:autoSpaceDE/>
        <w:autoSpaceDN/>
        <w:adjustRightInd/>
        <w:spacing w:before="466" w:line="230" w:lineRule="exact"/>
        <w:ind w:left="72"/>
        <w:textAlignment w:val="baseline"/>
        <w:rPr>
          <w:rFonts w:ascii="Arial" w:hAnsi="Arial" w:cs="Arial"/>
          <w:i/>
          <w:iCs/>
          <w:sz w:val="21"/>
          <w:szCs w:val="21"/>
        </w:rPr>
      </w:pPr>
      <w:r>
        <w:rPr>
          <w:rFonts w:ascii="Arial" w:hAnsi="Arial" w:cs="Arial"/>
          <w:sz w:val="21"/>
          <w:szCs w:val="21"/>
        </w:rPr>
        <w:t>Local System Outage</w:t>
      </w:r>
      <w:r>
        <w:rPr>
          <w:rFonts w:ascii="Arial" w:hAnsi="Arial" w:cs="Arial"/>
          <w:sz w:val="21"/>
          <w:szCs w:val="21"/>
        </w:rPr>
        <w:tab/>
        <w:t xml:space="preserve">In the context of a </w:t>
      </w:r>
      <w:r>
        <w:rPr>
          <w:rFonts w:ascii="Arial" w:hAnsi="Arial" w:cs="Arial"/>
          <w:i/>
          <w:iCs/>
          <w:sz w:val="21"/>
          <w:szCs w:val="21"/>
        </w:rPr>
        <w:t xml:space="preserve">demand group </w:t>
      </w:r>
      <w:r>
        <w:rPr>
          <w:rFonts w:ascii="Arial" w:hAnsi="Arial" w:cs="Arial"/>
          <w:sz w:val="21"/>
          <w:szCs w:val="21"/>
        </w:rPr>
        <w:t xml:space="preserve">or </w:t>
      </w:r>
      <w:r>
        <w:rPr>
          <w:rFonts w:ascii="Arial" w:hAnsi="Arial" w:cs="Arial"/>
          <w:i/>
          <w:iCs/>
          <w:sz w:val="21"/>
          <w:szCs w:val="21"/>
        </w:rPr>
        <w:t>offshore power</w:t>
      </w:r>
    </w:p>
    <w:p w14:paraId="21E60F73" w14:textId="77777777" w:rsidR="009C1403" w:rsidRDefault="00C6386D">
      <w:pPr>
        <w:kinsoku w:val="0"/>
        <w:overflowPunct w:val="0"/>
        <w:autoSpaceDE/>
        <w:autoSpaceDN/>
        <w:adjustRightInd/>
        <w:spacing w:line="230" w:lineRule="exact"/>
        <w:ind w:left="3384" w:right="72"/>
        <w:jc w:val="both"/>
        <w:textAlignment w:val="baseline"/>
        <w:rPr>
          <w:ins w:id="3026" w:author="Tammy Meek (NESO)" w:date="2025-01-27T11:04:00Z" w16du:dateUtc="2025-01-27T11:04:00Z"/>
          <w:rFonts w:ascii="Arial" w:hAnsi="Arial" w:cs="Arial"/>
          <w:i/>
          <w:iCs/>
          <w:spacing w:val="-6"/>
          <w:sz w:val="21"/>
          <w:szCs w:val="21"/>
        </w:rPr>
      </w:pPr>
      <w:r>
        <w:rPr>
          <w:rFonts w:ascii="Arial" w:hAnsi="Arial" w:cs="Arial"/>
          <w:i/>
          <w:iCs/>
          <w:spacing w:val="-6"/>
          <w:sz w:val="21"/>
          <w:szCs w:val="21"/>
        </w:rPr>
        <w:t>station demand group</w:t>
      </w:r>
      <w:r>
        <w:rPr>
          <w:rFonts w:ascii="Arial" w:hAnsi="Arial" w:cs="Arial"/>
          <w:spacing w:val="-6"/>
          <w:sz w:val="21"/>
          <w:szCs w:val="21"/>
        </w:rPr>
        <w:t xml:space="preserve">, a </w:t>
      </w:r>
      <w:r>
        <w:rPr>
          <w:rFonts w:ascii="Arial" w:hAnsi="Arial" w:cs="Arial"/>
          <w:i/>
          <w:iCs/>
          <w:spacing w:val="-6"/>
          <w:sz w:val="21"/>
          <w:szCs w:val="21"/>
        </w:rPr>
        <w:t xml:space="preserve">planned outage </w:t>
      </w:r>
      <w:r>
        <w:rPr>
          <w:rFonts w:ascii="Arial" w:hAnsi="Arial" w:cs="Arial"/>
          <w:spacing w:val="-6"/>
          <w:sz w:val="21"/>
          <w:szCs w:val="21"/>
        </w:rPr>
        <w:t xml:space="preserve">or </w:t>
      </w:r>
      <w:r>
        <w:rPr>
          <w:rFonts w:ascii="Arial" w:hAnsi="Arial" w:cs="Arial"/>
          <w:i/>
          <w:iCs/>
          <w:spacing w:val="-6"/>
          <w:sz w:val="21"/>
          <w:szCs w:val="21"/>
        </w:rPr>
        <w:t xml:space="preserve">unplanned outage </w:t>
      </w:r>
      <w:r>
        <w:rPr>
          <w:rFonts w:ascii="Arial" w:hAnsi="Arial" w:cs="Arial"/>
          <w:spacing w:val="-6"/>
          <w:sz w:val="21"/>
          <w:szCs w:val="21"/>
        </w:rPr>
        <w:t xml:space="preserve">local to a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 xml:space="preserve">offshore power station demand group, </w:t>
      </w:r>
      <w:r>
        <w:rPr>
          <w:rFonts w:ascii="Arial" w:hAnsi="Arial" w:cs="Arial"/>
          <w:spacing w:val="-6"/>
          <w:sz w:val="21"/>
          <w:szCs w:val="21"/>
        </w:rPr>
        <w:t xml:space="preserve">as the case may be, such that it has a direct effect on the supply capacity to that </w:t>
      </w:r>
      <w:r>
        <w:rPr>
          <w:rFonts w:ascii="Arial" w:hAnsi="Arial" w:cs="Arial"/>
          <w:i/>
          <w:iCs/>
          <w:spacing w:val="-6"/>
          <w:sz w:val="21"/>
          <w:szCs w:val="21"/>
        </w:rPr>
        <w:t xml:space="preserve">demand group </w:t>
      </w:r>
      <w:r>
        <w:rPr>
          <w:rFonts w:ascii="Arial" w:hAnsi="Arial" w:cs="Arial"/>
          <w:spacing w:val="-6"/>
          <w:sz w:val="21"/>
          <w:szCs w:val="21"/>
        </w:rPr>
        <w:t xml:space="preserve">or </w:t>
      </w:r>
      <w:r>
        <w:rPr>
          <w:rFonts w:ascii="Arial" w:hAnsi="Arial" w:cs="Arial"/>
          <w:i/>
          <w:iCs/>
          <w:spacing w:val="-6"/>
          <w:sz w:val="21"/>
          <w:szCs w:val="21"/>
        </w:rPr>
        <w:t>offshore power station demand group</w:t>
      </w:r>
      <w:r>
        <w:rPr>
          <w:rFonts w:ascii="Arial" w:hAnsi="Arial" w:cs="Arial"/>
          <w:spacing w:val="-6"/>
          <w:sz w:val="21"/>
          <w:szCs w:val="21"/>
        </w:rPr>
        <w:t xml:space="preserve">. In the context of planning generation connections, a </w:t>
      </w:r>
      <w:r>
        <w:rPr>
          <w:rFonts w:ascii="Arial" w:hAnsi="Arial" w:cs="Arial"/>
          <w:i/>
          <w:iCs/>
          <w:spacing w:val="-6"/>
          <w:sz w:val="21"/>
          <w:szCs w:val="21"/>
        </w:rPr>
        <w:t xml:space="preserve">planned outage </w:t>
      </w:r>
      <w:r>
        <w:rPr>
          <w:rFonts w:ascii="Arial" w:hAnsi="Arial" w:cs="Arial"/>
          <w:spacing w:val="-6"/>
          <w:sz w:val="21"/>
          <w:szCs w:val="21"/>
        </w:rPr>
        <w:t xml:space="preserve">local to a </w:t>
      </w:r>
      <w:r>
        <w:rPr>
          <w:rFonts w:ascii="Arial" w:hAnsi="Arial" w:cs="Arial"/>
          <w:i/>
          <w:iCs/>
          <w:spacing w:val="-6"/>
          <w:sz w:val="21"/>
          <w:szCs w:val="21"/>
        </w:rPr>
        <w:t xml:space="preserve">power station </w:t>
      </w:r>
      <w:r>
        <w:rPr>
          <w:rFonts w:ascii="Arial" w:hAnsi="Arial" w:cs="Arial"/>
          <w:spacing w:val="-6"/>
          <w:sz w:val="21"/>
          <w:szCs w:val="21"/>
        </w:rPr>
        <w:t xml:space="preserve">such that it has a direct effect on the generation connection capacity requirements for that </w:t>
      </w:r>
      <w:r>
        <w:rPr>
          <w:rFonts w:ascii="Arial" w:hAnsi="Arial" w:cs="Arial"/>
          <w:i/>
          <w:iCs/>
          <w:spacing w:val="-6"/>
          <w:sz w:val="21"/>
          <w:szCs w:val="21"/>
        </w:rPr>
        <w:t>power station</w:t>
      </w:r>
    </w:p>
    <w:p w14:paraId="4F5EA06D" w14:textId="77777777" w:rsidR="006A6867" w:rsidRDefault="006A6867">
      <w:pPr>
        <w:kinsoku w:val="0"/>
        <w:overflowPunct w:val="0"/>
        <w:autoSpaceDE/>
        <w:autoSpaceDN/>
        <w:adjustRightInd/>
        <w:spacing w:line="230" w:lineRule="exact"/>
        <w:ind w:left="3384" w:right="72"/>
        <w:jc w:val="both"/>
        <w:textAlignment w:val="baseline"/>
        <w:rPr>
          <w:rFonts w:ascii="Arial" w:hAnsi="Arial" w:cs="Arial"/>
          <w:i/>
          <w:iCs/>
          <w:spacing w:val="-6"/>
          <w:sz w:val="21"/>
          <w:szCs w:val="21"/>
        </w:rPr>
      </w:pPr>
    </w:p>
    <w:p w14:paraId="11EB7DD4" w14:textId="2780DC84" w:rsidR="009C1403" w:rsidDel="006A6867" w:rsidRDefault="006A6867">
      <w:pPr>
        <w:widowControl/>
        <w:rPr>
          <w:del w:id="3027" w:author="Tammy Meek (NESO)" w:date="2025-01-27T11:04:00Z" w16du:dateUtc="2025-01-27T11:04:00Z"/>
          <w:sz w:val="24"/>
          <w:szCs w:val="24"/>
        </w:rPr>
        <w:sectPr w:rsidR="009C1403" w:rsidDel="006A6867">
          <w:headerReference w:type="default" r:id="rId72"/>
          <w:pgSz w:w="11904" w:h="16834"/>
          <w:pgMar w:top="1440" w:right="2017" w:bottom="508" w:left="1567" w:header="720" w:footer="720" w:gutter="0"/>
          <w:cols w:space="720"/>
          <w:noEndnote/>
        </w:sectPr>
      </w:pPr>
      <w:ins w:id="3038" w:author="Tammy Meek (NESO)" w:date="2025-01-27T11:04:00Z" w16du:dateUtc="2025-01-27T11:04:00Z">
        <w:r>
          <w:rPr>
            <w:sz w:val="24"/>
            <w:szCs w:val="24"/>
          </w:rPr>
          <w:t xml:space="preserve"> </w:t>
        </w:r>
      </w:ins>
    </w:p>
    <w:p w14:paraId="1246F9B2" w14:textId="690DEA5B" w:rsidR="009C1403" w:rsidRDefault="00C6386D">
      <w:pPr>
        <w:tabs>
          <w:tab w:val="left" w:pos="3312"/>
        </w:tabs>
        <w:kinsoku w:val="0"/>
        <w:overflowPunct w:val="0"/>
        <w:autoSpaceDE/>
        <w:autoSpaceDN/>
        <w:adjustRightInd/>
        <w:spacing w:before="15" w:line="232" w:lineRule="exact"/>
        <w:ind w:left="72"/>
        <w:textAlignment w:val="baseline"/>
        <w:rPr>
          <w:rFonts w:ascii="Arial" w:hAnsi="Arial" w:cs="Arial"/>
          <w:i/>
          <w:iCs/>
          <w:spacing w:val="-4"/>
          <w:sz w:val="21"/>
          <w:szCs w:val="21"/>
        </w:rPr>
      </w:pPr>
      <w:r>
        <w:rPr>
          <w:rFonts w:ascii="Arial" w:hAnsi="Arial" w:cs="Arial"/>
          <w:spacing w:val="-4"/>
          <w:sz w:val="21"/>
          <w:szCs w:val="21"/>
        </w:rPr>
        <w:t>Loss of Power Infeed</w:t>
      </w:r>
      <w:r>
        <w:rPr>
          <w:rFonts w:ascii="Arial" w:hAnsi="Arial" w:cs="Arial"/>
          <w:spacing w:val="-4"/>
          <w:sz w:val="21"/>
          <w:szCs w:val="21"/>
        </w:rPr>
        <w:tab/>
        <w:t xml:space="preserve">The output of a </w:t>
      </w:r>
      <w:r>
        <w:rPr>
          <w:rFonts w:ascii="Arial" w:hAnsi="Arial" w:cs="Arial"/>
          <w:i/>
          <w:iCs/>
          <w:spacing w:val="-4"/>
          <w:sz w:val="21"/>
          <w:szCs w:val="21"/>
        </w:rPr>
        <w:t xml:space="preserve">generating unit </w:t>
      </w:r>
      <w:r>
        <w:rPr>
          <w:rFonts w:ascii="Arial" w:hAnsi="Arial" w:cs="Arial"/>
          <w:spacing w:val="-4"/>
          <w:sz w:val="21"/>
          <w:szCs w:val="21"/>
        </w:rPr>
        <w:t xml:space="preserve">or a group of </w:t>
      </w:r>
      <w:r>
        <w:rPr>
          <w:rFonts w:ascii="Arial" w:hAnsi="Arial" w:cs="Arial"/>
          <w:i/>
          <w:iCs/>
          <w:spacing w:val="-4"/>
          <w:sz w:val="21"/>
          <w:szCs w:val="21"/>
        </w:rPr>
        <w:t>generating</w:t>
      </w:r>
    </w:p>
    <w:p w14:paraId="47E5E6A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pacing w:val="-4"/>
          <w:sz w:val="21"/>
          <w:szCs w:val="21"/>
        </w:rPr>
      </w:pPr>
      <w:r>
        <w:rPr>
          <w:rFonts w:ascii="Arial" w:hAnsi="Arial" w:cs="Arial"/>
          <w:i/>
          <w:iCs/>
          <w:spacing w:val="-4"/>
          <w:sz w:val="21"/>
          <w:szCs w:val="21"/>
        </w:rPr>
        <w:t xml:space="preserve">units </w:t>
      </w:r>
      <w:r>
        <w:rPr>
          <w:rFonts w:ascii="Arial" w:hAnsi="Arial" w:cs="Arial"/>
          <w:spacing w:val="-4"/>
          <w:sz w:val="21"/>
          <w:szCs w:val="21"/>
        </w:rPr>
        <w:t xml:space="preserve">or the import from </w:t>
      </w:r>
      <w:r>
        <w:rPr>
          <w:rFonts w:ascii="Arial" w:hAnsi="Arial" w:cs="Arial"/>
          <w:i/>
          <w:iCs/>
          <w:spacing w:val="-4"/>
          <w:sz w:val="21"/>
          <w:szCs w:val="21"/>
        </w:rPr>
        <w:t xml:space="preserve">external systems </w:t>
      </w:r>
      <w:r>
        <w:rPr>
          <w:rFonts w:ascii="Arial" w:hAnsi="Arial" w:cs="Arial"/>
          <w:spacing w:val="-4"/>
          <w:sz w:val="21"/>
          <w:szCs w:val="21"/>
        </w:rPr>
        <w:t xml:space="preserve">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a </w:t>
      </w:r>
      <w:r>
        <w:rPr>
          <w:rFonts w:ascii="Arial" w:hAnsi="Arial" w:cs="Arial"/>
          <w:i/>
          <w:iCs/>
          <w:spacing w:val="-4"/>
          <w:sz w:val="21"/>
          <w:szCs w:val="21"/>
        </w:rPr>
        <w:t>secured event</w:t>
      </w:r>
      <w:r>
        <w:rPr>
          <w:rFonts w:ascii="Arial" w:hAnsi="Arial" w:cs="Arial"/>
          <w:spacing w:val="-4"/>
          <w:sz w:val="21"/>
          <w:szCs w:val="21"/>
        </w:rPr>
        <w:t xml:space="preserve">, less the demand disconnected from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by the same </w:t>
      </w:r>
      <w:r>
        <w:rPr>
          <w:rFonts w:ascii="Arial" w:hAnsi="Arial" w:cs="Arial"/>
          <w:i/>
          <w:iCs/>
          <w:spacing w:val="-4"/>
          <w:sz w:val="21"/>
          <w:szCs w:val="21"/>
        </w:rPr>
        <w:t>secured event</w:t>
      </w:r>
      <w:r>
        <w:rPr>
          <w:rFonts w:ascii="Arial" w:hAnsi="Arial" w:cs="Arial"/>
          <w:spacing w:val="-4"/>
          <w:sz w:val="21"/>
          <w:szCs w:val="21"/>
        </w:rPr>
        <w:t>.</w:t>
      </w:r>
    </w:p>
    <w:p w14:paraId="59CF397D" w14:textId="77777777" w:rsidR="009C1403" w:rsidRDefault="00C6386D">
      <w:pPr>
        <w:kinsoku w:val="0"/>
        <w:overflowPunct w:val="0"/>
        <w:autoSpaceDE/>
        <w:autoSpaceDN/>
        <w:adjustRightInd/>
        <w:spacing w:before="104"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w:t>
      </w:r>
      <w:r>
        <w:rPr>
          <w:rFonts w:ascii="Arial" w:hAnsi="Arial" w:cs="Arial"/>
          <w:i/>
          <w:iCs/>
          <w:spacing w:val="-4"/>
          <w:sz w:val="21"/>
          <w:szCs w:val="21"/>
        </w:rPr>
        <w:t>secured event</w:t>
      </w:r>
      <w:r>
        <w:rPr>
          <w:rFonts w:ascii="Arial" w:hAnsi="Arial" w:cs="Arial"/>
          <w:spacing w:val="-4"/>
          <w:sz w:val="21"/>
          <w:szCs w:val="21"/>
        </w:rPr>
        <w:t xml:space="preserve">, demand associated with the normal operation of the affected </w:t>
      </w:r>
      <w:r>
        <w:rPr>
          <w:rFonts w:ascii="Arial" w:hAnsi="Arial" w:cs="Arial"/>
          <w:i/>
          <w:iCs/>
          <w:spacing w:val="-4"/>
          <w:sz w:val="21"/>
          <w:szCs w:val="21"/>
        </w:rPr>
        <w:t xml:space="preserve">generating unit </w:t>
      </w:r>
      <w:r>
        <w:rPr>
          <w:rFonts w:ascii="Arial" w:hAnsi="Arial" w:cs="Arial"/>
          <w:spacing w:val="-4"/>
          <w:sz w:val="21"/>
          <w:szCs w:val="21"/>
        </w:rPr>
        <w:t xml:space="preserve">or </w:t>
      </w:r>
      <w:r>
        <w:rPr>
          <w:rFonts w:ascii="Arial" w:hAnsi="Arial" w:cs="Arial"/>
          <w:i/>
          <w:iCs/>
          <w:spacing w:val="-4"/>
          <w:sz w:val="21"/>
          <w:szCs w:val="21"/>
        </w:rPr>
        <w:t xml:space="preserve">generating units </w:t>
      </w:r>
      <w:r>
        <w:rPr>
          <w:rFonts w:ascii="Arial" w:hAnsi="Arial" w:cs="Arial"/>
          <w:spacing w:val="-4"/>
          <w:sz w:val="21"/>
          <w:szCs w:val="21"/>
        </w:rPr>
        <w:t xml:space="preserve">is automatically transferred to a supply point which is not disconnected from the system, e.g. the station board, then this shall not be deducted from the total </w:t>
      </w:r>
      <w:r>
        <w:rPr>
          <w:rFonts w:ascii="Arial" w:hAnsi="Arial" w:cs="Arial"/>
          <w:i/>
          <w:iCs/>
          <w:spacing w:val="-4"/>
          <w:sz w:val="21"/>
          <w:szCs w:val="21"/>
        </w:rPr>
        <w:t xml:space="preserve">loss of power infeed </w:t>
      </w:r>
      <w:r>
        <w:rPr>
          <w:rFonts w:ascii="Arial" w:hAnsi="Arial" w:cs="Arial"/>
          <w:spacing w:val="-4"/>
          <w:sz w:val="21"/>
          <w:szCs w:val="21"/>
        </w:rPr>
        <w:t>to the system.</w:t>
      </w:r>
    </w:p>
    <w:p w14:paraId="7DDD448D" w14:textId="77777777" w:rsidR="009C1403" w:rsidRDefault="00C6386D">
      <w:pPr>
        <w:kinsoku w:val="0"/>
        <w:overflowPunct w:val="0"/>
        <w:autoSpaceDE/>
        <w:autoSpaceDN/>
        <w:adjustRightInd/>
        <w:spacing w:before="122"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C9BD4C1" w14:textId="77777777" w:rsidR="009C1403" w:rsidRDefault="00C6386D">
      <w:pPr>
        <w:numPr>
          <w:ilvl w:val="0"/>
          <w:numId w:val="30"/>
        </w:numPr>
        <w:kinsoku w:val="0"/>
        <w:overflowPunct w:val="0"/>
        <w:autoSpaceDE/>
        <w:autoSpaceDN/>
        <w:adjustRightInd/>
        <w:spacing w:before="115" w:line="232" w:lineRule="exact"/>
        <w:ind w:right="144"/>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loss of power infeed </w:t>
      </w:r>
      <w:r>
        <w:rPr>
          <w:rFonts w:ascii="Arial" w:hAnsi="Arial" w:cs="Arial"/>
          <w:sz w:val="21"/>
          <w:szCs w:val="21"/>
        </w:rPr>
        <w:t xml:space="preserve">includes the output of a single </w:t>
      </w:r>
      <w:r>
        <w:rPr>
          <w:rFonts w:ascii="Arial" w:hAnsi="Arial" w:cs="Arial"/>
          <w:i/>
          <w:iCs/>
          <w:sz w:val="21"/>
          <w:szCs w:val="21"/>
        </w:rPr>
        <w:t>generating unit</w:t>
      </w:r>
      <w:r>
        <w:rPr>
          <w:rFonts w:ascii="Arial" w:hAnsi="Arial" w:cs="Arial"/>
          <w:sz w:val="21"/>
          <w:szCs w:val="21"/>
        </w:rPr>
        <w:t xml:space="preserve">, CCGT Module, boiler, nuclear reactor or import from an </w:t>
      </w:r>
      <w:r>
        <w:rPr>
          <w:rFonts w:ascii="Arial" w:hAnsi="Arial" w:cs="Arial"/>
          <w:i/>
          <w:iCs/>
          <w:sz w:val="21"/>
          <w:szCs w:val="21"/>
        </w:rPr>
        <w:t xml:space="preserve">external system </w:t>
      </w:r>
      <w:r>
        <w:rPr>
          <w:rFonts w:ascii="Arial" w:hAnsi="Arial" w:cs="Arial"/>
          <w:sz w:val="21"/>
          <w:szCs w:val="21"/>
        </w:rPr>
        <w:t>via a HVDC Link.</w:t>
      </w:r>
    </w:p>
    <w:p w14:paraId="713DA995" w14:textId="77777777" w:rsidR="009C1403" w:rsidRDefault="00C6386D">
      <w:pPr>
        <w:numPr>
          <w:ilvl w:val="0"/>
          <w:numId w:val="31"/>
        </w:numPr>
        <w:kinsoku w:val="0"/>
        <w:overflowPunct w:val="0"/>
        <w:autoSpaceDE/>
        <w:autoSpaceDN/>
        <w:adjustRightInd/>
        <w:spacing w:before="101" w:line="232" w:lineRule="exact"/>
        <w:ind w:right="144"/>
        <w:textAlignment w:val="baseline"/>
        <w:rPr>
          <w:rFonts w:ascii="Arial" w:hAnsi="Arial" w:cs="Arial"/>
          <w:sz w:val="21"/>
          <w:szCs w:val="21"/>
        </w:rPr>
      </w:pPr>
      <w:r>
        <w:rPr>
          <w:rFonts w:ascii="Arial" w:hAnsi="Arial" w:cs="Arial"/>
          <w:sz w:val="21"/>
          <w:szCs w:val="21"/>
        </w:rPr>
        <w:t xml:space="preserve">In the case of an </w:t>
      </w:r>
      <w:r>
        <w:rPr>
          <w:rFonts w:ascii="Arial" w:hAnsi="Arial" w:cs="Arial"/>
          <w:i/>
          <w:iCs/>
          <w:sz w:val="21"/>
          <w:szCs w:val="21"/>
        </w:rPr>
        <w:t xml:space="preserve">offshore generating unit </w:t>
      </w:r>
      <w:r>
        <w:rPr>
          <w:rFonts w:ascii="Arial" w:hAnsi="Arial" w:cs="Arial"/>
          <w:sz w:val="21"/>
          <w:szCs w:val="21"/>
        </w:rPr>
        <w:t xml:space="preserve">or group of </w:t>
      </w:r>
      <w:r>
        <w:rPr>
          <w:rFonts w:ascii="Arial" w:hAnsi="Arial" w:cs="Arial"/>
          <w:i/>
          <w:iCs/>
          <w:sz w:val="21"/>
          <w:szCs w:val="21"/>
        </w:rPr>
        <w:t>offshore generating units</w:t>
      </w:r>
      <w:r>
        <w:rPr>
          <w:rFonts w:ascii="Arial" w:hAnsi="Arial" w:cs="Arial"/>
          <w:sz w:val="21"/>
          <w:szCs w:val="21"/>
        </w:rPr>
        <w:t xml:space="preserve">, the </w:t>
      </w:r>
      <w:r>
        <w:rPr>
          <w:rFonts w:ascii="Arial" w:hAnsi="Arial" w:cs="Arial"/>
          <w:i/>
          <w:iCs/>
          <w:sz w:val="21"/>
          <w:szCs w:val="21"/>
        </w:rPr>
        <w:t xml:space="preserve">loss of power infeed </w:t>
      </w:r>
      <w:r>
        <w:rPr>
          <w:rFonts w:ascii="Arial" w:hAnsi="Arial" w:cs="Arial"/>
          <w:sz w:val="21"/>
          <w:szCs w:val="21"/>
        </w:rPr>
        <w:t xml:space="preserve">is measured at the </w:t>
      </w:r>
      <w:r>
        <w:rPr>
          <w:rFonts w:ascii="Arial" w:hAnsi="Arial" w:cs="Arial"/>
          <w:i/>
          <w:iCs/>
          <w:sz w:val="21"/>
          <w:szCs w:val="21"/>
        </w:rPr>
        <w:t xml:space="preserve">interface point, </w:t>
      </w:r>
      <w:r>
        <w:rPr>
          <w:rFonts w:ascii="Arial" w:hAnsi="Arial" w:cs="Arial"/>
          <w:sz w:val="21"/>
          <w:szCs w:val="21"/>
        </w:rPr>
        <w:t xml:space="preserve">or </w:t>
      </w:r>
      <w:r>
        <w:rPr>
          <w:rFonts w:ascii="Arial" w:hAnsi="Arial" w:cs="Arial"/>
          <w:i/>
          <w:iCs/>
          <w:sz w:val="21"/>
          <w:szCs w:val="21"/>
        </w:rPr>
        <w:t xml:space="preserve">user system interface point, </w:t>
      </w:r>
      <w:r>
        <w:rPr>
          <w:rFonts w:ascii="Arial" w:hAnsi="Arial" w:cs="Arial"/>
          <w:sz w:val="21"/>
          <w:szCs w:val="21"/>
        </w:rPr>
        <w:t>as appropriate.</w:t>
      </w:r>
    </w:p>
    <w:p w14:paraId="659F9F2E" w14:textId="77777777" w:rsidR="009C1403" w:rsidRDefault="00C6386D">
      <w:pPr>
        <w:numPr>
          <w:ilvl w:val="0"/>
          <w:numId w:val="31"/>
        </w:numPr>
        <w:kinsoku w:val="0"/>
        <w:overflowPunct w:val="0"/>
        <w:autoSpaceDE/>
        <w:autoSpaceDN/>
        <w:adjustRightInd/>
        <w:spacing w:before="109"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 xml:space="preserve">offshore generating unit </w:t>
      </w:r>
      <w:r>
        <w:rPr>
          <w:rFonts w:ascii="Arial" w:hAnsi="Arial" w:cs="Arial"/>
          <w:spacing w:val="-7"/>
          <w:sz w:val="21"/>
          <w:szCs w:val="21"/>
        </w:rPr>
        <w:t xml:space="preserve">or group of </w:t>
      </w:r>
      <w:r>
        <w:rPr>
          <w:rFonts w:ascii="Arial" w:hAnsi="Arial" w:cs="Arial"/>
          <w:i/>
          <w:iCs/>
          <w:spacing w:val="-7"/>
          <w:sz w:val="21"/>
          <w:szCs w:val="21"/>
        </w:rPr>
        <w:t xml:space="preserve">offshore generating units </w:t>
      </w:r>
      <w:r>
        <w:rPr>
          <w:rFonts w:ascii="Arial" w:hAnsi="Arial" w:cs="Arial"/>
          <w:spacing w:val="-7"/>
          <w:sz w:val="21"/>
          <w:szCs w:val="21"/>
        </w:rPr>
        <w:t xml:space="preserve">for which infeed will be automatically re-distributed to one or more </w:t>
      </w:r>
      <w:r>
        <w:rPr>
          <w:rFonts w:ascii="Arial" w:hAnsi="Arial" w:cs="Arial"/>
          <w:i/>
          <w:iCs/>
          <w:spacing w:val="-7"/>
          <w:sz w:val="21"/>
          <w:szCs w:val="21"/>
        </w:rPr>
        <w:t xml:space="preserve">interface points </w:t>
      </w:r>
      <w:r>
        <w:rPr>
          <w:rFonts w:ascii="Arial" w:hAnsi="Arial" w:cs="Arial"/>
          <w:spacing w:val="-7"/>
          <w:sz w:val="21"/>
          <w:szCs w:val="21"/>
        </w:rPr>
        <w:t xml:space="preserve">or </w:t>
      </w:r>
      <w:r>
        <w:rPr>
          <w:rFonts w:ascii="Arial" w:hAnsi="Arial" w:cs="Arial"/>
          <w:i/>
          <w:iCs/>
          <w:spacing w:val="-7"/>
          <w:sz w:val="21"/>
          <w:szCs w:val="21"/>
        </w:rPr>
        <w:t xml:space="preserve">user system interface points </w:t>
      </w:r>
      <w:r>
        <w:rPr>
          <w:rFonts w:ascii="Arial" w:hAnsi="Arial" w:cs="Arial"/>
          <w:spacing w:val="-7"/>
          <w:sz w:val="21"/>
          <w:szCs w:val="21"/>
        </w:rPr>
        <w:t>through one or more interlinks, the re-distribution should be taken into account in determining the total generation capacity that is disconnected. However, in assessing this re-distribution, consequential losses of infeed that might occur in the re-distribution timescales due to wider generation instability or tripping, including losses at distribution voltage levels, should be taken into account.</w:t>
      </w:r>
    </w:p>
    <w:p w14:paraId="37AA90D6" w14:textId="0BE7EEB1" w:rsidR="009C1403" w:rsidDel="006A6867" w:rsidRDefault="009C1403">
      <w:pPr>
        <w:widowControl/>
        <w:rPr>
          <w:del w:id="3039" w:author="Tammy Meek (NESO)" w:date="2025-01-27T11:04:00Z" w16du:dateUtc="2025-01-27T11:04:00Z"/>
          <w:sz w:val="24"/>
          <w:szCs w:val="24"/>
        </w:rPr>
        <w:sectPr w:rsidR="009C1403" w:rsidDel="006A6867">
          <w:headerReference w:type="default" r:id="rId73"/>
          <w:pgSz w:w="11904" w:h="16834"/>
          <w:pgMar w:top="1440" w:right="2020" w:bottom="508" w:left="1564" w:header="720" w:footer="720" w:gutter="0"/>
          <w:cols w:space="720"/>
          <w:noEndnote/>
        </w:sectPr>
      </w:pPr>
    </w:p>
    <w:p w14:paraId="44B64DC6" w14:textId="77777777" w:rsidR="006A6867" w:rsidRDefault="006A6867">
      <w:pPr>
        <w:tabs>
          <w:tab w:val="left" w:pos="3312"/>
        </w:tabs>
        <w:kinsoku w:val="0"/>
        <w:overflowPunct w:val="0"/>
        <w:autoSpaceDE/>
        <w:autoSpaceDN/>
        <w:adjustRightInd/>
        <w:spacing w:before="26" w:line="233" w:lineRule="exact"/>
        <w:ind w:left="72"/>
        <w:textAlignment w:val="baseline"/>
        <w:rPr>
          <w:ins w:id="3050" w:author="Tammy Meek (NESO)" w:date="2025-01-27T11:04:00Z" w16du:dateUtc="2025-01-27T11:04:00Z"/>
          <w:rFonts w:ascii="Arial" w:hAnsi="Arial" w:cs="Arial"/>
          <w:spacing w:val="5"/>
          <w:sz w:val="21"/>
          <w:szCs w:val="21"/>
        </w:rPr>
      </w:pPr>
    </w:p>
    <w:p w14:paraId="25833584" w14:textId="183BAF07" w:rsidR="009C1403" w:rsidRDefault="00C6386D">
      <w:pPr>
        <w:tabs>
          <w:tab w:val="left" w:pos="3312"/>
        </w:tabs>
        <w:kinsoku w:val="0"/>
        <w:overflowPunct w:val="0"/>
        <w:autoSpaceDE/>
        <w:autoSpaceDN/>
        <w:adjustRightInd/>
        <w:spacing w:before="26" w:line="233" w:lineRule="exact"/>
        <w:ind w:left="72"/>
        <w:textAlignment w:val="baseline"/>
        <w:rPr>
          <w:rFonts w:ascii="Arial" w:hAnsi="Arial" w:cs="Arial"/>
          <w:i/>
          <w:iCs/>
          <w:spacing w:val="5"/>
          <w:sz w:val="21"/>
          <w:szCs w:val="21"/>
        </w:rPr>
      </w:pPr>
      <w:r>
        <w:rPr>
          <w:rFonts w:ascii="Arial" w:hAnsi="Arial" w:cs="Arial"/>
          <w:spacing w:val="5"/>
          <w:sz w:val="21"/>
          <w:szCs w:val="21"/>
        </w:rPr>
        <w:t>Loss of Power Outfeed</w:t>
      </w:r>
      <w:r>
        <w:rPr>
          <w:rFonts w:ascii="Arial" w:hAnsi="Arial" w:cs="Arial"/>
          <w:spacing w:val="5"/>
          <w:sz w:val="21"/>
          <w:szCs w:val="21"/>
        </w:rPr>
        <w:tab/>
        <w:t xml:space="preserve">The load taken by storage units, </w:t>
      </w:r>
      <w:r>
        <w:rPr>
          <w:rFonts w:ascii="Arial" w:hAnsi="Arial" w:cs="Arial"/>
          <w:i/>
          <w:iCs/>
          <w:spacing w:val="5"/>
          <w:sz w:val="21"/>
          <w:szCs w:val="21"/>
        </w:rPr>
        <w:t>non-embedded</w:t>
      </w:r>
    </w:p>
    <w:p w14:paraId="35A8BF47" w14:textId="77777777" w:rsidR="009C1403" w:rsidRDefault="00C6386D">
      <w:pPr>
        <w:kinsoku w:val="0"/>
        <w:overflowPunct w:val="0"/>
        <w:autoSpaceDE/>
        <w:autoSpaceDN/>
        <w:adjustRightInd/>
        <w:spacing w:line="230" w:lineRule="exact"/>
        <w:ind w:left="3312" w:right="144"/>
        <w:textAlignment w:val="baseline"/>
        <w:rPr>
          <w:rFonts w:ascii="Arial" w:hAnsi="Arial" w:cs="Arial"/>
          <w:spacing w:val="-5"/>
          <w:sz w:val="21"/>
          <w:szCs w:val="21"/>
        </w:rPr>
      </w:pPr>
      <w:r>
        <w:rPr>
          <w:rFonts w:ascii="Arial" w:hAnsi="Arial" w:cs="Arial"/>
          <w:i/>
          <w:iCs/>
          <w:spacing w:val="-5"/>
          <w:sz w:val="21"/>
          <w:szCs w:val="21"/>
        </w:rPr>
        <w:t>customers, grid supply points</w:t>
      </w:r>
      <w:r>
        <w:rPr>
          <w:rFonts w:ascii="Arial" w:hAnsi="Arial" w:cs="Arial"/>
          <w:spacing w:val="-5"/>
          <w:sz w:val="21"/>
          <w:szCs w:val="21"/>
        </w:rPr>
        <w:t xml:space="preserve">, or the export to </w:t>
      </w:r>
      <w:r>
        <w:rPr>
          <w:rFonts w:ascii="Arial" w:hAnsi="Arial" w:cs="Arial"/>
          <w:i/>
          <w:iCs/>
          <w:spacing w:val="-5"/>
          <w:sz w:val="21"/>
          <w:szCs w:val="21"/>
        </w:rPr>
        <w:t xml:space="preserve">external systems </w:t>
      </w:r>
      <w:r>
        <w:rPr>
          <w:rFonts w:ascii="Arial" w:hAnsi="Arial" w:cs="Arial"/>
          <w:spacing w:val="-5"/>
          <w:sz w:val="21"/>
          <w:szCs w:val="21"/>
        </w:rPr>
        <w:t xml:space="preserve">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a secured event, less the generation disconnected from the </w:t>
      </w:r>
      <w:r>
        <w:rPr>
          <w:rFonts w:ascii="Arial" w:hAnsi="Arial" w:cs="Arial"/>
          <w:i/>
          <w:iCs/>
          <w:spacing w:val="-5"/>
          <w:sz w:val="21"/>
          <w:szCs w:val="21"/>
        </w:rPr>
        <w:t xml:space="preserve">national electricity transmission system </w:t>
      </w:r>
      <w:r>
        <w:rPr>
          <w:rFonts w:ascii="Arial" w:hAnsi="Arial" w:cs="Arial"/>
          <w:spacing w:val="-5"/>
          <w:sz w:val="21"/>
          <w:szCs w:val="21"/>
        </w:rPr>
        <w:t xml:space="preserve">by the same </w:t>
      </w:r>
      <w:r>
        <w:rPr>
          <w:rFonts w:ascii="Arial" w:hAnsi="Arial" w:cs="Arial"/>
          <w:i/>
          <w:iCs/>
          <w:spacing w:val="-5"/>
          <w:sz w:val="21"/>
          <w:szCs w:val="21"/>
        </w:rPr>
        <w:t>secured event</w:t>
      </w:r>
      <w:r>
        <w:rPr>
          <w:rFonts w:ascii="Arial" w:hAnsi="Arial" w:cs="Arial"/>
          <w:spacing w:val="-5"/>
          <w:sz w:val="21"/>
          <w:szCs w:val="21"/>
        </w:rPr>
        <w:t>.</w:t>
      </w:r>
    </w:p>
    <w:p w14:paraId="25BED4B8" w14:textId="77777777" w:rsidR="009C1403" w:rsidRDefault="00C6386D">
      <w:pPr>
        <w:kinsoku w:val="0"/>
        <w:overflowPunct w:val="0"/>
        <w:autoSpaceDE/>
        <w:autoSpaceDN/>
        <w:adjustRightInd/>
        <w:spacing w:before="106"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For the avoidance of doubt if, following such a secured event, demand associated with the normal operation of the affected outfeed is automatically transferred to a </w:t>
      </w:r>
      <w:r>
        <w:rPr>
          <w:rFonts w:ascii="Arial" w:hAnsi="Arial" w:cs="Arial"/>
          <w:i/>
          <w:iCs/>
          <w:spacing w:val="-4"/>
          <w:sz w:val="21"/>
          <w:szCs w:val="21"/>
        </w:rPr>
        <w:t xml:space="preserve">grid supply point </w:t>
      </w:r>
      <w:r>
        <w:rPr>
          <w:rFonts w:ascii="Arial" w:hAnsi="Arial" w:cs="Arial"/>
          <w:spacing w:val="-4"/>
          <w:sz w:val="21"/>
          <w:szCs w:val="21"/>
        </w:rPr>
        <w:t xml:space="preserve">which is not disconnected from the </w:t>
      </w:r>
      <w:r>
        <w:rPr>
          <w:rFonts w:ascii="Arial" w:hAnsi="Arial" w:cs="Arial"/>
          <w:i/>
          <w:iCs/>
          <w:spacing w:val="-4"/>
          <w:sz w:val="21"/>
          <w:szCs w:val="21"/>
        </w:rPr>
        <w:t>national electricity transmission system</w:t>
      </w:r>
      <w:r>
        <w:rPr>
          <w:rFonts w:ascii="Arial" w:hAnsi="Arial" w:cs="Arial"/>
          <w:spacing w:val="-4"/>
          <w:sz w:val="21"/>
          <w:szCs w:val="21"/>
        </w:rPr>
        <w:t xml:space="preserve">, then this shall not be added to the total </w:t>
      </w:r>
      <w:r>
        <w:rPr>
          <w:rFonts w:ascii="Arial" w:hAnsi="Arial" w:cs="Arial"/>
          <w:i/>
          <w:iCs/>
          <w:spacing w:val="-4"/>
          <w:sz w:val="21"/>
          <w:szCs w:val="21"/>
        </w:rPr>
        <w:t xml:space="preserve">loss of power outfeed </w:t>
      </w:r>
      <w:r>
        <w:rPr>
          <w:rFonts w:ascii="Arial" w:hAnsi="Arial" w:cs="Arial"/>
          <w:spacing w:val="-4"/>
          <w:sz w:val="21"/>
          <w:szCs w:val="21"/>
        </w:rPr>
        <w:t>to the system.</w:t>
      </w:r>
    </w:p>
    <w:p w14:paraId="24F36D17" w14:textId="77777777" w:rsidR="009C1403" w:rsidRDefault="00C6386D">
      <w:pPr>
        <w:kinsoku w:val="0"/>
        <w:overflowPunct w:val="0"/>
        <w:autoSpaceDE/>
        <w:autoSpaceDN/>
        <w:adjustRightInd/>
        <w:spacing w:before="119" w:line="232" w:lineRule="exact"/>
        <w:ind w:left="3312"/>
        <w:textAlignment w:val="baseline"/>
        <w:rPr>
          <w:rFonts w:ascii="Arial" w:hAnsi="Arial" w:cs="Arial"/>
          <w:spacing w:val="-3"/>
          <w:sz w:val="21"/>
          <w:szCs w:val="21"/>
        </w:rPr>
      </w:pPr>
      <w:r>
        <w:rPr>
          <w:rFonts w:ascii="Arial" w:hAnsi="Arial" w:cs="Arial"/>
          <w:spacing w:val="-3"/>
          <w:sz w:val="21"/>
          <w:szCs w:val="21"/>
        </w:rPr>
        <w:t>For the purpose of the operational criteria:</w:t>
      </w:r>
    </w:p>
    <w:p w14:paraId="29ACC175" w14:textId="77777777" w:rsidR="009C1403" w:rsidRDefault="00C6386D">
      <w:pPr>
        <w:numPr>
          <w:ilvl w:val="0"/>
          <w:numId w:val="32"/>
        </w:numPr>
        <w:kinsoku w:val="0"/>
        <w:overflowPunct w:val="0"/>
        <w:autoSpaceDE/>
        <w:autoSpaceDN/>
        <w:adjustRightInd/>
        <w:spacing w:before="116" w:line="232" w:lineRule="exact"/>
        <w:ind w:right="144"/>
        <w:jc w:val="both"/>
        <w:textAlignment w:val="baseline"/>
        <w:rPr>
          <w:rFonts w:ascii="Arial" w:hAnsi="Arial" w:cs="Arial"/>
          <w:spacing w:val="-8"/>
          <w:sz w:val="21"/>
          <w:szCs w:val="21"/>
        </w:rPr>
      </w:pPr>
      <w:r>
        <w:rPr>
          <w:rFonts w:ascii="Arial" w:hAnsi="Arial" w:cs="Arial"/>
          <w:spacing w:val="-8"/>
          <w:sz w:val="21"/>
          <w:szCs w:val="21"/>
        </w:rPr>
        <w:t xml:space="preserve">the </w:t>
      </w:r>
      <w:r>
        <w:rPr>
          <w:rFonts w:ascii="Arial" w:hAnsi="Arial" w:cs="Arial"/>
          <w:i/>
          <w:iCs/>
          <w:spacing w:val="-8"/>
          <w:sz w:val="21"/>
          <w:szCs w:val="21"/>
        </w:rPr>
        <w:t xml:space="preserve">loss of power outfeed </w:t>
      </w:r>
      <w:r>
        <w:rPr>
          <w:rFonts w:ascii="Arial" w:hAnsi="Arial" w:cs="Arial"/>
          <w:spacing w:val="-8"/>
          <w:sz w:val="21"/>
          <w:szCs w:val="21"/>
        </w:rPr>
        <w:t xml:space="preserve">includes demand from pump storage, battery storage and other storage, </w:t>
      </w:r>
      <w:r>
        <w:rPr>
          <w:rFonts w:ascii="Arial" w:hAnsi="Arial" w:cs="Arial"/>
          <w:i/>
          <w:iCs/>
          <w:spacing w:val="-8"/>
          <w:sz w:val="21"/>
          <w:szCs w:val="21"/>
        </w:rPr>
        <w:t>non-embedded customers</w:t>
      </w:r>
      <w:r>
        <w:rPr>
          <w:rFonts w:ascii="Arial" w:hAnsi="Arial" w:cs="Arial"/>
          <w:spacing w:val="-8"/>
          <w:sz w:val="21"/>
          <w:szCs w:val="21"/>
        </w:rPr>
        <w:t xml:space="preserve">, and export to </w:t>
      </w:r>
      <w:r>
        <w:rPr>
          <w:rFonts w:ascii="Arial" w:hAnsi="Arial" w:cs="Arial"/>
          <w:i/>
          <w:iCs/>
          <w:spacing w:val="-8"/>
          <w:sz w:val="21"/>
          <w:szCs w:val="21"/>
        </w:rPr>
        <w:t xml:space="preserve">external systems </w:t>
      </w:r>
      <w:r>
        <w:rPr>
          <w:rFonts w:ascii="Arial" w:hAnsi="Arial" w:cs="Arial"/>
          <w:spacing w:val="-8"/>
          <w:sz w:val="21"/>
          <w:szCs w:val="21"/>
        </w:rPr>
        <w:t>via a HVDC Link.</w:t>
      </w:r>
    </w:p>
    <w:p w14:paraId="63865E86" w14:textId="77777777" w:rsidR="009C1403" w:rsidRDefault="00C6386D">
      <w:pPr>
        <w:numPr>
          <w:ilvl w:val="0"/>
          <w:numId w:val="32"/>
        </w:numPr>
        <w:kinsoku w:val="0"/>
        <w:overflowPunct w:val="0"/>
        <w:autoSpaceDE/>
        <w:autoSpaceDN/>
        <w:adjustRightInd/>
        <w:spacing w:before="111" w:line="232"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an </w:t>
      </w:r>
      <w:r>
        <w:rPr>
          <w:rFonts w:ascii="Arial" w:hAnsi="Arial" w:cs="Arial"/>
          <w:i/>
          <w:iCs/>
          <w:spacing w:val="-7"/>
          <w:sz w:val="21"/>
          <w:szCs w:val="21"/>
        </w:rPr>
        <w:t>offshore transmission system</w:t>
      </w:r>
      <w:r>
        <w:rPr>
          <w:rFonts w:ascii="Arial" w:hAnsi="Arial" w:cs="Arial"/>
          <w:spacing w:val="-7"/>
          <w:sz w:val="21"/>
          <w:szCs w:val="21"/>
        </w:rPr>
        <w:t xml:space="preserve">, the </w:t>
      </w:r>
      <w:r>
        <w:rPr>
          <w:rFonts w:ascii="Arial" w:hAnsi="Arial" w:cs="Arial"/>
          <w:i/>
          <w:iCs/>
          <w:spacing w:val="-7"/>
          <w:sz w:val="21"/>
          <w:szCs w:val="21"/>
        </w:rPr>
        <w:t xml:space="preserve">loss of power outfeed </w:t>
      </w:r>
      <w:r>
        <w:rPr>
          <w:rFonts w:ascii="Arial" w:hAnsi="Arial" w:cs="Arial"/>
          <w:spacing w:val="-7"/>
          <w:sz w:val="21"/>
          <w:szCs w:val="21"/>
        </w:rPr>
        <w:t xml:space="preserve">is measured at the </w:t>
      </w:r>
      <w:r>
        <w:rPr>
          <w:rFonts w:ascii="Arial" w:hAnsi="Arial" w:cs="Arial"/>
          <w:i/>
          <w:iCs/>
          <w:spacing w:val="-7"/>
          <w:sz w:val="21"/>
          <w:szCs w:val="21"/>
        </w:rPr>
        <w:t>interface point</w:t>
      </w:r>
      <w:r>
        <w:rPr>
          <w:rFonts w:ascii="Arial" w:hAnsi="Arial" w:cs="Arial"/>
          <w:spacing w:val="-7"/>
          <w:sz w:val="21"/>
          <w:szCs w:val="21"/>
        </w:rPr>
        <w:t xml:space="preserve">, </w:t>
      </w:r>
      <w:r>
        <w:rPr>
          <w:rFonts w:ascii="Arial" w:hAnsi="Arial" w:cs="Arial"/>
          <w:i/>
          <w:iCs/>
          <w:spacing w:val="-7"/>
          <w:sz w:val="21"/>
          <w:szCs w:val="21"/>
        </w:rPr>
        <w:t>or user system interface point</w:t>
      </w:r>
      <w:r>
        <w:rPr>
          <w:rFonts w:ascii="Arial" w:hAnsi="Arial" w:cs="Arial"/>
          <w:spacing w:val="-7"/>
          <w:sz w:val="21"/>
          <w:szCs w:val="21"/>
        </w:rPr>
        <w:t>, as appropriate.</w:t>
      </w:r>
    </w:p>
    <w:p w14:paraId="34E51D49" w14:textId="77777777" w:rsidR="009C1403" w:rsidRDefault="00C6386D">
      <w:pPr>
        <w:tabs>
          <w:tab w:val="left" w:pos="3312"/>
        </w:tabs>
        <w:kinsoku w:val="0"/>
        <w:overflowPunct w:val="0"/>
        <w:autoSpaceDE/>
        <w:autoSpaceDN/>
        <w:adjustRightInd/>
        <w:spacing w:before="456" w:line="231" w:lineRule="exact"/>
        <w:ind w:left="72"/>
        <w:textAlignment w:val="baseline"/>
        <w:rPr>
          <w:rFonts w:ascii="Arial" w:hAnsi="Arial" w:cs="Arial"/>
          <w:i/>
          <w:iCs/>
          <w:sz w:val="21"/>
          <w:szCs w:val="21"/>
        </w:rPr>
      </w:pPr>
      <w:r>
        <w:rPr>
          <w:rFonts w:ascii="Arial" w:hAnsi="Arial" w:cs="Arial"/>
          <w:sz w:val="21"/>
          <w:szCs w:val="21"/>
        </w:rPr>
        <w:t>Loss of Supply Capacity</w:t>
      </w:r>
      <w:r>
        <w:rPr>
          <w:rFonts w:ascii="Arial" w:hAnsi="Arial" w:cs="Arial"/>
          <w:sz w:val="21"/>
          <w:szCs w:val="21"/>
        </w:rPr>
        <w:tab/>
        <w:t xml:space="preserve">This is the reduction in the supply capacity at a </w:t>
      </w:r>
      <w:r>
        <w:rPr>
          <w:rFonts w:ascii="Arial" w:hAnsi="Arial" w:cs="Arial"/>
          <w:i/>
          <w:iCs/>
          <w:sz w:val="21"/>
          <w:szCs w:val="21"/>
        </w:rPr>
        <w:t>Grid</w:t>
      </w:r>
    </w:p>
    <w:p w14:paraId="54A154DB" w14:textId="5EC457C0" w:rsidR="009C1403" w:rsidRDefault="00C6386D">
      <w:pPr>
        <w:kinsoku w:val="0"/>
        <w:overflowPunct w:val="0"/>
        <w:autoSpaceDE/>
        <w:autoSpaceDN/>
        <w:adjustRightInd/>
        <w:spacing w:after="452" w:line="230"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Supply Point </w:t>
      </w:r>
      <w:r>
        <w:rPr>
          <w:rFonts w:ascii="Arial" w:hAnsi="Arial" w:cs="Arial"/>
          <w:spacing w:val="-7"/>
          <w:sz w:val="21"/>
          <w:szCs w:val="21"/>
        </w:rPr>
        <w:t xml:space="preserve">or </w:t>
      </w:r>
      <w:r>
        <w:rPr>
          <w:rFonts w:ascii="Arial" w:hAnsi="Arial" w:cs="Arial"/>
          <w:i/>
          <w:iCs/>
          <w:spacing w:val="-7"/>
          <w:sz w:val="21"/>
          <w:szCs w:val="21"/>
        </w:rPr>
        <w:t xml:space="preserve">offshore supply point </w:t>
      </w:r>
      <w:r>
        <w:rPr>
          <w:rFonts w:ascii="Arial" w:hAnsi="Arial" w:cs="Arial"/>
          <w:spacing w:val="-7"/>
          <w:sz w:val="21"/>
          <w:szCs w:val="21"/>
        </w:rPr>
        <w:t xml:space="preserve">as a result of the </w:t>
      </w:r>
      <w:del w:id="3051" w:author="Tammy Meek (NESO)" w:date="2025-01-24T11:59:00Z" w16du:dateUtc="2025-01-24T11:59:00Z">
        <w:r w:rsidDel="000D741D">
          <w:rPr>
            <w:rFonts w:ascii="Arial" w:hAnsi="Arial" w:cs="Arial"/>
            <w:i/>
            <w:iCs/>
            <w:spacing w:val="-7"/>
            <w:sz w:val="21"/>
            <w:szCs w:val="21"/>
          </w:rPr>
          <w:delText>transmission licensee</w:delText>
        </w:r>
      </w:del>
      <w:ins w:id="3052" w:author="Tammy Meek (NESO)" w:date="2025-01-24T12:00:00Z" w16du:dateUtc="2025-01-24T12:00:00Z">
        <w:del w:id="3053" w:author="Stuart McLarnon (NESO)" w:date="2025-01-29T15:46:00Z" w16du:dateUtc="2025-01-29T15:46: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054" w:author="Stuart McLarnon (NESO)" w:date="2025-01-29T15:46:00Z" w16du:dateUtc="2025-01-29T15:46:00Z">
        <w:r w:rsidR="00A83BAD" w:rsidRPr="00A83BAD">
          <w:rPr>
            <w:rFonts w:ascii="Arial" w:hAnsi="Arial" w:cs="Arial"/>
            <w:i/>
            <w:iCs/>
            <w:spacing w:val="-7"/>
            <w:sz w:val="21"/>
            <w:szCs w:val="21"/>
          </w:rPr>
          <w:t>Licensee</w:t>
        </w:r>
      </w:ins>
      <w:r>
        <w:rPr>
          <w:rFonts w:ascii="Arial" w:hAnsi="Arial" w:cs="Arial"/>
          <w:i/>
          <w:iCs/>
          <w:spacing w:val="-7"/>
          <w:sz w:val="21"/>
          <w:szCs w:val="21"/>
        </w:rPr>
        <w:t xml:space="preserve">s’ failure </w:t>
      </w:r>
      <w:r>
        <w:rPr>
          <w:rFonts w:ascii="Arial" w:hAnsi="Arial" w:cs="Arial"/>
          <w:spacing w:val="-7"/>
          <w:sz w:val="21"/>
          <w:szCs w:val="21"/>
        </w:rPr>
        <w:t xml:space="preserve">to maintain the potential to provide the supply capacity in full. For the avoidance of doubt, where the </w:t>
      </w:r>
      <w:del w:id="3055" w:author="Tammy Meek (NESO)" w:date="2025-01-24T11:59:00Z" w16du:dateUtc="2025-01-24T11:59:00Z">
        <w:r w:rsidDel="000D741D">
          <w:rPr>
            <w:rFonts w:ascii="Arial" w:hAnsi="Arial" w:cs="Arial"/>
            <w:i/>
            <w:iCs/>
            <w:spacing w:val="-7"/>
            <w:sz w:val="21"/>
            <w:szCs w:val="21"/>
          </w:rPr>
          <w:delText>transmission licensee</w:delText>
        </w:r>
      </w:del>
      <w:ins w:id="3056" w:author="Tammy Meek (NESO)" w:date="2025-01-24T12:00:00Z" w16du:dateUtc="2025-01-24T12:00:00Z">
        <w:del w:id="3057" w:author="Stuart McLarnon (NESO)" w:date="2025-01-29T15:47:00Z" w16du:dateUtc="2025-01-29T15:47: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058" w:author="Stuart McLarnon (NESO)" w:date="2025-01-29T15:47:00Z" w16du:dateUtc="2025-01-29T15:47:00Z">
        <w:r w:rsidR="00A83BAD" w:rsidRPr="00A83BAD">
          <w:rPr>
            <w:rFonts w:ascii="Arial" w:hAnsi="Arial" w:cs="Arial"/>
            <w:i/>
            <w:iCs/>
            <w:spacing w:val="-7"/>
            <w:sz w:val="21"/>
            <w:szCs w:val="21"/>
          </w:rPr>
          <w:t>Licensee</w:t>
        </w:r>
      </w:ins>
      <w:r>
        <w:rPr>
          <w:rFonts w:ascii="Arial" w:hAnsi="Arial" w:cs="Arial"/>
          <w:i/>
          <w:iCs/>
          <w:spacing w:val="-7"/>
          <w:sz w:val="21"/>
          <w:szCs w:val="21"/>
        </w:rPr>
        <w:t xml:space="preserve">s </w:t>
      </w:r>
      <w:r>
        <w:rPr>
          <w:rFonts w:ascii="Arial" w:hAnsi="Arial" w:cs="Arial"/>
          <w:spacing w:val="-7"/>
          <w:sz w:val="21"/>
          <w:szCs w:val="21"/>
        </w:rPr>
        <w:t xml:space="preserve">do maintain the potential to provide a supply but, following an outage, demand is lost because of circuit configurations not under the control of the </w:t>
      </w:r>
      <w:del w:id="3059" w:author="Tammy Meek (NESO)" w:date="2025-01-24T11:59:00Z" w16du:dateUtc="2025-01-24T11:59:00Z">
        <w:r w:rsidDel="000D741D">
          <w:rPr>
            <w:rFonts w:ascii="Arial" w:hAnsi="Arial" w:cs="Arial"/>
            <w:i/>
            <w:iCs/>
            <w:spacing w:val="-7"/>
            <w:sz w:val="21"/>
            <w:szCs w:val="21"/>
          </w:rPr>
          <w:delText>transmission licensee</w:delText>
        </w:r>
      </w:del>
      <w:ins w:id="3060" w:author="Tammy Meek (NESO)" w:date="2025-01-24T12:00:00Z" w16du:dateUtc="2025-01-24T12:00:00Z">
        <w:del w:id="3061" w:author="Stuart McLarnon (NESO)" w:date="2025-01-29T15:47:00Z" w16du:dateUtc="2025-01-29T15:47:00Z">
          <w:r w:rsidR="000D741D" w:rsidRPr="000D741D">
            <w:rPr>
              <w:rFonts w:ascii="Arial" w:hAnsi="Arial" w:cs="Arial"/>
              <w:i/>
              <w:iCs/>
              <w:spacing w:val="-7"/>
              <w:sz w:val="21"/>
              <w:szCs w:val="21"/>
            </w:rPr>
            <w:delText xml:space="preserve">Transmission </w:delText>
          </w:r>
          <w:r w:rsidR="000D741D" w:rsidRPr="000D741D" w:rsidDel="00A83BAD">
            <w:rPr>
              <w:rFonts w:ascii="Arial" w:hAnsi="Arial" w:cs="Arial"/>
              <w:i/>
              <w:iCs/>
              <w:spacing w:val="-7"/>
              <w:sz w:val="21"/>
              <w:szCs w:val="21"/>
            </w:rPr>
            <w:delText>Licensee</w:delText>
          </w:r>
        </w:del>
      </w:ins>
      <w:ins w:id="3062" w:author="Stuart McLarnon (NESO)" w:date="2025-01-29T15:47:00Z" w16du:dateUtc="2025-01-29T15:47:00Z">
        <w:r w:rsidR="00A83BAD" w:rsidRPr="00A83BAD">
          <w:rPr>
            <w:rFonts w:ascii="Arial" w:hAnsi="Arial" w:cs="Arial"/>
            <w:i/>
            <w:iCs/>
            <w:spacing w:val="-7"/>
            <w:sz w:val="21"/>
            <w:szCs w:val="21"/>
          </w:rPr>
          <w:t>Licensee</w:t>
        </w:r>
      </w:ins>
      <w:r>
        <w:rPr>
          <w:rFonts w:ascii="Arial" w:hAnsi="Arial" w:cs="Arial"/>
          <w:i/>
          <w:iCs/>
          <w:spacing w:val="-7"/>
          <w:sz w:val="21"/>
          <w:szCs w:val="21"/>
        </w:rPr>
        <w:t>s</w:t>
      </w:r>
      <w:r>
        <w:rPr>
          <w:rFonts w:ascii="Arial" w:hAnsi="Arial" w:cs="Arial"/>
          <w:spacing w:val="-7"/>
          <w:sz w:val="21"/>
          <w:szCs w:val="21"/>
        </w:rPr>
        <w:t xml:space="preserve">, that lost supply does not constitute </w:t>
      </w:r>
      <w:r>
        <w:rPr>
          <w:rFonts w:ascii="Arial" w:hAnsi="Arial" w:cs="Arial"/>
          <w:i/>
          <w:iCs/>
          <w:spacing w:val="-7"/>
          <w:sz w:val="21"/>
          <w:szCs w:val="21"/>
        </w:rPr>
        <w:t>loss of supply capacity</w:t>
      </w:r>
      <w:r>
        <w:rPr>
          <w:rFonts w:ascii="Arial" w:hAnsi="Arial" w:cs="Arial"/>
          <w:spacing w:val="-7"/>
          <w:sz w:val="21"/>
          <w:szCs w:val="21"/>
        </w:rPr>
        <w:t>.</w:t>
      </w:r>
    </w:p>
    <w:tbl>
      <w:tblPr>
        <w:tblW w:w="0" w:type="auto"/>
        <w:tblLayout w:type="fixed"/>
        <w:tblCellMar>
          <w:left w:w="0" w:type="dxa"/>
          <w:right w:w="0" w:type="dxa"/>
        </w:tblCellMar>
        <w:tblLook w:val="0000" w:firstRow="0" w:lastRow="0" w:firstColumn="0" w:lastColumn="0" w:noHBand="0" w:noVBand="0"/>
      </w:tblPr>
      <w:tblGrid>
        <w:gridCol w:w="3030"/>
        <w:gridCol w:w="5290"/>
      </w:tblGrid>
      <w:tr w:rsidR="009C1403" w14:paraId="5EA43430" w14:textId="77777777">
        <w:trPr>
          <w:trHeight w:hRule="exact" w:val="2777"/>
        </w:trPr>
        <w:tc>
          <w:tcPr>
            <w:tcW w:w="3030" w:type="dxa"/>
            <w:tcBorders>
              <w:top w:val="nil"/>
              <w:left w:val="nil"/>
              <w:bottom w:val="nil"/>
              <w:right w:val="nil"/>
            </w:tcBorders>
          </w:tcPr>
          <w:p w14:paraId="4C413F82" w14:textId="77777777" w:rsidR="009C1403" w:rsidRDefault="00C6386D">
            <w:pPr>
              <w:kinsoku w:val="0"/>
              <w:overflowPunct w:val="0"/>
              <w:autoSpaceDE/>
              <w:autoSpaceDN/>
              <w:adjustRightInd/>
              <w:spacing w:line="232" w:lineRule="exact"/>
              <w:ind w:left="72"/>
              <w:textAlignment w:val="baseline"/>
              <w:rPr>
                <w:rFonts w:ascii="Arial" w:hAnsi="Arial" w:cs="Arial"/>
                <w:sz w:val="21"/>
                <w:szCs w:val="21"/>
              </w:rPr>
            </w:pPr>
            <w:r>
              <w:rPr>
                <w:rFonts w:ascii="Arial" w:hAnsi="Arial" w:cs="Arial"/>
                <w:sz w:val="21"/>
                <w:szCs w:val="21"/>
              </w:rPr>
              <w:t>Main Interconnected</w:t>
            </w:r>
          </w:p>
          <w:p w14:paraId="7E2E31EB" w14:textId="77777777" w:rsidR="009C1403" w:rsidRDefault="00C6386D">
            <w:pPr>
              <w:kinsoku w:val="0"/>
              <w:overflowPunct w:val="0"/>
              <w:autoSpaceDE/>
              <w:autoSpaceDN/>
              <w:adjustRightInd/>
              <w:spacing w:before="8" w:after="2288" w:line="232" w:lineRule="exact"/>
              <w:ind w:left="72"/>
              <w:textAlignment w:val="baseline"/>
              <w:rPr>
                <w:rFonts w:ascii="Arial" w:hAnsi="Arial" w:cs="Arial"/>
                <w:sz w:val="21"/>
                <w:szCs w:val="21"/>
              </w:rPr>
            </w:pPr>
            <w:r>
              <w:rPr>
                <w:rFonts w:ascii="Arial" w:hAnsi="Arial" w:cs="Arial"/>
                <w:sz w:val="21"/>
                <w:szCs w:val="21"/>
              </w:rPr>
              <w:t>Transmission System (MITS)</w:t>
            </w:r>
          </w:p>
        </w:tc>
        <w:tc>
          <w:tcPr>
            <w:tcW w:w="5290" w:type="dxa"/>
            <w:tcBorders>
              <w:top w:val="nil"/>
              <w:left w:val="nil"/>
              <w:bottom w:val="nil"/>
              <w:right w:val="nil"/>
            </w:tcBorders>
          </w:tcPr>
          <w:p w14:paraId="4D3E0074" w14:textId="77777777" w:rsidR="009C1403" w:rsidRDefault="00C6386D">
            <w:pPr>
              <w:kinsoku w:val="0"/>
              <w:overflowPunct w:val="0"/>
              <w:autoSpaceDE/>
              <w:autoSpaceDN/>
              <w:adjustRightInd/>
              <w:spacing w:line="231" w:lineRule="exact"/>
              <w:ind w:left="324" w:right="144"/>
              <w:jc w:val="both"/>
              <w:textAlignment w:val="baseline"/>
              <w:rPr>
                <w:rFonts w:ascii="Arial" w:hAnsi="Arial" w:cs="Arial"/>
                <w:i/>
                <w:iCs/>
                <w:spacing w:val="-4"/>
                <w:sz w:val="21"/>
                <w:szCs w:val="21"/>
              </w:rPr>
            </w:pPr>
            <w:r>
              <w:rPr>
                <w:rFonts w:ascii="Arial" w:hAnsi="Arial" w:cs="Arial"/>
                <w:spacing w:val="-4"/>
                <w:sz w:val="21"/>
                <w:szCs w:val="21"/>
              </w:rPr>
              <w:t xml:space="preserve">This comprises all the 400kV and 275kV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in Scotland, the 132kV elements of the </w:t>
            </w:r>
            <w:r>
              <w:rPr>
                <w:rFonts w:ascii="Arial" w:hAnsi="Arial" w:cs="Arial"/>
                <w:i/>
                <w:iCs/>
                <w:spacing w:val="-4"/>
                <w:sz w:val="21"/>
                <w:szCs w:val="21"/>
              </w:rPr>
              <w:t xml:space="preserve">onshore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supergrid</w:t>
            </w:r>
            <w:r>
              <w:rPr>
                <w:rFonts w:ascii="Arial" w:hAnsi="Arial" w:cs="Arial"/>
                <w:spacing w:val="-4"/>
                <w:sz w:val="21"/>
                <w:szCs w:val="21"/>
              </w:rPr>
              <w:t xml:space="preserve">, and any elements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operated in parallel with the </w:t>
            </w:r>
            <w:r>
              <w:rPr>
                <w:rFonts w:ascii="Arial" w:hAnsi="Arial" w:cs="Arial"/>
                <w:i/>
                <w:iCs/>
                <w:spacing w:val="-4"/>
                <w:sz w:val="21"/>
                <w:szCs w:val="21"/>
              </w:rPr>
              <w:t xml:space="preserve">supergrid, </w:t>
            </w:r>
            <w:r>
              <w:rPr>
                <w:rFonts w:ascii="Arial" w:hAnsi="Arial" w:cs="Arial"/>
                <w:spacing w:val="-4"/>
                <w:sz w:val="21"/>
                <w:szCs w:val="21"/>
              </w:rPr>
              <w:t xml:space="preserve">but excludes </w:t>
            </w:r>
            <w:r>
              <w:rPr>
                <w:rFonts w:ascii="Arial" w:hAnsi="Arial" w:cs="Arial"/>
                <w:i/>
                <w:iCs/>
                <w:spacing w:val="-4"/>
                <w:sz w:val="21"/>
                <w:szCs w:val="21"/>
              </w:rPr>
              <w:t>generation circuits</w:t>
            </w:r>
            <w:r>
              <w:rPr>
                <w:rFonts w:ascii="Arial" w:hAnsi="Arial" w:cs="Arial"/>
                <w:spacing w:val="-4"/>
                <w:sz w:val="21"/>
                <w:szCs w:val="21"/>
              </w:rPr>
              <w:t xml:space="preserve">, transformer connections to lower voltage systems, </w:t>
            </w:r>
            <w:r>
              <w:rPr>
                <w:rFonts w:ascii="Arial" w:hAnsi="Arial" w:cs="Arial"/>
                <w:i/>
                <w:iCs/>
                <w:spacing w:val="-4"/>
                <w:sz w:val="21"/>
                <w:szCs w:val="21"/>
              </w:rPr>
              <w:t xml:space="preserve">external interconnections </w:t>
            </w:r>
            <w:r>
              <w:rPr>
                <w:rFonts w:ascii="Arial" w:hAnsi="Arial" w:cs="Arial"/>
                <w:spacing w:val="-4"/>
                <w:sz w:val="21"/>
                <w:szCs w:val="21"/>
              </w:rPr>
              <w:t xml:space="preserve">between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 </w:t>
            </w:r>
            <w:r>
              <w:rPr>
                <w:rFonts w:ascii="Arial" w:hAnsi="Arial" w:cs="Arial"/>
                <w:i/>
                <w:iCs/>
                <w:spacing w:val="-4"/>
                <w:sz w:val="21"/>
                <w:szCs w:val="21"/>
              </w:rPr>
              <w:t xml:space="preserve">external systems, </w:t>
            </w:r>
            <w:r>
              <w:rPr>
                <w:rFonts w:ascii="Arial" w:hAnsi="Arial" w:cs="Arial"/>
                <w:spacing w:val="-4"/>
                <w:sz w:val="21"/>
                <w:szCs w:val="21"/>
              </w:rPr>
              <w:t xml:space="preserve">and any </w:t>
            </w:r>
            <w:r>
              <w:rPr>
                <w:rFonts w:ascii="Arial" w:hAnsi="Arial" w:cs="Arial"/>
                <w:i/>
                <w:iCs/>
                <w:spacing w:val="-4"/>
                <w:sz w:val="21"/>
                <w:szCs w:val="21"/>
              </w:rPr>
              <w:t xml:space="preserve">offshore transmission systems </w:t>
            </w:r>
            <w:r>
              <w:rPr>
                <w:rFonts w:ascii="Arial" w:hAnsi="Arial" w:cs="Arial"/>
                <w:spacing w:val="-4"/>
                <w:sz w:val="21"/>
                <w:szCs w:val="21"/>
              </w:rPr>
              <w:t xml:space="preserve">radially connected to the </w:t>
            </w:r>
            <w:r>
              <w:rPr>
                <w:rFonts w:ascii="Arial" w:hAnsi="Arial" w:cs="Arial"/>
                <w:i/>
                <w:iCs/>
                <w:spacing w:val="-4"/>
                <w:sz w:val="21"/>
                <w:szCs w:val="21"/>
              </w:rPr>
              <w:t xml:space="preserve">onshore transmission system </w:t>
            </w:r>
            <w:r>
              <w:rPr>
                <w:rFonts w:ascii="Arial" w:hAnsi="Arial" w:cs="Arial"/>
                <w:spacing w:val="-4"/>
                <w:sz w:val="21"/>
                <w:szCs w:val="21"/>
              </w:rPr>
              <w:t xml:space="preserve">via single </w:t>
            </w:r>
            <w:r>
              <w:rPr>
                <w:rFonts w:ascii="Arial" w:hAnsi="Arial" w:cs="Arial"/>
                <w:i/>
                <w:iCs/>
                <w:spacing w:val="-4"/>
                <w:sz w:val="21"/>
                <w:szCs w:val="21"/>
              </w:rPr>
              <w:t>interface points.</w:t>
            </w:r>
          </w:p>
        </w:tc>
      </w:tr>
    </w:tbl>
    <w:p w14:paraId="5C72EB4E" w14:textId="77777777" w:rsidR="009C1403" w:rsidRDefault="009C1403">
      <w:pPr>
        <w:kinsoku w:val="0"/>
        <w:overflowPunct w:val="0"/>
        <w:autoSpaceDE/>
        <w:autoSpaceDN/>
        <w:adjustRightInd/>
        <w:spacing w:after="438" w:line="20" w:lineRule="exact"/>
        <w:textAlignment w:val="baseline"/>
        <w:rPr>
          <w:sz w:val="24"/>
          <w:szCs w:val="24"/>
        </w:rPr>
      </w:pPr>
    </w:p>
    <w:p w14:paraId="3FB9EF52" w14:textId="77777777" w:rsidR="009C1403" w:rsidRDefault="00C6386D">
      <w:pPr>
        <w:tabs>
          <w:tab w:val="right" w:pos="8208"/>
        </w:tabs>
        <w:kinsoku w:val="0"/>
        <w:overflowPunct w:val="0"/>
        <w:autoSpaceDE/>
        <w:autoSpaceDN/>
        <w:adjustRightInd/>
        <w:spacing w:before="14" w:line="224" w:lineRule="exact"/>
        <w:ind w:left="72"/>
        <w:textAlignment w:val="baseline"/>
        <w:rPr>
          <w:rFonts w:ascii="Arial" w:hAnsi="Arial" w:cs="Arial"/>
          <w:sz w:val="21"/>
          <w:szCs w:val="21"/>
        </w:rPr>
      </w:pPr>
      <w:r>
        <w:rPr>
          <w:rFonts w:ascii="Arial" w:hAnsi="Arial" w:cs="Arial"/>
          <w:sz w:val="21"/>
          <w:szCs w:val="21"/>
        </w:rPr>
        <w:t>Maintenance Period Demand</w:t>
      </w:r>
      <w:r>
        <w:rPr>
          <w:rFonts w:ascii="Arial" w:hAnsi="Arial" w:cs="Arial"/>
          <w:sz w:val="21"/>
          <w:szCs w:val="21"/>
        </w:rPr>
        <w:tab/>
        <w:t xml:space="preserve">This is the demand level experienced at a </w:t>
      </w:r>
      <w:r>
        <w:rPr>
          <w:rFonts w:ascii="Arial" w:hAnsi="Arial" w:cs="Arial"/>
          <w:i/>
          <w:iCs/>
          <w:sz w:val="21"/>
          <w:szCs w:val="21"/>
        </w:rPr>
        <w:t xml:space="preserve">GSP </w:t>
      </w:r>
      <w:r>
        <w:rPr>
          <w:rFonts w:ascii="Arial" w:hAnsi="Arial" w:cs="Arial"/>
          <w:sz w:val="21"/>
          <w:szCs w:val="21"/>
        </w:rPr>
        <w:t>and is</w:t>
      </w:r>
    </w:p>
    <w:p w14:paraId="5B1EEA6A"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spacing w:val="-4"/>
          <w:sz w:val="21"/>
          <w:szCs w:val="21"/>
        </w:rPr>
      </w:pPr>
      <w:r>
        <w:rPr>
          <w:rFonts w:ascii="Arial" w:hAnsi="Arial" w:cs="Arial"/>
          <w:spacing w:val="-4"/>
          <w:sz w:val="21"/>
          <w:szCs w:val="21"/>
        </w:rPr>
        <w:t xml:space="preserve">the maximum demand level expected during the normal maintenance period. This level is such that the period in which maintenance could be undertaken is not unduly limited. Unless better data are available this should be 67% of the </w:t>
      </w:r>
      <w:r>
        <w:rPr>
          <w:rFonts w:ascii="Arial" w:hAnsi="Arial" w:cs="Arial"/>
          <w:i/>
          <w:iCs/>
          <w:spacing w:val="-4"/>
          <w:sz w:val="21"/>
          <w:szCs w:val="21"/>
        </w:rPr>
        <w:t>group demand</w:t>
      </w:r>
      <w:r>
        <w:rPr>
          <w:rFonts w:ascii="Arial" w:hAnsi="Arial" w:cs="Arial"/>
          <w:spacing w:val="-4"/>
          <w:sz w:val="21"/>
          <w:szCs w:val="21"/>
        </w:rPr>
        <w:t>.</w:t>
      </w:r>
    </w:p>
    <w:p w14:paraId="4C13C53D" w14:textId="0482045F" w:rsidR="009C1403" w:rsidDel="006A6867" w:rsidRDefault="009C1403">
      <w:pPr>
        <w:widowControl/>
        <w:rPr>
          <w:del w:id="3063" w:author="Tammy Meek (NESO)" w:date="2025-01-27T11:04:00Z" w16du:dateUtc="2025-01-27T11:04:00Z"/>
          <w:sz w:val="24"/>
          <w:szCs w:val="24"/>
        </w:rPr>
        <w:sectPr w:rsidR="009C1403" w:rsidDel="006A6867">
          <w:headerReference w:type="default" r:id="rId74"/>
          <w:pgSz w:w="11904" w:h="16834"/>
          <w:pgMar w:top="1780" w:right="2025" w:bottom="508" w:left="1559" w:header="720" w:footer="720" w:gutter="0"/>
          <w:cols w:space="720"/>
          <w:noEndnote/>
        </w:sectPr>
      </w:pPr>
    </w:p>
    <w:p w14:paraId="3F31B6BA" w14:textId="77777777" w:rsidR="006A6867" w:rsidRDefault="006A6867">
      <w:pPr>
        <w:tabs>
          <w:tab w:val="left" w:pos="3312"/>
        </w:tabs>
        <w:kinsoku w:val="0"/>
        <w:overflowPunct w:val="0"/>
        <w:autoSpaceDE/>
        <w:autoSpaceDN/>
        <w:adjustRightInd/>
        <w:spacing w:before="16" w:line="235" w:lineRule="exact"/>
        <w:ind w:left="72"/>
        <w:textAlignment w:val="baseline"/>
        <w:rPr>
          <w:ins w:id="3074" w:author="Tammy Meek (NESO)" w:date="2025-01-27T11:04:00Z" w16du:dateUtc="2025-01-27T11:04:00Z"/>
          <w:rFonts w:ascii="Arial" w:hAnsi="Arial" w:cs="Arial"/>
          <w:sz w:val="21"/>
          <w:szCs w:val="21"/>
        </w:rPr>
      </w:pPr>
    </w:p>
    <w:p w14:paraId="2D82A21B" w14:textId="7DB5B6C6" w:rsidR="009C1403" w:rsidRDefault="00C6386D">
      <w:pPr>
        <w:tabs>
          <w:tab w:val="left" w:pos="3312"/>
        </w:tabs>
        <w:kinsoku w:val="0"/>
        <w:overflowPunct w:val="0"/>
        <w:autoSpaceDE/>
        <w:autoSpaceDN/>
        <w:adjustRightInd/>
        <w:spacing w:before="16" w:line="235" w:lineRule="exact"/>
        <w:ind w:left="72"/>
        <w:textAlignment w:val="baseline"/>
        <w:rPr>
          <w:rFonts w:ascii="Arial" w:hAnsi="Arial" w:cs="Arial"/>
          <w:sz w:val="21"/>
          <w:szCs w:val="21"/>
        </w:rPr>
      </w:pPr>
      <w:r>
        <w:rPr>
          <w:rFonts w:ascii="Arial" w:hAnsi="Arial" w:cs="Arial"/>
          <w:sz w:val="21"/>
          <w:szCs w:val="21"/>
        </w:rPr>
        <w:t>Major System Fault</w:t>
      </w:r>
      <w:r>
        <w:rPr>
          <w:rFonts w:ascii="Arial" w:hAnsi="Arial" w:cs="Arial"/>
          <w:sz w:val="21"/>
          <w:szCs w:val="21"/>
        </w:rPr>
        <w:tab/>
        <w:t>An event or sequence of events so fast that it is not</w:t>
      </w:r>
    </w:p>
    <w:p w14:paraId="0791C3B3" w14:textId="77777777" w:rsidR="009C1403" w:rsidRDefault="00C6386D">
      <w:pPr>
        <w:kinsoku w:val="0"/>
        <w:overflowPunct w:val="0"/>
        <w:autoSpaceDE/>
        <w:autoSpaceDN/>
        <w:adjustRightInd/>
        <w:spacing w:line="233" w:lineRule="exact"/>
        <w:ind w:left="3312" w:right="72"/>
        <w:jc w:val="both"/>
        <w:textAlignment w:val="baseline"/>
        <w:rPr>
          <w:rFonts w:ascii="Arial" w:hAnsi="Arial" w:cs="Arial"/>
          <w:sz w:val="21"/>
          <w:szCs w:val="21"/>
        </w:rPr>
      </w:pPr>
      <w:r>
        <w:rPr>
          <w:rFonts w:ascii="Arial" w:hAnsi="Arial" w:cs="Arial"/>
          <w:sz w:val="21"/>
          <w:szCs w:val="21"/>
        </w:rPr>
        <w:t xml:space="preserve">practically possible to re-secure the system between each one, more onerous than those included in the normal set of </w:t>
      </w:r>
      <w:r>
        <w:rPr>
          <w:rFonts w:ascii="Arial" w:hAnsi="Arial" w:cs="Arial"/>
          <w:i/>
          <w:iCs/>
          <w:sz w:val="21"/>
          <w:szCs w:val="21"/>
        </w:rPr>
        <w:t>secured events</w:t>
      </w:r>
      <w:r>
        <w:rPr>
          <w:rFonts w:ascii="Arial" w:hAnsi="Arial" w:cs="Arial"/>
          <w:sz w:val="21"/>
          <w:szCs w:val="21"/>
        </w:rPr>
        <w:t>.</w:t>
      </w:r>
    </w:p>
    <w:p w14:paraId="7E0D4DFD" w14:textId="77777777" w:rsidR="009C1403" w:rsidRDefault="00C6386D">
      <w:pPr>
        <w:tabs>
          <w:tab w:val="left" w:pos="3312"/>
        </w:tabs>
        <w:kinsoku w:val="0"/>
        <w:overflowPunct w:val="0"/>
        <w:autoSpaceDE/>
        <w:autoSpaceDN/>
        <w:adjustRightInd/>
        <w:spacing w:before="475" w:line="225" w:lineRule="exact"/>
        <w:ind w:left="72"/>
        <w:textAlignment w:val="baseline"/>
        <w:rPr>
          <w:rFonts w:ascii="Arial" w:hAnsi="Arial" w:cs="Arial"/>
          <w:i/>
          <w:iCs/>
          <w:spacing w:val="-1"/>
          <w:sz w:val="21"/>
          <w:szCs w:val="21"/>
        </w:rPr>
      </w:pPr>
      <w:r>
        <w:rPr>
          <w:rFonts w:ascii="Arial" w:hAnsi="Arial" w:cs="Arial"/>
          <w:spacing w:val="-1"/>
          <w:sz w:val="21"/>
          <w:szCs w:val="21"/>
        </w:rPr>
        <w:t>Major System Risk</w:t>
      </w:r>
      <w:r>
        <w:rPr>
          <w:rFonts w:ascii="Arial" w:hAnsi="Arial" w:cs="Arial"/>
          <w:spacing w:val="-1"/>
          <w:sz w:val="21"/>
          <w:szCs w:val="21"/>
        </w:rPr>
        <w:tab/>
        <w:t xml:space="preserve">A period of </w:t>
      </w:r>
      <w:r>
        <w:rPr>
          <w:rFonts w:ascii="Arial" w:hAnsi="Arial" w:cs="Arial"/>
          <w:i/>
          <w:iCs/>
          <w:spacing w:val="-1"/>
          <w:sz w:val="21"/>
          <w:szCs w:val="21"/>
        </w:rPr>
        <w:t xml:space="preserve">major system risk </w:t>
      </w:r>
      <w:r>
        <w:rPr>
          <w:rFonts w:ascii="Arial" w:hAnsi="Arial" w:cs="Arial"/>
          <w:spacing w:val="-1"/>
          <w:sz w:val="21"/>
          <w:szCs w:val="21"/>
        </w:rPr>
        <w:t xml:space="preserve">is one in which </w:t>
      </w:r>
      <w:r>
        <w:rPr>
          <w:rFonts w:ascii="Arial" w:hAnsi="Arial" w:cs="Arial"/>
          <w:i/>
          <w:iCs/>
          <w:spacing w:val="-1"/>
          <w:sz w:val="21"/>
          <w:szCs w:val="21"/>
        </w:rPr>
        <w:t>secured</w:t>
      </w:r>
    </w:p>
    <w:p w14:paraId="5F75EA4E" w14:textId="77777777" w:rsidR="009C1403" w:rsidRDefault="00C6386D">
      <w:pPr>
        <w:kinsoku w:val="0"/>
        <w:overflowPunct w:val="0"/>
        <w:autoSpaceDE/>
        <w:autoSpaceDN/>
        <w:adjustRightInd/>
        <w:spacing w:before="29" w:line="225" w:lineRule="exact"/>
        <w:ind w:left="3312" w:right="72"/>
        <w:jc w:val="both"/>
        <w:textAlignment w:val="baseline"/>
        <w:rPr>
          <w:rFonts w:ascii="Arial" w:hAnsi="Arial" w:cs="Arial"/>
          <w:spacing w:val="-3"/>
          <w:sz w:val="21"/>
          <w:szCs w:val="21"/>
        </w:rPr>
      </w:pPr>
      <w:r>
        <w:rPr>
          <w:rFonts w:ascii="Arial" w:hAnsi="Arial" w:cs="Arial"/>
          <w:i/>
          <w:iCs/>
          <w:spacing w:val="-3"/>
          <w:sz w:val="21"/>
          <w:szCs w:val="21"/>
        </w:rPr>
        <w:t xml:space="preserve">events </w:t>
      </w:r>
      <w:r>
        <w:rPr>
          <w:rFonts w:ascii="Arial" w:hAnsi="Arial" w:cs="Arial"/>
          <w:spacing w:val="-3"/>
          <w:sz w:val="21"/>
          <w:szCs w:val="21"/>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p w14:paraId="49AA94DE" w14:textId="77777777" w:rsidR="009C1403" w:rsidRDefault="00C6386D">
      <w:pPr>
        <w:tabs>
          <w:tab w:val="left" w:pos="3312"/>
        </w:tabs>
        <w:kinsoku w:val="0"/>
        <w:overflowPunct w:val="0"/>
        <w:autoSpaceDE/>
        <w:autoSpaceDN/>
        <w:adjustRightInd/>
        <w:spacing w:before="461" w:line="235" w:lineRule="exact"/>
        <w:ind w:left="72"/>
        <w:textAlignment w:val="baseline"/>
        <w:rPr>
          <w:rFonts w:ascii="Arial" w:hAnsi="Arial" w:cs="Arial"/>
          <w:sz w:val="21"/>
          <w:szCs w:val="21"/>
        </w:rPr>
      </w:pPr>
      <w:r>
        <w:rPr>
          <w:rFonts w:ascii="Arial" w:hAnsi="Arial" w:cs="Arial"/>
          <w:sz w:val="21"/>
          <w:szCs w:val="21"/>
        </w:rPr>
        <w:t>Marshalling Substation</w:t>
      </w:r>
      <w:r>
        <w:rPr>
          <w:rFonts w:ascii="Arial" w:hAnsi="Arial" w:cs="Arial"/>
          <w:sz w:val="21"/>
          <w:szCs w:val="21"/>
        </w:rPr>
        <w:tab/>
        <w:t>A substation which connects circuits from more than</w:t>
      </w:r>
    </w:p>
    <w:p w14:paraId="301DDD05" w14:textId="77777777" w:rsidR="009C1403" w:rsidRDefault="00C6386D">
      <w:pPr>
        <w:kinsoku w:val="0"/>
        <w:overflowPunct w:val="0"/>
        <w:autoSpaceDE/>
        <w:autoSpaceDN/>
        <w:adjustRightInd/>
        <w:spacing w:line="235" w:lineRule="exact"/>
        <w:ind w:left="3312"/>
        <w:textAlignment w:val="baseline"/>
        <w:rPr>
          <w:rFonts w:ascii="Arial" w:hAnsi="Arial" w:cs="Arial"/>
          <w:spacing w:val="-1"/>
          <w:sz w:val="21"/>
          <w:szCs w:val="21"/>
        </w:rPr>
      </w:pPr>
      <w:r>
        <w:rPr>
          <w:rFonts w:ascii="Arial" w:hAnsi="Arial" w:cs="Arial"/>
          <w:spacing w:val="-1"/>
          <w:sz w:val="21"/>
          <w:szCs w:val="21"/>
        </w:rPr>
        <w:t>two line routes.</w:t>
      </w:r>
    </w:p>
    <w:p w14:paraId="04B4D087" w14:textId="77777777" w:rsidR="009C1403" w:rsidRDefault="00C6386D">
      <w:pPr>
        <w:tabs>
          <w:tab w:val="left" w:pos="3312"/>
        </w:tabs>
        <w:kinsoku w:val="0"/>
        <w:overflowPunct w:val="0"/>
        <w:autoSpaceDE/>
        <w:autoSpaceDN/>
        <w:adjustRightInd/>
        <w:spacing w:before="476" w:line="225" w:lineRule="exact"/>
        <w:ind w:left="72"/>
        <w:textAlignment w:val="baseline"/>
        <w:rPr>
          <w:rFonts w:ascii="Arial" w:hAnsi="Arial" w:cs="Arial"/>
          <w:spacing w:val="-1"/>
          <w:sz w:val="21"/>
          <w:szCs w:val="21"/>
        </w:rPr>
      </w:pPr>
      <w:r>
        <w:rPr>
          <w:rFonts w:ascii="Arial" w:hAnsi="Arial" w:cs="Arial"/>
          <w:spacing w:val="-1"/>
          <w:sz w:val="21"/>
          <w:szCs w:val="21"/>
        </w:rPr>
        <w:t>Medium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p w14:paraId="27B07800" w14:textId="77777777" w:rsidR="009C1403" w:rsidRDefault="00C6386D">
      <w:pPr>
        <w:numPr>
          <w:ilvl w:val="0"/>
          <w:numId w:val="33"/>
        </w:numPr>
        <w:kinsoku w:val="0"/>
        <w:overflowPunct w:val="0"/>
        <w:autoSpaceDE/>
        <w:autoSpaceDN/>
        <w:adjustRightInd/>
        <w:spacing w:before="141" w:line="225" w:lineRule="exact"/>
        <w:ind w:right="72"/>
        <w:jc w:val="both"/>
        <w:textAlignment w:val="baseline"/>
        <w:rPr>
          <w:rFonts w:ascii="Arial" w:hAnsi="Arial" w:cs="Arial"/>
          <w:sz w:val="21"/>
          <w:szCs w:val="21"/>
        </w:rPr>
      </w:pPr>
      <w:r>
        <w:rPr>
          <w:rFonts w:ascii="Arial" w:hAnsi="Arial" w:cs="Arial"/>
          <w:sz w:val="21"/>
          <w:szCs w:val="21"/>
        </w:rPr>
        <w:t xml:space="preserve">directly connected to </w:t>
      </w:r>
      <w:r>
        <w:rPr>
          <w:rFonts w:ascii="Arial" w:hAnsi="Arial" w:cs="Arial"/>
          <w:i/>
          <w:iCs/>
          <w:sz w:val="21"/>
          <w:szCs w:val="21"/>
        </w:rPr>
        <w:t xml:space="preserve">NGET’s transmission system </w:t>
      </w:r>
      <w:r>
        <w:rPr>
          <w:rFonts w:ascii="Arial" w:hAnsi="Arial" w:cs="Arial"/>
          <w:sz w:val="21"/>
          <w:szCs w:val="21"/>
        </w:rPr>
        <w:t xml:space="preserve">where such </w:t>
      </w:r>
      <w:r>
        <w:rPr>
          <w:rFonts w:ascii="Arial" w:hAnsi="Arial" w:cs="Arial"/>
          <w:i/>
          <w:iCs/>
          <w:sz w:val="21"/>
          <w:szCs w:val="21"/>
        </w:rPr>
        <w:t xml:space="preserve">power station </w:t>
      </w:r>
      <w:r>
        <w:rPr>
          <w:rFonts w:ascii="Arial" w:hAnsi="Arial" w:cs="Arial"/>
          <w:sz w:val="21"/>
          <w:szCs w:val="21"/>
        </w:rPr>
        <w:t xml:space="preserve">has a </w:t>
      </w:r>
      <w:r>
        <w:rPr>
          <w:rFonts w:ascii="Arial" w:hAnsi="Arial" w:cs="Arial"/>
          <w:i/>
          <w:iCs/>
          <w:sz w:val="21"/>
          <w:szCs w:val="21"/>
        </w:rPr>
        <w:t xml:space="preserve">registered capacity </w:t>
      </w:r>
      <w:r>
        <w:rPr>
          <w:rFonts w:ascii="Arial" w:hAnsi="Arial" w:cs="Arial"/>
          <w:sz w:val="21"/>
          <w:szCs w:val="21"/>
        </w:rPr>
        <w:t>of 50MW or more, but less than 100MW; or</w:t>
      </w:r>
    </w:p>
    <w:p w14:paraId="37F8713E" w14:textId="77777777" w:rsidR="009C1403" w:rsidRDefault="00C6386D">
      <w:pPr>
        <w:numPr>
          <w:ilvl w:val="0"/>
          <w:numId w:val="33"/>
        </w:numPr>
        <w:kinsoku w:val="0"/>
        <w:overflowPunct w:val="0"/>
        <w:autoSpaceDE/>
        <w:autoSpaceDN/>
        <w:adjustRightInd/>
        <w:spacing w:before="158" w:line="225" w:lineRule="exact"/>
        <w:ind w:right="72"/>
        <w:jc w:val="both"/>
        <w:textAlignment w:val="baseline"/>
        <w:rPr>
          <w:rFonts w:ascii="Arial" w:hAnsi="Arial" w:cs="Arial"/>
          <w:spacing w:val="-4"/>
          <w:sz w:val="21"/>
          <w:szCs w:val="21"/>
        </w:rPr>
      </w:pPr>
      <w:r>
        <w:rPr>
          <w:rFonts w:ascii="Arial" w:hAnsi="Arial" w:cs="Arial"/>
          <w:spacing w:val="-4"/>
          <w:sz w:val="21"/>
          <w:szCs w:val="21"/>
        </w:rPr>
        <w:t xml:space="preserve">embedded within an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 xml:space="preserve">(or part thereof) is connected under normal operating conditions to </w:t>
      </w: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50MW or more but less than 100MW;</w:t>
      </w:r>
    </w:p>
    <w:p w14:paraId="511D17D0" w14:textId="77777777" w:rsidR="009C1403" w:rsidRDefault="00C6386D">
      <w:pPr>
        <w:kinsoku w:val="0"/>
        <w:overflowPunct w:val="0"/>
        <w:autoSpaceDE/>
        <w:autoSpaceDN/>
        <w:adjustRightInd/>
        <w:spacing w:before="116" w:line="233" w:lineRule="exact"/>
        <w:ind w:left="3312" w:right="72"/>
        <w:jc w:val="both"/>
        <w:textAlignment w:val="baseline"/>
        <w:rPr>
          <w:rFonts w:ascii="Arial" w:hAnsi="Arial" w:cs="Arial"/>
          <w:i/>
          <w:iCs/>
          <w:sz w:val="21"/>
          <w:szCs w:val="21"/>
        </w:rPr>
      </w:pPr>
      <w:r>
        <w:rPr>
          <w:rFonts w:ascii="Arial" w:hAnsi="Arial" w:cs="Arial"/>
          <w:sz w:val="21"/>
          <w:szCs w:val="21"/>
        </w:rPr>
        <w:t xml:space="preserve">The </w:t>
      </w:r>
      <w:r>
        <w:rPr>
          <w:rFonts w:ascii="Arial" w:hAnsi="Arial" w:cs="Arial"/>
          <w:i/>
          <w:iCs/>
          <w:sz w:val="21"/>
          <w:szCs w:val="21"/>
        </w:rPr>
        <w:t xml:space="preserve">medium power station </w:t>
      </w:r>
      <w:r>
        <w:rPr>
          <w:rFonts w:ascii="Arial" w:hAnsi="Arial" w:cs="Arial"/>
          <w:sz w:val="21"/>
          <w:szCs w:val="21"/>
        </w:rPr>
        <w:t xml:space="preserve">category does not exist in </w:t>
      </w:r>
      <w:r>
        <w:rPr>
          <w:rFonts w:ascii="Arial" w:hAnsi="Arial" w:cs="Arial"/>
          <w:i/>
          <w:iCs/>
          <w:sz w:val="21"/>
          <w:szCs w:val="21"/>
        </w:rPr>
        <w:t xml:space="preserve">SPT’s transmission system </w:t>
      </w:r>
      <w:r>
        <w:rPr>
          <w:rFonts w:ascii="Arial" w:hAnsi="Arial" w:cs="Arial"/>
          <w:sz w:val="21"/>
          <w:szCs w:val="21"/>
        </w:rPr>
        <w:t xml:space="preserve">and </w:t>
      </w:r>
      <w:r>
        <w:rPr>
          <w:rFonts w:ascii="Arial" w:hAnsi="Arial" w:cs="Arial"/>
          <w:i/>
          <w:iCs/>
          <w:sz w:val="21"/>
          <w:szCs w:val="21"/>
        </w:rPr>
        <w:t>SHET’s transmission system.</w:t>
      </w:r>
    </w:p>
    <w:p w14:paraId="317CF7E9" w14:textId="77777777" w:rsidR="00231298" w:rsidRDefault="60BF2A2C" w:rsidP="00A207DF">
      <w:pPr>
        <w:kinsoku w:val="0"/>
        <w:overflowPunct w:val="0"/>
        <w:autoSpaceDE/>
        <w:autoSpaceDN/>
        <w:adjustRightInd/>
        <w:spacing w:before="482" w:line="225" w:lineRule="exact"/>
        <w:ind w:left="3402" w:hanging="3402"/>
        <w:textAlignment w:val="baseline"/>
        <w:rPr>
          <w:ins w:id="3075" w:author="Stuart McLarnon (NESO)" w:date="2025-01-14T13:38:00Z"/>
          <w:rFonts w:ascii="Arial" w:hAnsi="Arial" w:cs="Arial"/>
          <w:sz w:val="21"/>
          <w:szCs w:val="21"/>
        </w:rPr>
      </w:pPr>
      <w:r w:rsidRPr="5D9186BE">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076" w:author="Stuart McLarnon (NESO)" w:date="2025-01-14T13:39: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2977"/>
        <w:gridCol w:w="5245"/>
        <w:tblGridChange w:id="3077">
          <w:tblGrid>
            <w:gridCol w:w="1944"/>
            <w:gridCol w:w="1033"/>
            <w:gridCol w:w="2372"/>
            <w:gridCol w:w="2873"/>
            <w:gridCol w:w="3339"/>
          </w:tblGrid>
        </w:tblGridChange>
      </w:tblGrid>
      <w:tr w:rsidR="00231298" w:rsidRPr="00636B7A" w:rsidDel="00396561" w14:paraId="5BC32EF2" w14:textId="77777777" w:rsidTr="00A638BA">
        <w:trPr>
          <w:trHeight w:val="300"/>
          <w:ins w:id="3078" w:author="Stuart McLarnon (NESO)" w:date="2025-01-14T13:38:00Z"/>
          <w:trPrChange w:id="3079" w:author="Stuart McLarnon (NESO)" w:date="2025-01-14T13:39:00Z">
            <w:trPr>
              <w:gridBefore w:val="1"/>
              <w:trHeight w:val="300"/>
            </w:trPr>
          </w:trPrChange>
        </w:trPr>
        <w:tc>
          <w:tcPr>
            <w:tcW w:w="2977" w:type="dxa"/>
            <w:tcPrChange w:id="3080" w:author="Stuart McLarnon (NESO)" w:date="2025-01-14T13:39:00Z">
              <w:tcPr>
                <w:tcW w:w="3405" w:type="dxa"/>
                <w:gridSpan w:val="2"/>
              </w:tcPr>
            </w:tcPrChange>
          </w:tcPr>
          <w:p w14:paraId="223F7359" w14:textId="77777777" w:rsidR="00231298" w:rsidRPr="00A638BA" w:rsidDel="00396561" w:rsidRDefault="00231298">
            <w:pPr>
              <w:kinsoku w:val="0"/>
              <w:overflowPunct w:val="0"/>
              <w:autoSpaceDE/>
              <w:autoSpaceDN/>
              <w:adjustRightInd/>
              <w:spacing w:before="120" w:after="120" w:line="240" w:lineRule="atLeast"/>
              <w:textAlignment w:val="baseline"/>
              <w:rPr>
                <w:ins w:id="3081" w:author="Stuart McLarnon (NESO)" w:date="2025-01-14T13:38:00Z"/>
                <w:rFonts w:ascii="Arial" w:hAnsi="Arial" w:cs="Arial"/>
                <w:spacing w:val="-22"/>
                <w:sz w:val="22"/>
                <w:szCs w:val="22"/>
                <w:rPrChange w:id="3082" w:author="Stuart McLarnon (NESO)" w:date="2025-01-14T13:39:00Z">
                  <w:rPr>
                    <w:ins w:id="3083" w:author="Stuart McLarnon (NESO)" w:date="2025-01-14T13:38:00Z"/>
                    <w:rFonts w:ascii="Arial" w:hAnsi="Arial" w:cs="Arial"/>
                    <w:b/>
                    <w:bCs/>
                    <w:spacing w:val="-22"/>
                    <w:sz w:val="22"/>
                    <w:szCs w:val="22"/>
                  </w:rPr>
                </w:rPrChange>
              </w:rPr>
            </w:pPr>
            <w:ins w:id="3084" w:author="Stuart McLarnon (NESO)" w:date="2025-01-14T13:38:00Z">
              <w:r w:rsidRPr="00A638BA">
                <w:rPr>
                  <w:rFonts w:ascii="Arial" w:hAnsi="Arial" w:cs="Arial"/>
                  <w:spacing w:val="5"/>
                  <w:sz w:val="22"/>
                  <w:szCs w:val="22"/>
                  <w:rPrChange w:id="3085" w:author="Stuart McLarnon (NESO)" w:date="2025-01-14T13:39:00Z">
                    <w:rPr>
                      <w:rFonts w:ascii="Arial" w:hAnsi="Arial" w:cs="Arial"/>
                      <w:b/>
                      <w:bCs/>
                      <w:spacing w:val="5"/>
                      <w:sz w:val="22"/>
                      <w:szCs w:val="22"/>
                    </w:rPr>
                  </w:rPrChange>
                </w:rPr>
                <w:t>Member</w:t>
              </w:r>
            </w:ins>
          </w:p>
        </w:tc>
        <w:tc>
          <w:tcPr>
            <w:tcW w:w="5245" w:type="dxa"/>
            <w:tcPrChange w:id="3086" w:author="Stuart McLarnon (NESO)" w:date="2025-01-14T13:39:00Z">
              <w:tcPr>
                <w:tcW w:w="6212" w:type="dxa"/>
                <w:gridSpan w:val="2"/>
              </w:tcPr>
            </w:tcPrChange>
          </w:tcPr>
          <w:p w14:paraId="7738DEAB" w14:textId="0D68E153" w:rsidR="00231298" w:rsidRPr="00636B7A" w:rsidDel="00396561" w:rsidRDefault="00231298">
            <w:pPr>
              <w:kinsoku w:val="0"/>
              <w:overflowPunct w:val="0"/>
              <w:autoSpaceDE/>
              <w:autoSpaceDN/>
              <w:adjustRightInd/>
              <w:spacing w:before="120" w:after="120" w:line="240" w:lineRule="atLeast"/>
              <w:jc w:val="both"/>
              <w:textAlignment w:val="baseline"/>
              <w:rPr>
                <w:ins w:id="3087" w:author="Stuart McLarnon (NESO)" w:date="2025-01-14T13:38:00Z"/>
                <w:rFonts w:ascii="Arial" w:hAnsi="Arial" w:cs="Arial"/>
                <w:sz w:val="22"/>
                <w:szCs w:val="22"/>
              </w:rPr>
              <w:pPrChange w:id="3088" w:author="Stuart McLarnon (NESO)" w:date="2025-01-14T13:39:00Z">
                <w:pPr>
                  <w:kinsoku w:val="0"/>
                  <w:overflowPunct w:val="0"/>
                  <w:autoSpaceDE/>
                  <w:autoSpaceDN/>
                  <w:adjustRightInd/>
                  <w:spacing w:before="120" w:after="120" w:line="240" w:lineRule="atLeast"/>
                  <w:textAlignment w:val="baseline"/>
                </w:pPr>
              </w:pPrChange>
            </w:pPr>
            <w:ins w:id="3089" w:author="Stuart McLarnon (NESO)" w:date="2025-01-14T13:38:00Z">
              <w:del w:id="3090" w:author="Tammy Meek (NESO)" w:date="2025-01-27T11:04:00Z" w16du:dateUtc="2025-01-27T11:04:00Z">
                <w:r w:rsidRPr="00636B7A" w:rsidDel="006A6867">
                  <w:rPr>
                    <w:rFonts w:ascii="Arial" w:hAnsi="Arial" w:cs="Arial"/>
                    <w:spacing w:val="5"/>
                    <w:sz w:val="22"/>
                    <w:szCs w:val="22"/>
                  </w:rPr>
                  <w:delText xml:space="preserve">shall </w:delText>
                </w:r>
              </w:del>
              <w:del w:id="3091" w:author="Claire Newton (NESO)" w:date="2025-01-28T20:43:00Z" w16du:dateUtc="2025-01-28T20:43:00Z">
                <w:r w:rsidRPr="00636B7A" w:rsidDel="003F0FB7">
                  <w:rPr>
                    <w:rFonts w:ascii="Arial" w:hAnsi="Arial" w:cs="Arial"/>
                    <w:spacing w:val="5"/>
                    <w:sz w:val="22"/>
                    <w:szCs w:val="22"/>
                  </w:rPr>
                  <w:delText>m</w:delText>
                </w:r>
              </w:del>
            </w:ins>
            <w:ins w:id="3092" w:author="Claire Newton (NESO)" w:date="2025-01-28T20:43:00Z" w16du:dateUtc="2025-01-28T20:43:00Z">
              <w:r w:rsidR="003F0FB7">
                <w:rPr>
                  <w:rFonts w:ascii="Arial" w:hAnsi="Arial" w:cs="Arial"/>
                  <w:spacing w:val="5"/>
                  <w:sz w:val="22"/>
                  <w:szCs w:val="22"/>
                </w:rPr>
                <w:t>M</w:t>
              </w:r>
            </w:ins>
            <w:ins w:id="3093" w:author="Stuart McLarnon (NESO)" w:date="2025-01-14T13:38:00Z">
              <w:r w:rsidRPr="00636B7A">
                <w:rPr>
                  <w:rFonts w:ascii="Arial" w:hAnsi="Arial" w:cs="Arial"/>
                  <w:spacing w:val="5"/>
                  <w:sz w:val="22"/>
                  <w:szCs w:val="22"/>
                </w:rPr>
                <w:t>ean</w:t>
              </w:r>
            </w:ins>
            <w:ins w:id="3094" w:author="Tammy Meek (NESO)" w:date="2025-01-27T11:04:00Z" w16du:dateUtc="2025-01-27T11:04:00Z">
              <w:r w:rsidR="006A6867">
                <w:rPr>
                  <w:rFonts w:ascii="Arial" w:hAnsi="Arial" w:cs="Arial"/>
                  <w:spacing w:val="5"/>
                  <w:sz w:val="22"/>
                  <w:szCs w:val="22"/>
                </w:rPr>
                <w:t>s</w:t>
              </w:r>
            </w:ins>
            <w:ins w:id="3095" w:author="Stuart McLarnon (NESO)" w:date="2025-01-14T13:38:00Z">
              <w:r w:rsidRPr="00636B7A">
                <w:rPr>
                  <w:rFonts w:ascii="Arial" w:hAnsi="Arial" w:cs="Arial"/>
                  <w:spacing w:val="5"/>
                  <w:sz w:val="22"/>
                  <w:szCs w:val="22"/>
                </w:rPr>
                <w:t xml:space="preserve"> a person duly appointed in accordance with</w:t>
              </w:r>
              <w:r w:rsidRPr="00636B7A">
                <w:rPr>
                  <w:rFonts w:ascii="Arial" w:hAnsi="Arial" w:cs="Arial"/>
                  <w:sz w:val="22"/>
                  <w:szCs w:val="22"/>
                </w:rPr>
                <w:t xml:space="preserve"> Paragraph 4.6 to be a Member of the </w:t>
              </w:r>
              <w:r w:rsidRPr="006A6867">
                <w:rPr>
                  <w:rFonts w:ascii="Arial" w:hAnsi="Arial" w:cs="Arial"/>
                  <w:i/>
                  <w:iCs/>
                  <w:sz w:val="22"/>
                  <w:szCs w:val="22"/>
                  <w:rPrChange w:id="3096" w:author="Tammy Meek (NESO)" w:date="2025-01-27T11:04:00Z" w16du:dateUtc="2025-01-27T11:04:00Z">
                    <w:rPr>
                      <w:rFonts w:ascii="Arial" w:hAnsi="Arial" w:cs="Arial"/>
                      <w:sz w:val="22"/>
                      <w:szCs w:val="22"/>
                    </w:rPr>
                  </w:rPrChange>
                </w:rPr>
                <w:t>Panel</w:t>
              </w:r>
              <w:del w:id="3097" w:author="Claire Newton (NESO)" w:date="2025-01-28T20:43:00Z" w16du:dateUtc="2025-01-28T20:43:00Z">
                <w:r w:rsidRPr="00636B7A" w:rsidDel="003F0FB7">
                  <w:rPr>
                    <w:rFonts w:ascii="Arial" w:hAnsi="Arial" w:cs="Arial"/>
                    <w:sz w:val="22"/>
                    <w:szCs w:val="22"/>
                  </w:rPr>
                  <w:delText>;</w:delText>
                </w:r>
              </w:del>
            </w:ins>
            <w:ins w:id="3098" w:author="Claire Newton (NESO)" w:date="2025-01-28T20:43:00Z" w16du:dateUtc="2025-01-28T20:43:00Z">
              <w:r w:rsidR="003F0FB7">
                <w:rPr>
                  <w:rFonts w:ascii="Arial" w:hAnsi="Arial" w:cs="Arial"/>
                  <w:sz w:val="22"/>
                  <w:szCs w:val="22"/>
                </w:rPr>
                <w:t>.</w:t>
              </w:r>
            </w:ins>
          </w:p>
        </w:tc>
      </w:tr>
    </w:tbl>
    <w:p w14:paraId="2F69198E" w14:textId="1B202560" w:rsidR="00A207DF" w:rsidRDefault="066BA332" w:rsidP="00A207DF">
      <w:pPr>
        <w:kinsoku w:val="0"/>
        <w:overflowPunct w:val="0"/>
        <w:autoSpaceDE/>
        <w:autoSpaceDN/>
        <w:adjustRightInd/>
        <w:spacing w:before="482" w:line="225" w:lineRule="exact"/>
        <w:ind w:left="3402" w:hanging="3402"/>
        <w:textAlignment w:val="baseline"/>
        <w:rPr>
          <w:ins w:id="3099" w:author="Tammy Meek (ESO)" w:date="2024-05-01T16:26:00Z"/>
          <w:rFonts w:ascii="Arial" w:hAnsi="Arial" w:cs="Arial"/>
          <w:sz w:val="21"/>
          <w:szCs w:val="21"/>
        </w:rPr>
      </w:pPr>
      <w:ins w:id="3100" w:author="Tammy Meek (ESO)" w:date="2024-05-01T16:26:00Z">
        <w:r w:rsidRPr="5D9186BE">
          <w:rPr>
            <w:rFonts w:ascii="Arial" w:hAnsi="Arial" w:cs="Arial"/>
            <w:sz w:val="21"/>
            <w:szCs w:val="21"/>
          </w:rPr>
          <w:t>Minister of the Crown</w:t>
        </w:r>
        <w:r w:rsidR="00EE40A1">
          <w:tab/>
        </w:r>
      </w:ins>
      <w:ins w:id="3101" w:author="Katie McGuinness" w:date="2024-09-23T11:50:00Z">
        <w:r w:rsidR="61A658A6" w:rsidRPr="5D9186BE">
          <w:rPr>
            <w:rFonts w:ascii="Arial" w:hAnsi="Arial" w:cs="Arial"/>
            <w:sz w:val="21"/>
            <w:szCs w:val="21"/>
          </w:rPr>
          <w:t xml:space="preserve"> </w:t>
        </w:r>
      </w:ins>
      <w:ins w:id="3102" w:author="Tammy Meek (ESO)" w:date="2024-05-01T16:26:00Z">
        <w:r w:rsidRPr="5D9186BE">
          <w:rPr>
            <w:rFonts w:ascii="Arial" w:hAnsi="Arial" w:cs="Arial"/>
            <w:sz w:val="21"/>
            <w:szCs w:val="21"/>
          </w:rPr>
          <w:t xml:space="preserve">As defined in the </w:t>
        </w:r>
      </w:ins>
      <w:ins w:id="3103" w:author="Tammy Meek (ESO)" w:date="2024-05-02T10:32:00Z">
        <w:r w:rsidR="35AD7C19" w:rsidRPr="5D9186BE">
          <w:rPr>
            <w:rFonts w:ascii="Arial" w:hAnsi="Arial" w:cs="Arial"/>
            <w:i/>
            <w:iCs/>
            <w:sz w:val="21"/>
            <w:szCs w:val="21"/>
          </w:rPr>
          <w:t xml:space="preserve">ESO </w:t>
        </w:r>
        <w:del w:id="3104" w:author="Tammy Meek (NESO)" w:date="2024-11-07T09:42:00Z">
          <w:r w:rsidR="35AD7C19" w:rsidRPr="5D9186BE" w:rsidDel="001F22A7">
            <w:rPr>
              <w:rFonts w:ascii="Arial" w:hAnsi="Arial" w:cs="Arial"/>
              <w:i/>
              <w:iCs/>
              <w:sz w:val="21"/>
              <w:szCs w:val="21"/>
            </w:rPr>
            <w:delText>L</w:delText>
          </w:r>
        </w:del>
      </w:ins>
      <w:ins w:id="3105" w:author="Tammy Meek (NESO)" w:date="2024-11-07T09:42:00Z">
        <w:r w:rsidR="001F22A7">
          <w:rPr>
            <w:rFonts w:ascii="Arial" w:hAnsi="Arial" w:cs="Arial"/>
            <w:i/>
            <w:iCs/>
            <w:sz w:val="21"/>
            <w:szCs w:val="21"/>
          </w:rPr>
          <w:t>l</w:t>
        </w:r>
      </w:ins>
      <w:ins w:id="3106" w:author="Tammy Meek (ESO)" w:date="2024-05-02T10:32:00Z">
        <w:r w:rsidR="35AD7C19" w:rsidRPr="5D9186BE">
          <w:rPr>
            <w:rFonts w:ascii="Arial" w:hAnsi="Arial" w:cs="Arial"/>
            <w:i/>
            <w:iCs/>
            <w:sz w:val="21"/>
            <w:szCs w:val="21"/>
          </w:rPr>
          <w:t>icence</w:t>
        </w:r>
      </w:ins>
      <w:r w:rsidRPr="5D9186BE">
        <w:rPr>
          <w:rFonts w:ascii="Arial" w:hAnsi="Arial" w:cs="Arial"/>
          <w:sz w:val="21"/>
          <w:szCs w:val="21"/>
        </w:rPr>
        <w:t>.</w:t>
      </w:r>
    </w:p>
    <w:p w14:paraId="64275A8E" w14:textId="7B397736" w:rsidR="009C1403" w:rsidRDefault="00C6386D">
      <w:pPr>
        <w:kinsoku w:val="0"/>
        <w:overflowPunct w:val="0"/>
        <w:autoSpaceDE/>
        <w:autoSpaceDN/>
        <w:adjustRightInd/>
        <w:spacing w:before="482" w:line="225" w:lineRule="exact"/>
        <w:ind w:left="72"/>
        <w:textAlignment w:val="baseline"/>
        <w:rPr>
          <w:rFonts w:ascii="Arial" w:hAnsi="Arial" w:cs="Arial"/>
          <w:sz w:val="21"/>
          <w:szCs w:val="21"/>
        </w:rPr>
      </w:pPr>
      <w:r>
        <w:rPr>
          <w:rFonts w:ascii="Arial" w:hAnsi="Arial" w:cs="Arial"/>
          <w:sz w:val="21"/>
          <w:szCs w:val="21"/>
        </w:rPr>
        <w:t xml:space="preserve">National Electricity Transmission The </w:t>
      </w:r>
      <w:r>
        <w:rPr>
          <w:rFonts w:ascii="Arial" w:hAnsi="Arial" w:cs="Arial"/>
          <w:i/>
          <w:iCs/>
          <w:sz w:val="21"/>
          <w:szCs w:val="21"/>
        </w:rPr>
        <w:t xml:space="preserve">national electricity transmission system </w:t>
      </w:r>
      <w:r>
        <w:rPr>
          <w:rFonts w:ascii="Arial" w:hAnsi="Arial" w:cs="Arial"/>
          <w:sz w:val="21"/>
          <w:szCs w:val="21"/>
        </w:rPr>
        <w:t>comprises</w:t>
      </w:r>
    </w:p>
    <w:p w14:paraId="54C9EB2D" w14:textId="77777777" w:rsidR="009C1403" w:rsidRDefault="00C6386D">
      <w:pPr>
        <w:tabs>
          <w:tab w:val="left" w:pos="3312"/>
        </w:tabs>
        <w:kinsoku w:val="0"/>
        <w:overflowPunct w:val="0"/>
        <w:autoSpaceDE/>
        <w:autoSpaceDN/>
        <w:adjustRightInd/>
        <w:spacing w:line="217" w:lineRule="exact"/>
        <w:ind w:left="72"/>
        <w:textAlignment w:val="baseline"/>
        <w:rPr>
          <w:rFonts w:ascii="Arial" w:hAnsi="Arial" w:cs="Arial"/>
          <w:i/>
          <w:iCs/>
          <w:spacing w:val="-3"/>
          <w:sz w:val="21"/>
          <w:szCs w:val="21"/>
        </w:rPr>
      </w:pPr>
      <w:r>
        <w:rPr>
          <w:rFonts w:ascii="Arial" w:hAnsi="Arial" w:cs="Arial"/>
          <w:spacing w:val="-3"/>
          <w:sz w:val="21"/>
          <w:szCs w:val="21"/>
        </w:rPr>
        <w:t>System</w:t>
      </w:r>
      <w:r>
        <w:rPr>
          <w:rFonts w:ascii="Arial" w:hAnsi="Arial" w:cs="Arial"/>
          <w:spacing w:val="-3"/>
          <w:sz w:val="21"/>
          <w:szCs w:val="21"/>
        </w:rPr>
        <w:tab/>
        <w:t xml:space="preserve">the </w:t>
      </w:r>
      <w:r>
        <w:rPr>
          <w:rFonts w:ascii="Arial" w:hAnsi="Arial" w:cs="Arial"/>
          <w:i/>
          <w:iCs/>
          <w:spacing w:val="-3"/>
          <w:sz w:val="21"/>
          <w:szCs w:val="21"/>
        </w:rPr>
        <w:t xml:space="preserve">onshore transmission system </w:t>
      </w:r>
      <w:r>
        <w:rPr>
          <w:rFonts w:ascii="Arial" w:hAnsi="Arial" w:cs="Arial"/>
          <w:spacing w:val="-3"/>
          <w:sz w:val="21"/>
          <w:szCs w:val="21"/>
        </w:rPr>
        <w:t xml:space="preserve">and the </w:t>
      </w:r>
      <w:r>
        <w:rPr>
          <w:rFonts w:ascii="Arial" w:hAnsi="Arial" w:cs="Arial"/>
          <w:i/>
          <w:iCs/>
          <w:spacing w:val="-3"/>
          <w:sz w:val="21"/>
          <w:szCs w:val="21"/>
        </w:rPr>
        <w:t>offshore</w:t>
      </w:r>
    </w:p>
    <w:p w14:paraId="61500546" w14:textId="77777777" w:rsidR="009C1403" w:rsidRDefault="00C6386D" w:rsidP="00C3185C">
      <w:pPr>
        <w:kinsoku w:val="0"/>
        <w:overflowPunct w:val="0"/>
        <w:autoSpaceDE/>
        <w:autoSpaceDN/>
        <w:adjustRightInd/>
        <w:spacing w:before="4" w:after="480" w:line="225" w:lineRule="exact"/>
        <w:ind w:left="3312"/>
        <w:textAlignment w:val="baseline"/>
        <w:rPr>
          <w:rFonts w:ascii="Arial" w:hAnsi="Arial" w:cs="Arial"/>
          <w:spacing w:val="-3"/>
          <w:sz w:val="21"/>
          <w:szCs w:val="21"/>
        </w:rPr>
      </w:pPr>
      <w:r>
        <w:rPr>
          <w:rFonts w:ascii="Arial" w:hAnsi="Arial" w:cs="Arial"/>
          <w:i/>
          <w:iCs/>
          <w:spacing w:val="-3"/>
          <w:sz w:val="21"/>
          <w:szCs w:val="21"/>
        </w:rPr>
        <w:t>transmission systems</w:t>
      </w:r>
      <w:r>
        <w:rPr>
          <w:rFonts w:ascii="Arial" w:hAnsi="Arial" w:cs="Arial"/>
          <w:spacing w:val="-3"/>
          <w:sz w:val="21"/>
          <w:szCs w:val="21"/>
        </w:rPr>
        <w:t>.</w:t>
      </w:r>
    </w:p>
    <w:p w14:paraId="4666B600" w14:textId="77777777" w:rsidR="00C3185C" w:rsidRDefault="00C6386D" w:rsidP="00C3185C">
      <w:pPr>
        <w:tabs>
          <w:tab w:val="left" w:pos="3312"/>
        </w:tabs>
        <w:kinsoku w:val="0"/>
        <w:overflowPunct w:val="0"/>
        <w:autoSpaceDE/>
        <w:autoSpaceDN/>
        <w:adjustRightInd/>
        <w:spacing w:line="234" w:lineRule="exact"/>
        <w:ind w:left="3402" w:hanging="3402"/>
        <w:textAlignment w:val="baseline"/>
        <w:rPr>
          <w:rFonts w:ascii="Arial" w:hAnsi="Arial" w:cs="Arial"/>
          <w:sz w:val="21"/>
          <w:szCs w:val="21"/>
        </w:rPr>
      </w:pPr>
      <w:r>
        <w:rPr>
          <w:rFonts w:ascii="Arial" w:hAnsi="Arial" w:cs="Arial"/>
          <w:sz w:val="21"/>
          <w:szCs w:val="21"/>
        </w:rPr>
        <w:t>National Electricity Transmission</w:t>
      </w:r>
    </w:p>
    <w:p w14:paraId="1FA1D502" w14:textId="42AD42EE" w:rsidR="009C1403" w:rsidRDefault="00C3185C">
      <w:pPr>
        <w:tabs>
          <w:tab w:val="left" w:pos="3312"/>
        </w:tabs>
        <w:kinsoku w:val="0"/>
        <w:overflowPunct w:val="0"/>
        <w:autoSpaceDE/>
        <w:autoSpaceDN/>
        <w:adjustRightInd/>
        <w:spacing w:line="234" w:lineRule="exact"/>
        <w:ind w:left="3402" w:hanging="3402"/>
        <w:textAlignment w:val="baseline"/>
        <w:rPr>
          <w:rFonts w:ascii="Arial" w:hAnsi="Arial" w:cs="Arial"/>
          <w:spacing w:val="-1"/>
          <w:sz w:val="21"/>
          <w:szCs w:val="21"/>
        </w:rPr>
        <w:pPrChange w:id="3107" w:author="Tammy Meek (ESO)" w:date="2024-05-01T10:31:00Z">
          <w:pPr>
            <w:tabs>
              <w:tab w:val="left" w:pos="3312"/>
            </w:tabs>
            <w:kinsoku w:val="0"/>
            <w:overflowPunct w:val="0"/>
            <w:autoSpaceDE/>
            <w:autoSpaceDN/>
            <w:adjustRightInd/>
            <w:spacing w:line="234" w:lineRule="exact"/>
            <w:ind w:left="72"/>
            <w:textAlignment w:val="baseline"/>
          </w:pPr>
        </w:pPrChange>
      </w:pPr>
      <w:r>
        <w:rPr>
          <w:rFonts w:ascii="Arial" w:hAnsi="Arial" w:cs="Arial"/>
          <w:spacing w:val="-1"/>
          <w:sz w:val="21"/>
          <w:szCs w:val="21"/>
        </w:rPr>
        <w:t>System Operator Area</w:t>
      </w:r>
      <w:r w:rsidR="00965BE3">
        <w:rPr>
          <w:rFonts w:ascii="Arial" w:hAnsi="Arial" w:cs="Arial"/>
          <w:sz w:val="21"/>
          <w:szCs w:val="21"/>
        </w:rPr>
        <w:t xml:space="preserve"> </w:t>
      </w:r>
      <w:r w:rsidR="00C6386D">
        <w:rPr>
          <w:rFonts w:ascii="Arial" w:hAnsi="Arial" w:cs="Arial"/>
          <w:sz w:val="21"/>
          <w:szCs w:val="21"/>
        </w:rPr>
        <w:tab/>
      </w:r>
      <w:r w:rsidR="005D08F0">
        <w:rPr>
          <w:rFonts w:ascii="Arial" w:hAnsi="Arial" w:cs="Arial"/>
          <w:sz w:val="21"/>
          <w:szCs w:val="21"/>
        </w:rPr>
        <w:t xml:space="preserve"> </w:t>
      </w:r>
      <w:r w:rsidR="00C6386D">
        <w:rPr>
          <w:rFonts w:ascii="Arial" w:hAnsi="Arial" w:cs="Arial"/>
          <w:sz w:val="21"/>
          <w:szCs w:val="21"/>
        </w:rPr>
        <w:t>Has the meaning set out in Schedule 1 of</w:t>
      </w:r>
      <w:r>
        <w:rPr>
          <w:rFonts w:ascii="Arial" w:hAnsi="Arial" w:cs="Arial"/>
          <w:sz w:val="21"/>
          <w:szCs w:val="21"/>
        </w:rPr>
        <w:t xml:space="preserve"> </w:t>
      </w:r>
      <w:del w:id="3108" w:author="Tammy Meek (NESO)" w:date="2024-11-07T09:42:00Z">
        <w:r w:rsidR="00C6386D" w:rsidDel="009202AD">
          <w:rPr>
            <w:rFonts w:ascii="Arial" w:hAnsi="Arial" w:cs="Arial"/>
            <w:sz w:val="21"/>
            <w:szCs w:val="21"/>
          </w:rPr>
          <w:delText>NGESO’s</w:delText>
        </w:r>
      </w:del>
      <w:ins w:id="3109" w:author="Tammy Meek (ESO)" w:date="2024-05-01T10:30:00Z">
        <w:del w:id="3110" w:author="Tammy Meek (NESO)" w:date="2024-11-07T09:42:00Z">
          <w:r w:rsidR="00640E6F" w:rsidDel="009202AD">
            <w:rPr>
              <w:rFonts w:ascii="Arial" w:hAnsi="Arial" w:cs="Arial"/>
              <w:sz w:val="21"/>
              <w:szCs w:val="21"/>
            </w:rPr>
            <w:delText xml:space="preserve">the </w:delText>
          </w:r>
        </w:del>
      </w:ins>
      <w:ins w:id="3111" w:author="Tammy Meek (ESO)" w:date="2024-05-02T10:35:00Z">
        <w:del w:id="3112" w:author="Tammy Meek (NESO)" w:date="2024-11-07T09:42:00Z">
          <w:r w:rsidR="00362AAE" w:rsidRPr="00362AAE" w:rsidDel="009202AD">
            <w:rPr>
              <w:rFonts w:ascii="Arial" w:hAnsi="Arial" w:cs="Arial"/>
              <w:i/>
              <w:iCs/>
              <w:sz w:val="21"/>
              <w:szCs w:val="21"/>
            </w:rPr>
            <w:delText>ISOP</w:delText>
          </w:r>
        </w:del>
      </w:ins>
      <w:ins w:id="3113" w:author="Tammy Meek (ESO)" w:date="2024-05-01T10:30:00Z">
        <w:del w:id="3114" w:author="Tammy Meek (NESO)" w:date="2024-11-07T09:42:00Z">
          <w:r w:rsidR="00965BE3" w:rsidDel="009202AD">
            <w:rPr>
              <w:rFonts w:ascii="Arial" w:hAnsi="Arial" w:cs="Arial"/>
              <w:sz w:val="21"/>
              <w:szCs w:val="21"/>
            </w:rPr>
            <w:delText xml:space="preserve">’s </w:delText>
          </w:r>
        </w:del>
      </w:ins>
      <w:ins w:id="3115" w:author="Tammy Meek (ESO)" w:date="2024-05-02T10:32:00Z">
        <w:r w:rsidR="00362AAE" w:rsidRPr="00362AAE">
          <w:rPr>
            <w:rFonts w:ascii="Arial" w:hAnsi="Arial" w:cs="Arial"/>
            <w:i/>
            <w:iCs/>
            <w:sz w:val="21"/>
            <w:szCs w:val="21"/>
          </w:rPr>
          <w:t xml:space="preserve">ESO </w:t>
        </w:r>
        <w:del w:id="3116" w:author="Tammy Meek (NESO)" w:date="2024-11-07T09:42:00Z">
          <w:r w:rsidR="00362AAE" w:rsidRPr="00362AAE" w:rsidDel="009202AD">
            <w:rPr>
              <w:rFonts w:ascii="Arial" w:hAnsi="Arial" w:cs="Arial"/>
              <w:i/>
              <w:iCs/>
              <w:sz w:val="21"/>
              <w:szCs w:val="21"/>
            </w:rPr>
            <w:delText>L</w:delText>
          </w:r>
        </w:del>
      </w:ins>
      <w:ins w:id="3117" w:author="Tammy Meek (NESO)" w:date="2024-11-07T09:43:00Z">
        <w:r w:rsidR="009202AD">
          <w:rPr>
            <w:rFonts w:ascii="Arial" w:hAnsi="Arial" w:cs="Arial"/>
            <w:i/>
            <w:iCs/>
            <w:sz w:val="21"/>
            <w:szCs w:val="21"/>
          </w:rPr>
          <w:t>l</w:t>
        </w:r>
      </w:ins>
      <w:ins w:id="3118" w:author="Tammy Meek (ESO)" w:date="2024-05-02T10:32:00Z">
        <w:r w:rsidR="00362AAE" w:rsidRPr="00362AAE">
          <w:rPr>
            <w:rFonts w:ascii="Arial" w:hAnsi="Arial" w:cs="Arial"/>
            <w:i/>
            <w:iCs/>
            <w:sz w:val="21"/>
            <w:szCs w:val="21"/>
          </w:rPr>
          <w:t>icence</w:t>
        </w:r>
      </w:ins>
      <w:ins w:id="3119" w:author="Tammy Meek (ESO)" w:date="2024-05-01T10:31:00Z">
        <w:r w:rsidR="00965BE3">
          <w:rPr>
            <w:rFonts w:ascii="Arial" w:hAnsi="Arial" w:cs="Arial"/>
            <w:sz w:val="21"/>
            <w:szCs w:val="21"/>
          </w:rPr>
          <w:t xml:space="preserve"> </w:t>
        </w:r>
      </w:ins>
      <w:del w:id="3120" w:author="Tammy Meek (ESO)" w:date="2024-05-01T10:33:00Z">
        <w:r w:rsidR="00C6386D" w:rsidDel="00C3185C">
          <w:rPr>
            <w:rFonts w:ascii="Arial" w:hAnsi="Arial" w:cs="Arial"/>
            <w:spacing w:val="-1"/>
            <w:sz w:val="21"/>
            <w:szCs w:val="21"/>
          </w:rPr>
          <w:delText>Transmission Licence</w:delText>
        </w:r>
      </w:del>
    </w:p>
    <w:p w14:paraId="21687737" w14:textId="77777777" w:rsidR="009C1403" w:rsidRDefault="009C1403">
      <w:pPr>
        <w:widowControl/>
        <w:rPr>
          <w:ins w:id="3121" w:author="Tammy Meek (ESO)" w:date="2024-04-30T15:27:00Z"/>
          <w:sz w:val="24"/>
          <w:szCs w:val="24"/>
        </w:rPr>
      </w:pPr>
    </w:p>
    <w:tbl>
      <w:tblPr>
        <w:tblStyle w:val="TableGrid"/>
        <w:tblW w:w="82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122" w:author="Stuart McLarnon (NESO)" w:date="2025-01-14T13:41: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011"/>
        <w:gridCol w:w="5245"/>
        <w:tblGridChange w:id="3123">
          <w:tblGrid>
            <w:gridCol w:w="3011"/>
            <w:gridCol w:w="394"/>
            <w:gridCol w:w="4851"/>
            <w:gridCol w:w="1361"/>
          </w:tblGrid>
        </w:tblGridChange>
      </w:tblGrid>
      <w:tr w:rsidR="00232B2A" w:rsidRPr="00636B7A" w:rsidDel="00396561" w14:paraId="0532CDC3" w14:textId="77777777" w:rsidTr="00232B2A">
        <w:trPr>
          <w:trHeight w:val="300"/>
          <w:ins w:id="3124" w:author="Stuart McLarnon (NESO)" w:date="2025-01-14T13:41:00Z"/>
          <w:trPrChange w:id="3125" w:author="Stuart McLarnon (NESO)" w:date="2025-01-14T13:41:00Z">
            <w:trPr>
              <w:trHeight w:val="300"/>
            </w:trPr>
          </w:trPrChange>
        </w:trPr>
        <w:tc>
          <w:tcPr>
            <w:tcW w:w="3011" w:type="dxa"/>
            <w:tcPrChange w:id="3126" w:author="Stuart McLarnon (NESO)" w:date="2025-01-14T13:41:00Z">
              <w:tcPr>
                <w:tcW w:w="3405" w:type="dxa"/>
                <w:gridSpan w:val="2"/>
              </w:tcPr>
            </w:tcPrChange>
          </w:tcPr>
          <w:p w14:paraId="12DF0F9C" w14:textId="77777777" w:rsidR="00232B2A" w:rsidRPr="006A6867" w:rsidDel="00396561" w:rsidRDefault="00232B2A">
            <w:pPr>
              <w:kinsoku w:val="0"/>
              <w:overflowPunct w:val="0"/>
              <w:autoSpaceDE/>
              <w:autoSpaceDN/>
              <w:adjustRightInd/>
              <w:spacing w:before="120" w:after="120" w:line="240" w:lineRule="atLeast"/>
              <w:textAlignment w:val="baseline"/>
              <w:rPr>
                <w:ins w:id="3127" w:author="Stuart McLarnon (NESO)" w:date="2025-01-14T13:41:00Z"/>
                <w:rFonts w:ascii="Arial" w:hAnsi="Arial" w:cs="Arial"/>
                <w:spacing w:val="-22"/>
                <w:sz w:val="22"/>
                <w:szCs w:val="22"/>
                <w:rPrChange w:id="3128" w:author="Tammy Meek (NESO)" w:date="2025-01-27T11:05:00Z" w16du:dateUtc="2025-01-27T11:05:00Z">
                  <w:rPr>
                    <w:ins w:id="3129" w:author="Stuart McLarnon (NESO)" w:date="2025-01-14T13:41:00Z"/>
                    <w:rFonts w:ascii="Arial" w:hAnsi="Arial" w:cs="Arial"/>
                    <w:b/>
                    <w:bCs/>
                    <w:spacing w:val="-22"/>
                    <w:sz w:val="22"/>
                    <w:szCs w:val="22"/>
                  </w:rPr>
                </w:rPrChange>
              </w:rPr>
            </w:pPr>
            <w:ins w:id="3130" w:author="Stuart McLarnon (NESO)" w:date="2025-01-14T13:41:00Z">
              <w:r w:rsidRPr="006A6867">
                <w:rPr>
                  <w:rFonts w:ascii="Arial" w:hAnsi="Arial" w:cs="Arial"/>
                  <w:spacing w:val="1"/>
                  <w:sz w:val="22"/>
                  <w:szCs w:val="22"/>
                  <w:rPrChange w:id="3131" w:author="Tammy Meek (NESO)" w:date="2025-01-27T11:05:00Z" w16du:dateUtc="2025-01-27T11:05:00Z">
                    <w:rPr>
                      <w:rFonts w:ascii="Arial" w:hAnsi="Arial" w:cs="Arial"/>
                      <w:b/>
                      <w:bCs/>
                      <w:spacing w:val="1"/>
                      <w:sz w:val="22"/>
                      <w:szCs w:val="22"/>
                    </w:rPr>
                  </w:rPrChange>
                </w:rPr>
                <w:t>NETS SQSS or SQSS</w:t>
              </w:r>
            </w:ins>
          </w:p>
        </w:tc>
        <w:tc>
          <w:tcPr>
            <w:tcW w:w="5245" w:type="dxa"/>
            <w:tcPrChange w:id="3132" w:author="Stuart McLarnon (NESO)" w:date="2025-01-14T13:41:00Z">
              <w:tcPr>
                <w:tcW w:w="6212" w:type="dxa"/>
                <w:gridSpan w:val="2"/>
              </w:tcPr>
            </w:tcPrChange>
          </w:tcPr>
          <w:p w14:paraId="12669A1C" w14:textId="6BCAA34C" w:rsidR="00232B2A" w:rsidRPr="00636B7A" w:rsidDel="00396561" w:rsidRDefault="00232B2A">
            <w:pPr>
              <w:kinsoku w:val="0"/>
              <w:overflowPunct w:val="0"/>
              <w:autoSpaceDE/>
              <w:autoSpaceDN/>
              <w:adjustRightInd/>
              <w:spacing w:before="120" w:after="120" w:line="240" w:lineRule="atLeast"/>
              <w:jc w:val="both"/>
              <w:textAlignment w:val="baseline"/>
              <w:rPr>
                <w:ins w:id="3133" w:author="Stuart McLarnon (NESO)" w:date="2025-01-14T13:41:00Z"/>
                <w:rFonts w:ascii="Arial" w:hAnsi="Arial" w:cs="Arial"/>
                <w:sz w:val="22"/>
                <w:szCs w:val="22"/>
              </w:rPr>
              <w:pPrChange w:id="3134" w:author="Stuart McLarnon (NESO)" w:date="2025-01-14T13:41:00Z">
                <w:pPr>
                  <w:kinsoku w:val="0"/>
                  <w:overflowPunct w:val="0"/>
                  <w:autoSpaceDE/>
                  <w:autoSpaceDN/>
                  <w:adjustRightInd/>
                  <w:spacing w:before="120" w:after="120" w:line="240" w:lineRule="atLeast"/>
                  <w:textAlignment w:val="baseline"/>
                </w:pPr>
              </w:pPrChange>
            </w:pPr>
            <w:ins w:id="3135" w:author="Stuart McLarnon (NESO)" w:date="2025-01-14T13:41:00Z">
              <w:del w:id="3136" w:author="Claire Newton (NESO)" w:date="2025-01-28T20:43:00Z" w16du:dateUtc="2025-01-28T20:43:00Z">
                <w:r w:rsidRPr="00636B7A" w:rsidDel="003F0FB7">
                  <w:rPr>
                    <w:rFonts w:ascii="Arial" w:hAnsi="Arial" w:cs="Arial"/>
                    <w:sz w:val="22"/>
                    <w:szCs w:val="22"/>
                  </w:rPr>
                  <w:delText>m</w:delText>
                </w:r>
              </w:del>
            </w:ins>
            <w:ins w:id="3137" w:author="Claire Newton (NESO)" w:date="2025-01-28T20:43:00Z" w16du:dateUtc="2025-01-28T20:43:00Z">
              <w:r w:rsidR="003F0FB7">
                <w:rPr>
                  <w:rFonts w:ascii="Arial" w:hAnsi="Arial" w:cs="Arial"/>
                  <w:sz w:val="22"/>
                  <w:szCs w:val="22"/>
                </w:rPr>
                <w:t>M</w:t>
              </w:r>
            </w:ins>
            <w:ins w:id="3138" w:author="Stuart McLarnon (NESO)" w:date="2025-01-14T13:41:00Z">
              <w:r w:rsidRPr="00636B7A">
                <w:rPr>
                  <w:rFonts w:ascii="Arial" w:hAnsi="Arial" w:cs="Arial"/>
                  <w:sz w:val="22"/>
                  <w:szCs w:val="22"/>
                </w:rPr>
                <w:t xml:space="preserve">eans the National Electricity Transmission System Security and Quality of Supply Standard. The </w:t>
              </w:r>
              <w:del w:id="3139" w:author="Tammy Meek (NESO)" w:date="2025-01-27T11:18:00Z" w16du:dateUtc="2025-01-27T11:18:00Z">
                <w:r w:rsidRPr="006A6867" w:rsidDel="00CD302F">
                  <w:rPr>
                    <w:rFonts w:ascii="Arial" w:hAnsi="Arial" w:cs="Arial"/>
                    <w:i/>
                    <w:iCs/>
                    <w:sz w:val="22"/>
                    <w:szCs w:val="22"/>
                    <w:rPrChange w:id="3140" w:author="Tammy Meek (NESO)" w:date="2025-01-27T11:05:00Z" w16du:dateUtc="2025-01-27T11:05:00Z">
                      <w:rPr>
                        <w:rFonts w:ascii="Arial" w:hAnsi="Arial" w:cs="Arial"/>
                        <w:sz w:val="22"/>
                        <w:szCs w:val="22"/>
                      </w:rPr>
                    </w:rPrChange>
                  </w:rPr>
                  <w:delText>SQSS</w:delText>
                </w:r>
              </w:del>
            </w:ins>
            <w:ins w:id="3141" w:author="Tammy Meek (NESO)" w:date="2025-01-27T11:18:00Z" w16du:dateUtc="2025-01-27T11:18:00Z">
              <w:r w:rsidR="00CD302F" w:rsidRPr="00CD302F">
                <w:rPr>
                  <w:rFonts w:ascii="Arial" w:hAnsi="Arial" w:cs="Arial"/>
                  <w:i/>
                  <w:iCs/>
                  <w:sz w:val="22"/>
                  <w:szCs w:val="22"/>
                </w:rPr>
                <w:t>SQSS</w:t>
              </w:r>
            </w:ins>
            <w:ins w:id="3142" w:author="Stuart McLarnon (NESO)" w:date="2025-01-14T13:41:00Z">
              <w:r w:rsidRPr="00636B7A">
                <w:rPr>
                  <w:rFonts w:ascii="Arial" w:hAnsi="Arial" w:cs="Arial"/>
                  <w:sz w:val="22"/>
                  <w:szCs w:val="22"/>
                </w:rPr>
                <w:t xml:space="preserve"> sets out a co</w:t>
              </w:r>
              <w:r w:rsidRPr="00636B7A">
                <w:rPr>
                  <w:rFonts w:ascii="Arial" w:hAnsi="Arial" w:cs="Arial"/>
                  <w:sz w:val="22"/>
                  <w:szCs w:val="22"/>
                </w:rPr>
                <w:softHyphen/>
                <w:t xml:space="preserve">ordinated set of criteria and methodologies that the </w:t>
              </w:r>
              <w:del w:id="3143" w:author="Tammy Meek (NESO)" w:date="2025-01-24T12:00:00Z" w16du:dateUtc="2025-01-24T12:00:00Z">
                <w:r w:rsidRPr="00636B7A" w:rsidDel="000D741D">
                  <w:rPr>
                    <w:rFonts w:ascii="Arial" w:hAnsi="Arial" w:cs="Arial"/>
                    <w:sz w:val="22"/>
                    <w:szCs w:val="22"/>
                  </w:rPr>
                  <w:delText>Transmission Licensee</w:delText>
                </w:r>
              </w:del>
            </w:ins>
            <w:ins w:id="3144" w:author="Tammy Meek (NESO)" w:date="2025-01-24T12:00:00Z" w16du:dateUtc="2025-01-24T12:00:00Z">
              <w:del w:id="3145" w:author="Stuart McLarnon (NESO)" w:date="2025-01-29T15:47:00Z" w16du:dateUtc="2025-01-29T15:47:00Z">
                <w:r w:rsidR="000D741D" w:rsidRPr="000D741D">
                  <w:rPr>
                    <w:rFonts w:ascii="Arial" w:hAnsi="Arial" w:cs="Arial"/>
                    <w:i/>
                    <w:iCs/>
                    <w:sz w:val="22"/>
                    <w:szCs w:val="22"/>
                  </w:rPr>
                  <w:delText xml:space="preserve">Transmission </w:delText>
                </w:r>
                <w:r w:rsidR="000D741D" w:rsidRPr="000D741D" w:rsidDel="00A83BAD">
                  <w:rPr>
                    <w:rFonts w:ascii="Arial" w:hAnsi="Arial" w:cs="Arial"/>
                    <w:i/>
                    <w:iCs/>
                    <w:sz w:val="22"/>
                    <w:szCs w:val="22"/>
                  </w:rPr>
                  <w:delText>Licensee</w:delText>
                </w:r>
              </w:del>
            </w:ins>
            <w:ins w:id="3146" w:author="Stuart McLarnon (NESO)" w:date="2025-01-29T15:47:00Z" w16du:dateUtc="2025-01-29T15:47:00Z">
              <w:r w:rsidR="00A83BAD" w:rsidRPr="00A83BAD">
                <w:rPr>
                  <w:rFonts w:ascii="Arial" w:hAnsi="Arial" w:cs="Arial"/>
                  <w:i/>
                  <w:iCs/>
                  <w:sz w:val="22"/>
                  <w:szCs w:val="22"/>
                </w:rPr>
                <w:t>Licensee</w:t>
              </w:r>
            </w:ins>
            <w:ins w:id="3147" w:author="Stuart McLarnon (NESO)" w:date="2025-01-14T13:41:00Z">
              <w:r w:rsidRPr="00636B7A">
                <w:rPr>
                  <w:rFonts w:ascii="Arial" w:hAnsi="Arial" w:cs="Arial"/>
                  <w:sz w:val="22"/>
                  <w:szCs w:val="22"/>
                </w:rPr>
                <w:t xml:space="preserve">s shall use in the planning and operation of the </w:t>
              </w:r>
              <w:r w:rsidR="00256EBD" w:rsidRPr="00636B7A">
                <w:rPr>
                  <w:rFonts w:ascii="Arial" w:hAnsi="Arial" w:cs="Arial"/>
                  <w:sz w:val="22"/>
                  <w:szCs w:val="22"/>
                </w:rPr>
                <w:t>National Electricity Transmission System</w:t>
              </w:r>
              <w:del w:id="3148" w:author="Claire Newton (NESO)" w:date="2025-01-28T20:43:00Z" w16du:dateUtc="2025-01-28T20:43:00Z">
                <w:r w:rsidRPr="00636B7A" w:rsidDel="003F0FB7">
                  <w:rPr>
                    <w:rFonts w:ascii="Arial" w:hAnsi="Arial" w:cs="Arial"/>
                    <w:sz w:val="22"/>
                    <w:szCs w:val="22"/>
                  </w:rPr>
                  <w:delText>;</w:delText>
                </w:r>
              </w:del>
            </w:ins>
            <w:ins w:id="3149" w:author="Claire Newton (NESO)" w:date="2025-01-28T20:43:00Z" w16du:dateUtc="2025-01-28T20:43:00Z">
              <w:r w:rsidR="003F0FB7">
                <w:rPr>
                  <w:rFonts w:ascii="Arial" w:hAnsi="Arial" w:cs="Arial"/>
                  <w:sz w:val="22"/>
                  <w:szCs w:val="22"/>
                </w:rPr>
                <w:t>.</w:t>
              </w:r>
            </w:ins>
          </w:p>
        </w:tc>
      </w:tr>
    </w:tbl>
    <w:p w14:paraId="56DA9911" w14:textId="77777777" w:rsidR="00E4466D" w:rsidRDefault="00E4466D">
      <w:pPr>
        <w:widowControl/>
        <w:rPr>
          <w:ins w:id="3150" w:author="Tammy Meek (ESO)" w:date="2024-04-30T15:27:00Z"/>
          <w:sz w:val="24"/>
          <w:szCs w:val="24"/>
        </w:rPr>
      </w:pPr>
    </w:p>
    <w:p w14:paraId="1A657040" w14:textId="77777777" w:rsidR="00C44F74" w:rsidRDefault="00C44F74">
      <w:pPr>
        <w:widowControl/>
        <w:ind w:left="3402" w:hanging="3260"/>
        <w:jc w:val="both"/>
        <w:rPr>
          <w:ins w:id="3151" w:author="Stuart McLarnon (NESO)" w:date="2025-01-14T13:41:00Z"/>
          <w:rFonts w:ascii="Arial" w:hAnsi="Arial" w:cs="Arial"/>
          <w:sz w:val="21"/>
          <w:szCs w:val="21"/>
        </w:rPr>
      </w:pPr>
    </w:p>
    <w:p w14:paraId="18E98F01" w14:textId="067C5808" w:rsidR="00AE3ECA" w:rsidDel="009F3221" w:rsidRDefault="7B397C70">
      <w:pPr>
        <w:widowControl/>
        <w:ind w:left="3402" w:hanging="3260"/>
        <w:jc w:val="both"/>
        <w:rPr>
          <w:del w:id="3152" w:author="Tammy Meek (NESO)" w:date="2024-11-07T09:43:00Z"/>
          <w:rFonts w:ascii="Arial" w:eastAsia="Times New Roman" w:hAnsi="Arial" w:cs="Arial"/>
          <w:i/>
          <w:iCs/>
          <w:sz w:val="21"/>
          <w:szCs w:val="21"/>
          <w:lang w:val="en-GB" w:eastAsia="en-US"/>
        </w:rPr>
      </w:pPr>
      <w:ins w:id="3153" w:author="Tammy Meek (ESO)" w:date="2024-04-30T15:27:00Z">
        <w:r w:rsidRPr="5D9186BE">
          <w:rPr>
            <w:rFonts w:ascii="Arial" w:hAnsi="Arial" w:cs="Arial"/>
            <w:sz w:val="21"/>
            <w:szCs w:val="21"/>
            <w:rPrChange w:id="3154" w:author="Tammy Meek (ESO)" w:date="2024-04-30T15:39:00Z">
              <w:rPr>
                <w:sz w:val="24"/>
                <w:szCs w:val="24"/>
              </w:rPr>
            </w:rPrChange>
          </w:rPr>
          <w:t>NESO</w:t>
        </w:r>
        <w:r w:rsidR="00927B6D">
          <w:tab/>
        </w:r>
      </w:ins>
      <w:ins w:id="3155" w:author="Tammy Meek (ESO)" w:date="2024-04-30T15:37:00Z">
        <w:del w:id="3156" w:author="Katie McGuinness" w:date="2024-09-23T11:48:00Z">
          <w:r w:rsidR="00927B6D" w:rsidRPr="5D9186BE" w:rsidDel="56E9EC8D">
            <w:rPr>
              <w:rFonts w:ascii="Arial" w:eastAsia="Times New Roman" w:hAnsi="Arial" w:cs="Arial"/>
              <w:sz w:val="21"/>
              <w:szCs w:val="21"/>
              <w:lang w:val="en-GB" w:eastAsia="en-US"/>
              <w:rPrChange w:id="3157" w:author="Tammy Meek (ESO)" w:date="2024-05-02T10:32:00Z">
                <w:rPr>
                  <w:rFonts w:ascii="Arial" w:eastAsia="Times New Roman" w:hAnsi="Arial" w:cs="Arial"/>
                  <w:b/>
                  <w:bCs/>
                  <w:lang w:val="en-GB" w:eastAsia="en-US"/>
                </w:rPr>
              </w:rPrChange>
            </w:rPr>
            <w:delText>National Energy System Operator Limited</w:delText>
          </w:r>
          <w:r w:rsidR="00927B6D" w:rsidRPr="5D9186BE" w:rsidDel="56E9EC8D">
            <w:rPr>
              <w:rFonts w:ascii="Arial" w:eastAsia="Times New Roman" w:hAnsi="Arial" w:cs="Arial"/>
              <w:sz w:val="21"/>
              <w:szCs w:val="21"/>
              <w:lang w:val="en-GB" w:eastAsia="en-US"/>
              <w:rPrChange w:id="3158" w:author="Tammy Meek (ESO)" w:date="2024-05-02T10:32:00Z">
                <w:rPr>
                  <w:rFonts w:ascii="Arial" w:eastAsia="Times New Roman" w:hAnsi="Arial" w:cs="Arial"/>
                  <w:lang w:val="en-GB" w:eastAsia="en-US"/>
                </w:rPr>
              </w:rPrChange>
            </w:rPr>
            <w:delText xml:space="preserve"> (No. 11014226) whose registered office is St Catherines Lodge, Bearwood Road, Sindlesham, Berkshire RG41 5BN as the designated </w:delText>
          </w:r>
        </w:del>
      </w:ins>
      <w:ins w:id="3159" w:author="Tammy Meek (ESO)" w:date="2024-05-02T10:35:00Z">
        <w:del w:id="3160" w:author="Katie McGuinness" w:date="2024-09-23T11:48:00Z">
          <w:r w:rsidR="00927B6D" w:rsidRPr="5D9186BE" w:rsidDel="35AD7C19">
            <w:rPr>
              <w:rFonts w:ascii="Arial" w:eastAsia="Times New Roman" w:hAnsi="Arial" w:cs="Arial"/>
              <w:i/>
              <w:iCs/>
              <w:sz w:val="21"/>
              <w:szCs w:val="21"/>
              <w:lang w:val="en-GB" w:eastAsia="en-US"/>
            </w:rPr>
            <w:delText>ISOP</w:delText>
          </w:r>
        </w:del>
      </w:ins>
      <w:ins w:id="3161" w:author="Tammy Meek (ESO)" w:date="2024-04-30T15:37:00Z">
        <w:del w:id="3162" w:author="Katie McGuinness" w:date="2024-09-23T11:48:00Z">
          <w:r w:rsidR="00927B6D" w:rsidRPr="5D9186BE" w:rsidDel="56E9EC8D">
            <w:rPr>
              <w:rFonts w:ascii="Arial" w:eastAsia="Times New Roman" w:hAnsi="Arial" w:cs="Arial"/>
              <w:sz w:val="21"/>
              <w:szCs w:val="21"/>
              <w:lang w:val="en-GB" w:eastAsia="en-US"/>
              <w:rPrChange w:id="3163" w:author="Tammy Meek (ESO)" w:date="2024-05-02T10:32:00Z">
                <w:rPr>
                  <w:rFonts w:ascii="Arial" w:eastAsia="Times New Roman" w:hAnsi="Arial" w:cs="Arial"/>
                  <w:lang w:val="en-GB" w:eastAsia="en-US"/>
                </w:rPr>
              </w:rPrChange>
            </w:rPr>
            <w:delText xml:space="preserve"> and holder of the </w:delText>
          </w:r>
        </w:del>
      </w:ins>
      <w:ins w:id="3164" w:author="Tammy Meek (ESO)" w:date="2024-05-02T10:32:00Z">
        <w:del w:id="3165" w:author="Katie McGuinness" w:date="2024-09-23T11:48:00Z">
          <w:r w:rsidR="00927B6D" w:rsidRPr="5D9186BE" w:rsidDel="35AD7C19">
            <w:rPr>
              <w:rFonts w:ascii="Arial" w:eastAsia="Times New Roman" w:hAnsi="Arial" w:cs="Arial"/>
              <w:i/>
              <w:iCs/>
              <w:sz w:val="21"/>
              <w:szCs w:val="21"/>
              <w:lang w:val="en-GB" w:eastAsia="en-US"/>
            </w:rPr>
            <w:delText>ESO Licence</w:delText>
          </w:r>
        </w:del>
      </w:ins>
      <w:ins w:id="3166" w:author="Tammy Meek (ESO)" w:date="2024-04-30T15:37:00Z">
        <w:del w:id="3167" w:author="Katie McGuinness" w:date="2024-09-23T11:48:00Z">
          <w:r w:rsidR="00927B6D" w:rsidRPr="5D9186BE" w:rsidDel="56E9EC8D">
            <w:rPr>
              <w:rFonts w:ascii="Arial" w:eastAsia="Times New Roman" w:hAnsi="Arial" w:cs="Arial"/>
              <w:sz w:val="21"/>
              <w:szCs w:val="21"/>
              <w:lang w:val="en-GB" w:eastAsia="en-US"/>
              <w:rPrChange w:id="3168" w:author="Tammy Meek (ESO)" w:date="2024-05-02T10:32:00Z">
                <w:rPr>
                  <w:rFonts w:ascii="Arial" w:eastAsia="Times New Roman" w:hAnsi="Arial" w:cs="Arial"/>
                  <w:lang w:val="en-GB" w:eastAsia="en-US"/>
                </w:rPr>
              </w:rPrChange>
            </w:rPr>
            <w:delText xml:space="preserve"> and the </w:delText>
          </w:r>
        </w:del>
      </w:ins>
      <w:ins w:id="3169" w:author="Tammy Meek (ESO)" w:date="2024-05-02T10:38:00Z">
        <w:del w:id="3170" w:author="Katie McGuinness" w:date="2024-09-23T11:48:00Z">
          <w:r w:rsidR="00927B6D" w:rsidRPr="5D9186BE" w:rsidDel="649AC59E">
            <w:rPr>
              <w:rFonts w:ascii="Arial" w:eastAsia="Times New Roman" w:hAnsi="Arial" w:cs="Arial"/>
              <w:i/>
              <w:iCs/>
              <w:sz w:val="21"/>
              <w:szCs w:val="21"/>
              <w:lang w:val="en-GB" w:eastAsia="en-US"/>
            </w:rPr>
            <w:delText>GSP Licence</w:delText>
          </w:r>
        </w:del>
      </w:ins>
      <w:ins w:id="3171" w:author="Tammy Meek (ESO)" w:date="2024-04-30T15:37:00Z">
        <w:del w:id="3172" w:author="Katie McGuinness" w:date="2024-09-23T11:48:00Z">
          <w:r w:rsidR="00927B6D" w:rsidRPr="5D9186BE" w:rsidDel="56E9EC8D">
            <w:rPr>
              <w:rFonts w:ascii="Arial" w:eastAsia="Times New Roman" w:hAnsi="Arial" w:cs="Arial"/>
              <w:sz w:val="21"/>
              <w:szCs w:val="21"/>
              <w:lang w:val="en-GB" w:eastAsia="en-US"/>
              <w:rPrChange w:id="3173" w:author="Tammy Meek (ESO)" w:date="2024-05-02T10:32:00Z">
                <w:rPr>
                  <w:rFonts w:ascii="Arial" w:eastAsia="Times New Roman" w:hAnsi="Arial" w:cs="Arial"/>
                  <w:lang w:val="en-GB" w:eastAsia="en-US"/>
                </w:rPr>
              </w:rPrChange>
            </w:rPr>
            <w:delText>.</w:delText>
          </w:r>
        </w:del>
      </w:ins>
      <w:ins w:id="3174" w:author="Katie McGuinness" w:date="2024-09-23T11:48:00Z">
        <w:r w:rsidR="738FFC41" w:rsidRPr="5D9186BE">
          <w:rPr>
            <w:rFonts w:ascii="Arial" w:eastAsia="Times New Roman" w:hAnsi="Arial" w:cs="Arial"/>
            <w:sz w:val="21"/>
            <w:szCs w:val="21"/>
            <w:lang w:val="en-GB" w:eastAsia="en-US"/>
          </w:rPr>
          <w:t xml:space="preserve"> The company with registered number 11014</w:t>
        </w:r>
      </w:ins>
      <w:ins w:id="3175" w:author="Katie McGuinness" w:date="2024-09-23T11:49:00Z">
        <w:r w:rsidR="738FFC41" w:rsidRPr="5D9186BE">
          <w:rPr>
            <w:rFonts w:ascii="Arial" w:eastAsia="Times New Roman" w:hAnsi="Arial" w:cs="Arial"/>
            <w:sz w:val="21"/>
            <w:szCs w:val="21"/>
            <w:lang w:val="en-GB" w:eastAsia="en-US"/>
          </w:rPr>
          <w:t xml:space="preserve">226 as the designated </w:t>
        </w:r>
        <w:del w:id="3176" w:author="Tammy Meek (NESO)" w:date="2025-01-24T11:51:00Z" w16du:dateUtc="2025-01-24T11:51:00Z">
          <w:r w:rsidR="738FFC41" w:rsidRPr="5D9186BE" w:rsidDel="00C14108">
            <w:rPr>
              <w:rFonts w:ascii="Arial" w:eastAsia="Times New Roman" w:hAnsi="Arial" w:cs="Arial"/>
              <w:i/>
              <w:iCs/>
              <w:sz w:val="21"/>
              <w:szCs w:val="21"/>
              <w:lang w:val="en-GB" w:eastAsia="en-US"/>
            </w:rPr>
            <w:delText>ISOP</w:delText>
          </w:r>
        </w:del>
      </w:ins>
      <w:ins w:id="3177" w:author="Tammy Meek (NESO)" w:date="2025-01-24T11:51:00Z" w16du:dateUtc="2025-01-24T11:51:00Z">
        <w:r w:rsidR="00C14108" w:rsidRPr="00C14108">
          <w:rPr>
            <w:rFonts w:ascii="Arial" w:eastAsia="Times New Roman" w:hAnsi="Arial" w:cs="Arial"/>
            <w:i/>
            <w:iCs/>
            <w:sz w:val="21"/>
            <w:szCs w:val="21"/>
            <w:lang w:val="en-GB" w:eastAsia="en-US"/>
          </w:rPr>
          <w:t>ISOP</w:t>
        </w:r>
      </w:ins>
      <w:ins w:id="3178" w:author="Katie McGuinness" w:date="2024-09-23T11:49:00Z">
        <w:r w:rsidR="738FFC41" w:rsidRPr="5D9186BE">
          <w:rPr>
            <w:rFonts w:ascii="Arial" w:eastAsia="Times New Roman" w:hAnsi="Arial" w:cs="Arial"/>
            <w:sz w:val="21"/>
            <w:szCs w:val="21"/>
            <w:lang w:val="en-GB" w:eastAsia="en-US"/>
          </w:rPr>
          <w:t xml:space="preserve"> and holder of the </w:t>
        </w:r>
        <w:r w:rsidR="738FFC41" w:rsidRPr="5D9186BE">
          <w:rPr>
            <w:rFonts w:ascii="Arial" w:eastAsia="Times New Roman" w:hAnsi="Arial" w:cs="Arial"/>
            <w:i/>
            <w:iCs/>
            <w:sz w:val="21"/>
            <w:szCs w:val="21"/>
            <w:lang w:val="en-GB" w:eastAsia="en-US"/>
          </w:rPr>
          <w:t>ESO licence</w:t>
        </w:r>
        <w:r w:rsidR="738FFC41" w:rsidRPr="5D9186BE">
          <w:rPr>
            <w:rFonts w:ascii="Arial" w:eastAsia="Times New Roman" w:hAnsi="Arial" w:cs="Arial"/>
            <w:sz w:val="21"/>
            <w:szCs w:val="21"/>
            <w:lang w:val="en-GB" w:eastAsia="en-US"/>
          </w:rPr>
          <w:t xml:space="preserve"> and the </w:t>
        </w:r>
        <w:del w:id="3179" w:author="Stuart McLarnon (NESO)" w:date="2025-01-28T10:44:00Z" w16du:dateUtc="2025-01-28T10:44:00Z">
          <w:r w:rsidR="738FFC41" w:rsidRPr="5D9186BE">
            <w:rPr>
              <w:rFonts w:ascii="Arial" w:eastAsia="Times New Roman" w:hAnsi="Arial" w:cs="Arial"/>
              <w:i/>
              <w:iCs/>
              <w:sz w:val="21"/>
              <w:szCs w:val="21"/>
              <w:lang w:val="en-GB" w:eastAsia="en-US"/>
            </w:rPr>
            <w:delText>GSP</w:delText>
          </w:r>
        </w:del>
      </w:ins>
      <w:ins w:id="3180" w:author="Stuart McLarnon (NESO)" w:date="2025-01-28T10:44:00Z" w16du:dateUtc="2025-01-28T10:44:00Z">
        <w:r w:rsidR="00492205">
          <w:rPr>
            <w:rFonts w:ascii="Arial" w:eastAsia="Times New Roman" w:hAnsi="Arial" w:cs="Arial"/>
            <w:i/>
            <w:iCs/>
            <w:sz w:val="21"/>
            <w:szCs w:val="21"/>
            <w:lang w:val="en-GB" w:eastAsia="en-US"/>
          </w:rPr>
          <w:t>Gas System Planner</w:t>
        </w:r>
      </w:ins>
      <w:ins w:id="3181" w:author="Katie McGuinness" w:date="2024-09-23T11:49:00Z">
        <w:r w:rsidR="738FFC41" w:rsidRPr="5D9186BE">
          <w:rPr>
            <w:rFonts w:ascii="Arial" w:eastAsia="Times New Roman" w:hAnsi="Arial" w:cs="Arial"/>
            <w:i/>
            <w:iCs/>
            <w:sz w:val="21"/>
            <w:szCs w:val="21"/>
            <w:lang w:val="en-GB" w:eastAsia="en-US"/>
          </w:rPr>
          <w:t xml:space="preserve"> licence.</w:t>
        </w:r>
      </w:ins>
      <w:ins w:id="3182" w:author="Tammy Meek (NESO)" w:date="2024-11-07T09:43:00Z">
        <w:r w:rsidR="009F3221" w:rsidRPr="009F3221" w:rsidDel="009F3221">
          <w:rPr>
            <w:rFonts w:ascii="Arial" w:eastAsia="Times New Roman" w:hAnsi="Arial" w:cs="Arial"/>
            <w:i/>
            <w:iCs/>
            <w:sz w:val="21"/>
            <w:szCs w:val="21"/>
            <w:lang w:val="en-GB" w:eastAsia="en-US"/>
          </w:rPr>
          <w:t xml:space="preserve"> </w:t>
        </w:r>
      </w:ins>
      <w:ins w:id="3183" w:author="Tammy Meek (NESO)" w:date="2024-11-07T09:44:00Z">
        <w:r w:rsidR="009F3221">
          <w:rPr>
            <w:rFonts w:ascii="Arial" w:eastAsia="Times New Roman" w:hAnsi="Arial" w:cs="Arial"/>
            <w:i/>
            <w:iCs/>
            <w:sz w:val="21"/>
            <w:szCs w:val="21"/>
            <w:lang w:val="en-GB" w:eastAsia="en-US"/>
          </w:rPr>
          <w:t xml:space="preserve"> </w:t>
        </w:r>
      </w:ins>
    </w:p>
    <w:p w14:paraId="093D303D" w14:textId="77777777" w:rsidR="009F3221" w:rsidRDefault="009F3221">
      <w:pPr>
        <w:widowControl/>
        <w:ind w:left="3402" w:hanging="3260"/>
        <w:jc w:val="both"/>
        <w:rPr>
          <w:ins w:id="3184" w:author="Tammy Meek (NESO)" w:date="2024-11-07T09:44:00Z"/>
          <w:rFonts w:ascii="Arial" w:eastAsia="Times New Roman" w:hAnsi="Arial" w:cs="Arial"/>
          <w:i/>
          <w:iCs/>
          <w:sz w:val="21"/>
          <w:szCs w:val="21"/>
          <w:lang w:val="en-GB" w:eastAsia="en-US"/>
        </w:rPr>
      </w:pPr>
    </w:p>
    <w:p w14:paraId="6D1EBD19" w14:textId="77777777" w:rsidR="009F3221" w:rsidRDefault="009F3221">
      <w:pPr>
        <w:widowControl/>
        <w:ind w:left="3402" w:hanging="3260"/>
        <w:jc w:val="both"/>
        <w:rPr>
          <w:ins w:id="3185" w:author="Tammy Meek (NESO)" w:date="2024-11-07T09:44:00Z"/>
          <w:rFonts w:ascii="Arial" w:eastAsia="Times New Roman" w:hAnsi="Arial" w:cs="Arial"/>
          <w:i/>
          <w:iCs/>
          <w:sz w:val="21"/>
          <w:szCs w:val="21"/>
          <w:lang w:val="en-GB" w:eastAsia="en-US"/>
        </w:rPr>
      </w:pPr>
    </w:p>
    <w:p w14:paraId="1B2F9642" w14:textId="0EE0F104" w:rsidR="009C1403" w:rsidRDefault="00C6386D">
      <w:pPr>
        <w:widowControl/>
        <w:ind w:left="3402" w:hanging="3260"/>
        <w:jc w:val="both"/>
        <w:rPr>
          <w:sz w:val="24"/>
          <w:szCs w:val="24"/>
        </w:rPr>
        <w:pPrChange w:id="3186" w:author="Tammy Meek (NESO)" w:date="2024-11-07T09:43:00Z">
          <w:pPr>
            <w:kinsoku w:val="0"/>
            <w:overflowPunct w:val="0"/>
            <w:autoSpaceDE/>
            <w:autoSpaceDN/>
            <w:adjustRightInd/>
            <w:spacing w:before="304" w:line="20" w:lineRule="exact"/>
            <w:textAlignment w:val="baseline"/>
          </w:pPr>
        </w:pPrChange>
      </w:pPr>
      <w:r>
        <w:rPr>
          <w:noProof/>
          <w:color w:val="2B579A"/>
          <w:shd w:val="clear" w:color="auto" w:fill="E6E6E6"/>
        </w:rPr>
        <mc:AlternateContent>
          <mc:Choice Requires="wps">
            <w:drawing>
              <wp:anchor distT="0" distB="0" distL="0" distR="0" simplePos="0" relativeHeight="251658314" behindDoc="0" locked="0" layoutInCell="0" allowOverlap="1" wp14:anchorId="04999EB3" wp14:editId="7718F936">
                <wp:simplePos x="0" y="0"/>
                <wp:positionH relativeFrom="page">
                  <wp:posOffset>1057910</wp:posOffset>
                </wp:positionH>
                <wp:positionV relativeFrom="page">
                  <wp:posOffset>915670</wp:posOffset>
                </wp:positionV>
                <wp:extent cx="5135880" cy="917575"/>
                <wp:effectExtent l="0" t="0" r="0" b="0"/>
                <wp:wrapSquare wrapText="bothSides"/>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5880" cy="9175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99EB3" id="Text Box 114" o:spid="_x0000_s1319" type="#_x0000_t202" style="position:absolute;left:0;text-align:left;margin-left:83.3pt;margin-top:72.1pt;width:404.4pt;height:72.25pt;z-index:25165831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" o:allowincell="f" stroked="f">
                <v:fill opacity="0"/>
                <v:textbox inset="0,0,0,0">
                  <w:txbxContent>
                    <w:p w14:paraId="661DC841" w14:textId="77777777" w:rsidR="009C1403" w:rsidRDefault="00C6386D">
                      <w:pPr>
                        <w:tabs>
                          <w:tab w:val="right" w:pos="8064"/>
                        </w:tabs>
                        <w:kinsoku w:val="0"/>
                        <w:overflowPunct w:val="0"/>
                        <w:autoSpaceDE/>
                        <w:autoSpaceDN/>
                        <w:adjustRightInd/>
                        <w:spacing w:before="1" w:line="242" w:lineRule="exact"/>
                        <w:textAlignment w:val="baseline"/>
                        <w:rPr>
                          <w:rFonts w:ascii="Arial" w:hAnsi="Arial" w:cs="Arial"/>
                          <w:sz w:val="21"/>
                          <w:szCs w:val="21"/>
                        </w:rPr>
                      </w:pPr>
                      <w:r>
                        <w:rPr>
                          <w:rFonts w:ascii="Arial" w:hAnsi="Arial" w:cs="Arial"/>
                          <w:sz w:val="21"/>
                          <w:szCs w:val="21"/>
                        </w:rPr>
                        <w:t>Network Operator</w:t>
                      </w:r>
                      <w:r>
                        <w:rPr>
                          <w:rFonts w:ascii="Arial" w:hAnsi="Arial" w:cs="Arial"/>
                          <w:sz w:val="21"/>
                          <w:szCs w:val="21"/>
                        </w:rPr>
                        <w:tab/>
                        <w:t>A person with a system directly connected to the</w:t>
                      </w:r>
                    </w:p>
                    <w:p w14:paraId="1F98405B" w14:textId="77777777" w:rsidR="009C1403" w:rsidRDefault="00C6386D">
                      <w:pPr>
                        <w:kinsoku w:val="0"/>
                        <w:overflowPunct w:val="0"/>
                        <w:autoSpaceDE/>
                        <w:autoSpaceDN/>
                        <w:adjustRightInd/>
                        <w:spacing w:before="4" w:after="41" w:line="230" w:lineRule="exact"/>
                        <w:ind w:left="3240"/>
                        <w:jc w:val="both"/>
                        <w:textAlignment w:val="baseline"/>
                        <w:rPr>
                          <w:rFonts w:ascii="Arial" w:hAnsi="Arial" w:cs="Arial"/>
                          <w:spacing w:val="-4"/>
                          <w:sz w:val="21"/>
                          <w:szCs w:val="21"/>
                        </w:rPr>
                      </w:pPr>
                      <w:r>
                        <w:rPr>
                          <w:rFonts w:ascii="Arial" w:hAnsi="Arial" w:cs="Arial"/>
                          <w:i/>
                          <w:iCs/>
                          <w:spacing w:val="-4"/>
                          <w:sz w:val="21"/>
                          <w:szCs w:val="21"/>
                        </w:rPr>
                        <w:t xml:space="preserve">onshore transmission system </w:t>
                      </w:r>
                      <w:r>
                        <w:rPr>
                          <w:rFonts w:ascii="Arial" w:hAnsi="Arial" w:cs="Arial"/>
                          <w:spacing w:val="-4"/>
                          <w:sz w:val="21"/>
                          <w:szCs w:val="21"/>
                        </w:rPr>
                        <w:t xml:space="preserve">to which customers and/or </w:t>
                      </w:r>
                      <w:r>
                        <w:rPr>
                          <w:rFonts w:ascii="Arial" w:hAnsi="Arial" w:cs="Arial"/>
                          <w:i/>
                          <w:iCs/>
                          <w:spacing w:val="-4"/>
                          <w:sz w:val="21"/>
                          <w:szCs w:val="21"/>
                        </w:rPr>
                        <w:t xml:space="preserve">power stations </w:t>
                      </w:r>
                      <w:r>
                        <w:rPr>
                          <w:rFonts w:ascii="Arial" w:hAnsi="Arial" w:cs="Arial"/>
                          <w:spacing w:val="-4"/>
                          <w:sz w:val="21"/>
                          <w:szCs w:val="21"/>
                        </w:rPr>
                        <w:t xml:space="preserve">(not forming part of that system) are connected, acting in its capacity as an operator of that system, but shall not include a person who operates an </w:t>
                      </w:r>
                      <w:r>
                        <w:rPr>
                          <w:rFonts w:ascii="Arial" w:hAnsi="Arial" w:cs="Arial"/>
                          <w:i/>
                          <w:iCs/>
                          <w:spacing w:val="-4"/>
                          <w:sz w:val="21"/>
                          <w:szCs w:val="21"/>
                        </w:rPr>
                        <w:t>external system</w:t>
                      </w:r>
                      <w:r>
                        <w:rPr>
                          <w:rFonts w:ascii="Arial" w:hAnsi="Arial" w:cs="Arial"/>
                          <w:spacing w:val="-4"/>
                          <w:sz w:val="21"/>
                          <w:szCs w:val="21"/>
                        </w:rPr>
                        <w:t>.</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2098"/>
        <w:gridCol w:w="6222"/>
      </w:tblGrid>
      <w:tr w:rsidR="009C1403" w:rsidDel="00256EBD" w14:paraId="6A4A41E2" w14:textId="19CD312E">
        <w:trPr>
          <w:trHeight w:hRule="exact" w:val="1500"/>
          <w:del w:id="3187" w:author="Tammy Meek (NESO)" w:date="2025-01-27T11:06:00Z"/>
        </w:trPr>
        <w:tc>
          <w:tcPr>
            <w:tcW w:w="2098" w:type="dxa"/>
            <w:tcBorders>
              <w:top w:val="nil"/>
              <w:left w:val="nil"/>
              <w:bottom w:val="nil"/>
              <w:right w:val="nil"/>
            </w:tcBorders>
          </w:tcPr>
          <w:p w14:paraId="0BA42EDB" w14:textId="01406E8D" w:rsidR="009C1403" w:rsidDel="00256EBD" w:rsidRDefault="00C6386D">
            <w:pPr>
              <w:kinsoku w:val="0"/>
              <w:overflowPunct w:val="0"/>
              <w:autoSpaceDE/>
              <w:autoSpaceDN/>
              <w:adjustRightInd/>
              <w:spacing w:after="1279" w:line="218" w:lineRule="exact"/>
              <w:ind w:right="1267"/>
              <w:jc w:val="right"/>
              <w:textAlignment w:val="baseline"/>
              <w:rPr>
                <w:del w:id="3188" w:author="Tammy Meek (NESO)" w:date="2025-01-27T11:06:00Z" w16du:dateUtc="2025-01-27T11:06:00Z"/>
                <w:rFonts w:ascii="Arial" w:hAnsi="Arial" w:cs="Arial"/>
                <w:sz w:val="21"/>
                <w:szCs w:val="21"/>
              </w:rPr>
            </w:pPr>
            <w:del w:id="3189" w:author="Tammy Meek (NESO)" w:date="2025-01-27T11:06:00Z" w16du:dateUtc="2025-01-27T11:06:00Z">
              <w:r w:rsidDel="00256EBD">
                <w:rPr>
                  <w:rFonts w:ascii="Arial" w:hAnsi="Arial" w:cs="Arial"/>
                  <w:sz w:val="21"/>
                  <w:szCs w:val="21"/>
                </w:rPr>
                <w:delText>NGESO</w:delText>
              </w:r>
            </w:del>
          </w:p>
        </w:tc>
        <w:tc>
          <w:tcPr>
            <w:tcW w:w="6222" w:type="dxa"/>
            <w:tcBorders>
              <w:top w:val="nil"/>
              <w:left w:val="nil"/>
              <w:bottom w:val="nil"/>
              <w:right w:val="nil"/>
            </w:tcBorders>
          </w:tcPr>
          <w:p w14:paraId="34A648F9" w14:textId="1FDDC4A2" w:rsidR="009C1403" w:rsidDel="00256EBD" w:rsidRDefault="00C6386D">
            <w:pPr>
              <w:kinsoku w:val="0"/>
              <w:overflowPunct w:val="0"/>
              <w:autoSpaceDE/>
              <w:autoSpaceDN/>
              <w:adjustRightInd/>
              <w:spacing w:before="109" w:after="26" w:line="227" w:lineRule="exact"/>
              <w:ind w:left="1260" w:right="144"/>
              <w:jc w:val="both"/>
              <w:textAlignment w:val="baseline"/>
              <w:rPr>
                <w:del w:id="3190" w:author="Tammy Meek (NESO)" w:date="2025-01-27T11:06:00Z" w16du:dateUtc="2025-01-27T11:06:00Z"/>
                <w:rFonts w:ascii="Arial" w:hAnsi="Arial" w:cs="Arial"/>
                <w:spacing w:val="-4"/>
                <w:sz w:val="21"/>
                <w:szCs w:val="21"/>
              </w:rPr>
            </w:pPr>
            <w:del w:id="3191" w:author="Tammy Meek (NESO)" w:date="2025-01-27T11:06:00Z" w16du:dateUtc="2025-01-27T11:06:00Z">
              <w:r w:rsidDel="00256EBD">
                <w:rPr>
                  <w:rFonts w:ascii="Arial" w:hAnsi="Arial" w:cs="Arial"/>
                  <w:spacing w:val="-4"/>
                  <w:sz w:val="21"/>
                  <w:szCs w:val="21"/>
                </w:rPr>
                <w:delText>National Grid Electricity System Operator Limited (No. 11014226) whose registered office is 1-3 Strand, London WC2N 5EH as the holder of the transmission licence granted, or treated as granted, pursuant to Section 6(1)(b) of the Act and in which section C of the standard transmission licence conditions applies.</w:delText>
              </w:r>
            </w:del>
          </w:p>
        </w:tc>
      </w:tr>
    </w:tbl>
    <w:p w14:paraId="3DCE7B9B" w14:textId="4E9C52A6" w:rsidR="009C1403" w:rsidDel="00256EBD" w:rsidRDefault="009C1403">
      <w:pPr>
        <w:kinsoku w:val="0"/>
        <w:overflowPunct w:val="0"/>
        <w:autoSpaceDE/>
        <w:autoSpaceDN/>
        <w:adjustRightInd/>
        <w:spacing w:after="412" w:line="20" w:lineRule="exact"/>
        <w:textAlignment w:val="baseline"/>
        <w:rPr>
          <w:del w:id="3192" w:author="Tammy Meek (NESO)" w:date="2025-01-27T11:06:00Z" w16du:dateUtc="2025-01-27T11:06:00Z"/>
          <w:sz w:val="24"/>
          <w:szCs w:val="24"/>
        </w:rPr>
      </w:pPr>
    </w:p>
    <w:p w14:paraId="3568B07E" w14:textId="77777777" w:rsidR="009C1403" w:rsidRDefault="00C6386D">
      <w:pPr>
        <w:tabs>
          <w:tab w:val="left" w:pos="3312"/>
        </w:tabs>
        <w:kinsoku w:val="0"/>
        <w:overflowPunct w:val="0"/>
        <w:autoSpaceDE/>
        <w:autoSpaceDN/>
        <w:adjustRightInd/>
        <w:spacing w:before="4" w:line="241" w:lineRule="exact"/>
        <w:ind w:left="72"/>
        <w:textAlignment w:val="baseline"/>
        <w:rPr>
          <w:rFonts w:ascii="Arial" w:hAnsi="Arial" w:cs="Arial"/>
          <w:spacing w:val="10"/>
          <w:sz w:val="21"/>
          <w:szCs w:val="21"/>
        </w:rPr>
      </w:pPr>
      <w:r>
        <w:rPr>
          <w:rFonts w:ascii="Arial" w:hAnsi="Arial" w:cs="Arial"/>
          <w:spacing w:val="10"/>
          <w:sz w:val="21"/>
          <w:szCs w:val="21"/>
        </w:rPr>
        <w:t>NGET</w:t>
      </w:r>
      <w:r>
        <w:rPr>
          <w:rFonts w:ascii="Arial" w:hAnsi="Arial" w:cs="Arial"/>
          <w:spacing w:val="10"/>
          <w:sz w:val="21"/>
          <w:szCs w:val="21"/>
        </w:rPr>
        <w:tab/>
        <w:t>National Grid Electricity Transmission plc (No.</w:t>
      </w:r>
    </w:p>
    <w:p w14:paraId="0C479AAF" w14:textId="77777777" w:rsidR="009C1403" w:rsidRDefault="00C6386D">
      <w:pPr>
        <w:kinsoku w:val="0"/>
        <w:overflowPunct w:val="0"/>
        <w:autoSpaceDE/>
        <w:autoSpaceDN/>
        <w:adjustRightInd/>
        <w:spacing w:before="19" w:line="221" w:lineRule="exact"/>
        <w:ind w:left="3312" w:right="144"/>
        <w:jc w:val="both"/>
        <w:textAlignment w:val="baseline"/>
        <w:rPr>
          <w:rFonts w:ascii="Arial" w:hAnsi="Arial" w:cs="Arial"/>
          <w:sz w:val="21"/>
          <w:szCs w:val="21"/>
        </w:rPr>
      </w:pPr>
      <w:r>
        <w:rPr>
          <w:rFonts w:ascii="Arial" w:hAnsi="Arial" w:cs="Arial"/>
          <w:sz w:val="21"/>
          <w:szCs w:val="21"/>
        </w:rPr>
        <w:t>2366977) whose registered office is 1-3 Strand, London WC2N 5EH</w:t>
      </w:r>
    </w:p>
    <w:p w14:paraId="3205D4F0" w14:textId="77777777" w:rsidR="009C1403" w:rsidRDefault="00C6386D">
      <w:pPr>
        <w:tabs>
          <w:tab w:val="left" w:pos="3312"/>
        </w:tabs>
        <w:kinsoku w:val="0"/>
        <w:overflowPunct w:val="0"/>
        <w:autoSpaceDE/>
        <w:autoSpaceDN/>
        <w:adjustRightInd/>
        <w:spacing w:before="475" w:line="230" w:lineRule="exact"/>
        <w:ind w:left="72"/>
        <w:textAlignment w:val="baseline"/>
        <w:rPr>
          <w:rFonts w:ascii="Arial" w:hAnsi="Arial" w:cs="Arial"/>
          <w:spacing w:val="-3"/>
          <w:sz w:val="21"/>
          <w:szCs w:val="21"/>
        </w:rPr>
      </w:pPr>
      <w:r>
        <w:rPr>
          <w:rFonts w:ascii="Arial" w:hAnsi="Arial" w:cs="Arial"/>
          <w:spacing w:val="-3"/>
          <w:sz w:val="21"/>
          <w:szCs w:val="21"/>
        </w:rPr>
        <w:t>Non-Embedded Customer</w:t>
      </w:r>
      <w:r>
        <w:rPr>
          <w:rFonts w:ascii="Arial" w:hAnsi="Arial" w:cs="Arial"/>
          <w:spacing w:val="-3"/>
          <w:sz w:val="21"/>
          <w:szCs w:val="21"/>
        </w:rPr>
        <w:tab/>
        <w:t xml:space="preserve">A customer, except for a </w:t>
      </w:r>
      <w:r>
        <w:rPr>
          <w:rFonts w:ascii="Arial" w:hAnsi="Arial" w:cs="Arial"/>
          <w:i/>
          <w:iCs/>
          <w:spacing w:val="-3"/>
          <w:sz w:val="21"/>
          <w:szCs w:val="21"/>
        </w:rPr>
        <w:t xml:space="preserve">Network Operator </w:t>
      </w:r>
      <w:r>
        <w:rPr>
          <w:rFonts w:ascii="Arial" w:hAnsi="Arial" w:cs="Arial"/>
          <w:spacing w:val="-3"/>
          <w:sz w:val="21"/>
          <w:szCs w:val="21"/>
        </w:rPr>
        <w:t>acting in its</w:t>
      </w:r>
    </w:p>
    <w:p w14:paraId="24C6B8DB" w14:textId="77777777" w:rsidR="009C1403" w:rsidRDefault="00C6386D">
      <w:pPr>
        <w:kinsoku w:val="0"/>
        <w:overflowPunct w:val="0"/>
        <w:autoSpaceDE/>
        <w:autoSpaceDN/>
        <w:adjustRightInd/>
        <w:spacing w:before="1" w:line="230" w:lineRule="exact"/>
        <w:ind w:left="3312" w:right="144"/>
        <w:jc w:val="both"/>
        <w:textAlignment w:val="baseline"/>
        <w:rPr>
          <w:rFonts w:ascii="Arial" w:hAnsi="Arial" w:cs="Arial"/>
          <w:sz w:val="21"/>
          <w:szCs w:val="21"/>
        </w:rPr>
      </w:pPr>
      <w:r>
        <w:rPr>
          <w:rFonts w:ascii="Arial" w:hAnsi="Arial" w:cs="Arial"/>
          <w:sz w:val="21"/>
          <w:szCs w:val="21"/>
        </w:rPr>
        <w:t xml:space="preserve">capacity as such receiving electricity direct from the </w:t>
      </w:r>
      <w:r>
        <w:rPr>
          <w:rFonts w:ascii="Arial" w:hAnsi="Arial" w:cs="Arial"/>
          <w:i/>
          <w:iCs/>
          <w:sz w:val="21"/>
          <w:szCs w:val="21"/>
        </w:rPr>
        <w:t xml:space="preserve">national electricity transmission system </w:t>
      </w:r>
      <w:r>
        <w:rPr>
          <w:rFonts w:ascii="Arial" w:hAnsi="Arial" w:cs="Arial"/>
          <w:sz w:val="21"/>
          <w:szCs w:val="21"/>
        </w:rPr>
        <w:t>irrespective of from whom it is supplied.</w:t>
      </w:r>
    </w:p>
    <w:p w14:paraId="76AE6FD7" w14:textId="77777777" w:rsidR="009C1403" w:rsidRDefault="00C6386D">
      <w:pPr>
        <w:tabs>
          <w:tab w:val="left" w:pos="3312"/>
        </w:tabs>
        <w:kinsoku w:val="0"/>
        <w:overflowPunct w:val="0"/>
        <w:autoSpaceDE/>
        <w:autoSpaceDN/>
        <w:adjustRightInd/>
        <w:spacing w:before="471" w:line="230" w:lineRule="exact"/>
        <w:ind w:left="72"/>
        <w:textAlignment w:val="baseline"/>
        <w:rPr>
          <w:rFonts w:ascii="Arial" w:hAnsi="Arial" w:cs="Arial"/>
          <w:spacing w:val="-4"/>
          <w:sz w:val="21"/>
          <w:szCs w:val="21"/>
        </w:rPr>
      </w:pPr>
      <w:r>
        <w:rPr>
          <w:rFonts w:ascii="Arial" w:hAnsi="Arial" w:cs="Arial"/>
          <w:spacing w:val="-4"/>
          <w:sz w:val="21"/>
          <w:szCs w:val="21"/>
        </w:rPr>
        <w:t>Normal Infeed Loss Risk</w:t>
      </w:r>
      <w:r>
        <w:rPr>
          <w:rFonts w:ascii="Arial" w:hAnsi="Arial" w:cs="Arial"/>
          <w:spacing w:val="-4"/>
          <w:sz w:val="21"/>
          <w:szCs w:val="21"/>
        </w:rPr>
        <w:tab/>
        <w:t xml:space="preserve">Until 31st March 2014, this is a </w:t>
      </w:r>
      <w:r>
        <w:rPr>
          <w:rFonts w:ascii="Arial" w:hAnsi="Arial" w:cs="Arial"/>
          <w:i/>
          <w:iCs/>
          <w:spacing w:val="-4"/>
          <w:sz w:val="21"/>
          <w:szCs w:val="21"/>
        </w:rPr>
        <w:t xml:space="preserve">loss of power infeed </w:t>
      </w:r>
      <w:r>
        <w:rPr>
          <w:rFonts w:ascii="Arial" w:hAnsi="Arial" w:cs="Arial"/>
          <w:spacing w:val="-4"/>
          <w:sz w:val="21"/>
          <w:szCs w:val="21"/>
        </w:rPr>
        <w:t>risk</w:t>
      </w:r>
    </w:p>
    <w:p w14:paraId="1D05737C" w14:textId="77777777" w:rsidR="009C1403" w:rsidRDefault="00C6386D">
      <w:pPr>
        <w:kinsoku w:val="0"/>
        <w:overflowPunct w:val="0"/>
        <w:autoSpaceDE/>
        <w:autoSpaceDN/>
        <w:adjustRightInd/>
        <w:spacing w:before="1" w:line="225" w:lineRule="exact"/>
        <w:ind w:left="3312" w:right="72"/>
        <w:jc w:val="both"/>
        <w:textAlignment w:val="baseline"/>
        <w:rPr>
          <w:rFonts w:ascii="Arial" w:hAnsi="Arial" w:cs="Arial"/>
          <w:sz w:val="21"/>
          <w:szCs w:val="21"/>
        </w:rPr>
      </w:pPr>
      <w:r>
        <w:rPr>
          <w:rFonts w:ascii="Arial" w:hAnsi="Arial" w:cs="Arial"/>
          <w:sz w:val="21"/>
          <w:szCs w:val="21"/>
        </w:rPr>
        <w:t xml:space="preserve">of 1000MW. From April 1st 2014, this is a </w:t>
      </w:r>
      <w:r>
        <w:rPr>
          <w:rFonts w:ascii="Arial" w:hAnsi="Arial" w:cs="Arial"/>
          <w:i/>
          <w:iCs/>
          <w:sz w:val="21"/>
          <w:szCs w:val="21"/>
        </w:rPr>
        <w:t xml:space="preserve">loss of power infeed </w:t>
      </w:r>
      <w:r>
        <w:rPr>
          <w:rFonts w:ascii="Arial" w:hAnsi="Arial" w:cs="Arial"/>
          <w:sz w:val="21"/>
          <w:szCs w:val="21"/>
        </w:rPr>
        <w:t>risk of 1320MW.</w:t>
      </w:r>
    </w:p>
    <w:p w14:paraId="752C1092" w14:textId="77777777" w:rsidR="009C1403" w:rsidRDefault="00C6386D">
      <w:pPr>
        <w:tabs>
          <w:tab w:val="left" w:pos="3312"/>
        </w:tabs>
        <w:kinsoku w:val="0"/>
        <w:overflowPunct w:val="0"/>
        <w:autoSpaceDE/>
        <w:autoSpaceDN/>
        <w:adjustRightInd/>
        <w:spacing w:before="697" w:line="230" w:lineRule="exact"/>
        <w:ind w:left="72"/>
        <w:textAlignment w:val="baseline"/>
        <w:rPr>
          <w:rFonts w:ascii="Arial" w:hAnsi="Arial" w:cs="Arial"/>
          <w:sz w:val="21"/>
          <w:szCs w:val="21"/>
        </w:rPr>
      </w:pPr>
      <w:r>
        <w:rPr>
          <w:rFonts w:ascii="Arial" w:hAnsi="Arial" w:cs="Arial"/>
          <w:sz w:val="21"/>
          <w:szCs w:val="21"/>
        </w:rPr>
        <w:t>Offshore</w:t>
      </w:r>
      <w:r>
        <w:rPr>
          <w:rFonts w:ascii="Arial" w:hAnsi="Arial" w:cs="Arial"/>
          <w:sz w:val="21"/>
          <w:szCs w:val="21"/>
        </w:rPr>
        <w:tab/>
        <w:t>Means wholly or partly in o</w:t>
      </w:r>
      <w:r>
        <w:rPr>
          <w:rFonts w:ascii="Arial" w:hAnsi="Arial" w:cs="Arial"/>
          <w:i/>
          <w:iCs/>
          <w:sz w:val="21"/>
          <w:szCs w:val="21"/>
        </w:rPr>
        <w:t>ffshore waters</w:t>
      </w:r>
      <w:r>
        <w:rPr>
          <w:rFonts w:ascii="Arial" w:hAnsi="Arial" w:cs="Arial"/>
          <w:sz w:val="21"/>
          <w:szCs w:val="21"/>
        </w:rPr>
        <w:t>, and when</w:t>
      </w:r>
    </w:p>
    <w:p w14:paraId="3684978B"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z w:val="21"/>
          <w:szCs w:val="21"/>
        </w:rPr>
      </w:pPr>
      <w:r>
        <w:rPr>
          <w:rFonts w:ascii="Arial" w:hAnsi="Arial" w:cs="Arial"/>
          <w:sz w:val="21"/>
          <w:szCs w:val="21"/>
        </w:rPr>
        <w:t>used in conjunction with another term and not defined means that the associated term is to be read accordingly.</w:t>
      </w:r>
    </w:p>
    <w:p w14:paraId="17B6758F" w14:textId="77777777" w:rsidR="009C1403" w:rsidRDefault="00C6386D">
      <w:pPr>
        <w:tabs>
          <w:tab w:val="left" w:pos="3312"/>
        </w:tabs>
        <w:kinsoku w:val="0"/>
        <w:overflowPunct w:val="0"/>
        <w:autoSpaceDE/>
        <w:autoSpaceDN/>
        <w:adjustRightInd/>
        <w:spacing w:before="451" w:line="241" w:lineRule="exact"/>
        <w:ind w:left="72"/>
        <w:textAlignment w:val="baseline"/>
        <w:rPr>
          <w:rFonts w:ascii="Arial" w:hAnsi="Arial" w:cs="Arial"/>
          <w:spacing w:val="-2"/>
          <w:sz w:val="21"/>
          <w:szCs w:val="21"/>
        </w:rPr>
      </w:pPr>
      <w:r>
        <w:rPr>
          <w:rFonts w:ascii="Arial" w:hAnsi="Arial" w:cs="Arial"/>
          <w:spacing w:val="-2"/>
          <w:sz w:val="21"/>
          <w:szCs w:val="21"/>
        </w:rPr>
        <w:t>Offshore Generating Unit</w:t>
      </w:r>
      <w:r>
        <w:rPr>
          <w:rFonts w:ascii="Arial" w:hAnsi="Arial" w:cs="Arial"/>
          <w:spacing w:val="-2"/>
          <w:sz w:val="21"/>
          <w:szCs w:val="21"/>
        </w:rPr>
        <w:tab/>
        <w:t>Any apparatus, which produces electricity including, a</w:t>
      </w:r>
    </w:p>
    <w:p w14:paraId="4DC89C0E" w14:textId="77777777" w:rsidR="009C1403" w:rsidRDefault="00C6386D">
      <w:pPr>
        <w:kinsoku w:val="0"/>
        <w:overflowPunct w:val="0"/>
        <w:autoSpaceDE/>
        <w:autoSpaceDN/>
        <w:adjustRightInd/>
        <w:spacing w:before="17" w:after="458" w:line="223" w:lineRule="exact"/>
        <w:ind w:left="3312" w:right="72"/>
        <w:textAlignment w:val="baseline"/>
        <w:rPr>
          <w:rFonts w:ascii="Arial" w:hAnsi="Arial" w:cs="Arial"/>
          <w:sz w:val="21"/>
          <w:szCs w:val="21"/>
        </w:rPr>
      </w:pPr>
      <w:r>
        <w:rPr>
          <w:rFonts w:ascii="Arial" w:hAnsi="Arial" w:cs="Arial"/>
          <w:sz w:val="21"/>
          <w:szCs w:val="21"/>
        </w:rPr>
        <w:t xml:space="preserve">synchronous </w:t>
      </w:r>
      <w:r>
        <w:rPr>
          <w:rFonts w:ascii="Arial" w:hAnsi="Arial" w:cs="Arial"/>
          <w:i/>
          <w:iCs/>
          <w:sz w:val="21"/>
          <w:szCs w:val="21"/>
        </w:rPr>
        <w:t xml:space="preserve">offshore generating unit </w:t>
      </w:r>
      <w:r>
        <w:rPr>
          <w:rFonts w:ascii="Arial" w:hAnsi="Arial" w:cs="Arial"/>
          <w:sz w:val="21"/>
          <w:szCs w:val="21"/>
        </w:rPr>
        <w:t xml:space="preserve">and non-synchronous </w:t>
      </w:r>
      <w:r>
        <w:rPr>
          <w:rFonts w:ascii="Arial" w:hAnsi="Arial" w:cs="Arial"/>
          <w:i/>
          <w:iCs/>
          <w:sz w:val="21"/>
          <w:szCs w:val="21"/>
        </w:rPr>
        <w:t xml:space="preserve">offshore generating unit </w:t>
      </w:r>
      <w:r>
        <w:rPr>
          <w:rFonts w:ascii="Arial" w:hAnsi="Arial" w:cs="Arial"/>
          <w:sz w:val="21"/>
          <w:szCs w:val="21"/>
        </w:rPr>
        <w:t xml:space="preserve">and which is located in </w:t>
      </w:r>
      <w:r>
        <w:rPr>
          <w:rFonts w:ascii="Arial" w:hAnsi="Arial" w:cs="Arial"/>
          <w:i/>
          <w:iCs/>
          <w:sz w:val="21"/>
          <w:szCs w:val="21"/>
        </w:rPr>
        <w:t>offshore waters</w:t>
      </w:r>
      <w:r>
        <w:rPr>
          <w:rFonts w:ascii="Arial" w:hAnsi="Arial" w:cs="Arial"/>
          <w:sz w:val="21"/>
          <w:szCs w:val="21"/>
        </w:rPr>
        <w:t>.</w:t>
      </w:r>
    </w:p>
    <w:tbl>
      <w:tblPr>
        <w:tblW w:w="0" w:type="auto"/>
        <w:tblLayout w:type="fixed"/>
        <w:tblCellMar>
          <w:left w:w="0" w:type="dxa"/>
          <w:right w:w="0" w:type="dxa"/>
        </w:tblCellMar>
        <w:tblLook w:val="0000" w:firstRow="0" w:lastRow="0" w:firstColumn="0" w:lastColumn="0" w:noHBand="0" w:noVBand="0"/>
      </w:tblPr>
      <w:tblGrid>
        <w:gridCol w:w="2984"/>
        <w:gridCol w:w="5336"/>
      </w:tblGrid>
      <w:tr w:rsidR="009C1403" w14:paraId="7D7DEE7E" w14:textId="77777777">
        <w:trPr>
          <w:trHeight w:hRule="exact" w:val="1174"/>
        </w:trPr>
        <w:tc>
          <w:tcPr>
            <w:tcW w:w="2984" w:type="dxa"/>
            <w:tcBorders>
              <w:top w:val="nil"/>
              <w:left w:val="nil"/>
              <w:bottom w:val="nil"/>
              <w:right w:val="nil"/>
            </w:tcBorders>
          </w:tcPr>
          <w:p w14:paraId="2417AC44" w14:textId="77777777" w:rsidR="009C1403" w:rsidRDefault="00C6386D">
            <w:pPr>
              <w:kinsoku w:val="0"/>
              <w:overflowPunct w:val="0"/>
              <w:autoSpaceDE/>
              <w:autoSpaceDN/>
              <w:adjustRightInd/>
              <w:spacing w:after="679" w:line="240" w:lineRule="exact"/>
              <w:ind w:left="72"/>
              <w:textAlignment w:val="baseline"/>
              <w:rPr>
                <w:rFonts w:ascii="Arial" w:hAnsi="Arial" w:cs="Arial"/>
                <w:sz w:val="21"/>
                <w:szCs w:val="21"/>
              </w:rPr>
            </w:pPr>
            <w:r>
              <w:rPr>
                <w:rFonts w:ascii="Arial" w:hAnsi="Arial" w:cs="Arial"/>
                <w:sz w:val="21"/>
                <w:szCs w:val="21"/>
              </w:rPr>
              <w:t>Offshore Grid Entry Point Capacity (OffGEP Capacity)</w:t>
            </w:r>
          </w:p>
        </w:tc>
        <w:tc>
          <w:tcPr>
            <w:tcW w:w="5336" w:type="dxa"/>
            <w:tcBorders>
              <w:top w:val="nil"/>
              <w:left w:val="nil"/>
              <w:bottom w:val="nil"/>
              <w:right w:val="nil"/>
            </w:tcBorders>
          </w:tcPr>
          <w:p w14:paraId="3B3864C0" w14:textId="77777777" w:rsidR="009C1403" w:rsidRDefault="00C6386D">
            <w:pPr>
              <w:kinsoku w:val="0"/>
              <w:overflowPunct w:val="0"/>
              <w:autoSpaceDE/>
              <w:autoSpaceDN/>
              <w:adjustRightInd/>
              <w:spacing w:line="228" w:lineRule="exact"/>
              <w:ind w:left="360" w:right="144"/>
              <w:jc w:val="both"/>
              <w:textAlignment w:val="baseline"/>
              <w:rPr>
                <w:rFonts w:ascii="Arial" w:hAnsi="Arial" w:cs="Arial"/>
                <w:i/>
                <w:iCs/>
                <w:spacing w:val="-7"/>
                <w:sz w:val="21"/>
                <w:szCs w:val="21"/>
              </w:rPr>
            </w:pPr>
            <w:r>
              <w:rPr>
                <w:rFonts w:ascii="Arial" w:hAnsi="Arial" w:cs="Arial"/>
                <w:spacing w:val="-7"/>
                <w:sz w:val="21"/>
                <w:szCs w:val="21"/>
              </w:rPr>
              <w:t xml:space="preserve">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w:t>
            </w:r>
            <w:r>
              <w:rPr>
                <w:rFonts w:ascii="Arial" w:hAnsi="Arial" w:cs="Arial"/>
                <w:spacing w:val="-7"/>
                <w:sz w:val="21"/>
                <w:szCs w:val="21"/>
              </w:rPr>
              <w:t xml:space="preserve">connected at a single </w:t>
            </w:r>
            <w:r>
              <w:rPr>
                <w:rFonts w:ascii="Arial" w:hAnsi="Arial" w:cs="Arial"/>
                <w:i/>
                <w:iCs/>
                <w:spacing w:val="-7"/>
                <w:sz w:val="21"/>
                <w:szCs w:val="21"/>
              </w:rPr>
              <w:t xml:space="preserve">offshore grid entry point </w:t>
            </w:r>
            <w:r>
              <w:rPr>
                <w:rFonts w:ascii="Arial" w:hAnsi="Arial" w:cs="Arial"/>
                <w:spacing w:val="-7"/>
                <w:sz w:val="21"/>
                <w:szCs w:val="21"/>
              </w:rPr>
              <w:t xml:space="preserve">and/or the cumulative </w:t>
            </w:r>
            <w:r>
              <w:rPr>
                <w:rFonts w:ascii="Arial" w:hAnsi="Arial" w:cs="Arial"/>
                <w:i/>
                <w:iCs/>
                <w:spacing w:val="-7"/>
                <w:sz w:val="21"/>
                <w:szCs w:val="21"/>
              </w:rPr>
              <w:t xml:space="preserve">registered capacity </w:t>
            </w:r>
            <w:r>
              <w:rPr>
                <w:rFonts w:ascii="Arial" w:hAnsi="Arial" w:cs="Arial"/>
                <w:spacing w:val="-7"/>
                <w:sz w:val="21"/>
                <w:szCs w:val="21"/>
              </w:rPr>
              <w:t xml:space="preserve">of all </w:t>
            </w:r>
            <w:r>
              <w:rPr>
                <w:rFonts w:ascii="Arial" w:hAnsi="Arial" w:cs="Arial"/>
                <w:i/>
                <w:iCs/>
                <w:spacing w:val="-7"/>
                <w:sz w:val="21"/>
                <w:szCs w:val="21"/>
              </w:rPr>
              <w:t xml:space="preserve">offshore power stations connected </w:t>
            </w:r>
            <w:r>
              <w:rPr>
                <w:rFonts w:ascii="Arial" w:hAnsi="Arial" w:cs="Arial"/>
                <w:spacing w:val="-7"/>
                <w:sz w:val="21"/>
                <w:szCs w:val="21"/>
              </w:rPr>
              <w:t xml:space="preserve">to all the </w:t>
            </w:r>
            <w:r>
              <w:rPr>
                <w:rFonts w:ascii="Arial" w:hAnsi="Arial" w:cs="Arial"/>
                <w:i/>
                <w:iCs/>
                <w:spacing w:val="-7"/>
                <w:sz w:val="21"/>
                <w:szCs w:val="21"/>
              </w:rPr>
              <w:t xml:space="preserve">offshore grid entry points </w:t>
            </w:r>
            <w:r>
              <w:rPr>
                <w:rFonts w:ascii="Arial" w:hAnsi="Arial" w:cs="Arial"/>
                <w:spacing w:val="-7"/>
                <w:sz w:val="21"/>
                <w:szCs w:val="21"/>
              </w:rPr>
              <w:t xml:space="preserve">of an </w:t>
            </w:r>
            <w:r>
              <w:rPr>
                <w:rFonts w:ascii="Arial" w:hAnsi="Arial" w:cs="Arial"/>
                <w:i/>
                <w:iCs/>
                <w:spacing w:val="-7"/>
                <w:sz w:val="21"/>
                <w:szCs w:val="21"/>
              </w:rPr>
              <w:t>offshore transmission system</w:t>
            </w:r>
          </w:p>
        </w:tc>
      </w:tr>
    </w:tbl>
    <w:p w14:paraId="63334252" w14:textId="77777777" w:rsidR="009C1403" w:rsidRDefault="009C1403">
      <w:pPr>
        <w:kinsoku w:val="0"/>
        <w:overflowPunct w:val="0"/>
        <w:autoSpaceDE/>
        <w:autoSpaceDN/>
        <w:adjustRightInd/>
        <w:spacing w:after="423" w:line="20" w:lineRule="exact"/>
        <w:textAlignment w:val="baseline"/>
        <w:rPr>
          <w:sz w:val="24"/>
          <w:szCs w:val="24"/>
        </w:rPr>
      </w:pPr>
    </w:p>
    <w:p w14:paraId="40842904" w14:textId="77777777" w:rsidR="009C1403" w:rsidRDefault="00C6386D">
      <w:pPr>
        <w:tabs>
          <w:tab w:val="right" w:pos="8208"/>
        </w:tabs>
        <w:kinsoku w:val="0"/>
        <w:overflowPunct w:val="0"/>
        <w:autoSpaceDE/>
        <w:autoSpaceDN/>
        <w:adjustRightInd/>
        <w:spacing w:before="15" w:line="230" w:lineRule="exact"/>
        <w:ind w:left="3261" w:hanging="3261"/>
        <w:textAlignment w:val="baseline"/>
        <w:rPr>
          <w:rFonts w:ascii="Arial" w:hAnsi="Arial" w:cs="Arial"/>
          <w:sz w:val="21"/>
          <w:szCs w:val="21"/>
        </w:rPr>
        <w:pPrChange w:id="3193" w:author="Tammy Meek (NESO)" w:date="2025-01-27T11:07:00Z" w16du:dateUtc="2025-01-27T11:07:00Z">
          <w:pPr>
            <w:tabs>
              <w:tab w:val="right" w:pos="8208"/>
            </w:tabs>
            <w:kinsoku w:val="0"/>
            <w:overflowPunct w:val="0"/>
            <w:autoSpaceDE/>
            <w:autoSpaceDN/>
            <w:adjustRightInd/>
            <w:spacing w:before="15" w:line="230" w:lineRule="exact"/>
            <w:ind w:left="72"/>
            <w:textAlignment w:val="baseline"/>
          </w:pPr>
        </w:pPrChange>
      </w:pPr>
      <w:r>
        <w:rPr>
          <w:rFonts w:ascii="Arial" w:hAnsi="Arial" w:cs="Arial"/>
          <w:sz w:val="21"/>
          <w:szCs w:val="21"/>
        </w:rPr>
        <w:t>Offshore Platform</w:t>
      </w:r>
      <w:r>
        <w:rPr>
          <w:rFonts w:ascii="Arial" w:hAnsi="Arial" w:cs="Arial"/>
          <w:sz w:val="21"/>
          <w:szCs w:val="21"/>
        </w:rPr>
        <w:tab/>
        <w:t xml:space="preserve">A platform, located in </w:t>
      </w:r>
      <w:r>
        <w:rPr>
          <w:rFonts w:ascii="Arial" w:hAnsi="Arial" w:cs="Arial"/>
          <w:i/>
          <w:iCs/>
          <w:sz w:val="21"/>
          <w:szCs w:val="21"/>
        </w:rPr>
        <w:t>offshore waters</w:t>
      </w:r>
      <w:r>
        <w:rPr>
          <w:rFonts w:ascii="Arial" w:hAnsi="Arial" w:cs="Arial"/>
          <w:sz w:val="21"/>
          <w:szCs w:val="21"/>
        </w:rPr>
        <w:t>, which contains</w:t>
      </w:r>
    </w:p>
    <w:p w14:paraId="48631250" w14:textId="7C722172" w:rsidR="009F5F13" w:rsidRDefault="009F5F13">
      <w:pPr>
        <w:tabs>
          <w:tab w:val="left" w:pos="3312"/>
        </w:tabs>
        <w:kinsoku w:val="0"/>
        <w:overflowPunct w:val="0"/>
        <w:autoSpaceDE/>
        <w:autoSpaceDN/>
        <w:adjustRightInd/>
        <w:spacing w:before="13" w:line="234" w:lineRule="exact"/>
        <w:ind w:left="3261" w:hanging="3261"/>
        <w:jc w:val="both"/>
        <w:textAlignment w:val="baseline"/>
        <w:rPr>
          <w:ins w:id="3194" w:author="Tammy Meek (NESO)" w:date="2025-01-27T11:07:00Z" w16du:dateUtc="2025-01-27T11:07:00Z"/>
          <w:rFonts w:ascii="Arial" w:hAnsi="Arial" w:cs="Arial"/>
          <w:i/>
          <w:iCs/>
          <w:spacing w:val="-4"/>
          <w:sz w:val="21"/>
          <w:szCs w:val="21"/>
        </w:rPr>
        <w:pPrChange w:id="3195" w:author="Tammy Meek (NESO)" w:date="2025-01-27T11:07:00Z" w16du:dateUtc="2025-01-27T11:07:00Z">
          <w:pPr>
            <w:tabs>
              <w:tab w:val="left" w:pos="3312"/>
            </w:tabs>
            <w:kinsoku w:val="0"/>
            <w:overflowPunct w:val="0"/>
            <w:autoSpaceDE/>
            <w:autoSpaceDN/>
            <w:adjustRightInd/>
            <w:spacing w:before="13" w:line="234" w:lineRule="exact"/>
            <w:ind w:left="72"/>
            <w:textAlignment w:val="baseline"/>
          </w:pPr>
        </w:pPrChange>
      </w:pPr>
      <w:ins w:id="3196" w:author="Tammy Meek (NESO)" w:date="2025-01-27T11:07:00Z" w16du:dateUtc="2025-01-27T11:07:00Z">
        <w:r>
          <w:rPr>
            <w:rFonts w:ascii="Arial" w:hAnsi="Arial" w:cs="Arial"/>
            <w:spacing w:val="-4"/>
            <w:sz w:val="21"/>
            <w:szCs w:val="21"/>
          </w:rPr>
          <w:tab/>
        </w:r>
      </w:ins>
      <w:r w:rsidR="00C6386D">
        <w:rPr>
          <w:rFonts w:ascii="Arial" w:hAnsi="Arial" w:cs="Arial"/>
          <w:spacing w:val="-4"/>
          <w:sz w:val="21"/>
          <w:szCs w:val="21"/>
        </w:rPr>
        <w:t xml:space="preserve">plant and apparatus associated with the generation and/or transmission of electricity including high voltage electrical circuits which form part of an </w:t>
      </w:r>
      <w:r w:rsidR="00C6386D">
        <w:rPr>
          <w:rFonts w:ascii="Arial" w:hAnsi="Arial" w:cs="Arial"/>
          <w:i/>
          <w:iCs/>
          <w:spacing w:val="-4"/>
          <w:sz w:val="21"/>
          <w:szCs w:val="21"/>
        </w:rPr>
        <w:t xml:space="preserve">offshore transmission system </w:t>
      </w:r>
      <w:r w:rsidR="00C6386D">
        <w:rPr>
          <w:rFonts w:ascii="Arial" w:hAnsi="Arial" w:cs="Arial"/>
          <w:spacing w:val="-4"/>
          <w:sz w:val="21"/>
          <w:szCs w:val="21"/>
        </w:rPr>
        <w:t xml:space="preserve">and which may include one or more </w:t>
      </w:r>
      <w:r w:rsidR="00C6386D">
        <w:rPr>
          <w:rFonts w:ascii="Arial" w:hAnsi="Arial" w:cs="Arial"/>
          <w:i/>
          <w:iCs/>
          <w:spacing w:val="-4"/>
          <w:sz w:val="21"/>
          <w:szCs w:val="21"/>
        </w:rPr>
        <w:t>offshore grid entry points</w:t>
      </w:r>
    </w:p>
    <w:p w14:paraId="61C4835D" w14:textId="77777777" w:rsidR="009F5F13" w:rsidRDefault="009F5F13">
      <w:pPr>
        <w:tabs>
          <w:tab w:val="left" w:pos="3312"/>
        </w:tabs>
        <w:kinsoku w:val="0"/>
        <w:overflowPunct w:val="0"/>
        <w:autoSpaceDE/>
        <w:autoSpaceDN/>
        <w:adjustRightInd/>
        <w:spacing w:before="13" w:line="234" w:lineRule="exact"/>
        <w:ind w:left="72"/>
        <w:textAlignment w:val="baseline"/>
        <w:rPr>
          <w:ins w:id="3197" w:author="Tammy Meek (NESO)" w:date="2025-01-27T11:07:00Z" w16du:dateUtc="2025-01-27T11:07:00Z"/>
          <w:rFonts w:ascii="Arial" w:hAnsi="Arial" w:cs="Arial"/>
          <w:i/>
          <w:iCs/>
          <w:spacing w:val="-4"/>
          <w:sz w:val="21"/>
          <w:szCs w:val="21"/>
        </w:rPr>
      </w:pPr>
    </w:p>
    <w:p w14:paraId="29266781" w14:textId="1D3DAA8C" w:rsidR="009C1403" w:rsidDel="00FA7E75" w:rsidRDefault="00C6386D">
      <w:pPr>
        <w:kinsoku w:val="0"/>
        <w:overflowPunct w:val="0"/>
        <w:autoSpaceDE/>
        <w:autoSpaceDN/>
        <w:adjustRightInd/>
        <w:spacing w:before="2" w:line="230" w:lineRule="exact"/>
        <w:ind w:left="3312" w:right="144"/>
        <w:jc w:val="both"/>
        <w:textAlignment w:val="baseline"/>
        <w:rPr>
          <w:del w:id="3198" w:author="Tammy Meek (NESO)" w:date="2024-11-07T09:44:00Z"/>
          <w:rFonts w:ascii="Arial" w:hAnsi="Arial" w:cs="Arial"/>
          <w:spacing w:val="-4"/>
          <w:sz w:val="21"/>
          <w:szCs w:val="21"/>
        </w:rPr>
      </w:pPr>
      <w:r>
        <w:rPr>
          <w:rFonts w:ascii="Arial" w:hAnsi="Arial" w:cs="Arial"/>
          <w:spacing w:val="-4"/>
          <w:sz w:val="21"/>
          <w:szCs w:val="21"/>
        </w:rPr>
        <w:t>.</w:t>
      </w:r>
    </w:p>
    <w:p w14:paraId="415D8CAA" w14:textId="0C26B13B" w:rsidR="00FA7E75" w:rsidDel="00FA7E75" w:rsidRDefault="00FA7E75">
      <w:pPr>
        <w:widowControl/>
        <w:rPr>
          <w:del w:id="3199" w:author="Tammy Meek (NESO)" w:date="2024-11-07T09:44:00Z"/>
          <w:sz w:val="24"/>
          <w:szCs w:val="24"/>
        </w:rPr>
        <w:sectPr w:rsidR="00FA7E75" w:rsidDel="00FA7E75">
          <w:headerReference w:type="default" r:id="rId75"/>
          <w:pgSz w:w="11904" w:h="16834"/>
          <w:pgMar w:top="2887" w:right="2020" w:bottom="508" w:left="1564" w:header="720" w:footer="720" w:gutter="0"/>
          <w:cols w:space="720"/>
          <w:noEndnote/>
        </w:sectPr>
      </w:pPr>
    </w:p>
    <w:p w14:paraId="3CEA3691" w14:textId="08D502D9" w:rsidR="009C1403" w:rsidRDefault="00C6386D">
      <w:pPr>
        <w:tabs>
          <w:tab w:val="left" w:pos="3312"/>
        </w:tabs>
        <w:kinsoku w:val="0"/>
        <w:overflowPunct w:val="0"/>
        <w:autoSpaceDE/>
        <w:autoSpaceDN/>
        <w:adjustRightInd/>
        <w:spacing w:before="13" w:line="234" w:lineRule="exact"/>
        <w:ind w:left="72"/>
        <w:textAlignment w:val="baseline"/>
        <w:rPr>
          <w:rFonts w:ascii="Arial" w:hAnsi="Arial" w:cs="Arial"/>
          <w:i/>
          <w:iCs/>
          <w:spacing w:val="-4"/>
          <w:sz w:val="21"/>
          <w:szCs w:val="21"/>
        </w:rPr>
      </w:pPr>
      <w:r>
        <w:rPr>
          <w:rFonts w:ascii="Arial" w:hAnsi="Arial" w:cs="Arial"/>
          <w:spacing w:val="-4"/>
          <w:sz w:val="21"/>
          <w:szCs w:val="21"/>
        </w:rPr>
        <w:t>Offshore Power Park Module</w:t>
      </w:r>
      <w:r>
        <w:rPr>
          <w:rFonts w:ascii="Arial" w:hAnsi="Arial" w:cs="Arial"/>
          <w:spacing w:val="-4"/>
          <w:sz w:val="21"/>
          <w:szCs w:val="21"/>
        </w:rPr>
        <w:tab/>
        <w:t xml:space="preserve">A collection of one or more </w:t>
      </w:r>
      <w:r>
        <w:rPr>
          <w:rFonts w:ascii="Arial" w:hAnsi="Arial" w:cs="Arial"/>
          <w:i/>
          <w:iCs/>
          <w:spacing w:val="-4"/>
          <w:sz w:val="21"/>
          <w:szCs w:val="21"/>
        </w:rPr>
        <w:t>offshore power park strings,</w:t>
      </w:r>
    </w:p>
    <w:p w14:paraId="003C263B" w14:textId="77777777" w:rsidR="009C1403" w:rsidRDefault="00C6386D">
      <w:pPr>
        <w:kinsoku w:val="0"/>
        <w:overflowPunct w:val="0"/>
        <w:autoSpaceDE/>
        <w:autoSpaceDN/>
        <w:adjustRightInd/>
        <w:spacing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located in </w:t>
      </w:r>
      <w:r>
        <w:rPr>
          <w:rFonts w:ascii="Arial" w:hAnsi="Arial" w:cs="Arial"/>
          <w:i/>
          <w:iCs/>
          <w:spacing w:val="-4"/>
          <w:sz w:val="21"/>
          <w:szCs w:val="21"/>
        </w:rPr>
        <w:t>offshore waters</w:t>
      </w:r>
      <w:r>
        <w:rPr>
          <w:rFonts w:ascii="Arial" w:hAnsi="Arial" w:cs="Arial"/>
          <w:spacing w:val="-4"/>
          <w:sz w:val="21"/>
          <w:szCs w:val="21"/>
        </w:rPr>
        <w:t xml:space="preserve">, registered as an </w:t>
      </w:r>
      <w:r>
        <w:rPr>
          <w:rFonts w:ascii="Arial" w:hAnsi="Arial" w:cs="Arial"/>
          <w:i/>
          <w:iCs/>
          <w:spacing w:val="-4"/>
          <w:sz w:val="21"/>
          <w:szCs w:val="21"/>
        </w:rPr>
        <w:t xml:space="preserve">offshore power park module </w:t>
      </w:r>
      <w:r>
        <w:rPr>
          <w:rFonts w:ascii="Arial" w:hAnsi="Arial" w:cs="Arial"/>
          <w:spacing w:val="-4"/>
          <w:sz w:val="21"/>
          <w:szCs w:val="21"/>
        </w:rPr>
        <w:t xml:space="preserve">under the provisions of the Grid Code. There is no limit to the number of </w:t>
      </w:r>
      <w:r>
        <w:rPr>
          <w:rFonts w:ascii="Arial" w:hAnsi="Arial" w:cs="Arial"/>
          <w:i/>
          <w:iCs/>
          <w:spacing w:val="-4"/>
          <w:sz w:val="21"/>
          <w:szCs w:val="21"/>
        </w:rPr>
        <w:t xml:space="preserve">offshore power park strings </w:t>
      </w:r>
      <w:r>
        <w:rPr>
          <w:rFonts w:ascii="Arial" w:hAnsi="Arial" w:cs="Arial"/>
          <w:spacing w:val="-4"/>
          <w:sz w:val="21"/>
          <w:szCs w:val="21"/>
        </w:rPr>
        <w:t xml:space="preserve">within the </w:t>
      </w:r>
      <w:r>
        <w:rPr>
          <w:rFonts w:ascii="Arial" w:hAnsi="Arial" w:cs="Arial"/>
          <w:i/>
          <w:iCs/>
          <w:spacing w:val="-4"/>
          <w:sz w:val="21"/>
          <w:szCs w:val="21"/>
        </w:rPr>
        <w:t>offshore power park module</w:t>
      </w:r>
      <w:r>
        <w:rPr>
          <w:rFonts w:ascii="Arial" w:hAnsi="Arial" w:cs="Arial"/>
          <w:spacing w:val="-4"/>
          <w:sz w:val="21"/>
          <w:szCs w:val="21"/>
        </w:rPr>
        <w:t>, so long as they either:</w:t>
      </w:r>
    </w:p>
    <w:p w14:paraId="1E9358D6" w14:textId="77777777" w:rsidR="009C1403" w:rsidRDefault="00C6386D">
      <w:pPr>
        <w:numPr>
          <w:ilvl w:val="0"/>
          <w:numId w:val="34"/>
        </w:numPr>
        <w:kinsoku w:val="0"/>
        <w:overflowPunct w:val="0"/>
        <w:autoSpaceDE/>
        <w:autoSpaceDN/>
        <w:adjustRightInd/>
        <w:spacing w:before="124" w:line="226" w:lineRule="exact"/>
        <w:ind w:right="144"/>
        <w:jc w:val="both"/>
        <w:textAlignment w:val="baseline"/>
        <w:rPr>
          <w:rFonts w:ascii="Arial" w:hAnsi="Arial" w:cs="Arial"/>
          <w:sz w:val="21"/>
          <w:szCs w:val="21"/>
        </w:rPr>
      </w:pPr>
      <w:r>
        <w:rPr>
          <w:rFonts w:ascii="Arial" w:hAnsi="Arial" w:cs="Arial"/>
          <w:sz w:val="21"/>
          <w:szCs w:val="21"/>
        </w:rPr>
        <w:t xml:space="preserve">connect to the same </w:t>
      </w:r>
      <w:r>
        <w:rPr>
          <w:rFonts w:ascii="Arial" w:hAnsi="Arial" w:cs="Arial"/>
          <w:i/>
          <w:iCs/>
          <w:sz w:val="21"/>
          <w:szCs w:val="21"/>
        </w:rPr>
        <w:t xml:space="preserve">busbar </w:t>
      </w:r>
      <w:r>
        <w:rPr>
          <w:rFonts w:ascii="Arial" w:hAnsi="Arial" w:cs="Arial"/>
          <w:sz w:val="21"/>
          <w:szCs w:val="21"/>
        </w:rPr>
        <w:t>which cannot be electrically split; or</w:t>
      </w:r>
    </w:p>
    <w:p w14:paraId="15C3D473" w14:textId="77777777" w:rsidR="009C1403" w:rsidRDefault="00C6386D">
      <w:pPr>
        <w:numPr>
          <w:ilvl w:val="0"/>
          <w:numId w:val="34"/>
        </w:numPr>
        <w:kinsoku w:val="0"/>
        <w:overflowPunct w:val="0"/>
        <w:autoSpaceDE/>
        <w:autoSpaceDN/>
        <w:adjustRightInd/>
        <w:spacing w:before="127" w:line="228" w:lineRule="exact"/>
        <w:ind w:right="144"/>
        <w:jc w:val="both"/>
        <w:textAlignment w:val="baseline"/>
        <w:rPr>
          <w:rFonts w:ascii="Arial" w:hAnsi="Arial" w:cs="Arial"/>
          <w:spacing w:val="-4"/>
          <w:sz w:val="21"/>
          <w:szCs w:val="21"/>
        </w:rPr>
      </w:pPr>
      <w:r>
        <w:rPr>
          <w:rFonts w:ascii="Arial" w:hAnsi="Arial" w:cs="Arial"/>
          <w:spacing w:val="-4"/>
          <w:sz w:val="21"/>
          <w:szCs w:val="21"/>
        </w:rPr>
        <w:t xml:space="preserve">connect to a collection of directly electrically connected </w:t>
      </w:r>
      <w:r>
        <w:rPr>
          <w:rFonts w:ascii="Arial" w:hAnsi="Arial" w:cs="Arial"/>
          <w:i/>
          <w:iCs/>
          <w:spacing w:val="-4"/>
          <w:sz w:val="21"/>
          <w:szCs w:val="21"/>
        </w:rPr>
        <w:t xml:space="preserve">busbars </w:t>
      </w:r>
      <w:r>
        <w:rPr>
          <w:rFonts w:ascii="Arial" w:hAnsi="Arial" w:cs="Arial"/>
          <w:spacing w:val="-4"/>
          <w:sz w:val="21"/>
          <w:szCs w:val="21"/>
        </w:rPr>
        <w:t>of the same nominal voltage and are configured in accordance with the operating arrangements set out in the relevant Bilateral Agreement.</w:t>
      </w:r>
    </w:p>
    <w:p w14:paraId="14BA0550"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z w:val="21"/>
          <w:szCs w:val="21"/>
        </w:rPr>
      </w:pPr>
      <w:r>
        <w:rPr>
          <w:rFonts w:ascii="Arial" w:hAnsi="Arial" w:cs="Arial"/>
          <w:sz w:val="21"/>
          <w:szCs w:val="21"/>
        </w:rPr>
        <w:t>Offshore Power Park String</w:t>
      </w:r>
      <w:r>
        <w:rPr>
          <w:rFonts w:ascii="Arial" w:hAnsi="Arial" w:cs="Arial"/>
          <w:sz w:val="21"/>
          <w:szCs w:val="21"/>
        </w:rPr>
        <w:tab/>
        <w:t xml:space="preserve">A collection of non-synchronous </w:t>
      </w:r>
      <w:r>
        <w:rPr>
          <w:rFonts w:ascii="Arial" w:hAnsi="Arial" w:cs="Arial"/>
          <w:i/>
          <w:iCs/>
          <w:sz w:val="21"/>
          <w:szCs w:val="21"/>
        </w:rPr>
        <w:t>offshore generating</w:t>
      </w:r>
    </w:p>
    <w:p w14:paraId="3F6A971E" w14:textId="77777777" w:rsidR="009C1403" w:rsidRDefault="00C6386D">
      <w:pPr>
        <w:kinsoku w:val="0"/>
        <w:overflowPunct w:val="0"/>
        <w:autoSpaceDE/>
        <w:autoSpaceDN/>
        <w:adjustRightInd/>
        <w:spacing w:before="13" w:line="228" w:lineRule="exact"/>
        <w:ind w:left="3312" w:right="144"/>
        <w:jc w:val="both"/>
        <w:textAlignment w:val="baseline"/>
        <w:rPr>
          <w:rFonts w:ascii="Arial" w:hAnsi="Arial" w:cs="Arial"/>
          <w:i/>
          <w:iCs/>
          <w:sz w:val="21"/>
          <w:szCs w:val="21"/>
        </w:rPr>
      </w:pPr>
      <w:r>
        <w:rPr>
          <w:rFonts w:ascii="Arial" w:hAnsi="Arial" w:cs="Arial"/>
          <w:i/>
          <w:iCs/>
          <w:sz w:val="21"/>
          <w:szCs w:val="21"/>
        </w:rPr>
        <w:t>units</w:t>
      </w:r>
      <w:r>
        <w:rPr>
          <w:rFonts w:ascii="Arial" w:hAnsi="Arial" w:cs="Arial"/>
          <w:sz w:val="21"/>
          <w:szCs w:val="21"/>
        </w:rPr>
        <w:t xml:space="preserve">, located in </w:t>
      </w:r>
      <w:r>
        <w:rPr>
          <w:rFonts w:ascii="Arial" w:hAnsi="Arial" w:cs="Arial"/>
          <w:i/>
          <w:iCs/>
          <w:sz w:val="21"/>
          <w:szCs w:val="21"/>
        </w:rPr>
        <w:t xml:space="preserve">offshore waters </w:t>
      </w:r>
      <w:r>
        <w:rPr>
          <w:rFonts w:ascii="Arial" w:hAnsi="Arial" w:cs="Arial"/>
          <w:sz w:val="21"/>
          <w:szCs w:val="21"/>
        </w:rPr>
        <w:t xml:space="preserve">that are powered by an intermittent power source joined together by cables with a single point of connection to an </w:t>
      </w:r>
      <w:r>
        <w:rPr>
          <w:rFonts w:ascii="Arial" w:hAnsi="Arial" w:cs="Arial"/>
          <w:i/>
          <w:iCs/>
          <w:sz w:val="21"/>
          <w:szCs w:val="21"/>
        </w:rPr>
        <w:t>offshore transmission system.</w:t>
      </w:r>
    </w:p>
    <w:p w14:paraId="7734378E" w14:textId="77777777" w:rsidR="009C1403" w:rsidRDefault="00C6386D">
      <w:pPr>
        <w:tabs>
          <w:tab w:val="left" w:pos="3312"/>
        </w:tabs>
        <w:kinsoku w:val="0"/>
        <w:overflowPunct w:val="0"/>
        <w:autoSpaceDE/>
        <w:autoSpaceDN/>
        <w:adjustRightInd/>
        <w:spacing w:before="458" w:line="234" w:lineRule="exact"/>
        <w:ind w:left="72"/>
        <w:textAlignment w:val="baseline"/>
        <w:rPr>
          <w:rFonts w:ascii="Arial" w:hAnsi="Arial" w:cs="Arial"/>
          <w:spacing w:val="-1"/>
          <w:sz w:val="21"/>
          <w:szCs w:val="21"/>
        </w:rPr>
      </w:pPr>
      <w:r>
        <w:rPr>
          <w:rFonts w:ascii="Arial" w:hAnsi="Arial" w:cs="Arial"/>
          <w:spacing w:val="-1"/>
          <w:sz w:val="21"/>
          <w:szCs w:val="21"/>
        </w:rPr>
        <w:t>Offshore Power Station</w:t>
      </w:r>
      <w:r>
        <w:rPr>
          <w:rFonts w:ascii="Arial" w:hAnsi="Arial" w:cs="Arial"/>
          <w:spacing w:val="-1"/>
          <w:sz w:val="21"/>
          <w:szCs w:val="21"/>
        </w:rPr>
        <w:tab/>
        <w:t xml:space="preserve">An installation, located in </w:t>
      </w:r>
      <w:r>
        <w:rPr>
          <w:rFonts w:ascii="Arial" w:hAnsi="Arial" w:cs="Arial"/>
          <w:i/>
          <w:iCs/>
          <w:spacing w:val="-1"/>
          <w:sz w:val="21"/>
          <w:szCs w:val="21"/>
        </w:rPr>
        <w:t>offshore waters</w:t>
      </w:r>
      <w:r>
        <w:rPr>
          <w:rFonts w:ascii="Arial" w:hAnsi="Arial" w:cs="Arial"/>
          <w:spacing w:val="-1"/>
          <w:sz w:val="21"/>
          <w:szCs w:val="21"/>
        </w:rPr>
        <w:t>, comprising</w:t>
      </w:r>
    </w:p>
    <w:p w14:paraId="294444BD" w14:textId="77777777" w:rsidR="009C1403" w:rsidRDefault="00C6386D">
      <w:pPr>
        <w:kinsoku w:val="0"/>
        <w:overflowPunct w:val="0"/>
        <w:autoSpaceDE/>
        <w:autoSpaceDN/>
        <w:adjustRightInd/>
        <w:spacing w:before="12" w:after="454" w:line="228" w:lineRule="exact"/>
        <w:ind w:left="3312" w:right="144"/>
        <w:jc w:val="both"/>
        <w:textAlignment w:val="baseline"/>
        <w:rPr>
          <w:rFonts w:ascii="Arial" w:hAnsi="Arial" w:cs="Arial"/>
          <w:spacing w:val="-6"/>
          <w:sz w:val="21"/>
          <w:szCs w:val="21"/>
        </w:rPr>
      </w:pPr>
      <w:r>
        <w:rPr>
          <w:rFonts w:ascii="Arial" w:hAnsi="Arial" w:cs="Arial"/>
          <w:spacing w:val="-6"/>
          <w:sz w:val="21"/>
          <w:szCs w:val="21"/>
        </w:rPr>
        <w:t xml:space="preserve">one or more </w:t>
      </w:r>
      <w:r>
        <w:rPr>
          <w:rFonts w:ascii="Arial" w:hAnsi="Arial" w:cs="Arial"/>
          <w:i/>
          <w:iCs/>
          <w:spacing w:val="-6"/>
          <w:sz w:val="21"/>
          <w:szCs w:val="21"/>
        </w:rPr>
        <w:t xml:space="preserve">offshore generating units </w:t>
      </w:r>
      <w:r>
        <w:rPr>
          <w:rFonts w:ascii="Arial" w:hAnsi="Arial" w:cs="Arial"/>
          <w:spacing w:val="-6"/>
          <w:sz w:val="21"/>
          <w:szCs w:val="21"/>
        </w:rPr>
        <w:t xml:space="preserve">or </w:t>
      </w:r>
      <w:r>
        <w:rPr>
          <w:rFonts w:ascii="Arial" w:hAnsi="Arial" w:cs="Arial"/>
          <w:i/>
          <w:iCs/>
          <w:spacing w:val="-6"/>
          <w:sz w:val="21"/>
          <w:szCs w:val="21"/>
        </w:rPr>
        <w:t xml:space="preserve">offshore power park modules </w:t>
      </w:r>
      <w:r>
        <w:rPr>
          <w:rFonts w:ascii="Arial" w:hAnsi="Arial" w:cs="Arial"/>
          <w:spacing w:val="-6"/>
          <w:sz w:val="21"/>
          <w:szCs w:val="21"/>
        </w:rPr>
        <w:t xml:space="preserve">or </w:t>
      </w:r>
      <w:r>
        <w:rPr>
          <w:rFonts w:ascii="Arial" w:hAnsi="Arial" w:cs="Arial"/>
          <w:i/>
          <w:iCs/>
          <w:spacing w:val="-6"/>
          <w:sz w:val="21"/>
          <w:szCs w:val="21"/>
        </w:rPr>
        <w:t xml:space="preserve">offshore </w:t>
      </w:r>
      <w:r>
        <w:rPr>
          <w:rFonts w:ascii="Arial" w:hAnsi="Arial" w:cs="Arial"/>
          <w:spacing w:val="-6"/>
          <w:sz w:val="21"/>
          <w:szCs w:val="21"/>
        </w:rPr>
        <w:t xml:space="preserve">gas turbines (even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offshore power station</w:t>
      </w:r>
      <w:r>
        <w:rPr>
          <w:rFonts w:ascii="Arial" w:hAnsi="Arial" w:cs="Arial"/>
          <w:spacing w:val="-6"/>
          <w:sz w:val="21"/>
          <w:szCs w:val="21"/>
        </w:rPr>
        <w:t>.</w:t>
      </w:r>
    </w:p>
    <w:tbl>
      <w:tblPr>
        <w:tblW w:w="0" w:type="auto"/>
        <w:tblLayout w:type="fixed"/>
        <w:tblCellMar>
          <w:left w:w="0" w:type="dxa"/>
          <w:right w:w="0" w:type="dxa"/>
        </w:tblCellMar>
        <w:tblLook w:val="0000" w:firstRow="0" w:lastRow="0" w:firstColumn="0" w:lastColumn="0" w:noHBand="0" w:noVBand="0"/>
      </w:tblPr>
      <w:tblGrid>
        <w:gridCol w:w="3178"/>
        <w:gridCol w:w="5142"/>
      </w:tblGrid>
      <w:tr w:rsidR="009C1403" w14:paraId="4134E8B5" w14:textId="77777777">
        <w:trPr>
          <w:trHeight w:hRule="exact" w:val="1131"/>
        </w:trPr>
        <w:tc>
          <w:tcPr>
            <w:tcW w:w="3178" w:type="dxa"/>
            <w:tcBorders>
              <w:top w:val="nil"/>
              <w:left w:val="nil"/>
              <w:bottom w:val="nil"/>
              <w:right w:val="nil"/>
            </w:tcBorders>
          </w:tcPr>
          <w:p w14:paraId="3B0DCDC5" w14:textId="77777777" w:rsidR="009C1403" w:rsidRDefault="00C6386D">
            <w:pPr>
              <w:kinsoku w:val="0"/>
              <w:overflowPunct w:val="0"/>
              <w:autoSpaceDE/>
              <w:autoSpaceDN/>
              <w:adjustRightInd/>
              <w:spacing w:after="664" w:line="221" w:lineRule="exact"/>
              <w:ind w:left="72" w:firstLine="72"/>
              <w:textAlignment w:val="baseline"/>
              <w:rPr>
                <w:rFonts w:ascii="Arial" w:hAnsi="Arial" w:cs="Arial"/>
                <w:sz w:val="21"/>
                <w:szCs w:val="21"/>
              </w:rPr>
            </w:pPr>
            <w:r>
              <w:rPr>
                <w:rFonts w:ascii="Arial" w:hAnsi="Arial" w:cs="Arial"/>
                <w:sz w:val="21"/>
                <w:szCs w:val="21"/>
              </w:rPr>
              <w:t>Offshore Power Station Demand Group</w:t>
            </w:r>
          </w:p>
        </w:tc>
        <w:tc>
          <w:tcPr>
            <w:tcW w:w="5142" w:type="dxa"/>
            <w:tcBorders>
              <w:top w:val="nil"/>
              <w:left w:val="nil"/>
              <w:bottom w:val="nil"/>
              <w:right w:val="nil"/>
            </w:tcBorders>
          </w:tcPr>
          <w:p w14:paraId="1B9BC081" w14:textId="77777777" w:rsidR="009C1403" w:rsidRDefault="00C6386D">
            <w:pPr>
              <w:kinsoku w:val="0"/>
              <w:overflowPunct w:val="0"/>
              <w:autoSpaceDE/>
              <w:autoSpaceDN/>
              <w:adjustRightInd/>
              <w:spacing w:line="226" w:lineRule="exact"/>
              <w:ind w:left="180" w:right="144"/>
              <w:jc w:val="both"/>
              <w:textAlignment w:val="baseline"/>
              <w:rPr>
                <w:rFonts w:ascii="Arial" w:hAnsi="Arial" w:cs="Arial"/>
                <w:spacing w:val="-4"/>
                <w:sz w:val="21"/>
                <w:szCs w:val="21"/>
              </w:rPr>
            </w:pPr>
            <w:r>
              <w:rPr>
                <w:rFonts w:ascii="Arial" w:hAnsi="Arial" w:cs="Arial"/>
                <w:spacing w:val="-4"/>
                <w:sz w:val="21"/>
                <w:szCs w:val="21"/>
              </w:rPr>
              <w:t xml:space="preserve">An </w:t>
            </w:r>
            <w:r>
              <w:rPr>
                <w:rFonts w:ascii="Arial" w:hAnsi="Arial" w:cs="Arial"/>
                <w:i/>
                <w:iCs/>
                <w:spacing w:val="-4"/>
                <w:sz w:val="21"/>
                <w:szCs w:val="21"/>
              </w:rPr>
              <w:t xml:space="preserve">offshore </w:t>
            </w:r>
            <w:r>
              <w:rPr>
                <w:rFonts w:ascii="Arial" w:hAnsi="Arial" w:cs="Arial"/>
                <w:spacing w:val="-4"/>
                <w:sz w:val="21"/>
                <w:szCs w:val="21"/>
              </w:rPr>
              <w:t xml:space="preserve">site or group of </w:t>
            </w:r>
            <w:r>
              <w:rPr>
                <w:rFonts w:ascii="Arial" w:hAnsi="Arial" w:cs="Arial"/>
                <w:i/>
                <w:iCs/>
                <w:spacing w:val="-4"/>
                <w:sz w:val="21"/>
                <w:szCs w:val="21"/>
              </w:rPr>
              <w:t xml:space="preserve">offshore </w:t>
            </w:r>
            <w:r>
              <w:rPr>
                <w:rFonts w:ascii="Arial" w:hAnsi="Arial" w:cs="Arial"/>
                <w:spacing w:val="-4"/>
                <w:sz w:val="21"/>
                <w:szCs w:val="21"/>
              </w:rPr>
              <w:t xml:space="preserve">sites located on an </w:t>
            </w:r>
            <w:r>
              <w:rPr>
                <w:rFonts w:ascii="Arial" w:hAnsi="Arial" w:cs="Arial"/>
                <w:i/>
                <w:iCs/>
                <w:spacing w:val="-4"/>
                <w:sz w:val="21"/>
                <w:szCs w:val="21"/>
              </w:rPr>
              <w:t xml:space="preserve">offshore platform/s </w:t>
            </w:r>
            <w:r>
              <w:rPr>
                <w:rFonts w:ascii="Arial" w:hAnsi="Arial" w:cs="Arial"/>
                <w:spacing w:val="-4"/>
                <w:sz w:val="21"/>
                <w:szCs w:val="21"/>
              </w:rPr>
              <w:t xml:space="preserve">which collectively take power from the remainder of an </w:t>
            </w:r>
            <w:r>
              <w:rPr>
                <w:rFonts w:ascii="Arial" w:hAnsi="Arial" w:cs="Arial"/>
                <w:i/>
                <w:iCs/>
                <w:spacing w:val="-4"/>
                <w:sz w:val="21"/>
                <w:szCs w:val="21"/>
              </w:rPr>
              <w:t xml:space="preserve">offshore transmission system </w:t>
            </w:r>
            <w:r>
              <w:rPr>
                <w:rFonts w:ascii="Arial" w:hAnsi="Arial" w:cs="Arial"/>
                <w:spacing w:val="-4"/>
                <w:sz w:val="21"/>
                <w:szCs w:val="21"/>
              </w:rPr>
              <w:t xml:space="preserve">for the purpose of supplying </w:t>
            </w:r>
            <w:r>
              <w:rPr>
                <w:rFonts w:ascii="Arial" w:hAnsi="Arial" w:cs="Arial"/>
                <w:i/>
                <w:iCs/>
                <w:spacing w:val="-4"/>
                <w:sz w:val="21"/>
                <w:szCs w:val="21"/>
              </w:rPr>
              <w:t xml:space="preserve">offshore power station </w:t>
            </w:r>
            <w:r>
              <w:rPr>
                <w:rFonts w:ascii="Arial" w:hAnsi="Arial" w:cs="Arial"/>
                <w:spacing w:val="-4"/>
                <w:sz w:val="21"/>
                <w:szCs w:val="21"/>
              </w:rPr>
              <w:t>demand.</w:t>
            </w:r>
          </w:p>
        </w:tc>
      </w:tr>
    </w:tbl>
    <w:p w14:paraId="25D04B69" w14:textId="77777777" w:rsidR="009C1403" w:rsidRDefault="009C1403">
      <w:pPr>
        <w:kinsoku w:val="0"/>
        <w:overflowPunct w:val="0"/>
        <w:autoSpaceDE/>
        <w:autoSpaceDN/>
        <w:adjustRightInd/>
        <w:spacing w:after="467" w:line="20" w:lineRule="exact"/>
        <w:textAlignment w:val="baseline"/>
        <w:rPr>
          <w:sz w:val="24"/>
          <w:szCs w:val="24"/>
        </w:rPr>
      </w:pPr>
    </w:p>
    <w:p w14:paraId="42E9C4F3" w14:textId="77777777" w:rsidR="009C1403" w:rsidRDefault="00C6386D">
      <w:pPr>
        <w:tabs>
          <w:tab w:val="left" w:pos="3312"/>
        </w:tabs>
        <w:kinsoku w:val="0"/>
        <w:overflowPunct w:val="0"/>
        <w:autoSpaceDE/>
        <w:autoSpaceDN/>
        <w:adjustRightInd/>
        <w:spacing w:before="11" w:line="234" w:lineRule="exact"/>
        <w:ind w:left="72"/>
        <w:textAlignment w:val="baseline"/>
        <w:rPr>
          <w:rFonts w:ascii="Arial" w:hAnsi="Arial" w:cs="Arial"/>
          <w:i/>
          <w:iCs/>
          <w:spacing w:val="-3"/>
          <w:sz w:val="21"/>
          <w:szCs w:val="21"/>
        </w:rPr>
      </w:pPr>
      <w:r>
        <w:rPr>
          <w:rFonts w:ascii="Arial" w:hAnsi="Arial" w:cs="Arial"/>
          <w:spacing w:val="-3"/>
          <w:sz w:val="21"/>
          <w:szCs w:val="21"/>
        </w:rPr>
        <w:t>Offshore Supply Point (OSP)</w:t>
      </w:r>
      <w:r>
        <w:rPr>
          <w:rFonts w:ascii="Arial" w:hAnsi="Arial" w:cs="Arial"/>
          <w:spacing w:val="-3"/>
          <w:sz w:val="21"/>
          <w:szCs w:val="21"/>
        </w:rPr>
        <w:tab/>
        <w:t xml:space="preserve">A point of supply from an </w:t>
      </w:r>
      <w:r>
        <w:rPr>
          <w:rFonts w:ascii="Arial" w:hAnsi="Arial" w:cs="Arial"/>
          <w:i/>
          <w:iCs/>
          <w:spacing w:val="-3"/>
          <w:sz w:val="21"/>
          <w:szCs w:val="21"/>
        </w:rPr>
        <w:t>offshore transmission system</w:t>
      </w:r>
    </w:p>
    <w:p w14:paraId="1D3574E6" w14:textId="77777777" w:rsidR="009C1403" w:rsidRDefault="00C6386D">
      <w:pPr>
        <w:kinsoku w:val="0"/>
        <w:overflowPunct w:val="0"/>
        <w:autoSpaceDE/>
        <w:autoSpaceDN/>
        <w:adjustRightInd/>
        <w:spacing w:before="6" w:line="234" w:lineRule="exact"/>
        <w:ind w:left="3312"/>
        <w:textAlignment w:val="baseline"/>
        <w:rPr>
          <w:rFonts w:ascii="Arial" w:hAnsi="Arial" w:cs="Arial"/>
          <w:spacing w:val="-2"/>
          <w:sz w:val="21"/>
          <w:szCs w:val="21"/>
        </w:rPr>
      </w:pPr>
      <w:r>
        <w:rPr>
          <w:rFonts w:ascii="Arial" w:hAnsi="Arial" w:cs="Arial"/>
          <w:spacing w:val="-2"/>
          <w:sz w:val="21"/>
          <w:szCs w:val="21"/>
        </w:rPr>
        <w:t xml:space="preserve">to an </w:t>
      </w:r>
      <w:r>
        <w:rPr>
          <w:rFonts w:ascii="Arial" w:hAnsi="Arial" w:cs="Arial"/>
          <w:i/>
          <w:iCs/>
          <w:spacing w:val="-2"/>
          <w:sz w:val="21"/>
          <w:szCs w:val="21"/>
        </w:rPr>
        <w:t>offshore power station</w:t>
      </w:r>
      <w:r>
        <w:rPr>
          <w:rFonts w:ascii="Arial" w:hAnsi="Arial" w:cs="Arial"/>
          <w:spacing w:val="-2"/>
          <w:sz w:val="21"/>
          <w:szCs w:val="21"/>
        </w:rPr>
        <w:t>.</w:t>
      </w:r>
    </w:p>
    <w:p w14:paraId="26D24E22" w14:textId="77777777" w:rsidR="009C1403" w:rsidRDefault="00C6386D">
      <w:pPr>
        <w:tabs>
          <w:tab w:val="left" w:pos="3312"/>
        </w:tabs>
        <w:kinsoku w:val="0"/>
        <w:overflowPunct w:val="0"/>
        <w:autoSpaceDE/>
        <w:autoSpaceDN/>
        <w:adjustRightInd/>
        <w:spacing w:before="452" w:line="234" w:lineRule="exact"/>
        <w:ind w:left="72"/>
        <w:textAlignment w:val="baseline"/>
        <w:rPr>
          <w:rFonts w:ascii="Arial" w:hAnsi="Arial" w:cs="Arial"/>
          <w:spacing w:val="-1"/>
          <w:sz w:val="21"/>
          <w:szCs w:val="21"/>
        </w:rPr>
      </w:pPr>
      <w:r>
        <w:rPr>
          <w:rFonts w:ascii="Arial" w:hAnsi="Arial" w:cs="Arial"/>
          <w:spacing w:val="-1"/>
          <w:sz w:val="21"/>
          <w:szCs w:val="21"/>
        </w:rPr>
        <w:t>Offshore Transmission Circuit</w:t>
      </w:r>
      <w:r>
        <w:rPr>
          <w:rFonts w:ascii="Arial" w:hAnsi="Arial" w:cs="Arial"/>
          <w:spacing w:val="-1"/>
          <w:sz w:val="21"/>
          <w:szCs w:val="21"/>
        </w:rPr>
        <w:tab/>
        <w:t xml:space="preserve">Part of an </w:t>
      </w:r>
      <w:r>
        <w:rPr>
          <w:rFonts w:ascii="Arial" w:hAnsi="Arial" w:cs="Arial"/>
          <w:i/>
          <w:iCs/>
          <w:spacing w:val="-1"/>
          <w:sz w:val="21"/>
          <w:szCs w:val="21"/>
        </w:rPr>
        <w:t xml:space="preserve">offshore transmission system </w:t>
      </w:r>
      <w:r>
        <w:rPr>
          <w:rFonts w:ascii="Arial" w:hAnsi="Arial" w:cs="Arial"/>
          <w:spacing w:val="-1"/>
          <w:sz w:val="21"/>
          <w:szCs w:val="21"/>
        </w:rPr>
        <w:t>between two</w:t>
      </w:r>
    </w:p>
    <w:p w14:paraId="6D0C3921"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or more circuit-breakers which includes, for example, transformers, reactors, cables, overhead lines and </w:t>
      </w:r>
      <w:r>
        <w:rPr>
          <w:rFonts w:ascii="Arial" w:hAnsi="Arial" w:cs="Arial"/>
          <w:i/>
          <w:iCs/>
          <w:sz w:val="21"/>
          <w:szCs w:val="21"/>
        </w:rPr>
        <w:t xml:space="preserve">DC converters </w:t>
      </w:r>
      <w:r>
        <w:rPr>
          <w:rFonts w:ascii="Arial" w:hAnsi="Arial" w:cs="Arial"/>
          <w:sz w:val="21"/>
          <w:szCs w:val="21"/>
        </w:rPr>
        <w:t xml:space="preserve">but excludes </w:t>
      </w:r>
      <w:r>
        <w:rPr>
          <w:rFonts w:ascii="Arial" w:hAnsi="Arial" w:cs="Arial"/>
          <w:i/>
          <w:iCs/>
          <w:sz w:val="21"/>
          <w:szCs w:val="21"/>
        </w:rPr>
        <w:t>busbars and onshore transmission circuits.</w:t>
      </w:r>
    </w:p>
    <w:p w14:paraId="08F88B79" w14:textId="4F556AA7" w:rsidR="009C1403" w:rsidRDefault="00C6386D">
      <w:pPr>
        <w:tabs>
          <w:tab w:val="left" w:pos="3312"/>
        </w:tabs>
        <w:kinsoku w:val="0"/>
        <w:overflowPunct w:val="0"/>
        <w:autoSpaceDE/>
        <w:autoSpaceDN/>
        <w:adjustRightInd/>
        <w:spacing w:before="461" w:line="233" w:lineRule="exact"/>
        <w:ind w:left="72"/>
        <w:textAlignment w:val="baseline"/>
        <w:rPr>
          <w:rFonts w:ascii="Arial" w:hAnsi="Arial" w:cs="Arial"/>
          <w:spacing w:val="-3"/>
          <w:sz w:val="21"/>
          <w:szCs w:val="21"/>
        </w:rPr>
      </w:pPr>
      <w:r>
        <w:rPr>
          <w:rFonts w:ascii="Arial" w:hAnsi="Arial" w:cs="Arial"/>
          <w:spacing w:val="-3"/>
          <w:sz w:val="21"/>
          <w:szCs w:val="21"/>
        </w:rPr>
        <w:t xml:space="preserve">Offshore </w:t>
      </w:r>
      <w:del w:id="3210" w:author="Tammy Meek (NESO)" w:date="2025-01-24T12:00:00Z" w16du:dateUtc="2025-01-24T12:00:00Z">
        <w:r w:rsidDel="000D741D">
          <w:rPr>
            <w:rFonts w:ascii="Arial" w:hAnsi="Arial" w:cs="Arial"/>
            <w:spacing w:val="-3"/>
            <w:sz w:val="21"/>
            <w:szCs w:val="21"/>
          </w:rPr>
          <w:delText>Transmission Licensee</w:delText>
        </w:r>
      </w:del>
      <w:ins w:id="3211" w:author="Tammy Meek (NESO)" w:date="2025-01-24T12:00:00Z" w16du:dateUtc="2025-01-24T12:00:00Z">
        <w:del w:id="3212" w:author="Stuart McLarnon (NESO)" w:date="2025-01-29T15:47:00Z" w16du:dateUtc="2025-01-29T15:47:00Z">
          <w:r w:rsidR="000D741D" w:rsidRPr="000D741D">
            <w:rPr>
              <w:rFonts w:ascii="Arial" w:hAnsi="Arial" w:cs="Arial"/>
              <w:i/>
              <w:iCs/>
              <w:spacing w:val="-3"/>
              <w:sz w:val="21"/>
              <w:szCs w:val="21"/>
            </w:rPr>
            <w:delText>Transmission Licensee</w:delText>
          </w:r>
        </w:del>
      </w:ins>
      <w:ins w:id="3213" w:author="Stuart McLarnon (NESO)" w:date="2025-01-29T15:47:00Z" w16du:dateUtc="2025-01-29T15:47:00Z">
        <w:r w:rsidR="00A83BAD" w:rsidRPr="00A83BAD">
          <w:rPr>
            <w:rFonts w:ascii="Arial" w:hAnsi="Arial" w:cs="Arial"/>
            <w:i/>
            <w:iCs/>
            <w:spacing w:val="-3"/>
            <w:sz w:val="21"/>
            <w:szCs w:val="21"/>
          </w:rPr>
          <w:t>Licensee</w:t>
        </w:r>
      </w:ins>
      <w:r>
        <w:rPr>
          <w:rFonts w:ascii="Arial" w:hAnsi="Arial" w:cs="Arial"/>
          <w:spacing w:val="-3"/>
          <w:sz w:val="21"/>
          <w:szCs w:val="21"/>
        </w:rPr>
        <w:tab/>
        <w:t>Means the holder of a Transmission Licence in respect</w:t>
      </w:r>
    </w:p>
    <w:p w14:paraId="420B4466"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sz w:val="21"/>
          <w:szCs w:val="21"/>
        </w:rPr>
        <w:t xml:space="preserve">of an </w:t>
      </w:r>
      <w:r>
        <w:rPr>
          <w:rFonts w:ascii="Arial" w:hAnsi="Arial" w:cs="Arial"/>
          <w:i/>
          <w:iCs/>
          <w:sz w:val="21"/>
          <w:szCs w:val="21"/>
        </w:rPr>
        <w:t xml:space="preserve">offshore transmission system </w:t>
      </w:r>
      <w:r>
        <w:rPr>
          <w:rFonts w:ascii="Arial" w:hAnsi="Arial" w:cs="Arial"/>
          <w:sz w:val="21"/>
          <w:szCs w:val="21"/>
        </w:rPr>
        <w:t>granted under Section 6 (1) (b) of the Electricity Act 1989 (as amended by the Utilities Act 2000 and the Energy Act 2004)</w:t>
      </w:r>
    </w:p>
    <w:p w14:paraId="454BD3AC" w14:textId="77777777" w:rsidR="009C1403" w:rsidRDefault="009C1403">
      <w:pPr>
        <w:widowControl/>
        <w:rPr>
          <w:sz w:val="24"/>
          <w:szCs w:val="24"/>
        </w:rPr>
        <w:sectPr w:rsidR="009C1403">
          <w:headerReference w:type="default" r:id="rId76"/>
          <w:pgSz w:w="11904" w:h="16834"/>
          <w:pgMar w:top="1440" w:right="2020" w:bottom="508" w:left="1564" w:header="720" w:footer="720" w:gutter="0"/>
          <w:cols w:space="720"/>
          <w:noEndnote/>
        </w:sectPr>
      </w:pPr>
    </w:p>
    <w:tbl>
      <w:tblPr>
        <w:tblStyle w:val="TableGrid"/>
        <w:tblW w:w="81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224" w:author="Stuart McLarnon (NESO)" w:date="2025-01-14T13:42: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53"/>
        <w:gridCol w:w="4961"/>
        <w:tblGridChange w:id="3225">
          <w:tblGrid>
            <w:gridCol w:w="3153"/>
            <w:gridCol w:w="252"/>
            <w:gridCol w:w="4709"/>
            <w:gridCol w:w="1503"/>
          </w:tblGrid>
        </w:tblGridChange>
      </w:tblGrid>
      <w:tr w:rsidR="003B0A15" w:rsidRPr="00636B7A" w14:paraId="4F8848E1" w14:textId="77777777" w:rsidTr="00C07D61">
        <w:trPr>
          <w:trHeight w:val="300"/>
          <w:ins w:id="3226" w:author="Stuart McLarnon (NESO)" w:date="2025-01-14T13:42:00Z"/>
          <w:trPrChange w:id="3227" w:author="Stuart McLarnon (NESO)" w:date="2025-01-14T13:42:00Z">
            <w:trPr>
              <w:trHeight w:val="300"/>
            </w:trPr>
          </w:trPrChange>
        </w:trPr>
        <w:tc>
          <w:tcPr>
            <w:tcW w:w="3153" w:type="dxa"/>
            <w:tcPrChange w:id="3228" w:author="Stuart McLarnon (NESO)" w:date="2025-01-14T13:42:00Z">
              <w:tcPr>
                <w:tcW w:w="3405" w:type="dxa"/>
                <w:gridSpan w:val="2"/>
              </w:tcPr>
            </w:tcPrChange>
          </w:tcPr>
          <w:p w14:paraId="28DEB3F2" w14:textId="2FD7A0E8" w:rsidR="003B0A15" w:rsidRPr="003F0FB7" w:rsidRDefault="003B0A15">
            <w:pPr>
              <w:kinsoku w:val="0"/>
              <w:overflowPunct w:val="0"/>
              <w:autoSpaceDE/>
              <w:autoSpaceDN/>
              <w:adjustRightInd/>
              <w:spacing w:before="120" w:after="120" w:line="240" w:lineRule="atLeast"/>
              <w:textAlignment w:val="baseline"/>
              <w:rPr>
                <w:ins w:id="3229" w:author="Stuart McLarnon (NESO)" w:date="2025-01-14T13:42:00Z"/>
                <w:rFonts w:ascii="Arial" w:hAnsi="Arial" w:cs="Arial"/>
                <w:sz w:val="21"/>
                <w:szCs w:val="21"/>
                <w:rPrChange w:id="3230" w:author="Claire Newton (NESO)" w:date="2025-01-28T20:43:00Z" w16du:dateUtc="2025-01-28T20:43:00Z">
                  <w:rPr>
                    <w:ins w:id="3231" w:author="Stuart McLarnon (NESO)" w:date="2025-01-14T13:42:00Z"/>
                    <w:rFonts w:ascii="Arial" w:hAnsi="Arial" w:cs="Arial"/>
                    <w:b/>
                    <w:bCs/>
                    <w:sz w:val="22"/>
                    <w:szCs w:val="22"/>
                  </w:rPr>
                </w:rPrChange>
              </w:rPr>
            </w:pPr>
            <w:ins w:id="3232" w:author="Stuart McLarnon (NESO)" w:date="2025-01-14T13:42:00Z">
              <w:r w:rsidRPr="003F0FB7">
                <w:rPr>
                  <w:rFonts w:ascii="Arial" w:hAnsi="Arial" w:cs="Arial"/>
                  <w:spacing w:val="7"/>
                  <w:sz w:val="21"/>
                  <w:szCs w:val="21"/>
                  <w:rPrChange w:id="3233" w:author="Claire Newton (NESO)" w:date="2025-01-28T20:43:00Z" w16du:dateUtc="2025-01-28T20:43:00Z">
                    <w:rPr>
                      <w:rFonts w:ascii="Arial" w:hAnsi="Arial" w:cs="Arial"/>
                      <w:b/>
                      <w:bCs/>
                      <w:spacing w:val="7"/>
                      <w:sz w:val="22"/>
                      <w:szCs w:val="22"/>
                    </w:rPr>
                  </w:rPrChange>
                </w:rPr>
                <w:t xml:space="preserve">Offshore Transmission Owner </w:t>
              </w:r>
            </w:ins>
            <w:ins w:id="3234" w:author="Stuart McLarnon (NESO)" w:date="2025-01-28T10:44:00Z" w16du:dateUtc="2025-01-28T10:44:00Z">
              <w:r w:rsidR="00330C93" w:rsidRPr="003F0FB7">
                <w:rPr>
                  <w:rFonts w:ascii="Arial" w:hAnsi="Arial" w:cs="Arial"/>
                  <w:spacing w:val="7"/>
                  <w:sz w:val="21"/>
                  <w:szCs w:val="21"/>
                  <w:rPrChange w:id="3235" w:author="Claire Newton (NESO)" w:date="2025-01-28T20:43:00Z" w16du:dateUtc="2025-01-28T20:43:00Z">
                    <w:rPr>
                      <w:rFonts w:ascii="Arial" w:hAnsi="Arial" w:cs="Arial"/>
                      <w:spacing w:val="7"/>
                      <w:sz w:val="22"/>
                      <w:szCs w:val="22"/>
                    </w:rPr>
                  </w:rPrChange>
                </w:rPr>
                <w:t>(</w:t>
              </w:r>
            </w:ins>
            <w:ins w:id="3236" w:author="Stuart McLarnon (NESO)" w:date="2025-01-14T13:42:00Z">
              <w:r w:rsidRPr="003F0FB7">
                <w:rPr>
                  <w:rFonts w:ascii="Arial" w:hAnsi="Arial" w:cs="Arial"/>
                  <w:spacing w:val="7"/>
                  <w:sz w:val="21"/>
                  <w:szCs w:val="21"/>
                  <w:rPrChange w:id="3237" w:author="Claire Newton (NESO)" w:date="2025-01-28T20:43:00Z" w16du:dateUtc="2025-01-28T20:43:00Z">
                    <w:rPr>
                      <w:rFonts w:ascii="Arial" w:hAnsi="Arial" w:cs="Arial"/>
                      <w:b/>
                      <w:bCs/>
                      <w:spacing w:val="7"/>
                      <w:sz w:val="22"/>
                      <w:szCs w:val="22"/>
                    </w:rPr>
                  </w:rPrChange>
                </w:rPr>
                <w:t>OFTO</w:t>
              </w:r>
            </w:ins>
            <w:ins w:id="3238" w:author="Stuart McLarnon (NESO)" w:date="2025-01-28T10:45:00Z" w16du:dateUtc="2025-01-28T10:45:00Z">
              <w:r w:rsidR="00330C93" w:rsidRPr="003F0FB7">
                <w:rPr>
                  <w:rFonts w:ascii="Arial" w:hAnsi="Arial" w:cs="Arial"/>
                  <w:spacing w:val="7"/>
                  <w:sz w:val="21"/>
                  <w:szCs w:val="21"/>
                  <w:rPrChange w:id="3239" w:author="Claire Newton (NESO)" w:date="2025-01-28T20:43:00Z" w16du:dateUtc="2025-01-28T20:43:00Z">
                    <w:rPr>
                      <w:rFonts w:ascii="Arial" w:hAnsi="Arial" w:cs="Arial"/>
                      <w:spacing w:val="7"/>
                      <w:sz w:val="22"/>
                      <w:szCs w:val="22"/>
                    </w:rPr>
                  </w:rPrChange>
                </w:rPr>
                <w:t>)</w:t>
              </w:r>
            </w:ins>
          </w:p>
        </w:tc>
        <w:tc>
          <w:tcPr>
            <w:tcW w:w="4961" w:type="dxa"/>
            <w:tcPrChange w:id="3240" w:author="Stuart McLarnon (NESO)" w:date="2025-01-14T13:42:00Z">
              <w:tcPr>
                <w:tcW w:w="6212" w:type="dxa"/>
                <w:gridSpan w:val="2"/>
              </w:tcPr>
            </w:tcPrChange>
          </w:tcPr>
          <w:p w14:paraId="02AA04D6" w14:textId="6889CFEC" w:rsidR="003B0A15" w:rsidRPr="003F0FB7" w:rsidRDefault="003F0FB7">
            <w:pPr>
              <w:kinsoku w:val="0"/>
              <w:overflowPunct w:val="0"/>
              <w:autoSpaceDE/>
              <w:autoSpaceDN/>
              <w:adjustRightInd/>
              <w:spacing w:before="120" w:after="120" w:line="240" w:lineRule="atLeast"/>
              <w:jc w:val="both"/>
              <w:textAlignment w:val="baseline"/>
              <w:rPr>
                <w:ins w:id="3241" w:author="Stuart McLarnon (NESO)" w:date="2025-01-14T13:42:00Z"/>
                <w:rFonts w:ascii="Arial" w:hAnsi="Arial" w:cs="Arial"/>
                <w:sz w:val="21"/>
                <w:szCs w:val="21"/>
                <w:rPrChange w:id="3242" w:author="Claire Newton (NESO)" w:date="2025-01-28T20:43:00Z" w16du:dateUtc="2025-01-28T20:43:00Z">
                  <w:rPr>
                    <w:ins w:id="3243" w:author="Stuart McLarnon (NESO)" w:date="2025-01-14T13:42:00Z"/>
                    <w:rFonts w:ascii="Arial" w:hAnsi="Arial" w:cs="Arial"/>
                    <w:sz w:val="22"/>
                    <w:szCs w:val="22"/>
                  </w:rPr>
                </w:rPrChange>
              </w:rPr>
              <w:pPrChange w:id="3244" w:author="Stuart McLarnon (NESO)" w:date="2025-01-14T13:42:00Z">
                <w:pPr>
                  <w:kinsoku w:val="0"/>
                  <w:overflowPunct w:val="0"/>
                  <w:autoSpaceDE/>
                  <w:autoSpaceDN/>
                  <w:adjustRightInd/>
                  <w:spacing w:before="120" w:after="120" w:line="240" w:lineRule="atLeast"/>
                  <w:textAlignment w:val="baseline"/>
                </w:pPr>
              </w:pPrChange>
            </w:pPr>
            <w:ins w:id="3245" w:author="Claire Newton (NESO)" w:date="2025-01-28T20:43:00Z" w16du:dateUtc="2025-01-28T20:43:00Z">
              <w:r w:rsidRPr="003F0FB7">
                <w:rPr>
                  <w:rFonts w:ascii="Arial" w:hAnsi="Arial" w:cs="Arial"/>
                  <w:spacing w:val="7"/>
                  <w:sz w:val="21"/>
                  <w:szCs w:val="21"/>
                  <w:rPrChange w:id="3246" w:author="Claire Newton (NESO)" w:date="2025-01-28T20:43:00Z" w16du:dateUtc="2025-01-28T20:43:00Z">
                    <w:rPr>
                      <w:rFonts w:ascii="Arial" w:hAnsi="Arial" w:cs="Arial"/>
                      <w:spacing w:val="7"/>
                      <w:sz w:val="22"/>
                      <w:szCs w:val="22"/>
                    </w:rPr>
                  </w:rPrChange>
                </w:rPr>
                <w:t>M</w:t>
              </w:r>
            </w:ins>
            <w:ins w:id="3247" w:author="Stuart McLarnon (NESO)" w:date="2025-01-14T13:42:00Z">
              <w:del w:id="3248" w:author="Claire Newton (NESO)" w:date="2025-01-28T20:43:00Z" w16du:dateUtc="2025-01-28T20:43:00Z">
                <w:r w:rsidR="003B0A15" w:rsidRPr="003F0FB7" w:rsidDel="003F0FB7">
                  <w:rPr>
                    <w:rFonts w:ascii="Arial" w:hAnsi="Arial" w:cs="Arial"/>
                    <w:spacing w:val="7"/>
                    <w:sz w:val="21"/>
                    <w:szCs w:val="21"/>
                    <w:rPrChange w:id="3249" w:author="Claire Newton (NESO)" w:date="2025-01-28T20:43:00Z" w16du:dateUtc="2025-01-28T20:43:00Z">
                      <w:rPr>
                        <w:rFonts w:ascii="Arial" w:hAnsi="Arial" w:cs="Arial"/>
                        <w:spacing w:val="7"/>
                        <w:sz w:val="22"/>
                        <w:szCs w:val="22"/>
                      </w:rPr>
                    </w:rPrChange>
                  </w:rPr>
                  <w:delText>m</w:delText>
                </w:r>
              </w:del>
              <w:r w:rsidR="003B0A15" w:rsidRPr="003F0FB7">
                <w:rPr>
                  <w:rFonts w:ascii="Arial" w:hAnsi="Arial" w:cs="Arial"/>
                  <w:spacing w:val="7"/>
                  <w:sz w:val="21"/>
                  <w:szCs w:val="21"/>
                  <w:rPrChange w:id="3250" w:author="Claire Newton (NESO)" w:date="2025-01-28T20:43:00Z" w16du:dateUtc="2025-01-28T20:43:00Z">
                    <w:rPr>
                      <w:rFonts w:ascii="Arial" w:hAnsi="Arial" w:cs="Arial"/>
                      <w:spacing w:val="7"/>
                      <w:sz w:val="22"/>
                      <w:szCs w:val="22"/>
                    </w:rPr>
                  </w:rPrChange>
                </w:rPr>
                <w:t xml:space="preserve">eans a </w:t>
              </w:r>
              <w:del w:id="3251" w:author="Tammy Meek (NESO)" w:date="2025-01-24T12:00:00Z" w16du:dateUtc="2025-01-24T12:00:00Z">
                <w:r w:rsidR="003B0A15" w:rsidRPr="003F0FB7" w:rsidDel="000D741D">
                  <w:rPr>
                    <w:rFonts w:ascii="Arial" w:hAnsi="Arial" w:cs="Arial"/>
                    <w:spacing w:val="7"/>
                    <w:sz w:val="21"/>
                    <w:szCs w:val="21"/>
                    <w:rPrChange w:id="3252" w:author="Claire Newton (NESO)" w:date="2025-01-28T20:43:00Z" w16du:dateUtc="2025-01-28T20:43:00Z">
                      <w:rPr>
                        <w:rFonts w:ascii="Arial" w:hAnsi="Arial" w:cs="Arial"/>
                        <w:spacing w:val="7"/>
                        <w:sz w:val="22"/>
                        <w:szCs w:val="22"/>
                      </w:rPr>
                    </w:rPrChange>
                  </w:rPr>
                  <w:delText>Transmission Licensee</w:delText>
                </w:r>
              </w:del>
            </w:ins>
            <w:ins w:id="3253" w:author="Tammy Meek (NESO)" w:date="2025-01-24T12:00:00Z" w16du:dateUtc="2025-01-24T12:00:00Z">
              <w:del w:id="3254" w:author="Stuart McLarnon (NESO)" w:date="2025-01-29T15:47:00Z" w16du:dateUtc="2025-01-29T15:47:00Z">
                <w:r w:rsidR="000D741D" w:rsidRPr="003F0FB7">
                  <w:rPr>
                    <w:rFonts w:ascii="Arial" w:hAnsi="Arial" w:cs="Arial"/>
                    <w:i/>
                    <w:iCs/>
                    <w:spacing w:val="7"/>
                    <w:sz w:val="21"/>
                    <w:szCs w:val="21"/>
                    <w:rPrChange w:id="3255" w:author="Claire Newton (NESO)" w:date="2025-01-28T20:43:00Z" w16du:dateUtc="2025-01-28T20:43:00Z">
                      <w:rPr>
                        <w:rFonts w:ascii="Arial" w:hAnsi="Arial" w:cs="Arial"/>
                        <w:i/>
                        <w:iCs/>
                        <w:spacing w:val="7"/>
                        <w:sz w:val="22"/>
                        <w:szCs w:val="22"/>
                      </w:rPr>
                    </w:rPrChange>
                  </w:rPr>
                  <w:delText>Transmission Licensee</w:delText>
                </w:r>
              </w:del>
            </w:ins>
            <w:ins w:id="3256" w:author="Stuart McLarnon (NESO)" w:date="2025-01-29T15:47:00Z" w16du:dateUtc="2025-01-29T15:47:00Z">
              <w:r w:rsidR="00A83BAD" w:rsidRPr="00A83BAD">
                <w:rPr>
                  <w:rFonts w:ascii="Arial" w:hAnsi="Arial" w:cs="Arial"/>
                  <w:i/>
                  <w:iCs/>
                  <w:spacing w:val="7"/>
                  <w:sz w:val="21"/>
                  <w:szCs w:val="21"/>
                </w:rPr>
                <w:t>Licensee</w:t>
              </w:r>
            </w:ins>
            <w:ins w:id="3257" w:author="Stuart McLarnon (NESO)" w:date="2025-01-14T13:42:00Z">
              <w:r w:rsidR="003B0A15" w:rsidRPr="003F0FB7">
                <w:rPr>
                  <w:rFonts w:ascii="Arial" w:hAnsi="Arial" w:cs="Arial"/>
                  <w:spacing w:val="7"/>
                  <w:sz w:val="21"/>
                  <w:szCs w:val="21"/>
                  <w:rPrChange w:id="3258" w:author="Claire Newton (NESO)" w:date="2025-01-28T20:43:00Z" w16du:dateUtc="2025-01-28T20:43:00Z">
                    <w:rPr>
                      <w:rFonts w:ascii="Arial" w:hAnsi="Arial" w:cs="Arial"/>
                      <w:spacing w:val="7"/>
                      <w:sz w:val="22"/>
                      <w:szCs w:val="22"/>
                    </w:rPr>
                  </w:rPrChange>
                </w:rPr>
                <w:t xml:space="preserve"> in relation to whose </w:t>
              </w:r>
              <w:r w:rsidR="003B0A15" w:rsidRPr="003F0FB7">
                <w:rPr>
                  <w:rFonts w:ascii="Arial" w:hAnsi="Arial" w:cs="Arial"/>
                  <w:i/>
                  <w:iCs/>
                  <w:spacing w:val="-1"/>
                  <w:sz w:val="21"/>
                  <w:szCs w:val="21"/>
                  <w:rPrChange w:id="3259" w:author="Claire Newton (NESO)" w:date="2025-01-28T20:43:00Z" w16du:dateUtc="2025-01-28T20:43:00Z">
                    <w:rPr>
                      <w:rFonts w:ascii="Arial" w:hAnsi="Arial" w:cs="Arial"/>
                      <w:spacing w:val="-1"/>
                      <w:sz w:val="22"/>
                      <w:szCs w:val="22"/>
                    </w:rPr>
                  </w:rPrChange>
                </w:rPr>
                <w:t>Transmission Licence</w:t>
              </w:r>
              <w:r w:rsidR="003B0A15" w:rsidRPr="003F0FB7">
                <w:rPr>
                  <w:rFonts w:ascii="Arial" w:hAnsi="Arial" w:cs="Arial"/>
                  <w:spacing w:val="-1"/>
                  <w:sz w:val="21"/>
                  <w:szCs w:val="21"/>
                  <w:rPrChange w:id="3260" w:author="Claire Newton (NESO)" w:date="2025-01-28T20:43:00Z" w16du:dateUtc="2025-01-28T20:43:00Z">
                    <w:rPr>
                      <w:rFonts w:ascii="Arial" w:hAnsi="Arial" w:cs="Arial"/>
                      <w:spacing w:val="-1"/>
                      <w:sz w:val="22"/>
                      <w:szCs w:val="22"/>
                    </w:rPr>
                  </w:rPrChange>
                </w:rPr>
                <w:t xml:space="preserve"> the Standard Conditions in Section E</w:t>
              </w:r>
              <w:r w:rsidR="003B0A15" w:rsidRPr="003F0FB7">
                <w:rPr>
                  <w:rFonts w:ascii="Arial" w:hAnsi="Arial" w:cs="Arial"/>
                  <w:b/>
                  <w:bCs/>
                  <w:sz w:val="21"/>
                  <w:szCs w:val="21"/>
                  <w:rPrChange w:id="3261" w:author="Claire Newton (NESO)" w:date="2025-01-28T20:43:00Z" w16du:dateUtc="2025-01-28T20:43:00Z">
                    <w:rPr>
                      <w:rFonts w:ascii="Arial" w:hAnsi="Arial" w:cs="Arial"/>
                      <w:b/>
                      <w:bCs/>
                      <w:sz w:val="22"/>
                      <w:szCs w:val="22"/>
                    </w:rPr>
                  </w:rPrChange>
                </w:rPr>
                <w:t xml:space="preserve"> </w:t>
              </w:r>
              <w:r w:rsidR="003B0A15" w:rsidRPr="003F0FB7">
                <w:rPr>
                  <w:rFonts w:ascii="Arial" w:hAnsi="Arial" w:cs="Arial"/>
                  <w:sz w:val="21"/>
                  <w:szCs w:val="21"/>
                  <w:rPrChange w:id="3262" w:author="Claire Newton (NESO)" w:date="2025-01-28T20:43:00Z" w16du:dateUtc="2025-01-28T20:43:00Z">
                    <w:rPr>
                      <w:rFonts w:ascii="Arial" w:hAnsi="Arial" w:cs="Arial"/>
                      <w:sz w:val="22"/>
                      <w:szCs w:val="22"/>
                    </w:rPr>
                  </w:rPrChange>
                </w:rPr>
                <w:t>(offshore transmission owner standard conditions) have been given effect</w:t>
              </w:r>
              <w:del w:id="3263" w:author="Claire Newton (NESO)" w:date="2025-01-28T20:43:00Z" w16du:dateUtc="2025-01-28T20:43:00Z">
                <w:r w:rsidR="003B0A15" w:rsidRPr="003F0FB7" w:rsidDel="003F0FB7">
                  <w:rPr>
                    <w:rFonts w:ascii="Arial" w:hAnsi="Arial" w:cs="Arial"/>
                    <w:sz w:val="21"/>
                    <w:szCs w:val="21"/>
                    <w:rPrChange w:id="3264" w:author="Claire Newton (NESO)" w:date="2025-01-28T20:43:00Z" w16du:dateUtc="2025-01-28T20:43:00Z">
                      <w:rPr>
                        <w:rFonts w:ascii="Arial" w:hAnsi="Arial" w:cs="Arial"/>
                        <w:sz w:val="22"/>
                        <w:szCs w:val="22"/>
                      </w:rPr>
                    </w:rPrChange>
                  </w:rPr>
                  <w:delText>;</w:delText>
                </w:r>
              </w:del>
            </w:ins>
            <w:ins w:id="3265" w:author="Claire Newton (NESO)" w:date="2025-01-28T20:43:00Z" w16du:dateUtc="2025-01-28T20:43:00Z">
              <w:r w:rsidRPr="003F0FB7">
                <w:rPr>
                  <w:rFonts w:ascii="Arial" w:hAnsi="Arial" w:cs="Arial"/>
                  <w:sz w:val="21"/>
                  <w:szCs w:val="21"/>
                  <w:rPrChange w:id="3266" w:author="Claire Newton (NESO)" w:date="2025-01-28T20:43:00Z" w16du:dateUtc="2025-01-28T20:43:00Z">
                    <w:rPr>
                      <w:rFonts w:ascii="Arial" w:hAnsi="Arial" w:cs="Arial"/>
                      <w:sz w:val="22"/>
                      <w:szCs w:val="22"/>
                    </w:rPr>
                  </w:rPrChange>
                </w:rPr>
                <w:t>.</w:t>
              </w:r>
            </w:ins>
          </w:p>
        </w:tc>
      </w:tr>
    </w:tbl>
    <w:p w14:paraId="3A77C4FD" w14:textId="77777777" w:rsidR="003B0A15" w:rsidRDefault="003B0A15">
      <w:pPr>
        <w:tabs>
          <w:tab w:val="left" w:pos="3312"/>
        </w:tabs>
        <w:kinsoku w:val="0"/>
        <w:overflowPunct w:val="0"/>
        <w:autoSpaceDE/>
        <w:autoSpaceDN/>
        <w:adjustRightInd/>
        <w:spacing w:before="19" w:line="230" w:lineRule="exact"/>
        <w:ind w:left="72"/>
        <w:textAlignment w:val="baseline"/>
        <w:rPr>
          <w:ins w:id="3267" w:author="Stuart McLarnon (NESO)" w:date="2025-01-14T13:42:00Z"/>
          <w:rFonts w:ascii="Arial" w:hAnsi="Arial" w:cs="Arial"/>
          <w:spacing w:val="-1"/>
          <w:sz w:val="21"/>
          <w:szCs w:val="21"/>
        </w:rPr>
      </w:pPr>
    </w:p>
    <w:p w14:paraId="0904466E" w14:textId="0FB55482" w:rsidR="009C1403" w:rsidRDefault="00C6386D">
      <w:pPr>
        <w:tabs>
          <w:tab w:val="left" w:pos="3312"/>
        </w:tabs>
        <w:kinsoku w:val="0"/>
        <w:overflowPunct w:val="0"/>
        <w:autoSpaceDE/>
        <w:autoSpaceDN/>
        <w:adjustRightInd/>
        <w:spacing w:before="19" w:line="230" w:lineRule="exact"/>
        <w:ind w:left="72"/>
        <w:textAlignment w:val="baseline"/>
        <w:rPr>
          <w:rFonts w:ascii="Arial" w:hAnsi="Arial" w:cs="Arial"/>
          <w:spacing w:val="-1"/>
          <w:sz w:val="21"/>
          <w:szCs w:val="21"/>
        </w:rPr>
      </w:pPr>
      <w:r>
        <w:rPr>
          <w:rFonts w:ascii="Arial" w:hAnsi="Arial" w:cs="Arial"/>
          <w:spacing w:val="-1"/>
          <w:sz w:val="21"/>
          <w:szCs w:val="21"/>
        </w:rPr>
        <w:t>Offshore Transmission System</w:t>
      </w:r>
      <w:r>
        <w:rPr>
          <w:rFonts w:ascii="Arial" w:hAnsi="Arial" w:cs="Arial"/>
          <w:spacing w:val="-1"/>
          <w:sz w:val="21"/>
          <w:szCs w:val="21"/>
        </w:rPr>
        <w:tab/>
        <w:t>A system consisting (wholly or mainly) of high voltage</w:t>
      </w:r>
    </w:p>
    <w:p w14:paraId="040E8E61" w14:textId="3B5451BE" w:rsidR="009C1403" w:rsidRDefault="00C6386D">
      <w:pPr>
        <w:kinsoku w:val="0"/>
        <w:overflowPunct w:val="0"/>
        <w:autoSpaceDE/>
        <w:autoSpaceDN/>
        <w:adjustRightInd/>
        <w:spacing w:before="2" w:line="230" w:lineRule="exact"/>
        <w:ind w:left="3312" w:right="72"/>
        <w:jc w:val="both"/>
        <w:textAlignment w:val="baseline"/>
        <w:rPr>
          <w:rFonts w:ascii="Arial" w:hAnsi="Arial" w:cs="Arial"/>
          <w:spacing w:val="-4"/>
          <w:sz w:val="21"/>
          <w:szCs w:val="21"/>
        </w:rPr>
      </w:pPr>
      <w:r>
        <w:rPr>
          <w:rFonts w:ascii="Arial" w:hAnsi="Arial" w:cs="Arial"/>
          <w:spacing w:val="-4"/>
          <w:sz w:val="21"/>
          <w:szCs w:val="21"/>
        </w:rPr>
        <w:t xml:space="preserve">lines of 132kV or greater owned and/or operated by an </w:t>
      </w:r>
      <w:r>
        <w:rPr>
          <w:rFonts w:ascii="Arial" w:hAnsi="Arial" w:cs="Arial"/>
          <w:i/>
          <w:iCs/>
          <w:spacing w:val="-4"/>
          <w:sz w:val="21"/>
          <w:szCs w:val="21"/>
        </w:rPr>
        <w:t xml:space="preserve">offshore </w:t>
      </w:r>
      <w:del w:id="3268" w:author="Tammy Meek (NESO)" w:date="2025-01-24T11:59:00Z" w16du:dateUtc="2025-01-24T11:59:00Z">
        <w:r w:rsidDel="000D741D">
          <w:rPr>
            <w:rFonts w:ascii="Arial" w:hAnsi="Arial" w:cs="Arial"/>
            <w:i/>
            <w:iCs/>
            <w:spacing w:val="-4"/>
            <w:sz w:val="21"/>
            <w:szCs w:val="21"/>
          </w:rPr>
          <w:delText>transmission licensee</w:delText>
        </w:r>
      </w:del>
      <w:ins w:id="3269" w:author="Tammy Meek (NESO)" w:date="2025-01-24T12:00:00Z" w16du:dateUtc="2025-01-24T12:00:00Z">
        <w:del w:id="3270" w:author="Stuart McLarnon (NESO)" w:date="2025-01-29T15:47:00Z" w16du:dateUtc="2025-01-29T15:47:00Z">
          <w:r w:rsidR="000D741D" w:rsidRPr="000D741D">
            <w:rPr>
              <w:rFonts w:ascii="Arial" w:hAnsi="Arial" w:cs="Arial"/>
              <w:i/>
              <w:iCs/>
              <w:spacing w:val="-4"/>
              <w:sz w:val="21"/>
              <w:szCs w:val="21"/>
            </w:rPr>
            <w:delText>Transmission Licensee</w:delText>
          </w:r>
        </w:del>
      </w:ins>
      <w:ins w:id="3271"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and used for the transmission of electricity to or from an </w:t>
      </w:r>
      <w:r>
        <w:rPr>
          <w:rFonts w:ascii="Arial" w:hAnsi="Arial" w:cs="Arial"/>
          <w:i/>
          <w:iCs/>
          <w:spacing w:val="-4"/>
          <w:sz w:val="21"/>
          <w:szCs w:val="21"/>
        </w:rPr>
        <w:t xml:space="preserve">offshore power station </w:t>
      </w:r>
      <w:r>
        <w:rPr>
          <w:rFonts w:ascii="Arial" w:hAnsi="Arial" w:cs="Arial"/>
          <w:spacing w:val="-4"/>
          <w:sz w:val="21"/>
          <w:szCs w:val="21"/>
        </w:rPr>
        <w:t xml:space="preserve">to or from an </w:t>
      </w:r>
      <w:r>
        <w:rPr>
          <w:rFonts w:ascii="Arial" w:hAnsi="Arial" w:cs="Arial"/>
          <w:i/>
          <w:iCs/>
          <w:spacing w:val="-4"/>
          <w:sz w:val="21"/>
          <w:szCs w:val="21"/>
        </w:rPr>
        <w:t>interface point</w:t>
      </w:r>
      <w:r>
        <w:rPr>
          <w:rFonts w:ascii="Arial" w:hAnsi="Arial" w:cs="Arial"/>
          <w:spacing w:val="-4"/>
          <w:sz w:val="21"/>
          <w:szCs w:val="21"/>
        </w:rPr>
        <w:t xml:space="preserve">, or </w:t>
      </w:r>
      <w:r>
        <w:rPr>
          <w:rFonts w:ascii="Arial" w:hAnsi="Arial" w:cs="Arial"/>
          <w:i/>
          <w:iCs/>
          <w:spacing w:val="-4"/>
          <w:sz w:val="21"/>
          <w:szCs w:val="21"/>
        </w:rPr>
        <w:t xml:space="preserve">user system interface point </w:t>
      </w:r>
      <w:r>
        <w:rPr>
          <w:rFonts w:ascii="Arial" w:hAnsi="Arial" w:cs="Arial"/>
          <w:spacing w:val="-4"/>
          <w:sz w:val="21"/>
          <w:szCs w:val="21"/>
        </w:rPr>
        <w:t xml:space="preserve">if embedded, or to or from another </w:t>
      </w:r>
      <w:r>
        <w:rPr>
          <w:rFonts w:ascii="Arial" w:hAnsi="Arial" w:cs="Arial"/>
          <w:i/>
          <w:iCs/>
          <w:spacing w:val="-4"/>
          <w:sz w:val="21"/>
          <w:szCs w:val="21"/>
        </w:rPr>
        <w:t xml:space="preserve">offshore power station </w:t>
      </w:r>
      <w:r>
        <w:rPr>
          <w:rFonts w:ascii="Arial" w:hAnsi="Arial" w:cs="Arial"/>
          <w:spacing w:val="-4"/>
          <w:sz w:val="21"/>
          <w:szCs w:val="21"/>
        </w:rPr>
        <w:t xml:space="preserve">and includes equipment, plant and apparatus and meters owned or operated by an </w:t>
      </w:r>
      <w:r>
        <w:rPr>
          <w:rFonts w:ascii="Arial" w:hAnsi="Arial" w:cs="Arial"/>
          <w:i/>
          <w:iCs/>
          <w:spacing w:val="-4"/>
          <w:sz w:val="21"/>
          <w:szCs w:val="21"/>
        </w:rPr>
        <w:t xml:space="preserve">offshore </w:t>
      </w:r>
      <w:del w:id="3272" w:author="Tammy Meek (NESO)" w:date="2025-01-24T11:59:00Z" w16du:dateUtc="2025-01-24T11:59:00Z">
        <w:r w:rsidDel="000D741D">
          <w:rPr>
            <w:rFonts w:ascii="Arial" w:hAnsi="Arial" w:cs="Arial"/>
            <w:i/>
            <w:iCs/>
            <w:spacing w:val="-4"/>
            <w:sz w:val="21"/>
            <w:szCs w:val="21"/>
          </w:rPr>
          <w:delText>transmission licensee</w:delText>
        </w:r>
      </w:del>
      <w:ins w:id="3273" w:author="Tammy Meek (NESO)" w:date="2025-01-24T12:00:00Z" w16du:dateUtc="2025-01-24T12:00:00Z">
        <w:del w:id="3274" w:author="Stuart McLarnon (NESO)" w:date="2025-01-29T15:47:00Z" w16du:dateUtc="2025-01-29T15:47:00Z">
          <w:r w:rsidR="000D741D" w:rsidRPr="000D741D">
            <w:rPr>
              <w:rFonts w:ascii="Arial" w:hAnsi="Arial" w:cs="Arial"/>
              <w:i/>
              <w:iCs/>
              <w:spacing w:val="-4"/>
              <w:sz w:val="21"/>
              <w:szCs w:val="21"/>
            </w:rPr>
            <w:delText>Transmission Licensee</w:delText>
          </w:r>
        </w:del>
      </w:ins>
      <w:ins w:id="3275"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i/>
          <w:iCs/>
          <w:spacing w:val="-4"/>
          <w:sz w:val="21"/>
          <w:szCs w:val="21"/>
        </w:rPr>
        <w:t xml:space="preserve"> </w:t>
      </w:r>
      <w:r>
        <w:rPr>
          <w:rFonts w:ascii="Arial" w:hAnsi="Arial" w:cs="Arial"/>
          <w:spacing w:val="-4"/>
          <w:sz w:val="21"/>
          <w:szCs w:val="21"/>
        </w:rPr>
        <w:t xml:space="preserve">in connection with the transmission of electricity. An </w:t>
      </w:r>
      <w:r>
        <w:rPr>
          <w:rFonts w:ascii="Arial" w:hAnsi="Arial" w:cs="Arial"/>
          <w:i/>
          <w:iCs/>
          <w:spacing w:val="-4"/>
          <w:sz w:val="21"/>
          <w:szCs w:val="21"/>
        </w:rPr>
        <w:t xml:space="preserve">offshore transmission system </w:t>
      </w:r>
      <w:r>
        <w:rPr>
          <w:rFonts w:ascii="Arial" w:hAnsi="Arial" w:cs="Arial"/>
          <w:spacing w:val="-4"/>
          <w:sz w:val="21"/>
          <w:szCs w:val="21"/>
        </w:rPr>
        <w:t xml:space="preserve">extends from the </w:t>
      </w:r>
      <w:r>
        <w:rPr>
          <w:rFonts w:ascii="Arial" w:hAnsi="Arial" w:cs="Arial"/>
          <w:i/>
          <w:iCs/>
          <w:spacing w:val="-4"/>
          <w:sz w:val="21"/>
          <w:szCs w:val="21"/>
        </w:rPr>
        <w:t xml:space="preserve">interface point </w:t>
      </w:r>
      <w:r>
        <w:rPr>
          <w:rFonts w:ascii="Arial" w:hAnsi="Arial" w:cs="Arial"/>
          <w:spacing w:val="-4"/>
          <w:sz w:val="21"/>
          <w:szCs w:val="21"/>
        </w:rPr>
        <w:t xml:space="preserve">or </w:t>
      </w:r>
      <w:r>
        <w:rPr>
          <w:rFonts w:ascii="Arial" w:hAnsi="Arial" w:cs="Arial"/>
          <w:i/>
          <w:iCs/>
          <w:spacing w:val="-4"/>
          <w:sz w:val="21"/>
          <w:szCs w:val="21"/>
        </w:rPr>
        <w:t>user system interface point</w:t>
      </w:r>
      <w:r>
        <w:rPr>
          <w:rFonts w:ascii="Arial" w:hAnsi="Arial" w:cs="Arial"/>
          <w:spacing w:val="-4"/>
          <w:sz w:val="21"/>
          <w:szCs w:val="21"/>
        </w:rPr>
        <w:t xml:space="preserve">, as the case may be, to the </w:t>
      </w:r>
      <w:r>
        <w:rPr>
          <w:rFonts w:ascii="Arial" w:hAnsi="Arial" w:cs="Arial"/>
          <w:i/>
          <w:iCs/>
          <w:spacing w:val="-4"/>
          <w:sz w:val="21"/>
          <w:szCs w:val="21"/>
        </w:rPr>
        <w:t xml:space="preserve">offshore grid entry point/s </w:t>
      </w:r>
      <w:r>
        <w:rPr>
          <w:rFonts w:ascii="Arial" w:hAnsi="Arial" w:cs="Arial"/>
          <w:spacing w:val="-4"/>
          <w:sz w:val="21"/>
          <w:szCs w:val="21"/>
        </w:rPr>
        <w:t xml:space="preserve">and may include plant and apparatus located onshore and </w:t>
      </w:r>
      <w:r>
        <w:rPr>
          <w:rFonts w:ascii="Arial" w:hAnsi="Arial" w:cs="Arial"/>
          <w:i/>
          <w:iCs/>
          <w:spacing w:val="-4"/>
          <w:sz w:val="21"/>
          <w:szCs w:val="21"/>
        </w:rPr>
        <w:t xml:space="preserve">offshore. </w:t>
      </w:r>
      <w:r>
        <w:rPr>
          <w:rFonts w:ascii="Arial" w:hAnsi="Arial" w:cs="Arial"/>
          <w:spacing w:val="-4"/>
          <w:sz w:val="21"/>
          <w:szCs w:val="21"/>
        </w:rPr>
        <w:t xml:space="preserve">For the avoidance of doubt, the </w:t>
      </w:r>
      <w:r>
        <w:rPr>
          <w:rFonts w:ascii="Arial" w:hAnsi="Arial" w:cs="Arial"/>
          <w:i/>
          <w:iCs/>
          <w:spacing w:val="-4"/>
          <w:sz w:val="21"/>
          <w:szCs w:val="21"/>
        </w:rPr>
        <w:t xml:space="preserve">offshore transmission systems, </w:t>
      </w:r>
      <w:r>
        <w:rPr>
          <w:rFonts w:ascii="Arial" w:hAnsi="Arial" w:cs="Arial"/>
          <w:spacing w:val="-4"/>
          <w:sz w:val="21"/>
          <w:szCs w:val="21"/>
        </w:rPr>
        <w:t xml:space="preserve">together with the </w:t>
      </w:r>
      <w:r>
        <w:rPr>
          <w:rFonts w:ascii="Arial" w:hAnsi="Arial" w:cs="Arial"/>
          <w:i/>
          <w:iCs/>
          <w:spacing w:val="-4"/>
          <w:sz w:val="21"/>
          <w:szCs w:val="21"/>
        </w:rPr>
        <w:t xml:space="preserve">onshore transmission system, </w:t>
      </w:r>
      <w:r>
        <w:rPr>
          <w:rFonts w:ascii="Arial" w:hAnsi="Arial" w:cs="Arial"/>
          <w:spacing w:val="-4"/>
          <w:sz w:val="21"/>
          <w:szCs w:val="21"/>
        </w:rPr>
        <w:t xml:space="preserve">form the </w:t>
      </w:r>
      <w:r>
        <w:rPr>
          <w:rFonts w:ascii="Arial" w:hAnsi="Arial" w:cs="Arial"/>
          <w:i/>
          <w:iCs/>
          <w:spacing w:val="-4"/>
          <w:sz w:val="21"/>
          <w:szCs w:val="21"/>
        </w:rPr>
        <w:t>national electricity transmission system</w:t>
      </w:r>
      <w:r>
        <w:rPr>
          <w:rFonts w:ascii="Arial" w:hAnsi="Arial" w:cs="Arial"/>
          <w:spacing w:val="-4"/>
          <w:sz w:val="21"/>
          <w:szCs w:val="21"/>
        </w:rPr>
        <w:t>.</w:t>
      </w:r>
    </w:p>
    <w:p w14:paraId="3D78DD5B" w14:textId="77777777" w:rsidR="009C1403" w:rsidRDefault="00C6386D">
      <w:pPr>
        <w:tabs>
          <w:tab w:val="left" w:pos="3312"/>
        </w:tabs>
        <w:kinsoku w:val="0"/>
        <w:overflowPunct w:val="0"/>
        <w:autoSpaceDE/>
        <w:autoSpaceDN/>
        <w:adjustRightInd/>
        <w:spacing w:before="478" w:line="230" w:lineRule="exact"/>
        <w:ind w:left="72"/>
        <w:textAlignment w:val="baseline"/>
        <w:rPr>
          <w:rFonts w:ascii="Arial" w:hAnsi="Arial" w:cs="Arial"/>
          <w:spacing w:val="-2"/>
          <w:sz w:val="21"/>
          <w:szCs w:val="21"/>
        </w:rPr>
      </w:pPr>
      <w:r>
        <w:rPr>
          <w:rFonts w:ascii="Arial" w:hAnsi="Arial" w:cs="Arial"/>
          <w:spacing w:val="-2"/>
          <w:sz w:val="21"/>
          <w:szCs w:val="21"/>
        </w:rPr>
        <w:t>Offshore Waters</w:t>
      </w:r>
      <w:r>
        <w:rPr>
          <w:rFonts w:ascii="Arial" w:hAnsi="Arial" w:cs="Arial"/>
          <w:spacing w:val="-2"/>
          <w:sz w:val="21"/>
          <w:szCs w:val="21"/>
        </w:rPr>
        <w:tab/>
        <w:t>Has the meaning given to “</w:t>
      </w:r>
      <w:r>
        <w:rPr>
          <w:rFonts w:ascii="Arial" w:hAnsi="Arial" w:cs="Arial"/>
          <w:i/>
          <w:iCs/>
          <w:spacing w:val="-2"/>
          <w:sz w:val="21"/>
          <w:szCs w:val="21"/>
        </w:rPr>
        <w:t xml:space="preserve">offshore </w:t>
      </w:r>
      <w:r>
        <w:rPr>
          <w:rFonts w:ascii="Arial" w:hAnsi="Arial" w:cs="Arial"/>
          <w:spacing w:val="-2"/>
          <w:sz w:val="21"/>
          <w:szCs w:val="21"/>
        </w:rPr>
        <w:t>waters” in Section</w:t>
      </w:r>
    </w:p>
    <w:p w14:paraId="60D0B5C9" w14:textId="77777777" w:rsidR="009C1403" w:rsidRDefault="00C6386D">
      <w:pPr>
        <w:kinsoku w:val="0"/>
        <w:overflowPunct w:val="0"/>
        <w:autoSpaceDE/>
        <w:autoSpaceDN/>
        <w:adjustRightInd/>
        <w:spacing w:line="223" w:lineRule="exact"/>
        <w:ind w:left="3312"/>
        <w:textAlignment w:val="baseline"/>
        <w:rPr>
          <w:rFonts w:ascii="Arial" w:hAnsi="Arial" w:cs="Arial"/>
          <w:spacing w:val="-3"/>
          <w:sz w:val="21"/>
          <w:szCs w:val="21"/>
        </w:rPr>
      </w:pPr>
      <w:r>
        <w:rPr>
          <w:rFonts w:ascii="Arial" w:hAnsi="Arial" w:cs="Arial"/>
          <w:spacing w:val="-3"/>
          <w:sz w:val="21"/>
          <w:szCs w:val="21"/>
        </w:rPr>
        <w:t>90(9) of the Energy Act 2004.</w:t>
      </w:r>
    </w:p>
    <w:p w14:paraId="41DAD608" w14:textId="77777777" w:rsidR="009C1403" w:rsidRDefault="00C6386D">
      <w:pPr>
        <w:tabs>
          <w:tab w:val="left" w:pos="3312"/>
        </w:tabs>
        <w:kinsoku w:val="0"/>
        <w:overflowPunct w:val="0"/>
        <w:autoSpaceDE/>
        <w:autoSpaceDN/>
        <w:adjustRightInd/>
        <w:spacing w:before="475" w:line="219" w:lineRule="exact"/>
        <w:ind w:left="72"/>
        <w:textAlignment w:val="baseline"/>
        <w:rPr>
          <w:rFonts w:ascii="Arial" w:hAnsi="Arial" w:cs="Arial"/>
          <w:sz w:val="21"/>
          <w:szCs w:val="21"/>
        </w:rPr>
      </w:pPr>
      <w:r>
        <w:rPr>
          <w:rFonts w:ascii="Arial" w:hAnsi="Arial" w:cs="Arial"/>
          <w:sz w:val="21"/>
          <w:szCs w:val="21"/>
        </w:rPr>
        <w:t>Onshore Generating Unit</w:t>
      </w:r>
      <w:r>
        <w:rPr>
          <w:rFonts w:ascii="Arial" w:hAnsi="Arial" w:cs="Arial"/>
          <w:sz w:val="21"/>
          <w:szCs w:val="21"/>
        </w:rPr>
        <w:tab/>
        <w:t>Any apparatus which produces electricity including a</w:t>
      </w:r>
    </w:p>
    <w:p w14:paraId="0351CDF9" w14:textId="77777777" w:rsidR="009C1403" w:rsidRDefault="00C6386D">
      <w:pPr>
        <w:kinsoku w:val="0"/>
        <w:overflowPunct w:val="0"/>
        <w:autoSpaceDE/>
        <w:autoSpaceDN/>
        <w:adjustRightInd/>
        <w:spacing w:line="232" w:lineRule="exact"/>
        <w:ind w:left="3312" w:right="144"/>
        <w:jc w:val="both"/>
        <w:textAlignment w:val="baseline"/>
        <w:rPr>
          <w:rFonts w:ascii="Arial" w:hAnsi="Arial" w:cs="Arial"/>
          <w:i/>
          <w:iCs/>
          <w:sz w:val="21"/>
          <w:szCs w:val="21"/>
        </w:rPr>
      </w:pPr>
      <w:r>
        <w:rPr>
          <w:rFonts w:ascii="Arial" w:hAnsi="Arial" w:cs="Arial"/>
          <w:sz w:val="21"/>
          <w:szCs w:val="21"/>
        </w:rPr>
        <w:t xml:space="preserve">synchronous </w:t>
      </w:r>
      <w:r>
        <w:rPr>
          <w:rFonts w:ascii="Arial" w:hAnsi="Arial" w:cs="Arial"/>
          <w:i/>
          <w:iCs/>
          <w:sz w:val="21"/>
          <w:szCs w:val="21"/>
        </w:rPr>
        <w:t xml:space="preserve">generating unit </w:t>
      </w:r>
      <w:r>
        <w:rPr>
          <w:rFonts w:ascii="Arial" w:hAnsi="Arial" w:cs="Arial"/>
          <w:sz w:val="21"/>
          <w:szCs w:val="21"/>
        </w:rPr>
        <w:t xml:space="preserve">and non-synchronous </w:t>
      </w:r>
      <w:r>
        <w:rPr>
          <w:rFonts w:ascii="Arial" w:hAnsi="Arial" w:cs="Arial"/>
          <w:i/>
          <w:iCs/>
          <w:sz w:val="21"/>
          <w:szCs w:val="21"/>
        </w:rPr>
        <w:t xml:space="preserve">generating unit </w:t>
      </w:r>
      <w:r>
        <w:rPr>
          <w:rFonts w:ascii="Arial" w:hAnsi="Arial" w:cs="Arial"/>
          <w:sz w:val="21"/>
          <w:szCs w:val="21"/>
        </w:rPr>
        <w:t xml:space="preserve">but excluding an </w:t>
      </w:r>
      <w:r>
        <w:rPr>
          <w:rFonts w:ascii="Arial" w:hAnsi="Arial" w:cs="Arial"/>
          <w:i/>
          <w:iCs/>
          <w:sz w:val="21"/>
          <w:szCs w:val="21"/>
        </w:rPr>
        <w:t>offshore generating unit.</w:t>
      </w:r>
    </w:p>
    <w:p w14:paraId="74576D7F" w14:textId="77777777" w:rsidR="009C1403" w:rsidRDefault="00C6386D">
      <w:pPr>
        <w:tabs>
          <w:tab w:val="left" w:pos="3312"/>
        </w:tabs>
        <w:kinsoku w:val="0"/>
        <w:overflowPunct w:val="0"/>
        <w:autoSpaceDE/>
        <w:autoSpaceDN/>
        <w:adjustRightInd/>
        <w:spacing w:before="477" w:line="230" w:lineRule="exact"/>
        <w:ind w:left="72"/>
        <w:textAlignment w:val="baseline"/>
        <w:rPr>
          <w:rFonts w:ascii="Arial" w:hAnsi="Arial" w:cs="Arial"/>
          <w:i/>
          <w:iCs/>
          <w:spacing w:val="3"/>
          <w:sz w:val="21"/>
          <w:szCs w:val="21"/>
        </w:rPr>
      </w:pPr>
      <w:r>
        <w:rPr>
          <w:rFonts w:ascii="Arial" w:hAnsi="Arial" w:cs="Arial"/>
          <w:spacing w:val="3"/>
          <w:sz w:val="21"/>
          <w:szCs w:val="21"/>
        </w:rPr>
        <w:t>Onshore Power Park Module</w:t>
      </w:r>
      <w:r>
        <w:rPr>
          <w:rFonts w:ascii="Arial" w:hAnsi="Arial" w:cs="Arial"/>
          <w:spacing w:val="3"/>
          <w:sz w:val="21"/>
          <w:szCs w:val="21"/>
        </w:rPr>
        <w:tab/>
        <w:t xml:space="preserve">A collection of non-synchronous </w:t>
      </w:r>
      <w:r>
        <w:rPr>
          <w:rFonts w:ascii="Arial" w:hAnsi="Arial" w:cs="Arial"/>
          <w:i/>
          <w:iCs/>
          <w:spacing w:val="3"/>
          <w:sz w:val="21"/>
          <w:szCs w:val="21"/>
        </w:rPr>
        <w:t>generating units</w:t>
      </w:r>
    </w:p>
    <w:p w14:paraId="59108923" w14:textId="77777777" w:rsidR="009C1403" w:rsidRDefault="00C6386D">
      <w:pPr>
        <w:kinsoku w:val="0"/>
        <w:overflowPunct w:val="0"/>
        <w:autoSpaceDE/>
        <w:autoSpaceDN/>
        <w:adjustRightInd/>
        <w:spacing w:before="2" w:line="230" w:lineRule="exact"/>
        <w:ind w:left="3312" w:right="144"/>
        <w:jc w:val="both"/>
        <w:textAlignment w:val="baseline"/>
        <w:rPr>
          <w:rFonts w:ascii="Arial" w:hAnsi="Arial" w:cs="Arial"/>
          <w:spacing w:val="-2"/>
          <w:sz w:val="21"/>
          <w:szCs w:val="21"/>
        </w:rPr>
      </w:pPr>
      <w:r>
        <w:rPr>
          <w:rFonts w:ascii="Arial" w:hAnsi="Arial" w:cs="Arial"/>
          <w:spacing w:val="-2"/>
          <w:sz w:val="21"/>
          <w:szCs w:val="21"/>
        </w:rPr>
        <w:t xml:space="preserve">(registered as a </w:t>
      </w:r>
      <w:r>
        <w:rPr>
          <w:rFonts w:ascii="Arial" w:hAnsi="Arial" w:cs="Arial"/>
          <w:i/>
          <w:iCs/>
          <w:spacing w:val="-2"/>
          <w:sz w:val="21"/>
          <w:szCs w:val="21"/>
        </w:rPr>
        <w:t xml:space="preserve">power park module </w:t>
      </w:r>
      <w:r>
        <w:rPr>
          <w:rFonts w:ascii="Arial" w:hAnsi="Arial" w:cs="Arial"/>
          <w:spacing w:val="-2"/>
          <w:sz w:val="21"/>
          <w:szCs w:val="21"/>
        </w:rPr>
        <w:t xml:space="preserve">under the Planning Code in the Grid Code) that are powered by an intermittent power source, joined together by a system with a single point of electrical connection to the </w:t>
      </w:r>
      <w:r>
        <w:rPr>
          <w:rFonts w:ascii="Arial" w:hAnsi="Arial" w:cs="Arial"/>
          <w:i/>
          <w:iCs/>
          <w:spacing w:val="-2"/>
          <w:sz w:val="21"/>
          <w:szCs w:val="21"/>
        </w:rPr>
        <w:t xml:space="preserve">onshore transmission system </w:t>
      </w:r>
      <w:r>
        <w:rPr>
          <w:rFonts w:ascii="Arial" w:hAnsi="Arial" w:cs="Arial"/>
          <w:spacing w:val="-2"/>
          <w:sz w:val="21"/>
          <w:szCs w:val="21"/>
        </w:rPr>
        <w:t xml:space="preserve">(or </w:t>
      </w:r>
      <w:r>
        <w:rPr>
          <w:rFonts w:ascii="Arial" w:hAnsi="Arial" w:cs="Arial"/>
          <w:i/>
          <w:iCs/>
          <w:spacing w:val="-2"/>
          <w:sz w:val="21"/>
          <w:szCs w:val="21"/>
        </w:rPr>
        <w:t xml:space="preserve">user system </w:t>
      </w:r>
      <w:r>
        <w:rPr>
          <w:rFonts w:ascii="Arial" w:hAnsi="Arial" w:cs="Arial"/>
          <w:spacing w:val="-2"/>
          <w:sz w:val="21"/>
          <w:szCs w:val="21"/>
        </w:rPr>
        <w:t>if</w:t>
      </w:r>
    </w:p>
    <w:p w14:paraId="6A69F920" w14:textId="77777777" w:rsidR="009C1403" w:rsidRDefault="00C6386D">
      <w:pPr>
        <w:tabs>
          <w:tab w:val="right" w:pos="8208"/>
        </w:tabs>
        <w:kinsoku w:val="0"/>
        <w:overflowPunct w:val="0"/>
        <w:autoSpaceDE/>
        <w:autoSpaceDN/>
        <w:adjustRightInd/>
        <w:spacing w:line="229" w:lineRule="exact"/>
        <w:ind w:left="3312" w:right="144"/>
        <w:jc w:val="both"/>
        <w:textAlignment w:val="baseline"/>
        <w:rPr>
          <w:rFonts w:ascii="Arial" w:hAnsi="Arial" w:cs="Arial"/>
          <w:i/>
          <w:iCs/>
          <w:sz w:val="21"/>
          <w:szCs w:val="21"/>
        </w:rPr>
      </w:pPr>
      <w:r>
        <w:rPr>
          <w:rFonts w:ascii="Arial" w:hAnsi="Arial" w:cs="Arial"/>
          <w:sz w:val="21"/>
          <w:szCs w:val="21"/>
        </w:rPr>
        <w:t>embedded).</w:t>
      </w:r>
      <w:r>
        <w:rPr>
          <w:rFonts w:ascii="Arial" w:hAnsi="Arial" w:cs="Arial"/>
          <w:sz w:val="21"/>
          <w:szCs w:val="21"/>
        </w:rPr>
        <w:tab/>
        <w:t xml:space="preserve">The connection to the </w:t>
      </w:r>
      <w:r>
        <w:rPr>
          <w:rFonts w:ascii="Arial" w:hAnsi="Arial" w:cs="Arial"/>
          <w:i/>
          <w:iCs/>
          <w:sz w:val="21"/>
          <w:szCs w:val="21"/>
        </w:rPr>
        <w:t>onshore</w:t>
      </w:r>
      <w:r>
        <w:rPr>
          <w:rFonts w:ascii="Arial" w:hAnsi="Arial" w:cs="Arial"/>
          <w:i/>
          <w:iCs/>
          <w:sz w:val="21"/>
          <w:szCs w:val="21"/>
        </w:rPr>
        <w:br/>
        <w:t xml:space="preserve">transmission system </w:t>
      </w:r>
      <w:r>
        <w:rPr>
          <w:rFonts w:ascii="Arial" w:hAnsi="Arial" w:cs="Arial"/>
          <w:sz w:val="21"/>
          <w:szCs w:val="21"/>
        </w:rPr>
        <w:t>(</w:t>
      </w:r>
      <w:r>
        <w:rPr>
          <w:rFonts w:ascii="Arial" w:hAnsi="Arial" w:cs="Arial"/>
          <w:i/>
          <w:iCs/>
          <w:sz w:val="21"/>
          <w:szCs w:val="21"/>
        </w:rPr>
        <w:t xml:space="preserve">or user system </w:t>
      </w:r>
      <w:r>
        <w:rPr>
          <w:rFonts w:ascii="Arial" w:hAnsi="Arial" w:cs="Arial"/>
          <w:sz w:val="21"/>
          <w:szCs w:val="21"/>
        </w:rPr>
        <w:t xml:space="preserve">if embedded) may include a </w:t>
      </w:r>
      <w:r>
        <w:rPr>
          <w:rFonts w:ascii="Arial" w:hAnsi="Arial" w:cs="Arial"/>
          <w:i/>
          <w:iCs/>
          <w:sz w:val="21"/>
          <w:szCs w:val="21"/>
        </w:rPr>
        <w:t>DC converter.</w:t>
      </w:r>
    </w:p>
    <w:p w14:paraId="7E8732AA" w14:textId="77777777" w:rsidR="009C1403" w:rsidRDefault="00C6386D">
      <w:pPr>
        <w:tabs>
          <w:tab w:val="left" w:pos="3312"/>
        </w:tabs>
        <w:kinsoku w:val="0"/>
        <w:overflowPunct w:val="0"/>
        <w:autoSpaceDE/>
        <w:autoSpaceDN/>
        <w:adjustRightInd/>
        <w:spacing w:before="351" w:line="230" w:lineRule="exact"/>
        <w:ind w:left="72"/>
        <w:textAlignment w:val="baseline"/>
        <w:rPr>
          <w:rFonts w:ascii="Arial" w:hAnsi="Arial" w:cs="Arial"/>
          <w:i/>
          <w:iCs/>
          <w:spacing w:val="6"/>
          <w:sz w:val="21"/>
          <w:szCs w:val="21"/>
        </w:rPr>
      </w:pPr>
      <w:r>
        <w:rPr>
          <w:rFonts w:ascii="Arial" w:hAnsi="Arial" w:cs="Arial"/>
          <w:spacing w:val="6"/>
          <w:sz w:val="21"/>
          <w:szCs w:val="21"/>
        </w:rPr>
        <w:t>Onshore Power Station</w:t>
      </w:r>
      <w:r>
        <w:rPr>
          <w:rFonts w:ascii="Arial" w:hAnsi="Arial" w:cs="Arial"/>
          <w:spacing w:val="6"/>
          <w:sz w:val="21"/>
          <w:szCs w:val="21"/>
        </w:rPr>
        <w:tab/>
        <w:t xml:space="preserve">An installation comprising one or more </w:t>
      </w:r>
      <w:r>
        <w:rPr>
          <w:rFonts w:ascii="Arial" w:hAnsi="Arial" w:cs="Arial"/>
          <w:i/>
          <w:iCs/>
          <w:spacing w:val="6"/>
          <w:sz w:val="21"/>
          <w:szCs w:val="21"/>
        </w:rPr>
        <w:t>onshore</w:t>
      </w:r>
    </w:p>
    <w:p w14:paraId="23AF8F22"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pacing w:val="-6"/>
          <w:sz w:val="21"/>
          <w:szCs w:val="21"/>
        </w:rPr>
      </w:pPr>
      <w:r>
        <w:rPr>
          <w:rFonts w:ascii="Arial" w:hAnsi="Arial" w:cs="Arial"/>
          <w:i/>
          <w:iCs/>
          <w:spacing w:val="-6"/>
          <w:sz w:val="21"/>
          <w:szCs w:val="21"/>
        </w:rPr>
        <w:t xml:space="preserve">generating units or onshore power park module </w:t>
      </w:r>
      <w:r>
        <w:rPr>
          <w:rFonts w:ascii="Arial" w:hAnsi="Arial" w:cs="Arial"/>
          <w:spacing w:val="-6"/>
          <w:sz w:val="21"/>
          <w:szCs w:val="21"/>
        </w:rPr>
        <w:t xml:space="preserve">(even where sited separately) owned and/or controlled by the same </w:t>
      </w:r>
      <w:r>
        <w:rPr>
          <w:rFonts w:ascii="Arial" w:hAnsi="Arial" w:cs="Arial"/>
          <w:i/>
          <w:iCs/>
          <w:spacing w:val="-6"/>
          <w:sz w:val="21"/>
          <w:szCs w:val="21"/>
        </w:rPr>
        <w:t>generator</w:t>
      </w:r>
      <w:r>
        <w:rPr>
          <w:rFonts w:ascii="Arial" w:hAnsi="Arial" w:cs="Arial"/>
          <w:spacing w:val="-6"/>
          <w:sz w:val="21"/>
          <w:szCs w:val="21"/>
        </w:rPr>
        <w:t xml:space="preserve">, which may reasonably be considered as being managed as one </w:t>
      </w:r>
      <w:r>
        <w:rPr>
          <w:rFonts w:ascii="Arial" w:hAnsi="Arial" w:cs="Arial"/>
          <w:i/>
          <w:iCs/>
          <w:spacing w:val="-6"/>
          <w:sz w:val="21"/>
          <w:szCs w:val="21"/>
        </w:rPr>
        <w:t>onshore power station</w:t>
      </w:r>
      <w:r>
        <w:rPr>
          <w:rFonts w:ascii="Arial" w:hAnsi="Arial" w:cs="Arial"/>
          <w:spacing w:val="-6"/>
          <w:sz w:val="21"/>
          <w:szCs w:val="21"/>
        </w:rPr>
        <w:t>.</w:t>
      </w:r>
    </w:p>
    <w:p w14:paraId="2112CA12" w14:textId="77777777" w:rsidR="009C1403" w:rsidRDefault="00C6386D">
      <w:pPr>
        <w:tabs>
          <w:tab w:val="left" w:pos="3312"/>
        </w:tabs>
        <w:kinsoku w:val="0"/>
        <w:overflowPunct w:val="0"/>
        <w:autoSpaceDE/>
        <w:autoSpaceDN/>
        <w:adjustRightInd/>
        <w:spacing w:before="360" w:line="230" w:lineRule="exact"/>
        <w:ind w:left="72"/>
        <w:textAlignment w:val="baseline"/>
        <w:rPr>
          <w:rFonts w:ascii="Arial" w:hAnsi="Arial" w:cs="Arial"/>
          <w:spacing w:val="-2"/>
          <w:sz w:val="21"/>
          <w:szCs w:val="21"/>
        </w:rPr>
      </w:pPr>
      <w:r>
        <w:rPr>
          <w:rFonts w:ascii="Arial" w:hAnsi="Arial" w:cs="Arial"/>
          <w:spacing w:val="-2"/>
          <w:sz w:val="21"/>
          <w:szCs w:val="21"/>
        </w:rPr>
        <w:t>Onshore Transmission Circuit</w:t>
      </w:r>
      <w:r>
        <w:rPr>
          <w:rFonts w:ascii="Arial" w:hAnsi="Arial" w:cs="Arial"/>
          <w:spacing w:val="-2"/>
          <w:sz w:val="21"/>
          <w:szCs w:val="21"/>
        </w:rPr>
        <w:tab/>
        <w:t xml:space="preserve">Part of the </w:t>
      </w:r>
      <w:r>
        <w:rPr>
          <w:rFonts w:ascii="Arial" w:hAnsi="Arial" w:cs="Arial"/>
          <w:i/>
          <w:iCs/>
          <w:spacing w:val="-2"/>
          <w:sz w:val="21"/>
          <w:szCs w:val="21"/>
        </w:rPr>
        <w:t xml:space="preserve">onshore transmission system </w:t>
      </w:r>
      <w:r>
        <w:rPr>
          <w:rFonts w:ascii="Arial" w:hAnsi="Arial" w:cs="Arial"/>
          <w:spacing w:val="-2"/>
          <w:sz w:val="21"/>
          <w:szCs w:val="21"/>
        </w:rPr>
        <w:t>between two</w:t>
      </w:r>
    </w:p>
    <w:p w14:paraId="68DEC949"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i/>
          <w:iCs/>
          <w:spacing w:val="-3"/>
          <w:sz w:val="21"/>
          <w:szCs w:val="21"/>
        </w:rPr>
      </w:pPr>
      <w:r>
        <w:rPr>
          <w:rFonts w:ascii="Arial" w:hAnsi="Arial" w:cs="Arial"/>
          <w:spacing w:val="-3"/>
          <w:sz w:val="21"/>
          <w:szCs w:val="21"/>
        </w:rPr>
        <w:t xml:space="preserve">or more circuit-breakers which include, for example, transformers, reactors, cables and overhead lines and </w:t>
      </w:r>
      <w:r>
        <w:rPr>
          <w:rFonts w:ascii="Arial" w:hAnsi="Arial" w:cs="Arial"/>
          <w:i/>
          <w:iCs/>
          <w:spacing w:val="-3"/>
          <w:sz w:val="21"/>
          <w:szCs w:val="21"/>
        </w:rPr>
        <w:t xml:space="preserve">DC converters, </w:t>
      </w:r>
      <w:r>
        <w:rPr>
          <w:rFonts w:ascii="Arial" w:hAnsi="Arial" w:cs="Arial"/>
          <w:spacing w:val="-3"/>
          <w:sz w:val="21"/>
          <w:szCs w:val="21"/>
        </w:rPr>
        <w:t xml:space="preserve">but excludes </w:t>
      </w:r>
      <w:r>
        <w:rPr>
          <w:rFonts w:ascii="Arial" w:hAnsi="Arial" w:cs="Arial"/>
          <w:i/>
          <w:iCs/>
          <w:spacing w:val="-3"/>
          <w:sz w:val="21"/>
          <w:szCs w:val="21"/>
        </w:rPr>
        <w:t xml:space="preserve">busbars, generation circuits </w:t>
      </w:r>
      <w:r>
        <w:rPr>
          <w:rFonts w:ascii="Arial" w:hAnsi="Arial" w:cs="Arial"/>
          <w:spacing w:val="-3"/>
          <w:sz w:val="21"/>
          <w:szCs w:val="21"/>
        </w:rPr>
        <w:t xml:space="preserve">and </w:t>
      </w:r>
      <w:r>
        <w:rPr>
          <w:rFonts w:ascii="Arial" w:hAnsi="Arial" w:cs="Arial"/>
          <w:i/>
          <w:iCs/>
          <w:spacing w:val="-3"/>
          <w:sz w:val="21"/>
          <w:szCs w:val="21"/>
        </w:rPr>
        <w:t>offshore transmission circuits.</w:t>
      </w:r>
    </w:p>
    <w:p w14:paraId="45DCF0ED" w14:textId="32759B0B" w:rsidR="009C1403" w:rsidRDefault="479F96F1">
      <w:pPr>
        <w:kinsoku w:val="0"/>
        <w:overflowPunct w:val="0"/>
        <w:autoSpaceDE/>
        <w:autoSpaceDN/>
        <w:adjustRightInd/>
        <w:spacing w:before="468" w:after="240" w:line="230" w:lineRule="exact"/>
        <w:ind w:left="3312" w:right="144" w:hanging="3240"/>
        <w:jc w:val="both"/>
        <w:textAlignment w:val="baseline"/>
        <w:rPr>
          <w:ins w:id="3276" w:author="Tammy Meek (NESO)" w:date="2025-01-27T11:08:00Z" w16du:dateUtc="2025-01-27T11:08:00Z"/>
          <w:rFonts w:ascii="Arial" w:hAnsi="Arial" w:cs="Arial"/>
          <w:spacing w:val="-4"/>
          <w:sz w:val="21"/>
          <w:szCs w:val="21"/>
        </w:rPr>
        <w:pPrChange w:id="3277" w:author="Tammy Meek (NESO)" w:date="2025-01-27T11:08:00Z" w16du:dateUtc="2025-01-27T11:08:00Z">
          <w:pPr>
            <w:kinsoku w:val="0"/>
            <w:overflowPunct w:val="0"/>
            <w:autoSpaceDE/>
            <w:autoSpaceDN/>
            <w:adjustRightInd/>
            <w:spacing w:before="468" w:line="230" w:lineRule="exact"/>
            <w:ind w:left="3312" w:right="144" w:hanging="3240"/>
            <w:jc w:val="both"/>
            <w:textAlignment w:val="baseline"/>
          </w:pPr>
        </w:pPrChange>
      </w:pPr>
      <w:r>
        <w:rPr>
          <w:rFonts w:ascii="Arial" w:hAnsi="Arial" w:cs="Arial"/>
          <w:spacing w:val="-4"/>
          <w:sz w:val="21"/>
          <w:szCs w:val="21"/>
        </w:rPr>
        <w:t xml:space="preserve">Onshore </w:t>
      </w:r>
      <w:del w:id="3278" w:author="Tammy Meek (NESO)" w:date="2025-01-24T12:00:00Z" w16du:dateUtc="2025-01-24T12:00:00Z">
        <w:r w:rsidDel="000D741D">
          <w:rPr>
            <w:rFonts w:ascii="Arial" w:hAnsi="Arial" w:cs="Arial"/>
            <w:spacing w:val="-4"/>
            <w:sz w:val="21"/>
            <w:szCs w:val="21"/>
          </w:rPr>
          <w:delText>Transmission Licensee</w:delText>
        </w:r>
      </w:del>
      <w:ins w:id="3279" w:author="Tammy Meek (NESO)" w:date="2025-01-24T12:00:00Z" w16du:dateUtc="2025-01-24T12:00:00Z">
        <w:del w:id="3280" w:author="Stuart McLarnon (NESO)" w:date="2025-01-29T15:47:00Z" w16du:dateUtc="2025-01-29T15:47:00Z">
          <w:r w:rsidR="000D741D" w:rsidRPr="000D741D">
            <w:rPr>
              <w:rFonts w:ascii="Arial" w:hAnsi="Arial" w:cs="Arial"/>
              <w:i/>
              <w:iCs/>
              <w:spacing w:val="-4"/>
              <w:sz w:val="21"/>
              <w:szCs w:val="21"/>
            </w:rPr>
            <w:delText>Transmission Licensee</w:delText>
          </w:r>
        </w:del>
      </w:ins>
      <w:ins w:id="3281" w:author="Stuart McLarnon (NESO)" w:date="2025-01-29T15:47:00Z" w16du:dateUtc="2025-01-29T15:47:00Z">
        <w:r w:rsidR="00A83BAD" w:rsidRPr="00A83BAD">
          <w:rPr>
            <w:rFonts w:ascii="Arial" w:hAnsi="Arial" w:cs="Arial"/>
            <w:i/>
            <w:iCs/>
            <w:spacing w:val="-4"/>
            <w:sz w:val="21"/>
            <w:szCs w:val="21"/>
          </w:rPr>
          <w:t>Licensee</w:t>
        </w:r>
      </w:ins>
      <w:r>
        <w:rPr>
          <w:rFonts w:ascii="Arial" w:hAnsi="Arial" w:cs="Arial"/>
          <w:spacing w:val="-4"/>
          <w:sz w:val="21"/>
          <w:szCs w:val="21"/>
        </w:rPr>
        <w:t xml:space="preserve"> </w:t>
      </w:r>
      <w:ins w:id="3282" w:author="Katie McGuinness" w:date="2024-09-23T11:47:00Z">
        <w:r w:rsidR="6412298F">
          <w:rPr>
            <w:rFonts w:ascii="Arial" w:hAnsi="Arial" w:cs="Arial"/>
            <w:spacing w:val="-4"/>
            <w:sz w:val="21"/>
            <w:szCs w:val="21"/>
          </w:rPr>
          <w:t xml:space="preserve"> </w:t>
        </w:r>
      </w:ins>
      <w:ins w:id="3283" w:author="Tammy Meek (ESO)" w:date="2024-04-30T15:40:00Z">
        <w:r w:rsidR="00C6386D">
          <w:tab/>
        </w:r>
      </w:ins>
      <w:r w:rsidRPr="5D9186BE">
        <w:rPr>
          <w:rFonts w:ascii="Arial" w:hAnsi="Arial" w:cs="Arial"/>
          <w:i/>
          <w:iCs/>
          <w:spacing w:val="-4"/>
          <w:sz w:val="21"/>
          <w:szCs w:val="21"/>
        </w:rPr>
        <w:t>NGET, SPT</w:t>
      </w:r>
      <w:r>
        <w:rPr>
          <w:rFonts w:ascii="Arial" w:hAnsi="Arial" w:cs="Arial"/>
          <w:spacing w:val="-4"/>
          <w:sz w:val="21"/>
          <w:szCs w:val="21"/>
        </w:rPr>
        <w:t xml:space="preserve">, </w:t>
      </w:r>
      <w:r w:rsidRPr="5D9186BE">
        <w:rPr>
          <w:rFonts w:ascii="Arial" w:hAnsi="Arial" w:cs="Arial"/>
          <w:i/>
          <w:iCs/>
          <w:spacing w:val="-4"/>
          <w:sz w:val="21"/>
          <w:szCs w:val="21"/>
        </w:rPr>
        <w:t xml:space="preserve">SHET’s </w:t>
      </w:r>
      <w:r>
        <w:rPr>
          <w:rFonts w:ascii="Arial" w:hAnsi="Arial" w:cs="Arial"/>
          <w:spacing w:val="-4"/>
          <w:sz w:val="21"/>
          <w:szCs w:val="21"/>
        </w:rPr>
        <w:t>and such other person who is the holder of a transmission licence in respect of an onshore transmission system granted under Section 6 (1) (b) of the Electricity Act 1989 (as amended by the Utilities Act 2000 and the Energy Act 2004).</w:t>
      </w:r>
    </w:p>
    <w:p w14:paraId="09CDDB0E" w14:textId="749D733F" w:rsidR="00FF671E" w:rsidDel="00FF671E" w:rsidRDefault="00FF671E">
      <w:pPr>
        <w:kinsoku w:val="0"/>
        <w:overflowPunct w:val="0"/>
        <w:autoSpaceDE/>
        <w:autoSpaceDN/>
        <w:adjustRightInd/>
        <w:spacing w:before="468" w:line="230" w:lineRule="exact"/>
        <w:ind w:left="3312" w:right="144" w:hanging="3240"/>
        <w:jc w:val="both"/>
        <w:textAlignment w:val="baseline"/>
        <w:rPr>
          <w:del w:id="3284" w:author="Tammy Meek (NESO)" w:date="2025-01-27T11:08:00Z" w16du:dateUtc="2025-01-27T11:08:00Z"/>
          <w:rFonts w:ascii="Arial" w:hAnsi="Arial" w:cs="Arial"/>
          <w:spacing w:val="-4"/>
          <w:sz w:val="21"/>
          <w:szCs w:val="21"/>
        </w:rPr>
      </w:pPr>
    </w:p>
    <w:p w14:paraId="48139428" w14:textId="332FD7CB" w:rsidR="009C1403" w:rsidDel="00FF671E" w:rsidRDefault="00FF671E">
      <w:pPr>
        <w:widowControl/>
        <w:rPr>
          <w:del w:id="3285" w:author="Tammy Meek (NESO)" w:date="2025-01-27T11:08:00Z" w16du:dateUtc="2025-01-27T11:08:00Z"/>
          <w:sz w:val="24"/>
          <w:szCs w:val="24"/>
        </w:rPr>
        <w:sectPr w:rsidR="009C1403" w:rsidDel="00FF671E">
          <w:headerReference w:type="default" r:id="rId77"/>
          <w:pgSz w:w="11904" w:h="16834"/>
          <w:pgMar w:top="1440" w:right="2020" w:bottom="508" w:left="1564" w:header="720" w:footer="720" w:gutter="0"/>
          <w:cols w:space="720"/>
          <w:noEndnote/>
        </w:sectPr>
      </w:pPr>
      <w:ins w:id="3296" w:author="Tammy Meek (NESO)" w:date="2025-01-27T11:08:00Z" w16du:dateUtc="2025-01-27T11:08:00Z">
        <w:r>
          <w:rPr>
            <w:sz w:val="24"/>
            <w:szCs w:val="24"/>
          </w:rPr>
          <w:t xml:space="preserve"> </w:t>
        </w:r>
      </w:ins>
    </w:p>
    <w:p w14:paraId="32279720" w14:textId="3BED4A05" w:rsidR="009C1403" w:rsidRDefault="00C6386D">
      <w:pPr>
        <w:widowControl/>
        <w:rPr>
          <w:rFonts w:ascii="Arial" w:hAnsi="Arial" w:cs="Arial"/>
          <w:sz w:val="21"/>
          <w:szCs w:val="21"/>
        </w:rPr>
        <w:pPrChange w:id="3297" w:author="Tammy Meek (NESO)" w:date="2025-01-27T11:08:00Z" w16du:dateUtc="2025-01-27T11:08:00Z">
          <w:pPr>
            <w:tabs>
              <w:tab w:val="left" w:pos="3402"/>
              <w:tab w:val="right" w:pos="8208"/>
            </w:tabs>
            <w:kinsoku w:val="0"/>
            <w:overflowPunct w:val="0"/>
            <w:autoSpaceDE/>
            <w:autoSpaceDN/>
            <w:adjustRightInd/>
            <w:spacing w:before="15" w:line="233" w:lineRule="exact"/>
            <w:ind w:left="72"/>
            <w:textAlignment w:val="baseline"/>
          </w:pPr>
        </w:pPrChange>
      </w:pPr>
      <w:r>
        <w:rPr>
          <w:rFonts w:ascii="Arial" w:hAnsi="Arial" w:cs="Arial"/>
          <w:sz w:val="21"/>
          <w:szCs w:val="21"/>
        </w:rPr>
        <w:t>Onshore Transmission System</w:t>
      </w:r>
      <w:r w:rsidR="00301BF8">
        <w:rPr>
          <w:rFonts w:ascii="Arial" w:hAnsi="Arial" w:cs="Arial"/>
          <w:sz w:val="21"/>
          <w:szCs w:val="21"/>
        </w:rPr>
        <w:tab/>
      </w:r>
      <w:r>
        <w:rPr>
          <w:rFonts w:ascii="Arial" w:hAnsi="Arial" w:cs="Arial"/>
          <w:sz w:val="21"/>
          <w:szCs w:val="21"/>
        </w:rPr>
        <w:t>The system consisting (wholly or mainly) of high</w:t>
      </w:r>
    </w:p>
    <w:p w14:paraId="33DD833D" w14:textId="5DF3FF12" w:rsidR="009C1403" w:rsidRDefault="00C6386D">
      <w:pPr>
        <w:kinsoku w:val="0"/>
        <w:overflowPunct w:val="0"/>
        <w:autoSpaceDE/>
        <w:autoSpaceDN/>
        <w:adjustRightInd/>
        <w:spacing w:after="451" w:line="229"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voltage electric lines owned or operated by </w:t>
      </w:r>
      <w:r>
        <w:rPr>
          <w:rFonts w:ascii="Arial" w:hAnsi="Arial" w:cs="Arial"/>
          <w:i/>
          <w:iCs/>
          <w:spacing w:val="-3"/>
          <w:sz w:val="21"/>
          <w:szCs w:val="21"/>
        </w:rPr>
        <w:t xml:space="preserve">onshore </w:t>
      </w:r>
      <w:del w:id="3298" w:author="Tammy Meek (NESO)" w:date="2025-01-24T11:59:00Z" w16du:dateUtc="2025-01-24T11:59:00Z">
        <w:r w:rsidDel="000D741D">
          <w:rPr>
            <w:rFonts w:ascii="Arial" w:hAnsi="Arial" w:cs="Arial"/>
            <w:i/>
            <w:iCs/>
            <w:spacing w:val="-3"/>
            <w:sz w:val="21"/>
            <w:szCs w:val="21"/>
          </w:rPr>
          <w:delText>transmission licensee</w:delText>
        </w:r>
      </w:del>
      <w:ins w:id="3299" w:author="Tammy Meek (NESO)" w:date="2025-01-24T12:00:00Z" w16du:dateUtc="2025-01-24T12:00:00Z">
        <w:del w:id="3300" w:author="Stuart McLarnon (NESO)" w:date="2025-01-29T15:47:00Z" w16du:dateUtc="2025-01-29T15:47:00Z">
          <w:r w:rsidR="000D741D" w:rsidRPr="000D741D">
            <w:rPr>
              <w:rFonts w:ascii="Arial" w:hAnsi="Arial" w:cs="Arial"/>
              <w:i/>
              <w:iCs/>
              <w:spacing w:val="-3"/>
              <w:sz w:val="21"/>
              <w:szCs w:val="21"/>
            </w:rPr>
            <w:delText xml:space="preserve">Transmission </w:delText>
          </w:r>
          <w:r w:rsidR="000D741D" w:rsidRPr="000D741D" w:rsidDel="00A83BAD">
            <w:rPr>
              <w:rFonts w:ascii="Arial" w:hAnsi="Arial" w:cs="Arial"/>
              <w:i/>
              <w:iCs/>
              <w:spacing w:val="-3"/>
              <w:sz w:val="21"/>
              <w:szCs w:val="21"/>
            </w:rPr>
            <w:delText>Licensee</w:delText>
          </w:r>
        </w:del>
      </w:ins>
      <w:ins w:id="3301" w:author="Stuart McLarnon (NESO)" w:date="2025-01-29T15:47:00Z" w16du:dateUtc="2025-01-29T15:47:00Z">
        <w:r w:rsidR="00A83BAD" w:rsidRPr="00A83BAD">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 xml:space="preserve">and used for the transmission of electricity from one </w:t>
      </w:r>
      <w:r>
        <w:rPr>
          <w:rFonts w:ascii="Arial" w:hAnsi="Arial" w:cs="Arial"/>
          <w:i/>
          <w:iCs/>
          <w:spacing w:val="-3"/>
          <w:sz w:val="21"/>
          <w:szCs w:val="21"/>
        </w:rPr>
        <w:t xml:space="preserve">power station </w:t>
      </w:r>
      <w:r>
        <w:rPr>
          <w:rFonts w:ascii="Arial" w:hAnsi="Arial" w:cs="Arial"/>
          <w:spacing w:val="-3"/>
          <w:sz w:val="21"/>
          <w:szCs w:val="21"/>
        </w:rPr>
        <w:t xml:space="preserve">to a substation or to another </w:t>
      </w:r>
      <w:r>
        <w:rPr>
          <w:rFonts w:ascii="Arial" w:hAnsi="Arial" w:cs="Arial"/>
          <w:i/>
          <w:iCs/>
          <w:spacing w:val="-3"/>
          <w:sz w:val="21"/>
          <w:szCs w:val="21"/>
        </w:rPr>
        <w:t xml:space="preserve">power station </w:t>
      </w:r>
      <w:r>
        <w:rPr>
          <w:rFonts w:ascii="Arial" w:hAnsi="Arial" w:cs="Arial"/>
          <w:spacing w:val="-3"/>
          <w:sz w:val="21"/>
          <w:szCs w:val="21"/>
        </w:rPr>
        <w:t xml:space="preserve">or between substations or to or from </w:t>
      </w:r>
      <w:r>
        <w:rPr>
          <w:rFonts w:ascii="Arial" w:hAnsi="Arial" w:cs="Arial"/>
          <w:i/>
          <w:iCs/>
          <w:spacing w:val="-3"/>
          <w:sz w:val="21"/>
          <w:szCs w:val="21"/>
        </w:rPr>
        <w:t xml:space="preserve">offshore transmission systems </w:t>
      </w:r>
      <w:r>
        <w:rPr>
          <w:rFonts w:ascii="Arial" w:hAnsi="Arial" w:cs="Arial"/>
          <w:spacing w:val="-3"/>
          <w:sz w:val="21"/>
          <w:szCs w:val="21"/>
        </w:rPr>
        <w:t xml:space="preserve">or to or from any </w:t>
      </w:r>
      <w:r>
        <w:rPr>
          <w:rFonts w:ascii="Arial" w:hAnsi="Arial" w:cs="Arial"/>
          <w:i/>
          <w:iCs/>
          <w:spacing w:val="-3"/>
          <w:sz w:val="21"/>
          <w:szCs w:val="21"/>
        </w:rPr>
        <w:t xml:space="preserve">external interconnections </w:t>
      </w:r>
      <w:r>
        <w:rPr>
          <w:rFonts w:ascii="Arial" w:hAnsi="Arial" w:cs="Arial"/>
          <w:spacing w:val="-3"/>
          <w:sz w:val="21"/>
          <w:szCs w:val="21"/>
        </w:rPr>
        <w:t xml:space="preserve">and includes any plant and apparatus and meters owned or operated by </w:t>
      </w:r>
      <w:r>
        <w:rPr>
          <w:rFonts w:ascii="Arial" w:hAnsi="Arial" w:cs="Arial"/>
          <w:i/>
          <w:iCs/>
          <w:spacing w:val="-3"/>
          <w:sz w:val="21"/>
          <w:szCs w:val="21"/>
        </w:rPr>
        <w:t xml:space="preserve">onshore </w:t>
      </w:r>
      <w:del w:id="3302" w:author="Tammy Meek (NESO)" w:date="2025-01-24T11:59:00Z" w16du:dateUtc="2025-01-24T11:59:00Z">
        <w:r w:rsidDel="000D741D">
          <w:rPr>
            <w:rFonts w:ascii="Arial" w:hAnsi="Arial" w:cs="Arial"/>
            <w:i/>
            <w:iCs/>
            <w:spacing w:val="-3"/>
            <w:sz w:val="21"/>
            <w:szCs w:val="21"/>
          </w:rPr>
          <w:delText>transmission licensee</w:delText>
        </w:r>
      </w:del>
      <w:ins w:id="3303" w:author="Tammy Meek (NESO)" w:date="2025-01-24T12:00:00Z" w16du:dateUtc="2025-01-24T12:00:00Z">
        <w:del w:id="3304" w:author="Stuart McLarnon (NESO)" w:date="2025-01-29T15:48:00Z" w16du:dateUtc="2025-01-29T15:48:00Z">
          <w:r w:rsidR="000D741D" w:rsidRPr="000D741D">
            <w:rPr>
              <w:rFonts w:ascii="Arial" w:hAnsi="Arial" w:cs="Arial"/>
              <w:i/>
              <w:iCs/>
              <w:spacing w:val="-3"/>
              <w:sz w:val="21"/>
              <w:szCs w:val="21"/>
            </w:rPr>
            <w:delText xml:space="preserve">Transmission </w:delText>
          </w:r>
          <w:r w:rsidR="000D741D" w:rsidRPr="000D741D" w:rsidDel="00A83BAD">
            <w:rPr>
              <w:rFonts w:ascii="Arial" w:hAnsi="Arial" w:cs="Arial"/>
              <w:i/>
              <w:iCs/>
              <w:spacing w:val="-3"/>
              <w:sz w:val="21"/>
              <w:szCs w:val="21"/>
            </w:rPr>
            <w:delText>Licensee</w:delText>
          </w:r>
        </w:del>
      </w:ins>
      <w:ins w:id="3305" w:author="Stuart McLarnon (NESO)" w:date="2025-01-29T15:48:00Z" w16du:dateUtc="2025-01-29T15:48:00Z">
        <w:r w:rsidR="00A83BAD" w:rsidRPr="00A83BAD">
          <w:rPr>
            <w:rFonts w:ascii="Arial" w:hAnsi="Arial" w:cs="Arial"/>
            <w:i/>
            <w:iCs/>
            <w:spacing w:val="-3"/>
            <w:sz w:val="21"/>
            <w:szCs w:val="21"/>
          </w:rPr>
          <w:t>Licensee</w:t>
        </w:r>
      </w:ins>
      <w:r>
        <w:rPr>
          <w:rFonts w:ascii="Arial" w:hAnsi="Arial" w:cs="Arial"/>
          <w:i/>
          <w:iCs/>
          <w:spacing w:val="-3"/>
          <w:sz w:val="21"/>
          <w:szCs w:val="21"/>
        </w:rPr>
        <w:t xml:space="preserve">s </w:t>
      </w:r>
      <w:r>
        <w:rPr>
          <w:rFonts w:ascii="Arial" w:hAnsi="Arial" w:cs="Arial"/>
          <w:spacing w:val="-3"/>
          <w:sz w:val="21"/>
          <w:szCs w:val="21"/>
        </w:rPr>
        <w:t xml:space="preserve">within </w:t>
      </w:r>
      <w:r>
        <w:rPr>
          <w:rFonts w:ascii="Arial" w:hAnsi="Arial" w:cs="Arial"/>
          <w:i/>
          <w:iCs/>
          <w:spacing w:val="-3"/>
          <w:sz w:val="21"/>
          <w:szCs w:val="21"/>
        </w:rPr>
        <w:t xml:space="preserve">Great Britain </w:t>
      </w:r>
      <w:r>
        <w:rPr>
          <w:rFonts w:ascii="Arial" w:hAnsi="Arial" w:cs="Arial"/>
          <w:spacing w:val="-3"/>
          <w:sz w:val="21"/>
          <w:szCs w:val="21"/>
        </w:rPr>
        <w:t xml:space="preserve">in connection with the transmission of electricity. The </w:t>
      </w:r>
      <w:r>
        <w:rPr>
          <w:rFonts w:ascii="Arial" w:hAnsi="Arial" w:cs="Arial"/>
          <w:i/>
          <w:iCs/>
          <w:spacing w:val="-3"/>
          <w:sz w:val="21"/>
          <w:szCs w:val="21"/>
        </w:rPr>
        <w:t xml:space="preserve">onshore transmission system </w:t>
      </w:r>
      <w:r>
        <w:rPr>
          <w:rFonts w:ascii="Arial" w:hAnsi="Arial" w:cs="Arial"/>
          <w:spacing w:val="-3"/>
          <w:sz w:val="21"/>
          <w:szCs w:val="21"/>
        </w:rPr>
        <w:t xml:space="preserve">does not include any </w:t>
      </w:r>
      <w:r>
        <w:rPr>
          <w:rFonts w:ascii="Arial" w:hAnsi="Arial" w:cs="Arial"/>
          <w:i/>
          <w:iCs/>
          <w:spacing w:val="-3"/>
          <w:sz w:val="21"/>
          <w:szCs w:val="21"/>
        </w:rPr>
        <w:t>remote transmission assets</w:t>
      </w:r>
      <w:r>
        <w:rPr>
          <w:rFonts w:ascii="Arial" w:hAnsi="Arial" w:cs="Arial"/>
          <w:spacing w:val="-3"/>
          <w:sz w:val="21"/>
          <w:szCs w:val="21"/>
        </w:rPr>
        <w:t xml:space="preserve">. For the avoidance of doubt, the </w:t>
      </w:r>
      <w:r>
        <w:rPr>
          <w:rFonts w:ascii="Arial" w:hAnsi="Arial" w:cs="Arial"/>
          <w:i/>
          <w:iCs/>
          <w:spacing w:val="-3"/>
          <w:sz w:val="21"/>
          <w:szCs w:val="21"/>
        </w:rPr>
        <w:t xml:space="preserve">onshore transmission system, </w:t>
      </w:r>
      <w:r>
        <w:rPr>
          <w:rFonts w:ascii="Arial" w:hAnsi="Arial" w:cs="Arial"/>
          <w:spacing w:val="-3"/>
          <w:sz w:val="21"/>
          <w:szCs w:val="21"/>
        </w:rPr>
        <w:t xml:space="preserve">together with the </w:t>
      </w:r>
      <w:r>
        <w:rPr>
          <w:rFonts w:ascii="Arial" w:hAnsi="Arial" w:cs="Arial"/>
          <w:i/>
          <w:iCs/>
          <w:spacing w:val="-3"/>
          <w:sz w:val="21"/>
          <w:szCs w:val="21"/>
        </w:rPr>
        <w:t xml:space="preserve">offshore transmission systems </w:t>
      </w:r>
      <w:r>
        <w:rPr>
          <w:rFonts w:ascii="Arial" w:hAnsi="Arial" w:cs="Arial"/>
          <w:spacing w:val="-3"/>
          <w:sz w:val="21"/>
          <w:szCs w:val="21"/>
        </w:rPr>
        <w:t xml:space="preserve">form the </w:t>
      </w:r>
      <w:r>
        <w:rPr>
          <w:rFonts w:ascii="Arial" w:hAnsi="Arial" w:cs="Arial"/>
          <w:i/>
          <w:iCs/>
          <w:spacing w:val="-3"/>
          <w:sz w:val="21"/>
          <w:szCs w:val="21"/>
        </w:rPr>
        <w:t>national electricity transmission system</w:t>
      </w:r>
      <w:r>
        <w:rPr>
          <w:rFonts w:ascii="Arial" w:hAnsi="Arial" w:cs="Arial"/>
          <w:spacing w:val="-3"/>
          <w:sz w:val="21"/>
          <w:szCs w:val="21"/>
        </w:rPr>
        <w:t>.</w:t>
      </w:r>
    </w:p>
    <w:tbl>
      <w:tblPr>
        <w:tblW w:w="0" w:type="auto"/>
        <w:tblLayout w:type="fixed"/>
        <w:tblCellMar>
          <w:left w:w="0" w:type="dxa"/>
          <w:right w:w="0" w:type="dxa"/>
        </w:tblCellMar>
        <w:tblLook w:val="0000" w:firstRow="0" w:lastRow="0" w:firstColumn="0" w:lastColumn="0" w:noHBand="0" w:noVBand="0"/>
      </w:tblPr>
      <w:tblGrid>
        <w:gridCol w:w="2820"/>
        <w:gridCol w:w="5500"/>
      </w:tblGrid>
      <w:tr w:rsidR="009C1403" w14:paraId="55FA4D6D" w14:textId="77777777">
        <w:trPr>
          <w:trHeight w:hRule="exact" w:val="1125"/>
        </w:trPr>
        <w:tc>
          <w:tcPr>
            <w:tcW w:w="2820" w:type="dxa"/>
            <w:tcBorders>
              <w:top w:val="nil"/>
              <w:left w:val="nil"/>
              <w:bottom w:val="nil"/>
              <w:right w:val="nil"/>
            </w:tcBorders>
          </w:tcPr>
          <w:p w14:paraId="5400821E" w14:textId="77777777" w:rsidR="009C1403" w:rsidRDefault="00C6386D">
            <w:pPr>
              <w:kinsoku w:val="0"/>
              <w:overflowPunct w:val="0"/>
              <w:autoSpaceDE/>
              <w:autoSpaceDN/>
              <w:adjustRightInd/>
              <w:spacing w:after="870" w:line="233" w:lineRule="exact"/>
              <w:ind w:right="547"/>
              <w:jc w:val="right"/>
              <w:textAlignment w:val="baseline"/>
              <w:rPr>
                <w:rFonts w:ascii="Arial" w:hAnsi="Arial" w:cs="Arial"/>
                <w:sz w:val="21"/>
                <w:szCs w:val="21"/>
              </w:rPr>
            </w:pPr>
            <w:r>
              <w:rPr>
                <w:rFonts w:ascii="Arial" w:hAnsi="Arial" w:cs="Arial"/>
                <w:sz w:val="21"/>
                <w:szCs w:val="21"/>
              </w:rPr>
              <w:t>Operational Intertripping</w:t>
            </w:r>
          </w:p>
        </w:tc>
        <w:tc>
          <w:tcPr>
            <w:tcW w:w="5500" w:type="dxa"/>
            <w:tcBorders>
              <w:top w:val="nil"/>
              <w:left w:val="nil"/>
              <w:bottom w:val="nil"/>
              <w:right w:val="nil"/>
            </w:tcBorders>
          </w:tcPr>
          <w:p w14:paraId="328C9343" w14:textId="77777777" w:rsidR="009C1403" w:rsidRDefault="00C6386D">
            <w:pPr>
              <w:kinsoku w:val="0"/>
              <w:overflowPunct w:val="0"/>
              <w:autoSpaceDE/>
              <w:autoSpaceDN/>
              <w:adjustRightInd/>
              <w:spacing w:line="223" w:lineRule="exact"/>
              <w:ind w:left="540" w:right="144"/>
              <w:jc w:val="both"/>
              <w:textAlignment w:val="baseline"/>
              <w:rPr>
                <w:rFonts w:ascii="Arial" w:hAnsi="Arial" w:cs="Arial"/>
                <w:i/>
                <w:iCs/>
                <w:sz w:val="21"/>
                <w:szCs w:val="21"/>
              </w:rPr>
            </w:pPr>
            <w:r>
              <w:rPr>
                <w:rFonts w:ascii="Arial" w:hAnsi="Arial" w:cs="Arial"/>
                <w:sz w:val="21"/>
                <w:szCs w:val="21"/>
              </w:rPr>
              <w:t xml:space="preserve">The automatic tripping of circuit breakers to remove </w:t>
            </w:r>
            <w:r>
              <w:rPr>
                <w:rFonts w:ascii="Arial" w:hAnsi="Arial" w:cs="Arial"/>
                <w:i/>
                <w:iCs/>
                <w:sz w:val="21"/>
                <w:szCs w:val="21"/>
              </w:rPr>
              <w:t xml:space="preserve">generating units </w:t>
            </w:r>
            <w:r>
              <w:rPr>
                <w:rFonts w:ascii="Arial" w:hAnsi="Arial" w:cs="Arial"/>
                <w:sz w:val="21"/>
                <w:szCs w:val="21"/>
              </w:rPr>
              <w:t xml:space="preserve">and/or demand. It does not provide additional </w:t>
            </w:r>
            <w:r>
              <w:rPr>
                <w:rFonts w:ascii="Arial" w:hAnsi="Arial" w:cs="Arial"/>
                <w:i/>
                <w:iCs/>
                <w:sz w:val="21"/>
                <w:szCs w:val="21"/>
              </w:rPr>
              <w:t xml:space="preserve">transmission capacity </w:t>
            </w:r>
            <w:r>
              <w:rPr>
                <w:rFonts w:ascii="Arial" w:hAnsi="Arial" w:cs="Arial"/>
                <w:sz w:val="21"/>
                <w:szCs w:val="21"/>
              </w:rPr>
              <w:t xml:space="preserve">and must not lead to </w:t>
            </w:r>
            <w:r>
              <w:rPr>
                <w:rFonts w:ascii="Arial" w:hAnsi="Arial" w:cs="Arial"/>
                <w:i/>
                <w:iCs/>
                <w:sz w:val="21"/>
                <w:szCs w:val="21"/>
              </w:rPr>
              <w:t xml:space="preserve">unacceptable frequency conditions </w:t>
            </w:r>
            <w:r>
              <w:rPr>
                <w:rFonts w:ascii="Arial" w:hAnsi="Arial" w:cs="Arial"/>
                <w:sz w:val="21"/>
                <w:szCs w:val="21"/>
              </w:rPr>
              <w:t xml:space="preserve">for any </w:t>
            </w:r>
            <w:r>
              <w:rPr>
                <w:rFonts w:ascii="Arial" w:hAnsi="Arial" w:cs="Arial"/>
                <w:i/>
                <w:iCs/>
                <w:sz w:val="21"/>
                <w:szCs w:val="21"/>
              </w:rPr>
              <w:t>secured event.</w:t>
            </w:r>
          </w:p>
        </w:tc>
      </w:tr>
      <w:tr w:rsidR="00FF671E" w14:paraId="7F81F25E" w14:textId="77777777">
        <w:trPr>
          <w:trHeight w:hRule="exact" w:val="1125"/>
          <w:ins w:id="3306" w:author="Tammy Meek (NESO)" w:date="2025-01-27T11:08:00Z"/>
        </w:trPr>
        <w:tc>
          <w:tcPr>
            <w:tcW w:w="2820" w:type="dxa"/>
            <w:tcBorders>
              <w:top w:val="nil"/>
              <w:left w:val="nil"/>
              <w:bottom w:val="nil"/>
              <w:right w:val="nil"/>
            </w:tcBorders>
          </w:tcPr>
          <w:p w14:paraId="41CE9672" w14:textId="77777777" w:rsidR="00FF671E" w:rsidRDefault="00FF671E">
            <w:pPr>
              <w:kinsoku w:val="0"/>
              <w:overflowPunct w:val="0"/>
              <w:autoSpaceDE/>
              <w:autoSpaceDN/>
              <w:adjustRightInd/>
              <w:spacing w:after="870" w:line="233" w:lineRule="exact"/>
              <w:ind w:right="547"/>
              <w:jc w:val="right"/>
              <w:textAlignment w:val="baseline"/>
              <w:rPr>
                <w:ins w:id="3307" w:author="Tammy Meek (NESO)" w:date="2025-01-27T11:08:00Z" w16du:dateUtc="2025-01-27T11:08:00Z"/>
                <w:rFonts w:ascii="Arial" w:hAnsi="Arial" w:cs="Arial"/>
                <w:sz w:val="21"/>
                <w:szCs w:val="21"/>
              </w:rPr>
            </w:pPr>
          </w:p>
        </w:tc>
        <w:tc>
          <w:tcPr>
            <w:tcW w:w="5500" w:type="dxa"/>
            <w:tcBorders>
              <w:top w:val="nil"/>
              <w:left w:val="nil"/>
              <w:bottom w:val="nil"/>
              <w:right w:val="nil"/>
            </w:tcBorders>
          </w:tcPr>
          <w:p w14:paraId="2D6E6769" w14:textId="77777777" w:rsidR="00FF671E" w:rsidRDefault="00FF671E">
            <w:pPr>
              <w:kinsoku w:val="0"/>
              <w:overflowPunct w:val="0"/>
              <w:autoSpaceDE/>
              <w:autoSpaceDN/>
              <w:adjustRightInd/>
              <w:spacing w:line="223" w:lineRule="exact"/>
              <w:ind w:left="540" w:right="144"/>
              <w:jc w:val="both"/>
              <w:textAlignment w:val="baseline"/>
              <w:rPr>
                <w:ins w:id="3308" w:author="Tammy Meek (NESO)" w:date="2025-01-27T11:08:00Z" w16du:dateUtc="2025-01-27T11:08:00Z"/>
                <w:rFonts w:ascii="Arial" w:hAnsi="Arial" w:cs="Arial"/>
                <w:sz w:val="21"/>
                <w:szCs w:val="21"/>
              </w:rPr>
            </w:pPr>
          </w:p>
        </w:tc>
      </w:tr>
    </w:tbl>
    <w:p w14:paraId="7E793180" w14:textId="1C2C08C6" w:rsidR="009C1403" w:rsidDel="00FF671E" w:rsidRDefault="009C1403">
      <w:pPr>
        <w:kinsoku w:val="0"/>
        <w:overflowPunct w:val="0"/>
        <w:autoSpaceDE/>
        <w:autoSpaceDN/>
        <w:adjustRightInd/>
        <w:spacing w:after="808" w:line="20" w:lineRule="exact"/>
        <w:textAlignment w:val="baseline"/>
        <w:rPr>
          <w:del w:id="3309" w:author="Tammy Meek (NESO)" w:date="2025-01-27T11:08:00Z" w16du:dateUtc="2025-01-27T11:08:00Z"/>
          <w:sz w:val="24"/>
          <w:szCs w:val="24"/>
        </w:rPr>
      </w:pPr>
    </w:p>
    <w:tbl>
      <w:tblPr>
        <w:tblW w:w="0" w:type="auto"/>
        <w:tblLayout w:type="fixed"/>
        <w:tblCellMar>
          <w:left w:w="0" w:type="dxa"/>
          <w:right w:w="0" w:type="dxa"/>
        </w:tblCellMar>
        <w:tblLook w:val="0000" w:firstRow="0" w:lastRow="0" w:firstColumn="0" w:lastColumn="0" w:noHBand="0" w:noVBand="0"/>
      </w:tblPr>
      <w:tblGrid>
        <w:gridCol w:w="2722"/>
        <w:gridCol w:w="5598"/>
        <w:tblGridChange w:id="3310">
          <w:tblGrid>
            <w:gridCol w:w="2722"/>
            <w:gridCol w:w="5598"/>
          </w:tblGrid>
        </w:tblGridChange>
      </w:tblGrid>
      <w:tr w:rsidR="009C1403" w14:paraId="19874E32" w14:textId="77777777">
        <w:trPr>
          <w:trHeight w:hRule="exact" w:val="1647"/>
        </w:trPr>
        <w:tc>
          <w:tcPr>
            <w:tcW w:w="2722" w:type="dxa"/>
            <w:tcBorders>
              <w:top w:val="nil"/>
              <w:left w:val="nil"/>
              <w:bottom w:val="nil"/>
              <w:right w:val="nil"/>
            </w:tcBorders>
          </w:tcPr>
          <w:p w14:paraId="0A6CF2B7" w14:textId="77777777" w:rsidR="009C1403" w:rsidRDefault="00C6386D">
            <w:pPr>
              <w:kinsoku w:val="0"/>
              <w:overflowPunct w:val="0"/>
              <w:autoSpaceDE/>
              <w:autoSpaceDN/>
              <w:adjustRightInd/>
              <w:spacing w:after="1393" w:line="233" w:lineRule="exact"/>
              <w:ind w:right="641"/>
              <w:jc w:val="right"/>
              <w:textAlignment w:val="baseline"/>
              <w:rPr>
                <w:rFonts w:ascii="Arial" w:hAnsi="Arial" w:cs="Arial"/>
                <w:sz w:val="21"/>
                <w:szCs w:val="21"/>
              </w:rPr>
            </w:pPr>
            <w:r>
              <w:rPr>
                <w:rFonts w:ascii="Arial" w:hAnsi="Arial" w:cs="Arial"/>
                <w:sz w:val="21"/>
                <w:szCs w:val="21"/>
              </w:rPr>
              <w:t>Operational Switching</w:t>
            </w:r>
          </w:p>
        </w:tc>
        <w:tc>
          <w:tcPr>
            <w:tcW w:w="5598" w:type="dxa"/>
            <w:tcBorders>
              <w:top w:val="nil"/>
              <w:left w:val="nil"/>
              <w:bottom w:val="nil"/>
              <w:right w:val="nil"/>
            </w:tcBorders>
          </w:tcPr>
          <w:p w14:paraId="7C855CBF" w14:textId="77777777" w:rsidR="009C1403" w:rsidRDefault="00C6386D" w:rsidP="00FF671E">
            <w:pPr>
              <w:kinsoku w:val="0"/>
              <w:overflowPunct w:val="0"/>
              <w:autoSpaceDE/>
              <w:autoSpaceDN/>
              <w:adjustRightInd/>
              <w:spacing w:after="240" w:line="232" w:lineRule="exact"/>
              <w:ind w:left="612" w:right="108"/>
              <w:jc w:val="both"/>
              <w:textAlignment w:val="baseline"/>
              <w:rPr>
                <w:ins w:id="3311" w:author="Tammy Meek (NESO)" w:date="2025-01-27T11:09:00Z" w16du:dateUtc="2025-01-27T11:09:00Z"/>
                <w:rFonts w:ascii="Arial" w:hAnsi="Arial" w:cs="Arial"/>
                <w:spacing w:val="-4"/>
                <w:sz w:val="21"/>
                <w:szCs w:val="21"/>
              </w:rPr>
            </w:pPr>
            <w:r>
              <w:rPr>
                <w:rFonts w:ascii="Arial" w:hAnsi="Arial" w:cs="Arial"/>
                <w:spacing w:val="-4"/>
                <w:sz w:val="21"/>
                <w:szCs w:val="21"/>
              </w:rPr>
              <w:t xml:space="preserve">Operation of plant and/or apparatus within the </w:t>
            </w:r>
            <w:r>
              <w:rPr>
                <w:rFonts w:ascii="Arial" w:hAnsi="Arial" w:cs="Arial"/>
                <w:i/>
                <w:iCs/>
                <w:spacing w:val="-4"/>
                <w:sz w:val="21"/>
                <w:szCs w:val="21"/>
              </w:rPr>
              <w:t xml:space="preserve">onshore transmission system </w:t>
            </w:r>
            <w:r>
              <w:rPr>
                <w:rFonts w:ascii="Arial" w:hAnsi="Arial" w:cs="Arial"/>
                <w:spacing w:val="-4"/>
                <w:sz w:val="21"/>
                <w:szCs w:val="21"/>
              </w:rPr>
              <w:t xml:space="preserve">or </w:t>
            </w:r>
            <w:r>
              <w:rPr>
                <w:rFonts w:ascii="Arial" w:hAnsi="Arial" w:cs="Arial"/>
                <w:i/>
                <w:iCs/>
                <w:spacing w:val="-4"/>
                <w:sz w:val="21"/>
                <w:szCs w:val="21"/>
              </w:rPr>
              <w:t xml:space="preserve">offshore transmission system </w:t>
            </w:r>
            <w:r>
              <w:rPr>
                <w:rFonts w:ascii="Arial" w:hAnsi="Arial" w:cs="Arial"/>
                <w:spacing w:val="-4"/>
                <w:sz w:val="21"/>
                <w:szCs w:val="21"/>
              </w:rPr>
              <w:t xml:space="preserve">to the instruction of the relevant control engineer. For the avoidance of doubt, </w:t>
            </w:r>
            <w:r>
              <w:rPr>
                <w:rFonts w:ascii="Arial" w:hAnsi="Arial" w:cs="Arial"/>
                <w:i/>
                <w:iCs/>
                <w:spacing w:val="-4"/>
                <w:sz w:val="21"/>
                <w:szCs w:val="21"/>
              </w:rPr>
              <w:t xml:space="preserve">operational switching </w:t>
            </w:r>
            <w:r>
              <w:rPr>
                <w:rFonts w:ascii="Arial" w:hAnsi="Arial" w:cs="Arial"/>
                <w:spacing w:val="-4"/>
                <w:sz w:val="21"/>
                <w:szCs w:val="21"/>
              </w:rPr>
              <w:t>includes manual actions and automatic actions including tap-changing, auto-switching schemes and automatic reactive switching schemes.</w:t>
            </w:r>
          </w:p>
          <w:p w14:paraId="4BA375AA" w14:textId="77777777" w:rsidR="00FF671E" w:rsidRDefault="00FF671E" w:rsidP="00FF671E">
            <w:pPr>
              <w:kinsoku w:val="0"/>
              <w:overflowPunct w:val="0"/>
              <w:autoSpaceDE/>
              <w:autoSpaceDN/>
              <w:adjustRightInd/>
              <w:spacing w:after="240" w:line="232" w:lineRule="exact"/>
              <w:ind w:left="612" w:right="108"/>
              <w:jc w:val="both"/>
              <w:textAlignment w:val="baseline"/>
              <w:rPr>
                <w:ins w:id="3312" w:author="Tammy Meek (NESO)" w:date="2025-01-27T11:09:00Z" w16du:dateUtc="2025-01-27T11:09:00Z"/>
                <w:rFonts w:ascii="Arial" w:hAnsi="Arial" w:cs="Arial"/>
                <w:spacing w:val="-4"/>
                <w:sz w:val="21"/>
                <w:szCs w:val="21"/>
              </w:rPr>
            </w:pPr>
          </w:p>
          <w:p w14:paraId="10A809A9" w14:textId="77777777" w:rsidR="00FF671E" w:rsidRDefault="00FF671E">
            <w:pPr>
              <w:kinsoku w:val="0"/>
              <w:overflowPunct w:val="0"/>
              <w:autoSpaceDE/>
              <w:autoSpaceDN/>
              <w:adjustRightInd/>
              <w:spacing w:after="240" w:line="232" w:lineRule="exact"/>
              <w:ind w:left="612" w:right="108"/>
              <w:jc w:val="both"/>
              <w:textAlignment w:val="baseline"/>
              <w:rPr>
                <w:rFonts w:ascii="Arial" w:hAnsi="Arial" w:cs="Arial"/>
                <w:spacing w:val="-4"/>
                <w:sz w:val="21"/>
                <w:szCs w:val="21"/>
              </w:rPr>
              <w:pPrChange w:id="3313" w:author="Tammy Meek (NESO)" w:date="2025-01-27T11:09:00Z" w16du:dateUtc="2025-01-27T11:09:00Z">
                <w:pPr>
                  <w:kinsoku w:val="0"/>
                  <w:overflowPunct w:val="0"/>
                  <w:autoSpaceDE/>
                  <w:autoSpaceDN/>
                  <w:adjustRightInd/>
                  <w:spacing w:line="232" w:lineRule="exact"/>
                  <w:ind w:left="612" w:right="108"/>
                  <w:jc w:val="both"/>
                  <w:textAlignment w:val="baseline"/>
                </w:pPr>
              </w:pPrChange>
            </w:pPr>
          </w:p>
        </w:tc>
      </w:tr>
      <w:tr w:rsidR="00575473" w14:paraId="70B88FB7" w14:textId="77777777" w:rsidTr="00A66753">
        <w:tblPrEx>
          <w:tblW w:w="0" w:type="auto"/>
          <w:tblLayout w:type="fixed"/>
          <w:tblCellMar>
            <w:left w:w="0" w:type="dxa"/>
            <w:right w:w="0" w:type="dxa"/>
          </w:tblCellMar>
          <w:tblLook w:val="0000" w:firstRow="0" w:lastRow="0" w:firstColumn="0" w:lastColumn="0" w:noHBand="0" w:noVBand="0"/>
          <w:tblPrExChange w:id="3314" w:author="Stuart McLarnon (NESO)" w:date="2025-01-28T15:16:00Z" w16du:dateUtc="2025-01-28T15:16:00Z">
            <w:tblPrEx>
              <w:tblW w:w="0" w:type="auto"/>
              <w:tblLayout w:type="fixed"/>
              <w:tblCellMar>
                <w:left w:w="0" w:type="dxa"/>
                <w:right w:w="0" w:type="dxa"/>
              </w:tblCellMar>
              <w:tblLook w:val="0000" w:firstRow="0" w:lastRow="0" w:firstColumn="0" w:lastColumn="0" w:noHBand="0" w:noVBand="0"/>
            </w:tblPrEx>
          </w:tblPrExChange>
        </w:tblPrEx>
        <w:trPr>
          <w:trHeight w:hRule="exact" w:val="934"/>
          <w:ins w:id="3315" w:author="Stuart McLarnon (NESO)" w:date="2025-01-14T13:44:00Z"/>
          <w:trPrChange w:id="3316" w:author="Stuart McLarnon (NESO)" w:date="2025-01-28T15:16:00Z" w16du:dateUtc="2025-01-28T15:16:00Z">
            <w:trPr>
              <w:trHeight w:hRule="exact" w:val="1647"/>
            </w:trPr>
          </w:trPrChange>
        </w:trPr>
        <w:tc>
          <w:tcPr>
            <w:tcW w:w="2722" w:type="dxa"/>
            <w:tcBorders>
              <w:top w:val="nil"/>
              <w:left w:val="nil"/>
              <w:bottom w:val="nil"/>
              <w:right w:val="nil"/>
            </w:tcBorders>
            <w:tcPrChange w:id="3317" w:author="Stuart McLarnon (NESO)" w:date="2025-01-28T15:16:00Z" w16du:dateUtc="2025-01-28T15:16:00Z">
              <w:tcPr>
                <w:tcW w:w="2722" w:type="dxa"/>
                <w:tcBorders>
                  <w:top w:val="nil"/>
                  <w:left w:val="nil"/>
                  <w:bottom w:val="nil"/>
                  <w:right w:val="nil"/>
                </w:tcBorders>
              </w:tcPr>
            </w:tcPrChange>
          </w:tcPr>
          <w:p w14:paraId="50D49A4F" w14:textId="60318260" w:rsidR="00575473" w:rsidRPr="00575473" w:rsidRDefault="00575473">
            <w:pPr>
              <w:kinsoku w:val="0"/>
              <w:overflowPunct w:val="0"/>
              <w:autoSpaceDE/>
              <w:autoSpaceDN/>
              <w:adjustRightInd/>
              <w:spacing w:after="1393" w:line="233" w:lineRule="exact"/>
              <w:ind w:right="641"/>
              <w:textAlignment w:val="baseline"/>
              <w:rPr>
                <w:ins w:id="3318" w:author="Stuart McLarnon (NESO)" w:date="2025-01-14T13:44:00Z"/>
                <w:rFonts w:ascii="Arial" w:hAnsi="Arial" w:cs="Arial"/>
                <w:sz w:val="21"/>
                <w:szCs w:val="21"/>
              </w:rPr>
              <w:pPrChange w:id="3319" w:author="Stuart McLarnon (NESO)" w:date="2025-01-14T13:44:00Z">
                <w:pPr>
                  <w:kinsoku w:val="0"/>
                  <w:overflowPunct w:val="0"/>
                  <w:autoSpaceDE/>
                  <w:autoSpaceDN/>
                  <w:adjustRightInd/>
                  <w:spacing w:after="1393" w:line="233" w:lineRule="exact"/>
                  <w:ind w:right="641"/>
                  <w:jc w:val="right"/>
                  <w:textAlignment w:val="baseline"/>
                </w:pPr>
              </w:pPrChange>
            </w:pPr>
            <w:ins w:id="3320" w:author="Stuart McLarnon (NESO)" w:date="2025-01-14T13:44:00Z">
              <w:r w:rsidRPr="00575473">
                <w:rPr>
                  <w:rFonts w:ascii="Arial" w:hAnsi="Arial" w:cs="Arial"/>
                  <w:sz w:val="22"/>
                  <w:szCs w:val="22"/>
                  <w:rPrChange w:id="3321" w:author="Stuart McLarnon (NESO)" w:date="2025-01-14T13:44:00Z">
                    <w:rPr>
                      <w:rFonts w:ascii="Arial" w:hAnsi="Arial" w:cs="Arial"/>
                      <w:b/>
                      <w:bCs/>
                      <w:sz w:val="22"/>
                      <w:szCs w:val="22"/>
                    </w:rPr>
                  </w:rPrChange>
                </w:rPr>
                <w:t>Panel</w:t>
              </w:r>
            </w:ins>
          </w:p>
        </w:tc>
        <w:tc>
          <w:tcPr>
            <w:tcW w:w="5598" w:type="dxa"/>
            <w:tcBorders>
              <w:top w:val="nil"/>
              <w:left w:val="nil"/>
              <w:bottom w:val="nil"/>
              <w:right w:val="nil"/>
            </w:tcBorders>
            <w:tcPrChange w:id="3322" w:author="Stuart McLarnon (NESO)" w:date="2025-01-28T15:16:00Z" w16du:dateUtc="2025-01-28T15:16:00Z">
              <w:tcPr>
                <w:tcW w:w="5598" w:type="dxa"/>
                <w:tcBorders>
                  <w:top w:val="nil"/>
                  <w:left w:val="nil"/>
                  <w:bottom w:val="nil"/>
                  <w:right w:val="nil"/>
                </w:tcBorders>
              </w:tcPr>
            </w:tcPrChange>
          </w:tcPr>
          <w:p w14:paraId="0730A863" w14:textId="2057971B" w:rsidR="00575473" w:rsidRDefault="00575473">
            <w:pPr>
              <w:kinsoku w:val="0"/>
              <w:overflowPunct w:val="0"/>
              <w:autoSpaceDE/>
              <w:autoSpaceDN/>
              <w:adjustRightInd/>
              <w:spacing w:after="240" w:line="232" w:lineRule="exact"/>
              <w:ind w:left="612" w:right="108"/>
              <w:jc w:val="both"/>
              <w:textAlignment w:val="baseline"/>
              <w:rPr>
                <w:ins w:id="3323" w:author="Stuart McLarnon (NESO)" w:date="2025-01-14T13:44:00Z"/>
                <w:rFonts w:ascii="Arial" w:hAnsi="Arial" w:cs="Arial"/>
                <w:spacing w:val="-4"/>
                <w:sz w:val="21"/>
                <w:szCs w:val="21"/>
              </w:rPr>
              <w:pPrChange w:id="3324" w:author="Tammy Meek (NESO)" w:date="2025-01-27T11:09:00Z" w16du:dateUtc="2025-01-27T11:09:00Z">
                <w:pPr>
                  <w:kinsoku w:val="0"/>
                  <w:overflowPunct w:val="0"/>
                  <w:autoSpaceDE/>
                  <w:autoSpaceDN/>
                  <w:adjustRightInd/>
                  <w:spacing w:line="232" w:lineRule="exact"/>
                  <w:ind w:left="612" w:right="108"/>
                  <w:jc w:val="both"/>
                  <w:textAlignment w:val="baseline"/>
                </w:pPr>
              </w:pPrChange>
            </w:pPr>
            <w:ins w:id="3325" w:author="Stuart McLarnon (NESO)" w:date="2025-01-14T13:44:00Z">
              <w:del w:id="3326" w:author="Tammy Meek (NESO)" w:date="2025-01-27T11:09:00Z" w16du:dateUtc="2025-01-27T11:09:00Z">
                <w:r w:rsidRPr="00636B7A" w:rsidDel="00FF671E">
                  <w:rPr>
                    <w:rFonts w:ascii="Arial" w:hAnsi="Arial" w:cs="Arial"/>
                    <w:sz w:val="22"/>
                    <w:szCs w:val="22"/>
                  </w:rPr>
                  <w:delText xml:space="preserve">shall </w:delText>
                </w:r>
              </w:del>
              <w:del w:id="3327" w:author="Claire Newton (NESO)" w:date="2025-01-28T20:44:00Z" w16du:dateUtc="2025-01-28T20:44:00Z">
                <w:r w:rsidRPr="00636B7A" w:rsidDel="003F0FB7">
                  <w:rPr>
                    <w:rFonts w:ascii="Arial" w:hAnsi="Arial" w:cs="Arial"/>
                    <w:sz w:val="22"/>
                    <w:szCs w:val="22"/>
                  </w:rPr>
                  <w:delText>m</w:delText>
                </w:r>
              </w:del>
            </w:ins>
            <w:ins w:id="3328" w:author="Claire Newton (NESO)" w:date="2025-01-28T20:44:00Z" w16du:dateUtc="2025-01-28T20:44:00Z">
              <w:r w:rsidR="003F0FB7">
                <w:rPr>
                  <w:rFonts w:ascii="Arial" w:hAnsi="Arial" w:cs="Arial"/>
                  <w:sz w:val="22"/>
                  <w:szCs w:val="22"/>
                </w:rPr>
                <w:t>M</w:t>
              </w:r>
            </w:ins>
            <w:ins w:id="3329" w:author="Stuart McLarnon (NESO)" w:date="2025-01-14T13:44:00Z">
              <w:r w:rsidRPr="00636B7A">
                <w:rPr>
                  <w:rFonts w:ascii="Arial" w:hAnsi="Arial" w:cs="Arial"/>
                  <w:sz w:val="22"/>
                  <w:szCs w:val="22"/>
                </w:rPr>
                <w:t>ean</w:t>
              </w:r>
            </w:ins>
            <w:ins w:id="3330" w:author="Tammy Meek (NESO)" w:date="2025-01-27T11:09:00Z" w16du:dateUtc="2025-01-27T11:09:00Z">
              <w:r w:rsidR="00FF671E">
                <w:rPr>
                  <w:rFonts w:ascii="Arial" w:hAnsi="Arial" w:cs="Arial"/>
                  <w:sz w:val="22"/>
                  <w:szCs w:val="22"/>
                </w:rPr>
                <w:t xml:space="preserve">s </w:t>
              </w:r>
            </w:ins>
            <w:ins w:id="3331" w:author="Stuart McLarnon (NESO)" w:date="2025-01-14T13:44:00Z">
              <w:del w:id="3332" w:author="Tammy Meek (NESO)" w:date="2025-01-27T11:09:00Z" w16du:dateUtc="2025-01-27T11:09:00Z">
                <w:r w:rsidRPr="00636B7A" w:rsidDel="00FF671E">
                  <w:rPr>
                    <w:rFonts w:ascii="Arial" w:hAnsi="Arial" w:cs="Arial"/>
                    <w:sz w:val="22"/>
                    <w:szCs w:val="22"/>
                  </w:rPr>
                  <w:delText xml:space="preserve"> </w:delText>
                </w:r>
              </w:del>
              <w:r w:rsidRPr="00636B7A">
                <w:rPr>
                  <w:rFonts w:ascii="Arial" w:hAnsi="Arial" w:cs="Arial"/>
                  <w:sz w:val="22"/>
                  <w:szCs w:val="22"/>
                </w:rPr>
                <w:t xml:space="preserve">the SQSS </w:t>
              </w:r>
              <w:del w:id="3333" w:author="Tammy Meek (NESO)" w:date="2025-01-27T11:11:00Z" w16du:dateUtc="2025-01-27T11:11:00Z">
                <w:r w:rsidRPr="00636B7A" w:rsidDel="00FF671E">
                  <w:rPr>
                    <w:rFonts w:ascii="Arial" w:hAnsi="Arial" w:cs="Arial"/>
                    <w:sz w:val="22"/>
                    <w:szCs w:val="22"/>
                  </w:rPr>
                  <w:delText>Review Panel</w:delText>
                </w:r>
              </w:del>
            </w:ins>
            <w:ins w:id="3334" w:author="Claire Newton (NESO)" w:date="2025-01-28T20:44:00Z" w16du:dateUtc="2025-01-28T20:44:00Z">
              <w:r w:rsidR="00AA4DC6">
                <w:rPr>
                  <w:rFonts w:ascii="Arial" w:hAnsi="Arial" w:cs="Arial"/>
                  <w:i/>
                  <w:iCs/>
                  <w:sz w:val="22"/>
                  <w:szCs w:val="22"/>
                </w:rPr>
                <w:t>p</w:t>
              </w:r>
            </w:ins>
            <w:ins w:id="3335" w:author="Tammy Meek (NESO)" w:date="2025-01-27T11:11:00Z" w16du:dateUtc="2025-01-27T11:11:00Z">
              <w:del w:id="3336" w:author="Claire Newton (NESO)" w:date="2025-01-28T20:44:00Z" w16du:dateUtc="2025-01-28T20:44:00Z">
                <w:r w:rsidR="00FF671E" w:rsidRPr="00FF671E" w:rsidDel="00AA4DC6">
                  <w:rPr>
                    <w:rFonts w:ascii="Arial" w:hAnsi="Arial" w:cs="Arial"/>
                    <w:i/>
                    <w:iCs/>
                    <w:sz w:val="22"/>
                    <w:szCs w:val="22"/>
                  </w:rPr>
                  <w:delText>P</w:delText>
                </w:r>
              </w:del>
              <w:r w:rsidR="00FF671E" w:rsidRPr="00FF671E">
                <w:rPr>
                  <w:rFonts w:ascii="Arial" w:hAnsi="Arial" w:cs="Arial"/>
                  <w:i/>
                  <w:iCs/>
                  <w:sz w:val="22"/>
                  <w:szCs w:val="22"/>
                </w:rPr>
                <w:t>anel</w:t>
              </w:r>
            </w:ins>
            <w:ins w:id="3337" w:author="Stuart McLarnon (NESO)" w:date="2025-01-14T13:44:00Z">
              <w:r w:rsidRPr="00636B7A">
                <w:rPr>
                  <w:rFonts w:ascii="Arial" w:hAnsi="Arial" w:cs="Arial"/>
                  <w:sz w:val="22"/>
                  <w:szCs w:val="22"/>
                </w:rPr>
                <w:t xml:space="preserve"> established by the </w:t>
              </w:r>
              <w:del w:id="3338" w:author="Tammy Meek (NESO)" w:date="2025-01-24T11:51:00Z" w16du:dateUtc="2025-01-24T11:51:00Z">
                <w:r w:rsidRPr="00636B7A" w:rsidDel="00C14108">
                  <w:rPr>
                    <w:rFonts w:ascii="Arial" w:hAnsi="Arial" w:cs="Arial"/>
                    <w:sz w:val="22"/>
                    <w:szCs w:val="22"/>
                  </w:rPr>
                  <w:delText>ISOP</w:delText>
                </w:r>
              </w:del>
            </w:ins>
            <w:ins w:id="3339" w:author="Tammy Meek (NESO)" w:date="2025-01-24T11:51:00Z" w16du:dateUtc="2025-01-24T11:51:00Z">
              <w:r w:rsidR="00C14108" w:rsidRPr="00C14108">
                <w:rPr>
                  <w:rFonts w:ascii="Arial" w:hAnsi="Arial" w:cs="Arial"/>
                  <w:i/>
                  <w:iCs/>
                  <w:sz w:val="22"/>
                  <w:szCs w:val="22"/>
                </w:rPr>
                <w:t>ISOP</w:t>
              </w:r>
            </w:ins>
            <w:ins w:id="3340" w:author="Stuart McLarnon (NESO)" w:date="2025-01-14T13:44:00Z">
              <w:r>
                <w:rPr>
                  <w:rFonts w:ascii="Arial" w:hAnsi="Arial" w:cs="Arial"/>
                  <w:sz w:val="22"/>
                  <w:szCs w:val="22"/>
                </w:rPr>
                <w:t>,</w:t>
              </w:r>
              <w:r w:rsidRPr="00636B7A">
                <w:rPr>
                  <w:rFonts w:ascii="Arial" w:hAnsi="Arial" w:cs="Arial"/>
                  <w:sz w:val="22"/>
                  <w:szCs w:val="22"/>
                </w:rPr>
                <w:t xml:space="preserve"> </w:t>
              </w:r>
              <w:r w:rsidRPr="00636B7A">
                <w:rPr>
                  <w:rFonts w:ascii="Arial" w:hAnsi="Arial" w:cs="Arial"/>
                  <w:spacing w:val="-5"/>
                  <w:sz w:val="22"/>
                  <w:szCs w:val="22"/>
                </w:rPr>
                <w:t>NGET,</w:t>
              </w:r>
              <w:r w:rsidRPr="00636B7A">
                <w:rPr>
                  <w:rFonts w:ascii="Arial" w:hAnsi="Arial" w:cs="Arial"/>
                  <w:sz w:val="22"/>
                  <w:szCs w:val="22"/>
                </w:rPr>
                <w:t xml:space="preserve"> SHET and SPT which shall be constituted in accordance with Section 4</w:t>
              </w:r>
              <w:del w:id="3341" w:author="Claire Newton (NESO)" w:date="2025-01-28T20:44:00Z" w16du:dateUtc="2025-01-28T20:44:00Z">
                <w:r w:rsidRPr="00636B7A" w:rsidDel="00AA4DC6">
                  <w:rPr>
                    <w:rFonts w:ascii="Arial" w:hAnsi="Arial" w:cs="Arial"/>
                    <w:sz w:val="22"/>
                    <w:szCs w:val="22"/>
                  </w:rPr>
                  <w:delText>;</w:delText>
                </w:r>
              </w:del>
            </w:ins>
            <w:ins w:id="3342" w:author="Claire Newton (NESO)" w:date="2025-01-28T20:44:00Z" w16du:dateUtc="2025-01-28T20:44:00Z">
              <w:r w:rsidR="00AA4DC6">
                <w:rPr>
                  <w:rFonts w:ascii="Arial" w:hAnsi="Arial" w:cs="Arial"/>
                  <w:sz w:val="22"/>
                  <w:szCs w:val="22"/>
                </w:rPr>
                <w:t>.</w:t>
              </w:r>
            </w:ins>
          </w:p>
        </w:tc>
      </w:tr>
    </w:tbl>
    <w:p w14:paraId="76CF97AC" w14:textId="38D04264" w:rsidR="009C1403" w:rsidDel="00575473" w:rsidRDefault="009C1403">
      <w:pPr>
        <w:kinsoku w:val="0"/>
        <w:overflowPunct w:val="0"/>
        <w:autoSpaceDE/>
        <w:autoSpaceDN/>
        <w:adjustRightInd/>
        <w:spacing w:after="1492" w:line="20" w:lineRule="exact"/>
        <w:textAlignment w:val="baseline"/>
        <w:rPr>
          <w:del w:id="3343" w:author="Stuart McLarnon (NESO)" w:date="2025-01-14T13:45:00Z"/>
          <w:sz w:val="24"/>
          <w:szCs w:val="24"/>
        </w:rPr>
      </w:pPr>
    </w:p>
    <w:p w14:paraId="14FA9494" w14:textId="77777777" w:rsidR="009C1403" w:rsidRDefault="00C6386D">
      <w:pPr>
        <w:tabs>
          <w:tab w:val="left" w:pos="3312"/>
        </w:tabs>
        <w:kinsoku w:val="0"/>
        <w:overflowPunct w:val="0"/>
        <w:autoSpaceDE/>
        <w:autoSpaceDN/>
        <w:adjustRightInd/>
        <w:spacing w:before="13" w:line="233" w:lineRule="exact"/>
        <w:ind w:left="72"/>
        <w:textAlignment w:val="baseline"/>
        <w:rPr>
          <w:rFonts w:ascii="Arial" w:hAnsi="Arial" w:cs="Arial"/>
          <w:spacing w:val="-5"/>
          <w:sz w:val="21"/>
          <w:szCs w:val="21"/>
        </w:rPr>
      </w:pPr>
      <w:r>
        <w:rPr>
          <w:rFonts w:ascii="Arial" w:hAnsi="Arial" w:cs="Arial"/>
          <w:spacing w:val="-5"/>
          <w:sz w:val="21"/>
          <w:szCs w:val="21"/>
        </w:rPr>
        <w:t>Planned Outage</w:t>
      </w:r>
      <w:r>
        <w:rPr>
          <w:rFonts w:ascii="Arial" w:hAnsi="Arial" w:cs="Arial"/>
          <w:spacing w:val="-5"/>
          <w:sz w:val="21"/>
          <w:szCs w:val="21"/>
        </w:rPr>
        <w:tab/>
        <w:t>An outage of one or more items of primary transmission</w:t>
      </w:r>
    </w:p>
    <w:p w14:paraId="6C22A53D" w14:textId="77777777" w:rsidR="009C1403" w:rsidRDefault="00C6386D">
      <w:pPr>
        <w:kinsoku w:val="0"/>
        <w:overflowPunct w:val="0"/>
        <w:autoSpaceDE/>
        <w:autoSpaceDN/>
        <w:adjustRightInd/>
        <w:spacing w:line="228" w:lineRule="exact"/>
        <w:ind w:left="3312" w:right="144"/>
        <w:jc w:val="both"/>
        <w:textAlignment w:val="baseline"/>
        <w:rPr>
          <w:rFonts w:ascii="Arial" w:hAnsi="Arial" w:cs="Arial"/>
          <w:sz w:val="21"/>
          <w:szCs w:val="21"/>
        </w:rPr>
      </w:pPr>
      <w:r>
        <w:rPr>
          <w:rFonts w:ascii="Arial" w:hAnsi="Arial" w:cs="Arial"/>
          <w:sz w:val="21"/>
          <w:szCs w:val="21"/>
        </w:rPr>
        <w:t xml:space="preserve">apparatus and/or generation plant, initiated by manually instructed action which has been subject to the recognised </w:t>
      </w:r>
      <w:r>
        <w:rPr>
          <w:rFonts w:ascii="Arial" w:hAnsi="Arial" w:cs="Arial"/>
          <w:i/>
          <w:iCs/>
          <w:sz w:val="21"/>
          <w:szCs w:val="21"/>
        </w:rPr>
        <w:t xml:space="preserve">national electricity transmission system operator area </w:t>
      </w:r>
      <w:r>
        <w:rPr>
          <w:rFonts w:ascii="Arial" w:hAnsi="Arial" w:cs="Arial"/>
          <w:sz w:val="21"/>
          <w:szCs w:val="21"/>
        </w:rPr>
        <w:t>outage planning process.</w:t>
      </w:r>
    </w:p>
    <w:p w14:paraId="082A0D33" w14:textId="77777777" w:rsidR="009C1403" w:rsidRDefault="00C6386D">
      <w:pPr>
        <w:tabs>
          <w:tab w:val="left" w:pos="3312"/>
        </w:tabs>
        <w:kinsoku w:val="0"/>
        <w:overflowPunct w:val="0"/>
        <w:autoSpaceDE/>
        <w:autoSpaceDN/>
        <w:adjustRightInd/>
        <w:spacing w:before="472" w:line="233" w:lineRule="exact"/>
        <w:ind w:left="72"/>
        <w:textAlignment w:val="baseline"/>
        <w:rPr>
          <w:rFonts w:ascii="Arial" w:hAnsi="Arial" w:cs="Arial"/>
          <w:i/>
          <w:iCs/>
          <w:spacing w:val="4"/>
          <w:sz w:val="21"/>
          <w:szCs w:val="21"/>
        </w:rPr>
      </w:pPr>
      <w:r>
        <w:rPr>
          <w:rFonts w:ascii="Arial" w:hAnsi="Arial" w:cs="Arial"/>
          <w:spacing w:val="4"/>
          <w:sz w:val="21"/>
          <w:szCs w:val="21"/>
        </w:rPr>
        <w:t>Planned Transfer Conditions</w:t>
      </w:r>
      <w:r>
        <w:rPr>
          <w:rFonts w:ascii="Arial" w:hAnsi="Arial" w:cs="Arial"/>
          <w:spacing w:val="4"/>
          <w:sz w:val="21"/>
          <w:szCs w:val="21"/>
        </w:rPr>
        <w:tab/>
        <w:t xml:space="preserve">The condition arising from scaling the </w:t>
      </w:r>
      <w:r>
        <w:rPr>
          <w:rFonts w:ascii="Arial" w:hAnsi="Arial" w:cs="Arial"/>
          <w:i/>
          <w:iCs/>
          <w:spacing w:val="4"/>
          <w:sz w:val="21"/>
          <w:szCs w:val="21"/>
        </w:rPr>
        <w:t>registered</w:t>
      </w:r>
    </w:p>
    <w:p w14:paraId="504910B4" w14:textId="77777777" w:rsidR="009C1403" w:rsidRDefault="00C6386D">
      <w:pPr>
        <w:kinsoku w:val="0"/>
        <w:overflowPunct w:val="0"/>
        <w:autoSpaceDE/>
        <w:autoSpaceDN/>
        <w:adjustRightInd/>
        <w:spacing w:line="227" w:lineRule="exact"/>
        <w:ind w:left="3312" w:right="144"/>
        <w:jc w:val="both"/>
        <w:textAlignment w:val="baseline"/>
        <w:rPr>
          <w:rFonts w:ascii="Arial" w:hAnsi="Arial" w:cs="Arial"/>
          <w:spacing w:val="-7"/>
          <w:sz w:val="21"/>
          <w:szCs w:val="21"/>
        </w:rPr>
      </w:pPr>
      <w:r>
        <w:rPr>
          <w:rFonts w:ascii="Arial" w:hAnsi="Arial" w:cs="Arial"/>
          <w:i/>
          <w:iCs/>
          <w:spacing w:val="-7"/>
          <w:sz w:val="21"/>
          <w:szCs w:val="21"/>
        </w:rPr>
        <w:t xml:space="preserve">capacities </w:t>
      </w:r>
      <w:r>
        <w:rPr>
          <w:rFonts w:ascii="Arial" w:hAnsi="Arial" w:cs="Arial"/>
          <w:spacing w:val="-7"/>
          <w:sz w:val="21"/>
          <w:szCs w:val="21"/>
        </w:rPr>
        <w:t xml:space="preserve">of each </w:t>
      </w:r>
      <w:r>
        <w:rPr>
          <w:rFonts w:ascii="Arial" w:hAnsi="Arial" w:cs="Arial"/>
          <w:i/>
          <w:iCs/>
          <w:spacing w:val="-7"/>
          <w:sz w:val="21"/>
          <w:szCs w:val="21"/>
        </w:rPr>
        <w:t xml:space="preserve">power station </w:t>
      </w:r>
      <w:r>
        <w:rPr>
          <w:rFonts w:ascii="Arial" w:hAnsi="Arial" w:cs="Arial"/>
          <w:spacing w:val="-7"/>
          <w:sz w:val="21"/>
          <w:szCs w:val="21"/>
        </w:rPr>
        <w:t xml:space="preserve">such that the total of the scaled capacities is equal to the </w:t>
      </w:r>
      <w:r>
        <w:rPr>
          <w:rFonts w:ascii="Arial" w:hAnsi="Arial" w:cs="Arial"/>
          <w:i/>
          <w:iCs/>
          <w:spacing w:val="-7"/>
          <w:sz w:val="21"/>
          <w:szCs w:val="21"/>
        </w:rPr>
        <w:t xml:space="preserve">ACS peak demand </w:t>
      </w:r>
      <w:r>
        <w:rPr>
          <w:rFonts w:ascii="Arial" w:hAnsi="Arial" w:cs="Arial"/>
          <w:spacing w:val="-7"/>
          <w:sz w:val="21"/>
          <w:szCs w:val="21"/>
        </w:rPr>
        <w:t xml:space="preserve">minus imports from </w:t>
      </w:r>
      <w:r>
        <w:rPr>
          <w:rFonts w:ascii="Arial" w:hAnsi="Arial" w:cs="Arial"/>
          <w:i/>
          <w:iCs/>
          <w:spacing w:val="-7"/>
          <w:sz w:val="21"/>
          <w:szCs w:val="21"/>
        </w:rPr>
        <w:t>external systems</w:t>
      </w:r>
      <w:r>
        <w:rPr>
          <w:rFonts w:ascii="Arial" w:hAnsi="Arial" w:cs="Arial"/>
          <w:spacing w:val="-7"/>
          <w:sz w:val="21"/>
          <w:szCs w:val="21"/>
        </w:rPr>
        <w:t>. This scaling shall follow the techniques described in Appendix C.</w:t>
      </w:r>
    </w:p>
    <w:p w14:paraId="1E12A58E" w14:textId="77777777" w:rsidR="009C1403" w:rsidRDefault="009C1403">
      <w:pPr>
        <w:widowControl/>
        <w:rPr>
          <w:sz w:val="24"/>
          <w:szCs w:val="24"/>
        </w:rPr>
        <w:sectPr w:rsidR="009C1403">
          <w:headerReference w:type="default" r:id="rId78"/>
          <w:pgSz w:w="11904" w:h="16834"/>
          <w:pgMar w:top="1440" w:right="2022" w:bottom="508" w:left="1562" w:header="720" w:footer="720" w:gutter="0"/>
          <w:cols w:space="720"/>
          <w:noEndnote/>
        </w:sectPr>
      </w:pPr>
    </w:p>
    <w:p w14:paraId="4C65FC19" w14:textId="78196347" w:rsidR="009C1403" w:rsidRDefault="00C6386D">
      <w:pPr>
        <w:tabs>
          <w:tab w:val="left" w:pos="3312"/>
        </w:tabs>
        <w:kinsoku w:val="0"/>
        <w:overflowPunct w:val="0"/>
        <w:autoSpaceDE/>
        <w:autoSpaceDN/>
        <w:adjustRightInd/>
        <w:spacing w:before="6" w:line="233" w:lineRule="exact"/>
        <w:ind w:left="72"/>
        <w:textAlignment w:val="baseline"/>
        <w:rPr>
          <w:rFonts w:ascii="Arial" w:hAnsi="Arial" w:cs="Arial"/>
          <w:spacing w:val="1"/>
          <w:sz w:val="21"/>
          <w:szCs w:val="21"/>
        </w:rPr>
      </w:pPr>
      <w:r>
        <w:rPr>
          <w:rFonts w:ascii="Arial" w:hAnsi="Arial" w:cs="Arial"/>
          <w:spacing w:val="1"/>
          <w:sz w:val="21"/>
          <w:szCs w:val="21"/>
        </w:rPr>
        <w:t>Plant Margin</w:t>
      </w:r>
      <w:r>
        <w:rPr>
          <w:rFonts w:ascii="Arial" w:hAnsi="Arial" w:cs="Arial"/>
          <w:spacing w:val="1"/>
          <w:sz w:val="21"/>
          <w:szCs w:val="21"/>
        </w:rPr>
        <w:tab/>
        <w:t>The amount by which the total installed capacity of</w:t>
      </w:r>
    </w:p>
    <w:p w14:paraId="7F8517CE" w14:textId="77777777" w:rsidR="009C1403" w:rsidRDefault="00C6386D">
      <w:pPr>
        <w:kinsoku w:val="0"/>
        <w:overflowPunct w:val="0"/>
        <w:autoSpaceDE/>
        <w:autoSpaceDN/>
        <w:adjustRightInd/>
        <w:spacing w:line="231" w:lineRule="exact"/>
        <w:ind w:left="3312" w:right="144"/>
        <w:jc w:val="both"/>
        <w:textAlignment w:val="baseline"/>
        <w:rPr>
          <w:rFonts w:ascii="Arial" w:hAnsi="Arial" w:cs="Arial"/>
          <w:sz w:val="21"/>
          <w:szCs w:val="21"/>
        </w:rPr>
      </w:pPr>
      <w:r>
        <w:rPr>
          <w:rFonts w:ascii="Arial" w:hAnsi="Arial" w:cs="Arial"/>
          <w:i/>
          <w:iCs/>
          <w:sz w:val="21"/>
          <w:szCs w:val="21"/>
        </w:rPr>
        <w:t xml:space="preserve">power stations </w:t>
      </w:r>
      <w:r>
        <w:rPr>
          <w:rFonts w:ascii="Arial" w:hAnsi="Arial" w:cs="Arial"/>
          <w:sz w:val="21"/>
          <w:szCs w:val="21"/>
        </w:rPr>
        <w:t xml:space="preserve">exceeds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 xml:space="preserve">. This is often expressed as a percentage (e.g. 20%) or as a decimal fraction (e.g. 0.2) of the net amount of the </w:t>
      </w:r>
      <w:r>
        <w:rPr>
          <w:rFonts w:ascii="Arial" w:hAnsi="Arial" w:cs="Arial"/>
          <w:i/>
          <w:iCs/>
          <w:sz w:val="21"/>
          <w:szCs w:val="21"/>
        </w:rPr>
        <w:t xml:space="preserve">ACS peak demand </w:t>
      </w:r>
      <w:r>
        <w:rPr>
          <w:rFonts w:ascii="Arial" w:hAnsi="Arial" w:cs="Arial"/>
          <w:sz w:val="21"/>
          <w:szCs w:val="21"/>
        </w:rPr>
        <w:t xml:space="preserve">minus the total imports from </w:t>
      </w:r>
      <w:r>
        <w:rPr>
          <w:rFonts w:ascii="Arial" w:hAnsi="Arial" w:cs="Arial"/>
          <w:i/>
          <w:iCs/>
          <w:sz w:val="21"/>
          <w:szCs w:val="21"/>
        </w:rPr>
        <w:t>external systems</w:t>
      </w:r>
      <w:r>
        <w:rPr>
          <w:rFonts w:ascii="Arial" w:hAnsi="Arial" w:cs="Arial"/>
          <w:sz w:val="21"/>
          <w:szCs w:val="21"/>
        </w:rPr>
        <w:t>.</w:t>
      </w:r>
    </w:p>
    <w:p w14:paraId="2FEF3A0A" w14:textId="77777777" w:rsidR="009C1403" w:rsidRDefault="00C6386D">
      <w:pPr>
        <w:tabs>
          <w:tab w:val="left" w:pos="3312"/>
        </w:tabs>
        <w:kinsoku w:val="0"/>
        <w:overflowPunct w:val="0"/>
        <w:autoSpaceDE/>
        <w:autoSpaceDN/>
        <w:adjustRightInd/>
        <w:spacing w:before="463" w:line="231" w:lineRule="exact"/>
        <w:ind w:left="72"/>
        <w:textAlignment w:val="baseline"/>
        <w:rPr>
          <w:rFonts w:ascii="Arial" w:hAnsi="Arial" w:cs="Arial"/>
          <w:i/>
          <w:iCs/>
          <w:spacing w:val="2"/>
          <w:sz w:val="21"/>
          <w:szCs w:val="21"/>
        </w:rPr>
      </w:pPr>
      <w:r>
        <w:rPr>
          <w:rFonts w:ascii="Arial" w:hAnsi="Arial" w:cs="Arial"/>
          <w:spacing w:val="2"/>
          <w:sz w:val="21"/>
          <w:szCs w:val="21"/>
        </w:rPr>
        <w:t>Power Park Module</w:t>
      </w:r>
      <w:r>
        <w:rPr>
          <w:rFonts w:ascii="Arial" w:hAnsi="Arial" w:cs="Arial"/>
          <w:spacing w:val="2"/>
          <w:sz w:val="21"/>
          <w:szCs w:val="21"/>
        </w:rPr>
        <w:tab/>
        <w:t xml:space="preserve">An </w:t>
      </w:r>
      <w:r>
        <w:rPr>
          <w:rFonts w:ascii="Arial" w:hAnsi="Arial" w:cs="Arial"/>
          <w:i/>
          <w:iCs/>
          <w:spacing w:val="2"/>
          <w:sz w:val="21"/>
          <w:szCs w:val="21"/>
        </w:rPr>
        <w:t xml:space="preserve">onshore power park module </w:t>
      </w:r>
      <w:r>
        <w:rPr>
          <w:rFonts w:ascii="Arial" w:hAnsi="Arial" w:cs="Arial"/>
          <w:spacing w:val="2"/>
          <w:sz w:val="21"/>
          <w:szCs w:val="21"/>
        </w:rPr>
        <w:t xml:space="preserve">and/or an </w:t>
      </w:r>
      <w:r>
        <w:rPr>
          <w:rFonts w:ascii="Arial" w:hAnsi="Arial" w:cs="Arial"/>
          <w:i/>
          <w:iCs/>
          <w:spacing w:val="2"/>
          <w:sz w:val="21"/>
          <w:szCs w:val="21"/>
        </w:rPr>
        <w:t>offshore</w:t>
      </w:r>
    </w:p>
    <w:p w14:paraId="07926362" w14:textId="77777777" w:rsidR="009C1403" w:rsidRDefault="00C6386D">
      <w:pPr>
        <w:kinsoku w:val="0"/>
        <w:overflowPunct w:val="0"/>
        <w:autoSpaceDE/>
        <w:autoSpaceDN/>
        <w:adjustRightInd/>
        <w:spacing w:line="232" w:lineRule="exact"/>
        <w:ind w:left="3312"/>
        <w:textAlignment w:val="baseline"/>
        <w:rPr>
          <w:rFonts w:ascii="Arial" w:hAnsi="Arial" w:cs="Arial"/>
          <w:i/>
          <w:iCs/>
          <w:spacing w:val="-2"/>
          <w:sz w:val="21"/>
          <w:szCs w:val="21"/>
        </w:rPr>
      </w:pPr>
      <w:r>
        <w:rPr>
          <w:rFonts w:ascii="Arial" w:hAnsi="Arial" w:cs="Arial"/>
          <w:i/>
          <w:iCs/>
          <w:spacing w:val="-2"/>
          <w:sz w:val="21"/>
          <w:szCs w:val="21"/>
        </w:rPr>
        <w:t>power park module</w:t>
      </w:r>
    </w:p>
    <w:p w14:paraId="15FB6099" w14:textId="77777777" w:rsidR="009C1403" w:rsidRDefault="00C6386D">
      <w:pPr>
        <w:tabs>
          <w:tab w:val="left" w:pos="3312"/>
        </w:tabs>
        <w:kinsoku w:val="0"/>
        <w:overflowPunct w:val="0"/>
        <w:autoSpaceDE/>
        <w:autoSpaceDN/>
        <w:adjustRightInd/>
        <w:spacing w:before="464" w:line="233" w:lineRule="exact"/>
        <w:ind w:left="72"/>
        <w:textAlignment w:val="baseline"/>
        <w:rPr>
          <w:rFonts w:ascii="Arial" w:hAnsi="Arial" w:cs="Arial"/>
          <w:i/>
          <w:iCs/>
          <w:spacing w:val="-2"/>
          <w:sz w:val="21"/>
          <w:szCs w:val="21"/>
        </w:rPr>
      </w:pPr>
      <w:r>
        <w:rPr>
          <w:rFonts w:ascii="Arial" w:hAnsi="Arial" w:cs="Arial"/>
          <w:spacing w:val="-2"/>
          <w:sz w:val="21"/>
          <w:szCs w:val="21"/>
        </w:rPr>
        <w:t>Power Station</w:t>
      </w:r>
      <w:r>
        <w:rPr>
          <w:rFonts w:ascii="Arial" w:hAnsi="Arial" w:cs="Arial"/>
          <w:spacing w:val="-2"/>
          <w:sz w:val="21"/>
          <w:szCs w:val="21"/>
        </w:rPr>
        <w:tab/>
        <w:t xml:space="preserve">Means an </w:t>
      </w:r>
      <w:r>
        <w:rPr>
          <w:rFonts w:ascii="Arial" w:hAnsi="Arial" w:cs="Arial"/>
          <w:i/>
          <w:iCs/>
          <w:spacing w:val="-2"/>
          <w:sz w:val="21"/>
          <w:szCs w:val="21"/>
        </w:rPr>
        <w:t xml:space="preserve">onshore power station </w:t>
      </w:r>
      <w:r>
        <w:rPr>
          <w:rFonts w:ascii="Arial" w:hAnsi="Arial" w:cs="Arial"/>
          <w:spacing w:val="-2"/>
          <w:sz w:val="21"/>
          <w:szCs w:val="21"/>
        </w:rPr>
        <w:t xml:space="preserve">or an </w:t>
      </w:r>
      <w:r>
        <w:rPr>
          <w:rFonts w:ascii="Arial" w:hAnsi="Arial" w:cs="Arial"/>
          <w:i/>
          <w:iCs/>
          <w:spacing w:val="-2"/>
          <w:sz w:val="21"/>
          <w:szCs w:val="21"/>
        </w:rPr>
        <w:t>offshore power</w:t>
      </w:r>
    </w:p>
    <w:p w14:paraId="67B597AF" w14:textId="77777777" w:rsidR="009C1403" w:rsidRDefault="00C6386D">
      <w:pPr>
        <w:kinsoku w:val="0"/>
        <w:overflowPunct w:val="0"/>
        <w:autoSpaceDE/>
        <w:autoSpaceDN/>
        <w:adjustRightInd/>
        <w:spacing w:line="234" w:lineRule="exact"/>
        <w:ind w:left="3312"/>
        <w:textAlignment w:val="baseline"/>
        <w:rPr>
          <w:rFonts w:ascii="Arial" w:hAnsi="Arial" w:cs="Arial"/>
          <w:spacing w:val="-1"/>
          <w:sz w:val="21"/>
          <w:szCs w:val="21"/>
        </w:rPr>
      </w:pPr>
      <w:r>
        <w:rPr>
          <w:rFonts w:ascii="Arial" w:hAnsi="Arial" w:cs="Arial"/>
          <w:i/>
          <w:iCs/>
          <w:spacing w:val="-1"/>
          <w:sz w:val="21"/>
          <w:szCs w:val="21"/>
        </w:rPr>
        <w:t>station</w:t>
      </w:r>
      <w:r>
        <w:rPr>
          <w:rFonts w:ascii="Arial" w:hAnsi="Arial" w:cs="Arial"/>
          <w:spacing w:val="-1"/>
          <w:sz w:val="21"/>
          <w:szCs w:val="21"/>
        </w:rPr>
        <w:t>.</w:t>
      </w:r>
    </w:p>
    <w:p w14:paraId="3C890711" w14:textId="77777777" w:rsidR="009C1403" w:rsidRDefault="00C6386D">
      <w:pPr>
        <w:kinsoku w:val="0"/>
        <w:overflowPunct w:val="0"/>
        <w:autoSpaceDE/>
        <w:autoSpaceDN/>
        <w:adjustRightInd/>
        <w:spacing w:before="464" w:line="240" w:lineRule="exact"/>
        <w:ind w:left="72"/>
        <w:textAlignment w:val="baseline"/>
        <w:rPr>
          <w:rFonts w:ascii="Arial" w:hAnsi="Arial" w:cs="Arial"/>
          <w:spacing w:val="1"/>
          <w:sz w:val="21"/>
          <w:szCs w:val="21"/>
        </w:rPr>
      </w:pPr>
      <w:r>
        <w:rPr>
          <w:rFonts w:ascii="Arial" w:hAnsi="Arial" w:cs="Arial"/>
          <w:spacing w:val="1"/>
          <w:sz w:val="21"/>
          <w:szCs w:val="21"/>
        </w:rPr>
        <w:t>Pre-Fault Planning Voltage Limits The voltage limits for use in planning timescales for</w:t>
      </w:r>
    </w:p>
    <w:p w14:paraId="6FE0DFA1" w14:textId="77777777" w:rsidR="009C1403" w:rsidRDefault="00C6386D">
      <w:pPr>
        <w:kinsoku w:val="0"/>
        <w:overflowPunct w:val="0"/>
        <w:autoSpaceDE/>
        <w:autoSpaceDN/>
        <w:adjustRightInd/>
        <w:spacing w:line="241" w:lineRule="exact"/>
        <w:ind w:left="3312"/>
        <w:textAlignment w:val="baseline"/>
        <w:rPr>
          <w:rFonts w:ascii="Arial" w:hAnsi="Arial" w:cs="Arial"/>
          <w:spacing w:val="-3"/>
          <w:sz w:val="21"/>
          <w:szCs w:val="21"/>
        </w:rPr>
      </w:pPr>
      <w:r>
        <w:rPr>
          <w:rFonts w:ascii="Arial" w:hAnsi="Arial" w:cs="Arial"/>
          <w:spacing w:val="-3"/>
          <w:sz w:val="21"/>
          <w:szCs w:val="21"/>
        </w:rPr>
        <w:t>circumstances before a fault.</w:t>
      </w:r>
    </w:p>
    <w:p w14:paraId="20F01621" w14:textId="77777777" w:rsidR="009C1403" w:rsidRDefault="00C6386D">
      <w:pPr>
        <w:tabs>
          <w:tab w:val="left" w:pos="3312"/>
        </w:tabs>
        <w:kinsoku w:val="0"/>
        <w:overflowPunct w:val="0"/>
        <w:autoSpaceDE/>
        <w:autoSpaceDN/>
        <w:adjustRightInd/>
        <w:spacing w:before="445" w:line="241" w:lineRule="exact"/>
        <w:ind w:left="72"/>
        <w:textAlignment w:val="baseline"/>
        <w:rPr>
          <w:rFonts w:ascii="Arial" w:hAnsi="Arial" w:cs="Arial"/>
          <w:spacing w:val="4"/>
          <w:sz w:val="21"/>
          <w:szCs w:val="21"/>
        </w:rPr>
      </w:pPr>
      <w:r>
        <w:rPr>
          <w:rFonts w:ascii="Arial" w:hAnsi="Arial" w:cs="Arial"/>
          <w:spacing w:val="4"/>
          <w:sz w:val="21"/>
          <w:szCs w:val="21"/>
        </w:rPr>
        <w:t>Pre-Fault Rating</w:t>
      </w:r>
      <w:r>
        <w:rPr>
          <w:rFonts w:ascii="Arial" w:hAnsi="Arial" w:cs="Arial"/>
          <w:spacing w:val="4"/>
          <w:sz w:val="21"/>
          <w:szCs w:val="21"/>
        </w:rPr>
        <w:tab/>
        <w:t>The specified pre-fault capability of transmission</w:t>
      </w:r>
    </w:p>
    <w:p w14:paraId="358DC688" w14:textId="77777777" w:rsidR="009C1403" w:rsidRDefault="00C6386D">
      <w:pPr>
        <w:kinsoku w:val="0"/>
        <w:overflowPunct w:val="0"/>
        <w:autoSpaceDE/>
        <w:autoSpaceDN/>
        <w:adjustRightInd/>
        <w:spacing w:before="12" w:line="230" w:lineRule="exact"/>
        <w:ind w:left="3312" w:right="144"/>
        <w:jc w:val="both"/>
        <w:textAlignment w:val="baseline"/>
        <w:rPr>
          <w:rFonts w:ascii="Arial" w:hAnsi="Arial" w:cs="Arial"/>
          <w:spacing w:val="-3"/>
          <w:sz w:val="21"/>
          <w:szCs w:val="21"/>
        </w:rPr>
      </w:pPr>
      <w:r>
        <w:rPr>
          <w:rFonts w:ascii="Arial" w:hAnsi="Arial" w:cs="Arial"/>
          <w:spacing w:val="-3"/>
          <w:sz w:val="21"/>
          <w:szCs w:val="21"/>
        </w:rPr>
        <w:t>equipment. Due allowance shall be made for specific conditions (e.g. ambient/seasonal temperature), agreed time-dependent loading cycles of equipment and any additional relevant procedures. In operational timeframes dynamic ratings may also be used where available.</w:t>
      </w:r>
    </w:p>
    <w:p w14:paraId="1B062161" w14:textId="77777777" w:rsidR="009C1403" w:rsidRDefault="00C6386D">
      <w:pPr>
        <w:tabs>
          <w:tab w:val="left" w:pos="3312"/>
        </w:tabs>
        <w:kinsoku w:val="0"/>
        <w:overflowPunct w:val="0"/>
        <w:autoSpaceDE/>
        <w:autoSpaceDN/>
        <w:adjustRightInd/>
        <w:spacing w:before="450" w:line="242" w:lineRule="exact"/>
        <w:ind w:left="72"/>
        <w:textAlignment w:val="baseline"/>
        <w:rPr>
          <w:rFonts w:ascii="Arial" w:hAnsi="Arial" w:cs="Arial"/>
          <w:i/>
          <w:iCs/>
          <w:spacing w:val="5"/>
          <w:sz w:val="21"/>
          <w:szCs w:val="21"/>
        </w:rPr>
      </w:pPr>
      <w:r>
        <w:rPr>
          <w:rFonts w:ascii="Arial" w:hAnsi="Arial" w:cs="Arial"/>
          <w:spacing w:val="5"/>
          <w:sz w:val="21"/>
          <w:szCs w:val="21"/>
        </w:rPr>
        <w:t>Prevailing System Conditions</w:t>
      </w:r>
      <w:r>
        <w:rPr>
          <w:rFonts w:ascii="Arial" w:hAnsi="Arial" w:cs="Arial"/>
          <w:spacing w:val="5"/>
          <w:sz w:val="21"/>
          <w:szCs w:val="21"/>
        </w:rPr>
        <w:tab/>
        <w:t xml:space="preserve">These are conditions on the </w:t>
      </w:r>
      <w:r>
        <w:rPr>
          <w:rFonts w:ascii="Arial" w:hAnsi="Arial" w:cs="Arial"/>
          <w:i/>
          <w:iCs/>
          <w:spacing w:val="5"/>
          <w:sz w:val="21"/>
          <w:szCs w:val="21"/>
        </w:rPr>
        <w:t>national electricity</w:t>
      </w:r>
    </w:p>
    <w:p w14:paraId="553B5523" w14:textId="77777777" w:rsidR="009C1403" w:rsidRDefault="00C6386D">
      <w:pPr>
        <w:kinsoku w:val="0"/>
        <w:overflowPunct w:val="0"/>
        <w:autoSpaceDE/>
        <w:autoSpaceDN/>
        <w:adjustRightInd/>
        <w:spacing w:before="18" w:line="223" w:lineRule="exact"/>
        <w:ind w:left="3312" w:right="144"/>
        <w:jc w:val="both"/>
        <w:textAlignment w:val="baseline"/>
        <w:rPr>
          <w:rFonts w:ascii="Arial" w:hAnsi="Arial" w:cs="Arial"/>
          <w:sz w:val="21"/>
          <w:szCs w:val="21"/>
        </w:rPr>
      </w:pPr>
      <w:r>
        <w:rPr>
          <w:rFonts w:ascii="Arial" w:hAnsi="Arial" w:cs="Arial"/>
          <w:i/>
          <w:iCs/>
          <w:sz w:val="21"/>
          <w:szCs w:val="21"/>
        </w:rPr>
        <w:t xml:space="preserve">transmission system </w:t>
      </w:r>
      <w:r>
        <w:rPr>
          <w:rFonts w:ascii="Arial" w:hAnsi="Arial" w:cs="Arial"/>
          <w:sz w:val="21"/>
          <w:szCs w:val="21"/>
        </w:rPr>
        <w:t xml:space="preserve">prevailing at any given time and will therefore normally include </w:t>
      </w:r>
      <w:r>
        <w:rPr>
          <w:rFonts w:ascii="Arial" w:hAnsi="Arial" w:cs="Arial"/>
          <w:i/>
          <w:iCs/>
          <w:sz w:val="21"/>
          <w:szCs w:val="21"/>
        </w:rPr>
        <w:t xml:space="preserve">planned outages </w:t>
      </w:r>
      <w:r>
        <w:rPr>
          <w:rFonts w:ascii="Arial" w:hAnsi="Arial" w:cs="Arial"/>
          <w:sz w:val="21"/>
          <w:szCs w:val="21"/>
        </w:rPr>
        <w:t xml:space="preserve">and </w:t>
      </w:r>
      <w:r>
        <w:rPr>
          <w:rFonts w:ascii="Arial" w:hAnsi="Arial" w:cs="Arial"/>
          <w:i/>
          <w:iCs/>
          <w:sz w:val="21"/>
          <w:szCs w:val="21"/>
        </w:rPr>
        <w:t>unplanned outages</w:t>
      </w:r>
      <w:r>
        <w:rPr>
          <w:rFonts w:ascii="Arial" w:hAnsi="Arial" w:cs="Arial"/>
          <w:sz w:val="21"/>
          <w:szCs w:val="21"/>
        </w:rPr>
        <w:t>.</w:t>
      </w:r>
    </w:p>
    <w:p w14:paraId="603E03D1" w14:textId="77777777" w:rsidR="009C1403" w:rsidRDefault="00C6386D">
      <w:pPr>
        <w:kinsoku w:val="0"/>
        <w:overflowPunct w:val="0"/>
        <w:autoSpaceDE/>
        <w:autoSpaceDN/>
        <w:adjustRightInd/>
        <w:spacing w:before="476" w:line="230" w:lineRule="exact"/>
        <w:ind w:left="3312" w:right="144" w:hanging="3240"/>
        <w:jc w:val="both"/>
        <w:textAlignment w:val="baseline"/>
        <w:rPr>
          <w:rFonts w:ascii="Arial" w:hAnsi="Arial" w:cs="Arial"/>
          <w:sz w:val="21"/>
          <w:szCs w:val="21"/>
        </w:rPr>
      </w:pPr>
      <w:r>
        <w:rPr>
          <w:rFonts w:ascii="Arial" w:hAnsi="Arial" w:cs="Arial"/>
          <w:sz w:val="21"/>
          <w:szCs w:val="21"/>
        </w:rPr>
        <w:t xml:space="preserve">Primary Transmission Equipment Any equipment installed on the </w:t>
      </w:r>
      <w:r>
        <w:rPr>
          <w:rFonts w:ascii="Arial" w:hAnsi="Arial" w:cs="Arial"/>
          <w:i/>
          <w:iCs/>
          <w:sz w:val="21"/>
          <w:szCs w:val="21"/>
        </w:rPr>
        <w:t xml:space="preserve">national electricity transmission system </w:t>
      </w:r>
      <w:r>
        <w:rPr>
          <w:rFonts w:ascii="Arial" w:hAnsi="Arial" w:cs="Arial"/>
          <w:sz w:val="21"/>
          <w:szCs w:val="21"/>
        </w:rPr>
        <w:t xml:space="preserve">to enable bulk transfer of power. This will include </w:t>
      </w:r>
      <w:r>
        <w:rPr>
          <w:rFonts w:ascii="Arial" w:hAnsi="Arial" w:cs="Arial"/>
          <w:i/>
          <w:iCs/>
          <w:sz w:val="21"/>
          <w:szCs w:val="21"/>
        </w:rPr>
        <w:t>transmission circuits</w:t>
      </w:r>
      <w:r>
        <w:rPr>
          <w:rFonts w:ascii="Arial" w:hAnsi="Arial" w:cs="Arial"/>
          <w:sz w:val="21"/>
          <w:szCs w:val="21"/>
        </w:rPr>
        <w:t xml:space="preserve">, </w:t>
      </w:r>
      <w:r>
        <w:rPr>
          <w:rFonts w:ascii="Arial" w:hAnsi="Arial" w:cs="Arial"/>
          <w:i/>
          <w:iCs/>
          <w:sz w:val="21"/>
          <w:szCs w:val="21"/>
        </w:rPr>
        <w:t>busbars</w:t>
      </w:r>
      <w:r>
        <w:rPr>
          <w:rFonts w:ascii="Arial" w:hAnsi="Arial" w:cs="Arial"/>
          <w:sz w:val="21"/>
          <w:szCs w:val="21"/>
        </w:rPr>
        <w:t>, and switchgear.</w:t>
      </w:r>
    </w:p>
    <w:p w14:paraId="46255C8A" w14:textId="045D4184" w:rsidR="009C1403" w:rsidDel="00FF671E" w:rsidRDefault="009C1403">
      <w:pPr>
        <w:widowControl/>
        <w:rPr>
          <w:del w:id="3354" w:author="Tammy Meek (NESO)" w:date="2025-01-27T11:09:00Z" w16du:dateUtc="2025-01-27T11:09:00Z"/>
          <w:sz w:val="24"/>
          <w:szCs w:val="24"/>
        </w:rPr>
        <w:sectPr w:rsidR="009C1403" w:rsidDel="00FF671E">
          <w:headerReference w:type="default" r:id="rId79"/>
          <w:pgSz w:w="11904" w:h="16834"/>
          <w:pgMar w:top="1440" w:right="2017" w:bottom="508" w:left="1567" w:header="720" w:footer="720" w:gutter="0"/>
          <w:cols w:space="720"/>
          <w:noEndnote/>
        </w:sectPr>
      </w:pPr>
    </w:p>
    <w:p w14:paraId="45EFC476" w14:textId="77777777" w:rsidR="00FF671E" w:rsidRDefault="00FF671E">
      <w:pPr>
        <w:tabs>
          <w:tab w:val="left" w:pos="3672"/>
        </w:tabs>
        <w:kinsoku w:val="0"/>
        <w:overflowPunct w:val="0"/>
        <w:autoSpaceDE/>
        <w:autoSpaceDN/>
        <w:adjustRightInd/>
        <w:spacing w:before="17" w:line="231" w:lineRule="exact"/>
        <w:ind w:left="72"/>
        <w:textAlignment w:val="baseline"/>
        <w:rPr>
          <w:ins w:id="3365" w:author="Tammy Meek (NESO)" w:date="2025-01-27T11:09:00Z" w16du:dateUtc="2025-01-27T11:09:00Z"/>
          <w:rFonts w:ascii="Arial" w:hAnsi="Arial" w:cs="Arial"/>
          <w:spacing w:val="-1"/>
          <w:sz w:val="21"/>
          <w:szCs w:val="21"/>
        </w:rPr>
      </w:pPr>
    </w:p>
    <w:p w14:paraId="225BFE64" w14:textId="4ED7C00E" w:rsidR="009C1403" w:rsidRDefault="00C6386D">
      <w:pPr>
        <w:tabs>
          <w:tab w:val="left" w:pos="3672"/>
        </w:tabs>
        <w:kinsoku w:val="0"/>
        <w:overflowPunct w:val="0"/>
        <w:autoSpaceDE/>
        <w:autoSpaceDN/>
        <w:adjustRightInd/>
        <w:spacing w:before="17" w:line="231" w:lineRule="exact"/>
        <w:ind w:left="72"/>
        <w:textAlignment w:val="baseline"/>
        <w:rPr>
          <w:rFonts w:ascii="Arial" w:hAnsi="Arial" w:cs="Arial"/>
          <w:spacing w:val="-1"/>
          <w:sz w:val="21"/>
          <w:szCs w:val="21"/>
        </w:rPr>
      </w:pPr>
      <w:r>
        <w:rPr>
          <w:rFonts w:ascii="Arial" w:hAnsi="Arial" w:cs="Arial"/>
          <w:spacing w:val="-1"/>
          <w:sz w:val="21"/>
          <w:szCs w:val="21"/>
        </w:rPr>
        <w:t>Registered Capacity</w:t>
      </w:r>
      <w:r>
        <w:rPr>
          <w:rFonts w:ascii="Arial" w:hAnsi="Arial" w:cs="Arial"/>
          <w:spacing w:val="-1"/>
          <w:sz w:val="21"/>
          <w:szCs w:val="21"/>
        </w:rPr>
        <w:tab/>
        <w:t xml:space="preserve">a) In the case of a </w:t>
      </w:r>
      <w:r>
        <w:rPr>
          <w:rFonts w:ascii="Arial" w:hAnsi="Arial" w:cs="Arial"/>
          <w:i/>
          <w:iCs/>
          <w:spacing w:val="-1"/>
          <w:sz w:val="21"/>
          <w:szCs w:val="21"/>
        </w:rPr>
        <w:t xml:space="preserve">generating unit </w:t>
      </w:r>
      <w:r>
        <w:rPr>
          <w:rFonts w:ascii="Arial" w:hAnsi="Arial" w:cs="Arial"/>
          <w:spacing w:val="-1"/>
          <w:sz w:val="21"/>
          <w:szCs w:val="21"/>
        </w:rPr>
        <w:t>other than that</w:t>
      </w:r>
    </w:p>
    <w:p w14:paraId="3E3AF727" w14:textId="77777777" w:rsidR="009C1403" w:rsidRDefault="00C6386D">
      <w:pPr>
        <w:kinsoku w:val="0"/>
        <w:overflowPunct w:val="0"/>
        <w:autoSpaceDE/>
        <w:autoSpaceDN/>
        <w:adjustRightInd/>
        <w:spacing w:before="1" w:line="231" w:lineRule="exact"/>
        <w:ind w:left="4104" w:right="144"/>
        <w:jc w:val="both"/>
        <w:textAlignment w:val="baseline"/>
        <w:rPr>
          <w:rFonts w:ascii="Arial" w:hAnsi="Arial" w:cs="Arial"/>
          <w:spacing w:val="-6"/>
          <w:sz w:val="21"/>
          <w:szCs w:val="21"/>
        </w:rPr>
      </w:pPr>
      <w:r>
        <w:rPr>
          <w:rFonts w:ascii="Arial" w:hAnsi="Arial" w:cs="Arial"/>
          <w:spacing w:val="-6"/>
          <w:sz w:val="21"/>
          <w:szCs w:val="21"/>
        </w:rPr>
        <w:t xml:space="preserve">forming part of a CCGT module or </w:t>
      </w:r>
      <w:r>
        <w:rPr>
          <w:rFonts w:ascii="Arial" w:hAnsi="Arial" w:cs="Arial"/>
          <w:i/>
          <w:iCs/>
          <w:spacing w:val="-6"/>
          <w:sz w:val="21"/>
          <w:szCs w:val="21"/>
        </w:rPr>
        <w:t xml:space="preserve">power park module, </w:t>
      </w:r>
      <w:r>
        <w:rPr>
          <w:rFonts w:ascii="Arial" w:hAnsi="Arial" w:cs="Arial"/>
          <w:spacing w:val="-6"/>
          <w:sz w:val="21"/>
          <w:szCs w:val="21"/>
        </w:rPr>
        <w:t xml:space="preserve">the normal full load capacity of a </w:t>
      </w:r>
      <w:r>
        <w:rPr>
          <w:rFonts w:ascii="Arial" w:hAnsi="Arial" w:cs="Arial"/>
          <w:i/>
          <w:iCs/>
          <w:spacing w:val="-6"/>
          <w:sz w:val="21"/>
          <w:szCs w:val="21"/>
        </w:rPr>
        <w:t xml:space="preserve">generating unit </w:t>
      </w:r>
      <w:r>
        <w:rPr>
          <w:rFonts w:ascii="Arial" w:hAnsi="Arial" w:cs="Arial"/>
          <w:spacing w:val="-6"/>
          <w:sz w:val="21"/>
          <w:szCs w:val="21"/>
        </w:rPr>
        <w:t xml:space="preserve">as declared by the </w:t>
      </w:r>
      <w:r>
        <w:rPr>
          <w:rFonts w:ascii="Arial" w:hAnsi="Arial" w:cs="Arial"/>
          <w:i/>
          <w:iCs/>
          <w:spacing w:val="-6"/>
          <w:sz w:val="21"/>
          <w:szCs w:val="21"/>
        </w:rPr>
        <w:t>generator</w:t>
      </w:r>
      <w:r>
        <w:rPr>
          <w:rFonts w:ascii="Arial" w:hAnsi="Arial" w:cs="Arial"/>
          <w:spacing w:val="-6"/>
          <w:sz w:val="21"/>
          <w:szCs w:val="21"/>
        </w:rPr>
        <w:t xml:space="preserve">, less the MW consumed by the </w:t>
      </w:r>
      <w:r>
        <w:rPr>
          <w:rFonts w:ascii="Arial" w:hAnsi="Arial" w:cs="Arial"/>
          <w:i/>
          <w:iCs/>
          <w:spacing w:val="-6"/>
          <w:sz w:val="21"/>
          <w:szCs w:val="21"/>
        </w:rPr>
        <w:t xml:space="preserve">generating unit </w:t>
      </w:r>
      <w:r>
        <w:rPr>
          <w:rFonts w:ascii="Arial" w:hAnsi="Arial" w:cs="Arial"/>
          <w:spacing w:val="-6"/>
          <w:sz w:val="21"/>
          <w:szCs w:val="21"/>
        </w:rPr>
        <w:t xml:space="preserve">through the </w:t>
      </w:r>
      <w:r>
        <w:rPr>
          <w:rFonts w:ascii="Arial" w:hAnsi="Arial" w:cs="Arial"/>
          <w:i/>
          <w:iCs/>
          <w:spacing w:val="-6"/>
          <w:sz w:val="21"/>
          <w:szCs w:val="21"/>
        </w:rPr>
        <w:t xml:space="preserve">generating unit’s </w:t>
      </w:r>
      <w:r>
        <w:rPr>
          <w:rFonts w:ascii="Arial" w:hAnsi="Arial" w:cs="Arial"/>
          <w:spacing w:val="-6"/>
          <w:sz w:val="21"/>
          <w:szCs w:val="21"/>
        </w:rPr>
        <w:t>unit transformer when producing the same (the resultant figure being expressed in whole MW).</w:t>
      </w:r>
    </w:p>
    <w:p w14:paraId="77286F2D" w14:textId="77777777" w:rsidR="009C1403" w:rsidRDefault="00C6386D">
      <w:pPr>
        <w:numPr>
          <w:ilvl w:val="0"/>
          <w:numId w:val="35"/>
        </w:numPr>
        <w:kinsoku w:val="0"/>
        <w:overflowPunct w:val="0"/>
        <w:autoSpaceDE/>
        <w:autoSpaceDN/>
        <w:adjustRightInd/>
        <w:spacing w:before="10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power park module</w:t>
      </w:r>
      <w:r>
        <w:rPr>
          <w:rFonts w:ascii="Arial" w:hAnsi="Arial" w:cs="Arial"/>
          <w:spacing w:val="-8"/>
          <w:sz w:val="21"/>
          <w:szCs w:val="21"/>
        </w:rPr>
        <w:t xml:space="preserve">, the normal full load capacity of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(as the case may be) as declared by the </w:t>
      </w:r>
      <w:r>
        <w:rPr>
          <w:rFonts w:ascii="Arial" w:hAnsi="Arial" w:cs="Arial"/>
          <w:i/>
          <w:iCs/>
          <w:spacing w:val="-8"/>
          <w:sz w:val="21"/>
          <w:szCs w:val="21"/>
        </w:rPr>
        <w:t>generator</w:t>
      </w:r>
      <w:r>
        <w:rPr>
          <w:rFonts w:ascii="Arial" w:hAnsi="Arial" w:cs="Arial"/>
          <w:spacing w:val="-8"/>
          <w:sz w:val="21"/>
          <w:szCs w:val="21"/>
        </w:rPr>
        <w:t xml:space="preserve">, being the active power declared by the </w:t>
      </w:r>
      <w:r>
        <w:rPr>
          <w:rFonts w:ascii="Arial" w:hAnsi="Arial" w:cs="Arial"/>
          <w:i/>
          <w:iCs/>
          <w:spacing w:val="-8"/>
          <w:sz w:val="21"/>
          <w:szCs w:val="21"/>
        </w:rPr>
        <w:t xml:space="preserve">generator </w:t>
      </w:r>
      <w:r>
        <w:rPr>
          <w:rFonts w:ascii="Arial" w:hAnsi="Arial" w:cs="Arial"/>
          <w:spacing w:val="-8"/>
          <w:sz w:val="21"/>
          <w:szCs w:val="21"/>
        </w:rPr>
        <w:t xml:space="preserve">as being deliverable by the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 CCGT module or </w:t>
      </w:r>
      <w:r>
        <w:rPr>
          <w:rFonts w:ascii="Arial" w:hAnsi="Arial" w:cs="Arial"/>
          <w:i/>
          <w:iCs/>
          <w:spacing w:val="-8"/>
          <w:sz w:val="21"/>
          <w:szCs w:val="21"/>
        </w:rPr>
        <w:t xml:space="preserve">offshore </w:t>
      </w:r>
      <w:r>
        <w:rPr>
          <w:rFonts w:ascii="Arial" w:hAnsi="Arial" w:cs="Arial"/>
          <w:spacing w:val="-8"/>
          <w:sz w:val="21"/>
          <w:szCs w:val="21"/>
        </w:rPr>
        <w:t xml:space="preserve">gas turbine or </w:t>
      </w:r>
      <w:r>
        <w:rPr>
          <w:rFonts w:ascii="Arial" w:hAnsi="Arial" w:cs="Arial"/>
          <w:i/>
          <w:iCs/>
          <w:spacing w:val="-8"/>
          <w:sz w:val="21"/>
          <w:szCs w:val="21"/>
        </w:rPr>
        <w:t xml:space="preserve">power park module </w:t>
      </w:r>
      <w:r>
        <w:rPr>
          <w:rFonts w:ascii="Arial" w:hAnsi="Arial" w:cs="Arial"/>
          <w:spacing w:val="-8"/>
          <w:sz w:val="21"/>
          <w:szCs w:val="21"/>
        </w:rPr>
        <w:t xml:space="preserve">embedded in a </w:t>
      </w:r>
      <w:r>
        <w:rPr>
          <w:rFonts w:ascii="Arial" w:hAnsi="Arial" w:cs="Arial"/>
          <w:i/>
          <w:iCs/>
          <w:spacing w:val="-8"/>
          <w:sz w:val="21"/>
          <w:szCs w:val="21"/>
        </w:rPr>
        <w:t>user system</w:t>
      </w:r>
      <w:r>
        <w:rPr>
          <w:rFonts w:ascii="Arial" w:hAnsi="Arial" w:cs="Arial"/>
          <w:spacing w:val="-8"/>
          <w:sz w:val="21"/>
          <w:szCs w:val="21"/>
        </w:rPr>
        <w:t xml:space="preserve">, at the </w:t>
      </w:r>
      <w:r>
        <w:rPr>
          <w:rFonts w:ascii="Arial" w:hAnsi="Arial" w:cs="Arial"/>
          <w:i/>
          <w:iCs/>
          <w:spacing w:val="-8"/>
          <w:sz w:val="21"/>
          <w:szCs w:val="21"/>
        </w:rPr>
        <w:t xml:space="preserve">user system </w:t>
      </w:r>
      <w:r>
        <w:rPr>
          <w:rFonts w:ascii="Arial" w:hAnsi="Arial" w:cs="Arial"/>
          <w:spacing w:val="-8"/>
          <w:sz w:val="21"/>
          <w:szCs w:val="21"/>
        </w:rPr>
        <w:t>entry point), expressed in whole MW.</w:t>
      </w:r>
    </w:p>
    <w:p w14:paraId="653E13A5" w14:textId="77777777" w:rsidR="009C1403" w:rsidRDefault="00C6386D">
      <w:pPr>
        <w:numPr>
          <w:ilvl w:val="0"/>
          <w:numId w:val="35"/>
        </w:numPr>
        <w:kinsoku w:val="0"/>
        <w:overflowPunct w:val="0"/>
        <w:autoSpaceDE/>
        <w:autoSpaceDN/>
        <w:adjustRightInd/>
        <w:spacing w:before="97" w:line="231" w:lineRule="exact"/>
        <w:ind w:right="144"/>
        <w:jc w:val="both"/>
        <w:textAlignment w:val="baseline"/>
        <w:rPr>
          <w:rFonts w:ascii="Arial" w:hAnsi="Arial" w:cs="Arial"/>
          <w:spacing w:val="-7"/>
          <w:sz w:val="21"/>
          <w:szCs w:val="21"/>
        </w:rPr>
      </w:pPr>
      <w:r>
        <w:rPr>
          <w:rFonts w:ascii="Arial" w:hAnsi="Arial" w:cs="Arial"/>
          <w:spacing w:val="-7"/>
          <w:sz w:val="21"/>
          <w:szCs w:val="21"/>
        </w:rPr>
        <w:t xml:space="preserve">In the case of a </w:t>
      </w:r>
      <w:r>
        <w:rPr>
          <w:rFonts w:ascii="Arial" w:hAnsi="Arial" w:cs="Arial"/>
          <w:i/>
          <w:iCs/>
          <w:spacing w:val="-7"/>
          <w:sz w:val="21"/>
          <w:szCs w:val="21"/>
        </w:rPr>
        <w:t>power station</w:t>
      </w:r>
      <w:r>
        <w:rPr>
          <w:rFonts w:ascii="Arial" w:hAnsi="Arial" w:cs="Arial"/>
          <w:spacing w:val="-7"/>
          <w:sz w:val="21"/>
          <w:szCs w:val="21"/>
        </w:rPr>
        <w:t xml:space="preserve">, the maximum amount of active power deliverable by the </w:t>
      </w:r>
      <w:r>
        <w:rPr>
          <w:rFonts w:ascii="Arial" w:hAnsi="Arial" w:cs="Arial"/>
          <w:i/>
          <w:iCs/>
          <w:spacing w:val="-7"/>
          <w:sz w:val="21"/>
          <w:szCs w:val="21"/>
        </w:rPr>
        <w:t xml:space="preserve">power station </w:t>
      </w:r>
      <w:r>
        <w:rPr>
          <w:rFonts w:ascii="Arial" w:hAnsi="Arial" w:cs="Arial"/>
          <w:spacing w:val="-7"/>
          <w:sz w:val="21"/>
          <w:szCs w:val="21"/>
        </w:rPr>
        <w:t xml:space="preserve">at the </w:t>
      </w:r>
      <w:r>
        <w:rPr>
          <w:rFonts w:ascii="Arial" w:hAnsi="Arial" w:cs="Arial"/>
          <w:i/>
          <w:iCs/>
          <w:spacing w:val="-7"/>
          <w:sz w:val="21"/>
          <w:szCs w:val="21"/>
        </w:rPr>
        <w:t xml:space="preserve">GEP </w:t>
      </w:r>
      <w:r>
        <w:rPr>
          <w:rFonts w:ascii="Arial" w:hAnsi="Arial" w:cs="Arial"/>
          <w:spacing w:val="-7"/>
          <w:sz w:val="21"/>
          <w:szCs w:val="21"/>
        </w:rPr>
        <w:t xml:space="preserve">(or in the case of a </w:t>
      </w:r>
      <w:r>
        <w:rPr>
          <w:rFonts w:ascii="Arial" w:hAnsi="Arial" w:cs="Arial"/>
          <w:i/>
          <w:iCs/>
          <w:spacing w:val="-7"/>
          <w:sz w:val="21"/>
          <w:szCs w:val="21"/>
        </w:rPr>
        <w:t xml:space="preserve">power station </w:t>
      </w:r>
      <w:r>
        <w:rPr>
          <w:rFonts w:ascii="Arial" w:hAnsi="Arial" w:cs="Arial"/>
          <w:spacing w:val="-7"/>
          <w:sz w:val="21"/>
          <w:szCs w:val="21"/>
        </w:rPr>
        <w:t xml:space="preserve">embedded in a </w:t>
      </w:r>
      <w:r>
        <w:rPr>
          <w:rFonts w:ascii="Arial" w:hAnsi="Arial" w:cs="Arial"/>
          <w:i/>
          <w:iCs/>
          <w:spacing w:val="-7"/>
          <w:sz w:val="21"/>
          <w:szCs w:val="21"/>
        </w:rPr>
        <w:t xml:space="preserve">user system, </w:t>
      </w:r>
      <w:r>
        <w:rPr>
          <w:rFonts w:ascii="Arial" w:hAnsi="Arial" w:cs="Arial"/>
          <w:spacing w:val="-7"/>
          <w:sz w:val="21"/>
          <w:szCs w:val="21"/>
        </w:rPr>
        <w:t xml:space="preserve">at the </w:t>
      </w:r>
      <w:r>
        <w:rPr>
          <w:rFonts w:ascii="Arial" w:hAnsi="Arial" w:cs="Arial"/>
          <w:i/>
          <w:iCs/>
          <w:spacing w:val="-7"/>
          <w:sz w:val="21"/>
          <w:szCs w:val="21"/>
        </w:rPr>
        <w:t xml:space="preserve">user system </w:t>
      </w:r>
      <w:r>
        <w:rPr>
          <w:rFonts w:ascii="Arial" w:hAnsi="Arial" w:cs="Arial"/>
          <w:spacing w:val="-7"/>
          <w:sz w:val="21"/>
          <w:szCs w:val="21"/>
        </w:rPr>
        <w:t xml:space="preserve">entry point), as declared by the </w:t>
      </w:r>
      <w:r>
        <w:rPr>
          <w:rFonts w:ascii="Arial" w:hAnsi="Arial" w:cs="Arial"/>
          <w:i/>
          <w:iCs/>
          <w:spacing w:val="-7"/>
          <w:sz w:val="21"/>
          <w:szCs w:val="21"/>
        </w:rPr>
        <w:t>generator</w:t>
      </w:r>
      <w:r>
        <w:rPr>
          <w:rFonts w:ascii="Arial" w:hAnsi="Arial" w:cs="Arial"/>
          <w:spacing w:val="-7"/>
          <w:sz w:val="21"/>
          <w:szCs w:val="21"/>
        </w:rPr>
        <w:t xml:space="preserve">, expressed in whole MW. The maximum active power deliverable is the maximum amount deliverable simultaneously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 xml:space="preserve">less the MW consumed by the </w:t>
      </w:r>
      <w:r>
        <w:rPr>
          <w:rFonts w:ascii="Arial" w:hAnsi="Arial" w:cs="Arial"/>
          <w:i/>
          <w:iCs/>
          <w:spacing w:val="-7"/>
          <w:sz w:val="21"/>
          <w:szCs w:val="21"/>
        </w:rPr>
        <w:t xml:space="preserve">generating units </w:t>
      </w:r>
      <w:r>
        <w:rPr>
          <w:rFonts w:ascii="Arial" w:hAnsi="Arial" w:cs="Arial"/>
          <w:spacing w:val="-7"/>
          <w:sz w:val="21"/>
          <w:szCs w:val="21"/>
        </w:rPr>
        <w:t xml:space="preserve">and/or CCGT modules and/or </w:t>
      </w:r>
      <w:r>
        <w:rPr>
          <w:rFonts w:ascii="Arial" w:hAnsi="Arial" w:cs="Arial"/>
          <w:i/>
          <w:iCs/>
          <w:spacing w:val="-7"/>
          <w:sz w:val="21"/>
          <w:szCs w:val="21"/>
        </w:rPr>
        <w:t xml:space="preserve">offshore </w:t>
      </w:r>
      <w:r>
        <w:rPr>
          <w:rFonts w:ascii="Arial" w:hAnsi="Arial" w:cs="Arial"/>
          <w:spacing w:val="-7"/>
          <w:sz w:val="21"/>
          <w:szCs w:val="21"/>
        </w:rPr>
        <w:t xml:space="preserve">gas turbines and/or </w:t>
      </w:r>
      <w:r>
        <w:rPr>
          <w:rFonts w:ascii="Arial" w:hAnsi="Arial" w:cs="Arial"/>
          <w:i/>
          <w:iCs/>
          <w:spacing w:val="-7"/>
          <w:sz w:val="21"/>
          <w:szCs w:val="21"/>
        </w:rPr>
        <w:t xml:space="preserve">power park modules </w:t>
      </w:r>
      <w:r>
        <w:rPr>
          <w:rFonts w:ascii="Arial" w:hAnsi="Arial" w:cs="Arial"/>
          <w:spacing w:val="-7"/>
          <w:sz w:val="21"/>
          <w:szCs w:val="21"/>
        </w:rPr>
        <w:t>in producing that active power.</w:t>
      </w:r>
    </w:p>
    <w:p w14:paraId="19849C5A" w14:textId="77777777" w:rsidR="009C1403" w:rsidRDefault="00C6386D">
      <w:pPr>
        <w:numPr>
          <w:ilvl w:val="0"/>
          <w:numId w:val="36"/>
        </w:numPr>
        <w:kinsoku w:val="0"/>
        <w:overflowPunct w:val="0"/>
        <w:autoSpaceDE/>
        <w:autoSpaceDN/>
        <w:adjustRightInd/>
        <w:spacing w:before="118" w:line="231" w:lineRule="exact"/>
        <w:ind w:right="144"/>
        <w:jc w:val="both"/>
        <w:textAlignment w:val="baseline"/>
        <w:rPr>
          <w:rFonts w:ascii="Arial" w:hAnsi="Arial" w:cs="Arial"/>
          <w:spacing w:val="-8"/>
          <w:sz w:val="21"/>
          <w:szCs w:val="21"/>
        </w:rPr>
      </w:pPr>
      <w:r>
        <w:rPr>
          <w:rFonts w:ascii="Arial" w:hAnsi="Arial" w:cs="Arial"/>
          <w:spacing w:val="-8"/>
          <w:sz w:val="21"/>
          <w:szCs w:val="21"/>
        </w:rPr>
        <w:t xml:space="preserve">In the case of a </w:t>
      </w:r>
      <w:r>
        <w:rPr>
          <w:rFonts w:ascii="Arial" w:hAnsi="Arial" w:cs="Arial"/>
          <w:i/>
          <w:iCs/>
          <w:spacing w:val="-8"/>
          <w:sz w:val="21"/>
          <w:szCs w:val="21"/>
        </w:rPr>
        <w:t xml:space="preserve">DC converter </w:t>
      </w:r>
      <w:r>
        <w:rPr>
          <w:rFonts w:ascii="Arial" w:hAnsi="Arial" w:cs="Arial"/>
          <w:spacing w:val="-8"/>
          <w:sz w:val="21"/>
          <w:szCs w:val="21"/>
        </w:rPr>
        <w:t xml:space="preserve">at a </w:t>
      </w:r>
      <w:r>
        <w:rPr>
          <w:rFonts w:ascii="Arial" w:hAnsi="Arial" w:cs="Arial"/>
          <w:i/>
          <w:iCs/>
          <w:spacing w:val="-8"/>
          <w:sz w:val="21"/>
          <w:szCs w:val="21"/>
        </w:rPr>
        <w:t>DC converte</w:t>
      </w:r>
      <w:r>
        <w:rPr>
          <w:rFonts w:ascii="Arial" w:hAnsi="Arial" w:cs="Arial"/>
          <w:spacing w:val="-8"/>
          <w:sz w:val="21"/>
          <w:szCs w:val="21"/>
        </w:rPr>
        <w:t xml:space="preserve">r station, supplying active power to the </w:t>
      </w:r>
      <w:r>
        <w:rPr>
          <w:rFonts w:ascii="Arial" w:hAnsi="Arial" w:cs="Arial"/>
          <w:i/>
          <w:iCs/>
          <w:spacing w:val="-8"/>
          <w:sz w:val="21"/>
          <w:szCs w:val="21"/>
        </w:rPr>
        <w:t xml:space="preserve">national electricity transmission system, </w:t>
      </w:r>
      <w:r>
        <w:rPr>
          <w:rFonts w:ascii="Arial" w:hAnsi="Arial" w:cs="Arial"/>
          <w:spacing w:val="-8"/>
          <w:sz w:val="21"/>
          <w:szCs w:val="21"/>
        </w:rPr>
        <w:t xml:space="preserve">or a </w:t>
      </w:r>
      <w:r>
        <w:rPr>
          <w:rFonts w:ascii="Arial" w:hAnsi="Arial" w:cs="Arial"/>
          <w:i/>
          <w:iCs/>
          <w:spacing w:val="-8"/>
          <w:sz w:val="21"/>
          <w:szCs w:val="21"/>
        </w:rPr>
        <w:t xml:space="preserve">user system, </w:t>
      </w:r>
      <w:r>
        <w:rPr>
          <w:rFonts w:ascii="Arial" w:hAnsi="Arial" w:cs="Arial"/>
          <w:spacing w:val="-8"/>
          <w:sz w:val="21"/>
          <w:szCs w:val="21"/>
        </w:rPr>
        <w:t xml:space="preserve">from an </w:t>
      </w:r>
      <w:r>
        <w:rPr>
          <w:rFonts w:ascii="Arial" w:hAnsi="Arial" w:cs="Arial"/>
          <w:i/>
          <w:iCs/>
          <w:spacing w:val="-8"/>
          <w:sz w:val="21"/>
          <w:szCs w:val="21"/>
        </w:rPr>
        <w:t xml:space="preserve">external system </w:t>
      </w:r>
      <w:r>
        <w:rPr>
          <w:rFonts w:ascii="Arial" w:hAnsi="Arial" w:cs="Arial"/>
          <w:spacing w:val="-8"/>
          <w:sz w:val="21"/>
          <w:szCs w:val="21"/>
        </w:rPr>
        <w:t xml:space="preserve">or </w:t>
      </w:r>
      <w:r>
        <w:rPr>
          <w:rFonts w:ascii="Arial" w:hAnsi="Arial" w:cs="Arial"/>
          <w:i/>
          <w:iCs/>
          <w:spacing w:val="-8"/>
          <w:sz w:val="21"/>
          <w:szCs w:val="21"/>
        </w:rPr>
        <w:t>generating unit(s)</w:t>
      </w:r>
      <w:r>
        <w:rPr>
          <w:rFonts w:ascii="Arial" w:hAnsi="Arial" w:cs="Arial"/>
          <w:spacing w:val="-8"/>
          <w:sz w:val="21"/>
          <w:szCs w:val="21"/>
        </w:rPr>
        <w:t xml:space="preserve">, the normal full load amount of active power transferable from a </w:t>
      </w:r>
      <w:r>
        <w:rPr>
          <w:rFonts w:ascii="Arial" w:hAnsi="Arial" w:cs="Arial"/>
          <w:i/>
          <w:iCs/>
          <w:spacing w:val="-8"/>
          <w:sz w:val="21"/>
          <w:szCs w:val="21"/>
        </w:rPr>
        <w:t xml:space="preserve">DC converter </w:t>
      </w:r>
      <w:r>
        <w:rPr>
          <w:rFonts w:ascii="Arial" w:hAnsi="Arial" w:cs="Arial"/>
          <w:spacing w:val="-8"/>
          <w:sz w:val="21"/>
          <w:szCs w:val="21"/>
        </w:rPr>
        <w:t xml:space="preserve">at the </w:t>
      </w:r>
      <w:r>
        <w:rPr>
          <w:rFonts w:ascii="Arial" w:hAnsi="Arial" w:cs="Arial"/>
          <w:i/>
          <w:iCs/>
          <w:spacing w:val="-8"/>
          <w:sz w:val="21"/>
          <w:szCs w:val="21"/>
        </w:rPr>
        <w:t xml:space="preserve">GEP </w:t>
      </w:r>
      <w:r>
        <w:rPr>
          <w:rFonts w:ascii="Arial" w:hAnsi="Arial" w:cs="Arial"/>
          <w:spacing w:val="-8"/>
          <w:sz w:val="21"/>
          <w:szCs w:val="21"/>
        </w:rPr>
        <w:t xml:space="preserve">(or in the case of an embedded </w:t>
      </w:r>
      <w:r>
        <w:rPr>
          <w:rFonts w:ascii="Arial" w:hAnsi="Arial" w:cs="Arial"/>
          <w:i/>
          <w:iCs/>
          <w:spacing w:val="-8"/>
          <w:sz w:val="21"/>
          <w:szCs w:val="21"/>
        </w:rPr>
        <w:t xml:space="preserve">DC converter </w:t>
      </w:r>
      <w:r>
        <w:rPr>
          <w:rFonts w:ascii="Arial" w:hAnsi="Arial" w:cs="Arial"/>
          <w:spacing w:val="-8"/>
          <w:sz w:val="21"/>
          <w:szCs w:val="21"/>
        </w:rPr>
        <w:t xml:space="preserve">station at the </w:t>
      </w:r>
      <w:r>
        <w:rPr>
          <w:rFonts w:ascii="Arial" w:hAnsi="Arial" w:cs="Arial"/>
          <w:i/>
          <w:iCs/>
          <w:spacing w:val="-8"/>
          <w:sz w:val="21"/>
          <w:szCs w:val="21"/>
        </w:rPr>
        <w:t xml:space="preserve">user system </w:t>
      </w:r>
      <w:r>
        <w:rPr>
          <w:rFonts w:ascii="Arial" w:hAnsi="Arial" w:cs="Arial"/>
          <w:spacing w:val="-8"/>
          <w:sz w:val="21"/>
          <w:szCs w:val="21"/>
        </w:rPr>
        <w:t xml:space="preserve">entry point), as declared by the </w:t>
      </w:r>
      <w:r>
        <w:rPr>
          <w:rFonts w:ascii="Arial" w:hAnsi="Arial" w:cs="Arial"/>
          <w:i/>
          <w:iCs/>
          <w:spacing w:val="-8"/>
          <w:sz w:val="21"/>
          <w:szCs w:val="21"/>
        </w:rPr>
        <w:t xml:space="preserve">DC converter </w:t>
      </w:r>
      <w:r>
        <w:rPr>
          <w:rFonts w:ascii="Arial" w:hAnsi="Arial" w:cs="Arial"/>
          <w:spacing w:val="-8"/>
          <w:sz w:val="21"/>
          <w:szCs w:val="21"/>
        </w:rPr>
        <w:t>station owner, expressed in whole MW, or in MW to one decimal place.</w:t>
      </w:r>
    </w:p>
    <w:p w14:paraId="0F6EE265" w14:textId="05A60D11" w:rsidR="009C1403" w:rsidDel="00FF671E" w:rsidRDefault="00C6386D">
      <w:pPr>
        <w:widowControl/>
        <w:numPr>
          <w:ilvl w:val="0"/>
          <w:numId w:val="36"/>
        </w:numPr>
        <w:kinsoku w:val="0"/>
        <w:overflowPunct w:val="0"/>
        <w:autoSpaceDE/>
        <w:autoSpaceDN/>
        <w:adjustRightInd/>
        <w:spacing w:before="109" w:line="231" w:lineRule="exact"/>
        <w:ind w:right="144"/>
        <w:jc w:val="both"/>
        <w:textAlignment w:val="baseline"/>
        <w:rPr>
          <w:del w:id="3366" w:author="Tammy Meek (NESO)" w:date="2025-01-27T11:09:00Z" w16du:dateUtc="2025-01-27T11:09:00Z"/>
          <w:rFonts w:ascii="Arial" w:hAnsi="Arial" w:cs="Arial"/>
          <w:spacing w:val="-7"/>
          <w:sz w:val="21"/>
          <w:szCs w:val="21"/>
        </w:rPr>
        <w:pPrChange w:id="3367" w:author="Tammy Meek (NESO)" w:date="2025-01-27T11:09:00Z" w16du:dateUtc="2025-01-27T11:09:00Z">
          <w:pPr>
            <w:numPr>
              <w:numId w:val="36"/>
            </w:numPr>
            <w:tabs>
              <w:tab w:val="num" w:pos="4104"/>
            </w:tabs>
            <w:kinsoku w:val="0"/>
            <w:overflowPunct w:val="0"/>
            <w:autoSpaceDE/>
            <w:autoSpaceDN/>
            <w:adjustRightInd/>
            <w:spacing w:before="109" w:line="231" w:lineRule="exact"/>
            <w:ind w:left="4104" w:right="144" w:hanging="360"/>
            <w:jc w:val="both"/>
            <w:textAlignment w:val="baseline"/>
          </w:pPr>
        </w:pPrChange>
      </w:pPr>
      <w:r w:rsidRPr="00FF671E">
        <w:rPr>
          <w:rFonts w:ascii="Arial" w:hAnsi="Arial" w:cs="Arial"/>
          <w:spacing w:val="-7"/>
          <w:sz w:val="21"/>
          <w:szCs w:val="21"/>
        </w:rPr>
        <w:t xml:space="preserve">In the case of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supplying active power to the </w:t>
      </w:r>
      <w:r w:rsidRPr="00FF671E">
        <w:rPr>
          <w:rFonts w:ascii="Arial" w:hAnsi="Arial" w:cs="Arial"/>
          <w:i/>
          <w:iCs/>
          <w:spacing w:val="-7"/>
          <w:sz w:val="21"/>
          <w:szCs w:val="21"/>
        </w:rPr>
        <w:t xml:space="preserve">national electricity transmission system, </w:t>
      </w:r>
      <w:r w:rsidRPr="00FF671E">
        <w:rPr>
          <w:rFonts w:ascii="Arial" w:hAnsi="Arial" w:cs="Arial"/>
          <w:spacing w:val="-7"/>
          <w:sz w:val="21"/>
          <w:szCs w:val="21"/>
        </w:rPr>
        <w:t xml:space="preserve">or a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from an </w:t>
      </w:r>
      <w:r w:rsidRPr="00FF671E">
        <w:rPr>
          <w:rFonts w:ascii="Arial" w:hAnsi="Arial" w:cs="Arial"/>
          <w:i/>
          <w:iCs/>
          <w:spacing w:val="-7"/>
          <w:sz w:val="21"/>
          <w:szCs w:val="21"/>
        </w:rPr>
        <w:t xml:space="preserve">external system </w:t>
      </w:r>
      <w:r w:rsidRPr="00FF671E">
        <w:rPr>
          <w:rFonts w:ascii="Arial" w:hAnsi="Arial" w:cs="Arial"/>
          <w:spacing w:val="-7"/>
          <w:sz w:val="21"/>
          <w:szCs w:val="21"/>
        </w:rPr>
        <w:t xml:space="preserve">or </w:t>
      </w:r>
      <w:r w:rsidRPr="00FF671E">
        <w:rPr>
          <w:rFonts w:ascii="Arial" w:hAnsi="Arial" w:cs="Arial"/>
          <w:i/>
          <w:iCs/>
          <w:spacing w:val="-7"/>
          <w:sz w:val="21"/>
          <w:szCs w:val="21"/>
        </w:rPr>
        <w:t>generating unit(s)</w:t>
      </w:r>
      <w:r w:rsidRPr="00FF671E">
        <w:rPr>
          <w:rFonts w:ascii="Arial" w:hAnsi="Arial" w:cs="Arial"/>
          <w:spacing w:val="-7"/>
          <w:sz w:val="21"/>
          <w:szCs w:val="21"/>
        </w:rPr>
        <w:t xml:space="preserve">, the maximum amount of active power transferable from a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GEP </w:t>
      </w:r>
      <w:r w:rsidRPr="00FF671E">
        <w:rPr>
          <w:rFonts w:ascii="Arial" w:hAnsi="Arial" w:cs="Arial"/>
          <w:spacing w:val="-7"/>
          <w:sz w:val="21"/>
          <w:szCs w:val="21"/>
        </w:rPr>
        <w:t xml:space="preserve">(or in the case of an embedded </w:t>
      </w:r>
      <w:r w:rsidRPr="00FF671E">
        <w:rPr>
          <w:rFonts w:ascii="Arial" w:hAnsi="Arial" w:cs="Arial"/>
          <w:i/>
          <w:iCs/>
          <w:spacing w:val="-7"/>
          <w:sz w:val="21"/>
          <w:szCs w:val="21"/>
        </w:rPr>
        <w:t xml:space="preserve">DC converter </w:t>
      </w:r>
      <w:r w:rsidRPr="00FF671E">
        <w:rPr>
          <w:rFonts w:ascii="Arial" w:hAnsi="Arial" w:cs="Arial"/>
          <w:spacing w:val="-7"/>
          <w:sz w:val="21"/>
          <w:szCs w:val="21"/>
        </w:rPr>
        <w:t xml:space="preserve">station at the </w:t>
      </w:r>
      <w:r w:rsidRPr="00FF671E">
        <w:rPr>
          <w:rFonts w:ascii="Arial" w:hAnsi="Arial" w:cs="Arial"/>
          <w:i/>
          <w:iCs/>
          <w:spacing w:val="-7"/>
          <w:sz w:val="21"/>
          <w:szCs w:val="21"/>
        </w:rPr>
        <w:t xml:space="preserve">user system </w:t>
      </w:r>
      <w:r w:rsidRPr="00FF671E">
        <w:rPr>
          <w:rFonts w:ascii="Arial" w:hAnsi="Arial" w:cs="Arial"/>
          <w:spacing w:val="-7"/>
          <w:sz w:val="21"/>
          <w:szCs w:val="21"/>
        </w:rPr>
        <w:t xml:space="preserve">entry point), as declared by the </w:t>
      </w:r>
      <w:r w:rsidRPr="00FF671E">
        <w:rPr>
          <w:rFonts w:ascii="Arial" w:hAnsi="Arial" w:cs="Arial"/>
          <w:i/>
          <w:iCs/>
          <w:spacing w:val="-7"/>
          <w:sz w:val="21"/>
          <w:szCs w:val="21"/>
        </w:rPr>
        <w:t xml:space="preserve">DC converter </w:t>
      </w:r>
      <w:r w:rsidRPr="00FF671E">
        <w:rPr>
          <w:rFonts w:ascii="Arial" w:hAnsi="Arial" w:cs="Arial"/>
          <w:spacing w:val="-7"/>
          <w:sz w:val="21"/>
          <w:szCs w:val="21"/>
        </w:rPr>
        <w:t>station owner, expressed in whole MW, or in MW to one decimal place.</w:t>
      </w:r>
    </w:p>
    <w:p w14:paraId="2BEFEAEC" w14:textId="77777777" w:rsidR="009C1403" w:rsidRPr="00FF671E" w:rsidRDefault="009C1403">
      <w:pPr>
        <w:widowControl/>
        <w:numPr>
          <w:ilvl w:val="0"/>
          <w:numId w:val="36"/>
        </w:numPr>
        <w:kinsoku w:val="0"/>
        <w:overflowPunct w:val="0"/>
        <w:autoSpaceDE/>
        <w:autoSpaceDN/>
        <w:adjustRightInd/>
        <w:spacing w:before="109" w:line="231" w:lineRule="exact"/>
        <w:ind w:right="144"/>
        <w:jc w:val="both"/>
        <w:textAlignment w:val="baseline"/>
        <w:rPr>
          <w:sz w:val="24"/>
          <w:szCs w:val="24"/>
        </w:rPr>
        <w:sectPr w:rsidR="009C1403" w:rsidRPr="00FF671E">
          <w:headerReference w:type="default" r:id="rId80"/>
          <w:pgSz w:w="11904" w:h="16834"/>
          <w:pgMar w:top="1440" w:right="2017" w:bottom="508" w:left="1567" w:header="720" w:footer="720" w:gutter="0"/>
          <w:cols w:space="720"/>
          <w:noEndnote/>
        </w:sectPr>
        <w:pPrChange w:id="3378" w:author="Tammy Meek (NESO)" w:date="2025-01-27T11:09:00Z" w16du:dateUtc="2025-01-27T11:09:00Z">
          <w:pPr>
            <w:widowControl/>
          </w:pPr>
        </w:pPrChange>
      </w:pPr>
    </w:p>
    <w:p w14:paraId="78492B43" w14:textId="77777777" w:rsidR="00804082" w:rsidRDefault="00804082" w:rsidP="00D01C42">
      <w:pPr>
        <w:tabs>
          <w:tab w:val="left" w:pos="3261"/>
          <w:tab w:val="right" w:pos="8208"/>
        </w:tabs>
        <w:kinsoku w:val="0"/>
        <w:overflowPunct w:val="0"/>
        <w:autoSpaceDE/>
        <w:autoSpaceDN/>
        <w:adjustRightInd/>
        <w:spacing w:before="18" w:line="231" w:lineRule="exact"/>
        <w:textAlignment w:val="baseline"/>
        <w:rPr>
          <w:rFonts w:ascii="Arial" w:hAnsi="Arial" w:cs="Arial"/>
          <w:sz w:val="21"/>
          <w:szCs w:val="21"/>
        </w:rPr>
      </w:pPr>
      <w:r>
        <w:rPr>
          <w:rFonts w:ascii="Arial" w:hAnsi="Arial" w:cs="Arial"/>
          <w:sz w:val="21"/>
          <w:szCs w:val="21"/>
        </w:rPr>
        <w:t xml:space="preserve">Restoration Contractor </w:t>
      </w:r>
      <w:r>
        <w:rPr>
          <w:rFonts w:ascii="Arial" w:hAnsi="Arial" w:cs="Arial"/>
          <w:sz w:val="21"/>
          <w:szCs w:val="21"/>
        </w:rPr>
        <w:tab/>
        <w:t>As defined in the Grid Code.</w:t>
      </w:r>
    </w:p>
    <w:p w14:paraId="0E7387F5" w14:textId="77777777"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p>
    <w:p w14:paraId="30AFC484" w14:textId="62926269" w:rsidR="007E1944" w:rsidRDefault="00804082" w:rsidP="00D01C42">
      <w:pPr>
        <w:tabs>
          <w:tab w:val="left" w:pos="3261"/>
          <w:tab w:val="right" w:pos="8208"/>
        </w:tabs>
        <w:kinsoku w:val="0"/>
        <w:overflowPunct w:val="0"/>
        <w:autoSpaceDE/>
        <w:autoSpaceDN/>
        <w:adjustRightInd/>
        <w:spacing w:before="18" w:line="231" w:lineRule="exact"/>
        <w:ind w:left="3261" w:hanging="3261"/>
        <w:jc w:val="both"/>
        <w:textAlignment w:val="baseline"/>
        <w:rPr>
          <w:rFonts w:ascii="Arial" w:hAnsi="Arial" w:cs="Arial"/>
          <w:sz w:val="21"/>
          <w:szCs w:val="21"/>
        </w:rPr>
      </w:pPr>
      <w:r w:rsidRPr="03A9D18B">
        <w:rPr>
          <w:rFonts w:ascii="Arial" w:hAnsi="Arial" w:cs="Arial"/>
          <w:sz w:val="21"/>
          <w:szCs w:val="21"/>
        </w:rPr>
        <w:t>Restoration Plan</w:t>
      </w:r>
      <w:r>
        <w:tab/>
      </w:r>
      <w:r w:rsidR="000D5EAD" w:rsidRPr="03A9D18B">
        <w:rPr>
          <w:rFonts w:ascii="Arial" w:hAnsi="Arial" w:cs="Arial"/>
          <w:sz w:val="21"/>
          <w:szCs w:val="21"/>
        </w:rPr>
        <w:t>A plan produced, agreed and signed by</w:t>
      </w:r>
      <w:ins w:id="3379" w:author="Tammy Meek (NESO)" w:date="2025-01-27T11:10:00Z" w16du:dateUtc="2025-01-27T11:10:00Z">
        <w:r w:rsidR="00FF671E">
          <w:rPr>
            <w:rFonts w:ascii="Arial" w:hAnsi="Arial" w:cs="Arial"/>
            <w:sz w:val="21"/>
            <w:szCs w:val="21"/>
          </w:rPr>
          <w:t xml:space="preserve"> </w:t>
        </w:r>
      </w:ins>
      <w:del w:id="3380" w:author="Tammy Meek (ESO)" w:date="2024-05-01T10:36:00Z">
        <w:r w:rsidR="000D5EAD" w:rsidRPr="03A9D18B" w:rsidDel="003B6311">
          <w:rPr>
            <w:rFonts w:ascii="Arial" w:hAnsi="Arial" w:cs="Arial"/>
            <w:sz w:val="21"/>
            <w:szCs w:val="21"/>
          </w:rPr>
          <w:delText xml:space="preserve"> NGESO</w:delText>
        </w:r>
      </w:del>
      <w:ins w:id="3381" w:author="Tammy Meek (ESO)" w:date="2024-05-01T10:36:00Z">
        <w:r w:rsidR="000B2A90">
          <w:rPr>
            <w:rFonts w:ascii="Arial" w:hAnsi="Arial" w:cs="Arial"/>
            <w:sz w:val="21"/>
            <w:szCs w:val="21"/>
          </w:rPr>
          <w:t>the</w:t>
        </w:r>
        <w:r w:rsidR="003B6311">
          <w:rPr>
            <w:rFonts w:ascii="Arial" w:hAnsi="Arial" w:cs="Arial"/>
            <w:sz w:val="21"/>
            <w:szCs w:val="21"/>
          </w:rPr>
          <w:t xml:space="preserve"> </w:t>
        </w:r>
      </w:ins>
      <w:ins w:id="3382" w:author="Tammy Meek (ESO)" w:date="2024-05-02T10:34:00Z">
        <w:del w:id="3383" w:author="Tammy Meek (NESO)" w:date="2025-01-24T11:51:00Z" w16du:dateUtc="2025-01-24T11:51:00Z">
          <w:r w:rsidR="00362AAE" w:rsidRPr="00362AAE" w:rsidDel="00C14108">
            <w:rPr>
              <w:rFonts w:ascii="Arial" w:hAnsi="Arial" w:cs="Arial"/>
              <w:i/>
              <w:iCs/>
              <w:sz w:val="21"/>
              <w:szCs w:val="21"/>
            </w:rPr>
            <w:delText>ISOP</w:delText>
          </w:r>
        </w:del>
      </w:ins>
      <w:ins w:id="3384" w:author="Tammy Meek (NESO)" w:date="2025-01-24T11:51:00Z" w16du:dateUtc="2025-01-24T11:51:00Z">
        <w:r w:rsidR="00C14108" w:rsidRPr="00C14108">
          <w:rPr>
            <w:rFonts w:ascii="Arial" w:hAnsi="Arial" w:cs="Arial"/>
            <w:i/>
            <w:iCs/>
            <w:sz w:val="21"/>
            <w:szCs w:val="21"/>
          </w:rPr>
          <w:t>ISOP</w:t>
        </w:r>
      </w:ins>
      <w:r w:rsidR="000D5EAD" w:rsidRPr="03A9D18B">
        <w:rPr>
          <w:rFonts w:ascii="Arial" w:hAnsi="Arial" w:cs="Arial"/>
          <w:sz w:val="21"/>
          <w:szCs w:val="21"/>
        </w:rPr>
        <w:t xml:space="preserve">, network operators, restoration contractors and </w:t>
      </w:r>
      <w:del w:id="3385" w:author="Tammy Meek (NESO)" w:date="2025-01-24T11:59:00Z" w16du:dateUtc="2025-01-24T11:59:00Z">
        <w:r w:rsidR="000D5EAD" w:rsidRPr="03A9D18B" w:rsidDel="000D741D">
          <w:rPr>
            <w:rFonts w:ascii="Arial" w:hAnsi="Arial" w:cs="Arial"/>
            <w:sz w:val="21"/>
            <w:szCs w:val="21"/>
          </w:rPr>
          <w:delText>transmission licensee</w:delText>
        </w:r>
      </w:del>
      <w:ins w:id="3386" w:author="Tammy Meek (NESO)" w:date="2025-01-24T12:00:00Z" w16du:dateUtc="2025-01-24T12:00:00Z">
        <w:del w:id="3387" w:author="Stuart McLarnon (NESO)" w:date="2025-01-29T15:48:00Z" w16du:dateUtc="2025-01-29T15:48:00Z">
          <w:r w:rsidR="000D741D" w:rsidRPr="000D741D">
            <w:rPr>
              <w:rFonts w:ascii="Arial" w:hAnsi="Arial" w:cs="Arial"/>
              <w:i/>
              <w:iCs/>
              <w:sz w:val="21"/>
              <w:szCs w:val="21"/>
            </w:rPr>
            <w:delText xml:space="preserve">Transmission </w:delText>
          </w:r>
          <w:r w:rsidR="000D741D" w:rsidRPr="000D741D" w:rsidDel="00A83BAD">
            <w:rPr>
              <w:rFonts w:ascii="Arial" w:hAnsi="Arial" w:cs="Arial"/>
              <w:i/>
              <w:iCs/>
              <w:sz w:val="21"/>
              <w:szCs w:val="21"/>
            </w:rPr>
            <w:delText>Licensee</w:delText>
          </w:r>
        </w:del>
      </w:ins>
      <w:ins w:id="3388" w:author="Stuart McLarnon (NESO)" w:date="2025-01-29T15:48:00Z" w16du:dateUtc="2025-01-29T15:48:00Z">
        <w:r w:rsidR="00A83BAD" w:rsidRPr="00A83BAD">
          <w:rPr>
            <w:rFonts w:ascii="Arial" w:hAnsi="Arial" w:cs="Arial"/>
            <w:i/>
            <w:iCs/>
            <w:sz w:val="21"/>
            <w:szCs w:val="21"/>
          </w:rPr>
          <w:t>Licensee</w:t>
        </w:r>
      </w:ins>
      <w:r w:rsidR="000D5EAD" w:rsidRPr="03A9D18B">
        <w:rPr>
          <w:rFonts w:ascii="Arial" w:hAnsi="Arial" w:cs="Arial"/>
          <w:sz w:val="21"/>
          <w:szCs w:val="21"/>
        </w:rPr>
        <w:t>s to restart the system in the event of a total or partial shutdown</w:t>
      </w:r>
      <w:r w:rsidR="006B4B3A" w:rsidRPr="03A9D18B">
        <w:rPr>
          <w:rFonts w:ascii="Arial" w:hAnsi="Arial" w:cs="Arial"/>
          <w:sz w:val="21"/>
          <w:szCs w:val="21"/>
        </w:rPr>
        <w:t>.</w:t>
      </w:r>
    </w:p>
    <w:p w14:paraId="5007932C" w14:textId="01338631" w:rsidR="007E1944" w:rsidRDefault="007E1944"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sidRPr="03A9D18B">
        <w:rPr>
          <w:rFonts w:ascii="Arial" w:hAnsi="Arial" w:cs="Arial"/>
          <w:sz w:val="21"/>
          <w:szCs w:val="21"/>
        </w:rPr>
        <w:t xml:space="preserve"> </w:t>
      </w:r>
    </w:p>
    <w:tbl>
      <w:tblPr>
        <w:tblStyle w:val="TableGrid"/>
        <w:tblW w:w="82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3389" w:author="Stuart McLarnon (NESO)" w:date="2025-01-14T13:46:00Z">
          <w:tblPr>
            <w:tblStyle w:val="TableGrid"/>
            <w:tblW w:w="961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PrChange>
      </w:tblPr>
      <w:tblGrid>
        <w:gridCol w:w="3119"/>
        <w:gridCol w:w="5103"/>
        <w:tblGridChange w:id="3390">
          <w:tblGrid>
            <w:gridCol w:w="1944"/>
            <w:gridCol w:w="1175"/>
            <w:gridCol w:w="2230"/>
            <w:gridCol w:w="2873"/>
            <w:gridCol w:w="3339"/>
          </w:tblGrid>
        </w:tblGridChange>
      </w:tblGrid>
      <w:tr w:rsidR="00BE4DB4" w:rsidRPr="00636B7A" w14:paraId="65A99B6B" w14:textId="77777777" w:rsidTr="005B7AD1">
        <w:trPr>
          <w:trHeight w:val="300"/>
          <w:ins w:id="3391" w:author="Stuart McLarnon (NESO)" w:date="2025-01-14T13:45:00Z"/>
          <w:trPrChange w:id="3392" w:author="Stuart McLarnon (NESO)" w:date="2025-01-14T13:46:00Z">
            <w:trPr>
              <w:gridBefore w:val="1"/>
              <w:trHeight w:val="300"/>
            </w:trPr>
          </w:trPrChange>
        </w:trPr>
        <w:tc>
          <w:tcPr>
            <w:tcW w:w="3119" w:type="dxa"/>
            <w:tcPrChange w:id="3393" w:author="Stuart McLarnon (NESO)" w:date="2025-01-14T13:46:00Z">
              <w:tcPr>
                <w:tcW w:w="3405" w:type="dxa"/>
                <w:gridSpan w:val="2"/>
              </w:tcPr>
            </w:tcPrChange>
          </w:tcPr>
          <w:p w14:paraId="191CBD06" w14:textId="77777777" w:rsidR="00BE4DB4" w:rsidRPr="00AA4DC6" w:rsidRDefault="00BE4DB4">
            <w:pPr>
              <w:kinsoku w:val="0"/>
              <w:overflowPunct w:val="0"/>
              <w:autoSpaceDE/>
              <w:autoSpaceDN/>
              <w:adjustRightInd/>
              <w:spacing w:before="120" w:after="120" w:line="240" w:lineRule="exact"/>
              <w:textAlignment w:val="baseline"/>
              <w:rPr>
                <w:ins w:id="3394" w:author="Stuart McLarnon (NESO)" w:date="2025-01-14T13:45:00Z"/>
                <w:rFonts w:ascii="Arial" w:hAnsi="Arial" w:cs="Arial"/>
                <w:sz w:val="21"/>
                <w:szCs w:val="21"/>
                <w:rPrChange w:id="3395" w:author="Claire Newton (NESO)" w:date="2025-01-28T20:44:00Z" w16du:dateUtc="2025-01-28T20:44:00Z">
                  <w:rPr>
                    <w:ins w:id="3396" w:author="Stuart McLarnon (NESO)" w:date="2025-01-14T13:45:00Z"/>
                    <w:rFonts w:ascii="Arial" w:hAnsi="Arial" w:cs="Arial"/>
                    <w:b/>
                    <w:bCs/>
                    <w:sz w:val="22"/>
                    <w:szCs w:val="22"/>
                  </w:rPr>
                </w:rPrChange>
              </w:rPr>
            </w:pPr>
            <w:ins w:id="3397" w:author="Stuart McLarnon (NESO)" w:date="2025-01-14T13:45:00Z">
              <w:r w:rsidRPr="00AA4DC6">
                <w:rPr>
                  <w:rFonts w:ascii="Arial" w:hAnsi="Arial" w:cs="Arial"/>
                  <w:sz w:val="21"/>
                  <w:szCs w:val="21"/>
                  <w:rPrChange w:id="3398" w:author="Claire Newton (NESO)" w:date="2025-01-28T20:44:00Z" w16du:dateUtc="2025-01-28T20:44:00Z">
                    <w:rPr>
                      <w:rFonts w:ascii="Arial" w:hAnsi="Arial" w:cs="Arial"/>
                      <w:b/>
                      <w:bCs/>
                      <w:sz w:val="22"/>
                      <w:szCs w:val="22"/>
                    </w:rPr>
                  </w:rPrChange>
                </w:rPr>
                <w:t>Secretary</w:t>
              </w:r>
            </w:ins>
          </w:p>
        </w:tc>
        <w:tc>
          <w:tcPr>
            <w:tcW w:w="5103" w:type="dxa"/>
            <w:tcPrChange w:id="3399" w:author="Stuart McLarnon (NESO)" w:date="2025-01-14T13:46:00Z">
              <w:tcPr>
                <w:tcW w:w="6212" w:type="dxa"/>
                <w:gridSpan w:val="2"/>
              </w:tcPr>
            </w:tcPrChange>
          </w:tcPr>
          <w:p w14:paraId="7E8C4114" w14:textId="25B92954" w:rsidR="00BE4DB4" w:rsidRPr="00AA4DC6" w:rsidRDefault="00BE4DB4">
            <w:pPr>
              <w:kinsoku w:val="0"/>
              <w:overflowPunct w:val="0"/>
              <w:autoSpaceDE/>
              <w:autoSpaceDN/>
              <w:adjustRightInd/>
              <w:spacing w:before="120" w:after="120" w:line="240" w:lineRule="exact"/>
              <w:jc w:val="both"/>
              <w:textAlignment w:val="baseline"/>
              <w:rPr>
                <w:ins w:id="3400" w:author="Stuart McLarnon (NESO)" w:date="2025-01-14T13:45:00Z"/>
                <w:rFonts w:ascii="Arial" w:hAnsi="Arial" w:cs="Arial"/>
                <w:sz w:val="21"/>
                <w:szCs w:val="21"/>
                <w:rPrChange w:id="3401" w:author="Claire Newton (NESO)" w:date="2025-01-28T20:44:00Z" w16du:dateUtc="2025-01-28T20:44:00Z">
                  <w:rPr>
                    <w:ins w:id="3402" w:author="Stuart McLarnon (NESO)" w:date="2025-01-14T13:45:00Z"/>
                    <w:rFonts w:ascii="Arial" w:hAnsi="Arial" w:cs="Arial"/>
                    <w:sz w:val="22"/>
                    <w:szCs w:val="22"/>
                  </w:rPr>
                </w:rPrChange>
              </w:rPr>
              <w:pPrChange w:id="3403" w:author="Stuart McLarnon (NESO)" w:date="2025-01-14T13:45:00Z">
                <w:pPr>
                  <w:kinsoku w:val="0"/>
                  <w:overflowPunct w:val="0"/>
                  <w:autoSpaceDE/>
                  <w:autoSpaceDN/>
                  <w:adjustRightInd/>
                  <w:spacing w:before="120" w:after="120" w:line="240" w:lineRule="exact"/>
                  <w:textAlignment w:val="baseline"/>
                </w:pPr>
              </w:pPrChange>
            </w:pPr>
            <w:ins w:id="3404" w:author="Stuart McLarnon (NESO)" w:date="2025-01-14T13:45:00Z">
              <w:del w:id="3405" w:author="Tammy Meek (NESO)" w:date="2025-01-27T11:10:00Z" w16du:dateUtc="2025-01-27T11:10:00Z">
                <w:r w:rsidRPr="00AA4DC6" w:rsidDel="00FF671E">
                  <w:rPr>
                    <w:rFonts w:ascii="Arial" w:hAnsi="Arial" w:cs="Arial"/>
                    <w:sz w:val="21"/>
                    <w:szCs w:val="21"/>
                    <w:rPrChange w:id="3406" w:author="Claire Newton (NESO)" w:date="2025-01-28T20:44:00Z" w16du:dateUtc="2025-01-28T20:44:00Z">
                      <w:rPr>
                        <w:rFonts w:ascii="Arial" w:hAnsi="Arial" w:cs="Arial"/>
                        <w:sz w:val="22"/>
                        <w:szCs w:val="22"/>
                      </w:rPr>
                    </w:rPrChange>
                  </w:rPr>
                  <w:delText>shall m</w:delText>
                </w:r>
              </w:del>
            </w:ins>
            <w:ins w:id="3407" w:author="Tammy Meek (NESO)" w:date="2025-01-27T11:10:00Z" w16du:dateUtc="2025-01-27T11:10:00Z">
              <w:r w:rsidR="00FF671E" w:rsidRPr="00AA4DC6">
                <w:rPr>
                  <w:rFonts w:ascii="Arial" w:hAnsi="Arial" w:cs="Arial"/>
                  <w:sz w:val="21"/>
                  <w:szCs w:val="21"/>
                  <w:rPrChange w:id="3408" w:author="Claire Newton (NESO)" w:date="2025-01-28T20:44:00Z" w16du:dateUtc="2025-01-28T20:44:00Z">
                    <w:rPr>
                      <w:rFonts w:ascii="Arial" w:hAnsi="Arial" w:cs="Arial"/>
                      <w:sz w:val="22"/>
                      <w:szCs w:val="22"/>
                    </w:rPr>
                  </w:rPrChange>
                </w:rPr>
                <w:t>M</w:t>
              </w:r>
            </w:ins>
            <w:ins w:id="3409" w:author="Stuart McLarnon (NESO)" w:date="2025-01-14T13:45:00Z">
              <w:r w:rsidRPr="00AA4DC6">
                <w:rPr>
                  <w:rFonts w:ascii="Arial" w:hAnsi="Arial" w:cs="Arial"/>
                  <w:sz w:val="21"/>
                  <w:szCs w:val="21"/>
                  <w:rPrChange w:id="3410" w:author="Claire Newton (NESO)" w:date="2025-01-28T20:44:00Z" w16du:dateUtc="2025-01-28T20:44:00Z">
                    <w:rPr>
                      <w:rFonts w:ascii="Arial" w:hAnsi="Arial" w:cs="Arial"/>
                      <w:sz w:val="22"/>
                      <w:szCs w:val="22"/>
                    </w:rPr>
                  </w:rPrChange>
                </w:rPr>
                <w:t>ean</w:t>
              </w:r>
            </w:ins>
            <w:ins w:id="3411" w:author="Tammy Meek (NESO)" w:date="2025-01-27T11:10:00Z" w16du:dateUtc="2025-01-27T11:10:00Z">
              <w:r w:rsidR="00FF671E" w:rsidRPr="00AA4DC6">
                <w:rPr>
                  <w:rFonts w:ascii="Arial" w:hAnsi="Arial" w:cs="Arial"/>
                  <w:sz w:val="21"/>
                  <w:szCs w:val="21"/>
                  <w:rPrChange w:id="3412" w:author="Claire Newton (NESO)" w:date="2025-01-28T20:44:00Z" w16du:dateUtc="2025-01-28T20:44:00Z">
                    <w:rPr>
                      <w:rFonts w:ascii="Arial" w:hAnsi="Arial" w:cs="Arial"/>
                      <w:sz w:val="22"/>
                      <w:szCs w:val="22"/>
                    </w:rPr>
                  </w:rPrChange>
                </w:rPr>
                <w:t>s</w:t>
              </w:r>
            </w:ins>
            <w:ins w:id="3413" w:author="Stuart McLarnon (NESO)" w:date="2025-01-14T13:45:00Z">
              <w:r w:rsidRPr="00AA4DC6">
                <w:rPr>
                  <w:rFonts w:ascii="Arial" w:hAnsi="Arial" w:cs="Arial"/>
                  <w:sz w:val="21"/>
                  <w:szCs w:val="21"/>
                  <w:rPrChange w:id="3414" w:author="Claire Newton (NESO)" w:date="2025-01-28T20:44:00Z" w16du:dateUtc="2025-01-28T20:44:00Z">
                    <w:rPr>
                      <w:rFonts w:ascii="Arial" w:hAnsi="Arial" w:cs="Arial"/>
                      <w:sz w:val="22"/>
                      <w:szCs w:val="22"/>
                    </w:rPr>
                  </w:rPrChange>
                </w:rPr>
                <w:t xml:space="preserve"> the secretary of the </w:t>
              </w:r>
              <w:del w:id="3415" w:author="Tammy Meek (NESO)" w:date="2025-01-27T11:11:00Z" w16du:dateUtc="2025-01-27T11:11:00Z">
                <w:r w:rsidRPr="00AA4DC6" w:rsidDel="00FF671E">
                  <w:rPr>
                    <w:rFonts w:ascii="Arial" w:hAnsi="Arial" w:cs="Arial"/>
                    <w:sz w:val="21"/>
                    <w:szCs w:val="21"/>
                    <w:rPrChange w:id="3416" w:author="Claire Newton (NESO)" w:date="2025-01-28T20:44:00Z" w16du:dateUtc="2025-01-28T20:44:00Z">
                      <w:rPr>
                        <w:rFonts w:ascii="Arial" w:hAnsi="Arial" w:cs="Arial"/>
                        <w:sz w:val="22"/>
                        <w:szCs w:val="22"/>
                      </w:rPr>
                    </w:rPrChange>
                  </w:rPr>
                  <w:delText>Review Panel</w:delText>
                </w:r>
              </w:del>
            </w:ins>
            <w:ins w:id="3417" w:author="Tammy Meek (NESO)" w:date="2025-01-27T11:11:00Z" w16du:dateUtc="2025-01-27T11:11:00Z">
              <w:r w:rsidR="00FF671E" w:rsidRPr="00AA4DC6">
                <w:rPr>
                  <w:rFonts w:ascii="Arial" w:hAnsi="Arial" w:cs="Arial"/>
                  <w:i/>
                  <w:iCs/>
                  <w:sz w:val="21"/>
                  <w:szCs w:val="21"/>
                  <w:rPrChange w:id="3418" w:author="Claire Newton (NESO)" w:date="2025-01-28T20:44:00Z" w16du:dateUtc="2025-01-28T20:44:00Z">
                    <w:rPr>
                      <w:rFonts w:ascii="Arial" w:hAnsi="Arial" w:cs="Arial"/>
                      <w:i/>
                      <w:iCs/>
                      <w:sz w:val="22"/>
                      <w:szCs w:val="22"/>
                    </w:rPr>
                  </w:rPrChange>
                </w:rPr>
                <w:t>Panel</w:t>
              </w:r>
            </w:ins>
            <w:ins w:id="3419" w:author="Stuart McLarnon (NESO)" w:date="2025-01-14T13:45:00Z">
              <w:r w:rsidRPr="00AA4DC6">
                <w:rPr>
                  <w:rFonts w:ascii="Arial" w:hAnsi="Arial" w:cs="Arial"/>
                  <w:sz w:val="21"/>
                  <w:szCs w:val="21"/>
                  <w:rPrChange w:id="3420" w:author="Claire Newton (NESO)" w:date="2025-01-28T20:44:00Z" w16du:dateUtc="2025-01-28T20:44:00Z">
                    <w:rPr>
                      <w:rFonts w:ascii="Arial" w:hAnsi="Arial" w:cs="Arial"/>
                      <w:sz w:val="22"/>
                      <w:szCs w:val="22"/>
                    </w:rPr>
                  </w:rPrChange>
                </w:rPr>
                <w:t xml:space="preserve"> appointed in accordance with Paragraph 4.4</w:t>
              </w:r>
              <w:del w:id="3421" w:author="Claire Newton (NESO)" w:date="2025-01-28T20:44:00Z" w16du:dateUtc="2025-01-28T20:44:00Z">
                <w:r w:rsidRPr="00AA4DC6" w:rsidDel="00AA4DC6">
                  <w:rPr>
                    <w:rFonts w:ascii="Arial" w:hAnsi="Arial" w:cs="Arial"/>
                    <w:sz w:val="21"/>
                    <w:szCs w:val="21"/>
                    <w:rPrChange w:id="3422" w:author="Claire Newton (NESO)" w:date="2025-01-28T20:44:00Z" w16du:dateUtc="2025-01-28T20:44:00Z">
                      <w:rPr>
                        <w:rFonts w:ascii="Arial" w:hAnsi="Arial" w:cs="Arial"/>
                        <w:sz w:val="22"/>
                        <w:szCs w:val="22"/>
                      </w:rPr>
                    </w:rPrChange>
                  </w:rPr>
                  <w:delText>;</w:delText>
                </w:r>
              </w:del>
            </w:ins>
            <w:ins w:id="3423" w:author="Claire Newton (NESO)" w:date="2025-01-28T20:44:00Z" w16du:dateUtc="2025-01-28T20:44:00Z">
              <w:r w:rsidR="00AA4DC6" w:rsidRPr="00AA4DC6">
                <w:rPr>
                  <w:rFonts w:ascii="Arial" w:hAnsi="Arial" w:cs="Arial"/>
                  <w:sz w:val="21"/>
                  <w:szCs w:val="21"/>
                  <w:rPrChange w:id="3424" w:author="Claire Newton (NESO)" w:date="2025-01-28T20:44:00Z" w16du:dateUtc="2025-01-28T20:44:00Z">
                    <w:rPr>
                      <w:rFonts w:ascii="Arial" w:hAnsi="Arial" w:cs="Arial"/>
                      <w:sz w:val="22"/>
                      <w:szCs w:val="22"/>
                    </w:rPr>
                  </w:rPrChange>
                </w:rPr>
                <w:t>.</w:t>
              </w:r>
            </w:ins>
          </w:p>
        </w:tc>
      </w:tr>
    </w:tbl>
    <w:p w14:paraId="44CD3DDB" w14:textId="77777777" w:rsidR="00120585" w:rsidRDefault="00120585" w:rsidP="007E1944">
      <w:pPr>
        <w:tabs>
          <w:tab w:val="left" w:pos="3261"/>
          <w:tab w:val="right" w:pos="8208"/>
        </w:tabs>
        <w:kinsoku w:val="0"/>
        <w:overflowPunct w:val="0"/>
        <w:autoSpaceDE/>
        <w:autoSpaceDN/>
        <w:adjustRightInd/>
        <w:spacing w:before="18" w:line="231" w:lineRule="exact"/>
        <w:ind w:left="72"/>
        <w:textAlignment w:val="baseline"/>
        <w:rPr>
          <w:ins w:id="3425" w:author="Stuart McLarnon (NESO)" w:date="2025-01-14T13:45:00Z"/>
          <w:rFonts w:ascii="Arial" w:hAnsi="Arial" w:cs="Arial"/>
          <w:sz w:val="21"/>
          <w:szCs w:val="21"/>
        </w:rPr>
      </w:pPr>
    </w:p>
    <w:p w14:paraId="2E143C59" w14:textId="79EAEE84" w:rsidR="009C1403" w:rsidRDefault="00C6386D" w:rsidP="007E1944">
      <w:pPr>
        <w:tabs>
          <w:tab w:val="left" w:pos="3261"/>
          <w:tab w:val="right" w:pos="8208"/>
        </w:tabs>
        <w:kinsoku w:val="0"/>
        <w:overflowPunct w:val="0"/>
        <w:autoSpaceDE/>
        <w:autoSpaceDN/>
        <w:adjustRightInd/>
        <w:spacing w:before="18" w:line="231" w:lineRule="exact"/>
        <w:ind w:left="72"/>
        <w:textAlignment w:val="baseline"/>
        <w:rPr>
          <w:rFonts w:ascii="Arial" w:hAnsi="Arial" w:cs="Arial"/>
          <w:sz w:val="21"/>
          <w:szCs w:val="21"/>
        </w:rPr>
      </w:pPr>
      <w:r>
        <w:rPr>
          <w:rFonts w:ascii="Arial" w:hAnsi="Arial" w:cs="Arial"/>
          <w:sz w:val="21"/>
          <w:szCs w:val="21"/>
        </w:rPr>
        <w:t>Secured Event</w:t>
      </w:r>
      <w:r>
        <w:rPr>
          <w:rFonts w:ascii="Arial" w:hAnsi="Arial" w:cs="Arial"/>
          <w:sz w:val="21"/>
          <w:szCs w:val="21"/>
        </w:rPr>
        <w:tab/>
        <w:t>A contingency which would be considered for the</w:t>
      </w:r>
    </w:p>
    <w:p w14:paraId="595BE94A" w14:textId="77777777" w:rsidR="009C1403" w:rsidRDefault="00C6386D">
      <w:pPr>
        <w:kinsoku w:val="0"/>
        <w:overflowPunct w:val="0"/>
        <w:autoSpaceDE/>
        <w:autoSpaceDN/>
        <w:adjustRightInd/>
        <w:spacing w:after="442" w:line="230" w:lineRule="exact"/>
        <w:ind w:left="3312" w:right="72"/>
        <w:jc w:val="both"/>
        <w:textAlignment w:val="baseline"/>
        <w:rPr>
          <w:rFonts w:ascii="Arial" w:hAnsi="Arial" w:cs="Arial"/>
          <w:sz w:val="21"/>
          <w:szCs w:val="21"/>
        </w:rPr>
      </w:pPr>
      <w:r>
        <w:rPr>
          <w:rFonts w:ascii="Arial" w:hAnsi="Arial" w:cs="Arial"/>
          <w:sz w:val="21"/>
          <w:szCs w:val="21"/>
        </w:rPr>
        <w:t xml:space="preserve">purposes of assessing system security and which must not result in the remaining </w:t>
      </w:r>
      <w:r>
        <w:rPr>
          <w:rFonts w:ascii="Arial" w:hAnsi="Arial" w:cs="Arial"/>
          <w:i/>
          <w:iCs/>
          <w:sz w:val="21"/>
          <w:szCs w:val="21"/>
        </w:rPr>
        <w:t xml:space="preserve">national electricity transmission system </w:t>
      </w:r>
      <w:r>
        <w:rPr>
          <w:rFonts w:ascii="Arial" w:hAnsi="Arial" w:cs="Arial"/>
          <w:sz w:val="21"/>
          <w:szCs w:val="21"/>
        </w:rPr>
        <w:t xml:space="preserve">being in breach of the security criteria. </w:t>
      </w:r>
      <w:r>
        <w:rPr>
          <w:rFonts w:ascii="Arial" w:hAnsi="Arial" w:cs="Arial"/>
          <w:i/>
          <w:iCs/>
          <w:sz w:val="21"/>
          <w:szCs w:val="21"/>
        </w:rPr>
        <w:t xml:space="preserve">Secured events </w:t>
      </w:r>
      <w:r>
        <w:rPr>
          <w:rFonts w:ascii="Arial" w:hAnsi="Arial" w:cs="Arial"/>
          <w:sz w:val="21"/>
          <w:szCs w:val="21"/>
        </w:rPr>
        <w:t xml:space="preserve">are individually specified throughout the text of this Standard. It is recognised that more onerous unsecured events may occur and additional operational measures within the requirements of the Grid Code may be utilised to maintain overall </w:t>
      </w:r>
      <w:r>
        <w:rPr>
          <w:rFonts w:ascii="Arial" w:hAnsi="Arial" w:cs="Arial"/>
          <w:i/>
          <w:iCs/>
          <w:sz w:val="21"/>
          <w:szCs w:val="21"/>
        </w:rPr>
        <w:t xml:space="preserve">national electricity transmission system </w:t>
      </w:r>
      <w:r>
        <w:rPr>
          <w:rFonts w:ascii="Arial" w:hAnsi="Arial" w:cs="Arial"/>
          <w:sz w:val="21"/>
          <w:szCs w:val="21"/>
        </w:rPr>
        <w:t>integrity.</w:t>
      </w:r>
    </w:p>
    <w:tbl>
      <w:tblPr>
        <w:tblW w:w="0" w:type="auto"/>
        <w:tblLayout w:type="fixed"/>
        <w:tblCellMar>
          <w:left w:w="0" w:type="dxa"/>
          <w:right w:w="0" w:type="dxa"/>
        </w:tblCellMar>
        <w:tblLook w:val="0000" w:firstRow="0" w:lastRow="0" w:firstColumn="0" w:lastColumn="0" w:noHBand="0" w:noVBand="0"/>
      </w:tblPr>
      <w:tblGrid>
        <w:gridCol w:w="3248"/>
        <w:gridCol w:w="5072"/>
      </w:tblGrid>
      <w:tr w:rsidR="009C1403" w14:paraId="1B20955D" w14:textId="77777777">
        <w:trPr>
          <w:trHeight w:hRule="exact" w:val="2081"/>
        </w:trPr>
        <w:tc>
          <w:tcPr>
            <w:tcW w:w="3248" w:type="dxa"/>
            <w:tcBorders>
              <w:top w:val="nil"/>
              <w:left w:val="nil"/>
              <w:bottom w:val="nil"/>
              <w:right w:val="nil"/>
            </w:tcBorders>
          </w:tcPr>
          <w:p w14:paraId="3611963F" w14:textId="77777777" w:rsidR="009C1403" w:rsidRDefault="00C6386D">
            <w:pPr>
              <w:kinsoku w:val="0"/>
              <w:overflowPunct w:val="0"/>
              <w:autoSpaceDE/>
              <w:autoSpaceDN/>
              <w:adjustRightInd/>
              <w:spacing w:after="1584" w:line="240" w:lineRule="exact"/>
              <w:ind w:left="72"/>
              <w:textAlignment w:val="baseline"/>
              <w:rPr>
                <w:rFonts w:ascii="Arial" w:hAnsi="Arial" w:cs="Arial"/>
                <w:sz w:val="21"/>
                <w:szCs w:val="21"/>
              </w:rPr>
            </w:pPr>
            <w:r>
              <w:rPr>
                <w:rFonts w:ascii="Arial" w:hAnsi="Arial" w:cs="Arial"/>
                <w:sz w:val="21"/>
                <w:szCs w:val="21"/>
              </w:rPr>
              <w:t>Security Planned Transfer Conditions</w:t>
            </w:r>
          </w:p>
        </w:tc>
        <w:tc>
          <w:tcPr>
            <w:tcW w:w="5072" w:type="dxa"/>
            <w:tcBorders>
              <w:top w:val="nil"/>
              <w:left w:val="nil"/>
              <w:bottom w:val="nil"/>
              <w:right w:val="nil"/>
            </w:tcBorders>
          </w:tcPr>
          <w:p w14:paraId="5BBDCAF9" w14:textId="77777777" w:rsidR="009C1403" w:rsidRDefault="00C6386D">
            <w:pPr>
              <w:kinsoku w:val="0"/>
              <w:overflowPunct w:val="0"/>
              <w:autoSpaceDE/>
              <w:autoSpaceDN/>
              <w:adjustRightInd/>
              <w:spacing w:line="229" w:lineRule="exact"/>
              <w:ind w:left="108" w:right="144"/>
              <w:jc w:val="both"/>
              <w:textAlignment w:val="baseline"/>
              <w:rPr>
                <w:rFonts w:ascii="Arial" w:hAnsi="Arial" w:cs="Arial"/>
                <w:spacing w:val="-6"/>
                <w:sz w:val="21"/>
                <w:szCs w:val="21"/>
              </w:rPr>
            </w:pPr>
            <w:r>
              <w:rPr>
                <w:rFonts w:ascii="Arial" w:hAnsi="Arial" w:cs="Arial"/>
                <w:spacing w:val="-6"/>
                <w:sz w:val="21"/>
                <w:szCs w:val="21"/>
              </w:rPr>
              <w:t xml:space="preserve">The condition arising from scaling the </w:t>
            </w:r>
            <w:r>
              <w:rPr>
                <w:rFonts w:ascii="Arial" w:hAnsi="Arial" w:cs="Arial"/>
                <w:i/>
                <w:iCs/>
                <w:spacing w:val="-6"/>
                <w:sz w:val="21"/>
                <w:szCs w:val="21"/>
              </w:rPr>
              <w:t xml:space="preserve">registered capacity </w:t>
            </w:r>
            <w:r>
              <w:rPr>
                <w:rFonts w:ascii="Arial" w:hAnsi="Arial" w:cs="Arial"/>
                <w:spacing w:val="-6"/>
                <w:sz w:val="21"/>
                <w:szCs w:val="21"/>
              </w:rPr>
              <w:t xml:space="preserve">of each </w:t>
            </w:r>
            <w:r>
              <w:rPr>
                <w:rFonts w:ascii="Arial" w:hAnsi="Arial" w:cs="Arial"/>
                <w:i/>
                <w:iCs/>
                <w:spacing w:val="-6"/>
                <w:sz w:val="21"/>
                <w:szCs w:val="21"/>
              </w:rPr>
              <w:t xml:space="preserve">power station </w:t>
            </w:r>
            <w:r>
              <w:rPr>
                <w:rFonts w:ascii="Arial" w:hAnsi="Arial" w:cs="Arial"/>
                <w:spacing w:val="-6"/>
                <w:sz w:val="21"/>
                <w:szCs w:val="21"/>
              </w:rPr>
              <w:t xml:space="preserve">that is considered able to reliably contribute to peak demand security such that the total of the scaled capacities is equal to the </w:t>
            </w:r>
            <w:r>
              <w:rPr>
                <w:rFonts w:ascii="Arial" w:hAnsi="Arial" w:cs="Arial"/>
                <w:i/>
                <w:iCs/>
                <w:spacing w:val="-6"/>
                <w:sz w:val="21"/>
                <w:szCs w:val="21"/>
              </w:rPr>
              <w:t>ACS peak demand</w:t>
            </w:r>
            <w:r>
              <w:rPr>
                <w:rFonts w:ascii="Arial" w:hAnsi="Arial" w:cs="Arial"/>
                <w:spacing w:val="-6"/>
                <w:sz w:val="21"/>
                <w:szCs w:val="21"/>
              </w:rPr>
              <w:t xml:space="preserve">. Generation powered by intermittent sources (e.g. wind, wave, solar) and imports from </w:t>
            </w:r>
            <w:r>
              <w:rPr>
                <w:rFonts w:ascii="Arial" w:hAnsi="Arial" w:cs="Arial"/>
                <w:i/>
                <w:iCs/>
                <w:spacing w:val="-6"/>
                <w:sz w:val="21"/>
                <w:szCs w:val="21"/>
              </w:rPr>
              <w:t xml:space="preserve">external systems </w:t>
            </w:r>
            <w:r>
              <w:rPr>
                <w:rFonts w:ascii="Arial" w:hAnsi="Arial" w:cs="Arial"/>
                <w:spacing w:val="-6"/>
                <w:sz w:val="21"/>
                <w:szCs w:val="21"/>
              </w:rPr>
              <w:t>are not included in this condition. This scaling shall follow the techniques described in Appendix C.</w:t>
            </w:r>
          </w:p>
        </w:tc>
      </w:tr>
    </w:tbl>
    <w:p w14:paraId="4C0EE1A2" w14:textId="77777777" w:rsidR="009C1403" w:rsidRDefault="009C1403">
      <w:pPr>
        <w:kinsoku w:val="0"/>
        <w:overflowPunct w:val="0"/>
        <w:autoSpaceDE/>
        <w:autoSpaceDN/>
        <w:adjustRightInd/>
        <w:spacing w:after="443" w:line="20" w:lineRule="exact"/>
        <w:textAlignment w:val="baseline"/>
        <w:rPr>
          <w:sz w:val="24"/>
          <w:szCs w:val="24"/>
        </w:rPr>
      </w:pPr>
    </w:p>
    <w:p w14:paraId="0D21419F" w14:textId="6DD4CD32" w:rsidR="009C1403" w:rsidRDefault="00C6386D" w:rsidP="00185291">
      <w:pPr>
        <w:tabs>
          <w:tab w:val="right" w:pos="8208"/>
        </w:tabs>
        <w:kinsoku w:val="0"/>
        <w:overflowPunct w:val="0"/>
        <w:autoSpaceDE/>
        <w:autoSpaceDN/>
        <w:adjustRightInd/>
        <w:spacing w:before="16" w:line="231" w:lineRule="exact"/>
        <w:ind w:left="3402" w:hanging="3402"/>
        <w:jc w:val="both"/>
        <w:textAlignment w:val="baseline"/>
        <w:rPr>
          <w:rFonts w:ascii="Arial" w:hAnsi="Arial" w:cs="Arial"/>
          <w:spacing w:val="-4"/>
          <w:sz w:val="21"/>
          <w:szCs w:val="21"/>
        </w:rPr>
      </w:pPr>
      <w:r>
        <w:rPr>
          <w:rFonts w:ascii="Arial" w:hAnsi="Arial" w:cs="Arial"/>
          <w:sz w:val="21"/>
          <w:szCs w:val="21"/>
        </w:rPr>
        <w:t>SHET</w:t>
      </w:r>
      <w:r w:rsidR="00185291">
        <w:rPr>
          <w:rFonts w:ascii="Arial" w:hAnsi="Arial" w:cs="Arial"/>
          <w:sz w:val="21"/>
          <w:szCs w:val="21"/>
        </w:rPr>
        <w:tab/>
      </w:r>
      <w:r>
        <w:rPr>
          <w:rFonts w:ascii="Arial" w:hAnsi="Arial" w:cs="Arial"/>
          <w:sz w:val="21"/>
          <w:szCs w:val="21"/>
        </w:rPr>
        <w:t>Scottish Hydro-Electric Transmission plc (No.</w:t>
      </w:r>
      <w:r w:rsidR="00185291">
        <w:rPr>
          <w:rFonts w:ascii="Arial" w:hAnsi="Arial" w:cs="Arial"/>
          <w:sz w:val="21"/>
          <w:szCs w:val="21"/>
        </w:rPr>
        <w:t xml:space="preserve"> </w:t>
      </w:r>
      <w:r>
        <w:rPr>
          <w:rFonts w:ascii="Arial" w:hAnsi="Arial" w:cs="Arial"/>
          <w:spacing w:val="-4"/>
          <w:sz w:val="21"/>
          <w:szCs w:val="21"/>
        </w:rPr>
        <w:t>SC213461) whose registered office is situated at Inveralmond HS, 200 Dunkeld Road, Perth, Perthshire PH1 3AQ.</w:t>
      </w:r>
    </w:p>
    <w:p w14:paraId="4FDF3878" w14:textId="77777777" w:rsidR="009C1403" w:rsidRDefault="009C1403">
      <w:pPr>
        <w:widowControl/>
        <w:rPr>
          <w:sz w:val="24"/>
          <w:szCs w:val="24"/>
        </w:rPr>
        <w:sectPr w:rsidR="009C1403">
          <w:headerReference w:type="default" r:id="rId81"/>
          <w:pgSz w:w="11904" w:h="16834"/>
          <w:pgMar w:top="1440" w:right="2025" w:bottom="508" w:left="1559" w:header="720" w:footer="720" w:gutter="0"/>
          <w:cols w:space="720"/>
          <w:noEndnote/>
        </w:sectPr>
      </w:pPr>
    </w:p>
    <w:p w14:paraId="418626EA" w14:textId="1B89F169" w:rsidR="009C1403" w:rsidRDefault="00C6386D">
      <w:pPr>
        <w:kinsoku w:val="0"/>
        <w:overflowPunct w:val="0"/>
        <w:autoSpaceDE/>
        <w:autoSpaceDN/>
        <w:adjustRightInd/>
        <w:spacing w:before="189" w:line="239" w:lineRule="exact"/>
        <w:ind w:left="3384"/>
        <w:textAlignment w:val="baseline"/>
        <w:rPr>
          <w:rFonts w:ascii="Arial" w:hAnsi="Arial" w:cs="Arial"/>
          <w:spacing w:val="-1"/>
          <w:sz w:val="21"/>
          <w:szCs w:val="21"/>
        </w:rPr>
      </w:pPr>
      <w:r>
        <w:rPr>
          <w:noProof/>
          <w:color w:val="2B579A"/>
          <w:shd w:val="clear" w:color="auto" w:fill="E6E6E6"/>
        </w:rPr>
        <mc:AlternateContent>
          <mc:Choice Requires="wps">
            <w:drawing>
              <wp:anchor distT="0" distB="0" distL="0" distR="0" simplePos="0" relativeHeight="251658315" behindDoc="0" locked="0" layoutInCell="0" allowOverlap="1" wp14:anchorId="3560939C" wp14:editId="665D2902">
                <wp:simplePos x="0" y="0"/>
                <wp:positionH relativeFrom="page">
                  <wp:posOffset>920750</wp:posOffset>
                </wp:positionH>
                <wp:positionV relativeFrom="page">
                  <wp:posOffset>915670</wp:posOffset>
                </wp:positionV>
                <wp:extent cx="5723890" cy="178435"/>
                <wp:effectExtent l="0" t="0" r="0" b="0"/>
                <wp:wrapSquare wrapText="bothSides"/>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784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0939C" id="Text Box 106" o:spid="_x0000_s1320" type="#_x0000_t202" style="position:absolute;left:0;text-align:left;margin-left:72.5pt;margin-top:72.1pt;width:450.7pt;height:14.05pt;z-index:25165831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" o:allowincell="f" stroked="f">
                <v:fill opacity="0"/>
                <v:textbox inset="0,0,0,0">
                  <w:txbxContent>
                    <w:p w14:paraId="0025A8C5" w14:textId="77777777" w:rsidR="009C1403" w:rsidRDefault="00C6386D">
                      <w:pPr>
                        <w:tabs>
                          <w:tab w:val="left" w:pos="3456"/>
                        </w:tabs>
                        <w:kinsoku w:val="0"/>
                        <w:overflowPunct w:val="0"/>
                        <w:autoSpaceDE/>
                        <w:autoSpaceDN/>
                        <w:adjustRightInd/>
                        <w:spacing w:before="11" w:after="25" w:line="235" w:lineRule="exact"/>
                        <w:ind w:left="216"/>
                        <w:textAlignment w:val="baseline"/>
                        <w:rPr>
                          <w:rFonts w:ascii="Arial" w:hAnsi="Arial" w:cs="Arial"/>
                          <w:spacing w:val="-1"/>
                          <w:sz w:val="21"/>
                          <w:szCs w:val="21"/>
                        </w:rPr>
                      </w:pPr>
                      <w:r>
                        <w:rPr>
                          <w:rFonts w:ascii="Arial" w:hAnsi="Arial" w:cs="Arial"/>
                          <w:spacing w:val="-1"/>
                          <w:sz w:val="21"/>
                          <w:szCs w:val="21"/>
                        </w:rPr>
                        <w:t>Small Power Station</w:t>
                      </w:r>
                      <w:r>
                        <w:rPr>
                          <w:rFonts w:ascii="Arial" w:hAnsi="Arial" w:cs="Arial"/>
                          <w:spacing w:val="-1"/>
                          <w:sz w:val="21"/>
                          <w:szCs w:val="21"/>
                        </w:rPr>
                        <w:tab/>
                        <w:t xml:space="preserve">A </w:t>
                      </w:r>
                      <w:r>
                        <w:rPr>
                          <w:rFonts w:ascii="Arial" w:hAnsi="Arial" w:cs="Arial"/>
                          <w:i/>
                          <w:iCs/>
                          <w:spacing w:val="-1"/>
                          <w:sz w:val="21"/>
                          <w:szCs w:val="21"/>
                        </w:rPr>
                        <w:t xml:space="preserve">power station </w:t>
                      </w:r>
                      <w:r>
                        <w:rPr>
                          <w:rFonts w:ascii="Arial" w:hAnsi="Arial" w:cs="Arial"/>
                          <w:spacing w:val="-1"/>
                          <w:sz w:val="21"/>
                          <w:szCs w:val="21"/>
                        </w:rPr>
                        <w:t>which is:</w:t>
                      </w:r>
                    </w:p>
                  </w:txbxContent>
                </v:textbox>
                <w10:wrap type="square" anchorx="page" anchory="page"/>
              </v:shape>
            </w:pict>
          </mc:Fallback>
        </mc:AlternateContent>
      </w:r>
      <w:r>
        <w:rPr>
          <w:rFonts w:ascii="Arial" w:hAnsi="Arial" w:cs="Arial"/>
          <w:spacing w:val="-1"/>
          <w:sz w:val="21"/>
          <w:szCs w:val="21"/>
        </w:rPr>
        <w:t>1. directly connected to:</w:t>
      </w:r>
    </w:p>
    <w:p w14:paraId="528FB83F" w14:textId="77777777" w:rsidR="009C1403" w:rsidRDefault="00C6386D">
      <w:pPr>
        <w:numPr>
          <w:ilvl w:val="0"/>
          <w:numId w:val="37"/>
        </w:numPr>
        <w:kinsoku w:val="0"/>
        <w:overflowPunct w:val="0"/>
        <w:autoSpaceDE/>
        <w:autoSpaceDN/>
        <w:adjustRightInd/>
        <w:spacing w:before="209" w:line="240" w:lineRule="exact"/>
        <w:ind w:right="144"/>
        <w:jc w:val="both"/>
        <w:textAlignment w:val="baseline"/>
        <w:rPr>
          <w:rFonts w:ascii="Arial" w:hAnsi="Arial" w:cs="Arial"/>
          <w:spacing w:val="-7"/>
          <w:sz w:val="21"/>
          <w:szCs w:val="21"/>
        </w:rPr>
      </w:pPr>
      <w:r>
        <w:rPr>
          <w:rFonts w:ascii="Arial" w:hAnsi="Arial" w:cs="Arial"/>
          <w:i/>
          <w:iCs/>
          <w:spacing w:val="-7"/>
          <w:sz w:val="21"/>
          <w:szCs w:val="21"/>
        </w:rPr>
        <w:t xml:space="preserve">NGET’s transmission system </w:t>
      </w:r>
      <w:r>
        <w:rPr>
          <w:rFonts w:ascii="Arial" w:hAnsi="Arial" w:cs="Arial"/>
          <w:spacing w:val="-7"/>
          <w:sz w:val="21"/>
          <w:szCs w:val="21"/>
        </w:rPr>
        <w:t xml:space="preserve">where such </w:t>
      </w:r>
      <w:r>
        <w:rPr>
          <w:rFonts w:ascii="Arial" w:hAnsi="Arial" w:cs="Arial"/>
          <w:i/>
          <w:iCs/>
          <w:spacing w:val="-7"/>
          <w:sz w:val="21"/>
          <w:szCs w:val="21"/>
        </w:rPr>
        <w:t xml:space="preserve">power station </w:t>
      </w:r>
      <w:r>
        <w:rPr>
          <w:rFonts w:ascii="Arial" w:hAnsi="Arial" w:cs="Arial"/>
          <w:spacing w:val="-7"/>
          <w:sz w:val="21"/>
          <w:szCs w:val="21"/>
        </w:rPr>
        <w:t xml:space="preserve">has a </w:t>
      </w:r>
      <w:r>
        <w:rPr>
          <w:rFonts w:ascii="Arial" w:hAnsi="Arial" w:cs="Arial"/>
          <w:i/>
          <w:iCs/>
          <w:spacing w:val="-7"/>
          <w:sz w:val="21"/>
          <w:szCs w:val="21"/>
        </w:rPr>
        <w:t xml:space="preserve">registered capacity </w:t>
      </w:r>
      <w:r>
        <w:rPr>
          <w:rFonts w:ascii="Arial" w:hAnsi="Arial" w:cs="Arial"/>
          <w:spacing w:val="-7"/>
          <w:sz w:val="21"/>
          <w:szCs w:val="21"/>
        </w:rPr>
        <w:t>of less than 50MW; or</w:t>
      </w:r>
    </w:p>
    <w:p w14:paraId="6E9C2F89" w14:textId="77777777" w:rsidR="009C1403" w:rsidRDefault="00C6386D">
      <w:pPr>
        <w:numPr>
          <w:ilvl w:val="0"/>
          <w:numId w:val="37"/>
        </w:numPr>
        <w:kinsoku w:val="0"/>
        <w:overflowPunct w:val="0"/>
        <w:autoSpaceDE/>
        <w:autoSpaceDN/>
        <w:adjustRightInd/>
        <w:spacing w:line="233"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power station 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78D89520" w14:textId="77777777" w:rsidR="009C1403" w:rsidRDefault="00C6386D">
      <w:pPr>
        <w:numPr>
          <w:ilvl w:val="0"/>
          <w:numId w:val="37"/>
        </w:numPr>
        <w:kinsoku w:val="0"/>
        <w:overflowPunct w:val="0"/>
        <w:autoSpaceDE/>
        <w:autoSpaceDN/>
        <w:adjustRightInd/>
        <w:spacing w:before="4" w:line="221"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 MW;</w:t>
      </w:r>
    </w:p>
    <w:p w14:paraId="27DDDE4B" w14:textId="77777777" w:rsidR="009C1403" w:rsidRDefault="00C6386D">
      <w:pPr>
        <w:kinsoku w:val="0"/>
        <w:overflowPunct w:val="0"/>
        <w:autoSpaceDE/>
        <w:autoSpaceDN/>
        <w:adjustRightInd/>
        <w:spacing w:before="224"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05A5ABDB" w14:textId="77777777" w:rsidR="009C1403" w:rsidRDefault="00C6386D">
      <w:pPr>
        <w:kinsoku w:val="0"/>
        <w:overflowPunct w:val="0"/>
        <w:autoSpaceDE/>
        <w:autoSpaceDN/>
        <w:adjustRightInd/>
        <w:spacing w:before="226" w:line="235"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2. embedded within a </w:t>
      </w:r>
      <w:r>
        <w:rPr>
          <w:rFonts w:ascii="Arial" w:hAnsi="Arial" w:cs="Arial"/>
          <w:i/>
          <w:iCs/>
          <w:spacing w:val="-4"/>
          <w:sz w:val="21"/>
          <w:szCs w:val="21"/>
        </w:rPr>
        <w:t xml:space="preserve">user system </w:t>
      </w:r>
      <w:r>
        <w:rPr>
          <w:rFonts w:ascii="Arial" w:hAnsi="Arial" w:cs="Arial"/>
          <w:spacing w:val="-4"/>
          <w:sz w:val="21"/>
          <w:szCs w:val="21"/>
        </w:rPr>
        <w:t xml:space="preserve">(or part thereof) where such </w:t>
      </w:r>
      <w:r>
        <w:rPr>
          <w:rFonts w:ascii="Arial" w:hAnsi="Arial" w:cs="Arial"/>
          <w:i/>
          <w:iCs/>
          <w:spacing w:val="-4"/>
          <w:sz w:val="21"/>
          <w:szCs w:val="21"/>
        </w:rPr>
        <w:t xml:space="preserve">user system </w:t>
      </w:r>
      <w:r>
        <w:rPr>
          <w:rFonts w:ascii="Arial" w:hAnsi="Arial" w:cs="Arial"/>
          <w:spacing w:val="-4"/>
          <w:sz w:val="21"/>
          <w:szCs w:val="21"/>
        </w:rPr>
        <w:t>(or part thereof) is connected under normal operating conditions to:</w:t>
      </w:r>
    </w:p>
    <w:p w14:paraId="3FBEA469" w14:textId="77777777" w:rsidR="009C1403" w:rsidRDefault="00C6386D">
      <w:pPr>
        <w:numPr>
          <w:ilvl w:val="0"/>
          <w:numId w:val="38"/>
        </w:numPr>
        <w:kinsoku w:val="0"/>
        <w:overflowPunct w:val="0"/>
        <w:autoSpaceDE/>
        <w:autoSpaceDN/>
        <w:adjustRightInd/>
        <w:spacing w:before="209"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NGET’s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registered capacity o</w:t>
      </w:r>
      <w:r>
        <w:rPr>
          <w:rFonts w:ascii="Arial" w:hAnsi="Arial" w:cs="Arial"/>
          <w:spacing w:val="-4"/>
          <w:sz w:val="21"/>
          <w:szCs w:val="21"/>
        </w:rPr>
        <w:t>f less than 50MW;</w:t>
      </w:r>
    </w:p>
    <w:p w14:paraId="0FB61E4C" w14:textId="77777777" w:rsidR="009C1403" w:rsidRDefault="00C6386D">
      <w:pPr>
        <w:numPr>
          <w:ilvl w:val="0"/>
          <w:numId w:val="39"/>
        </w:numPr>
        <w:kinsoku w:val="0"/>
        <w:overflowPunct w:val="0"/>
        <w:autoSpaceDE/>
        <w:autoSpaceDN/>
        <w:adjustRightInd/>
        <w:spacing w:before="207" w:line="240"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SPT’s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30MW;</w:t>
      </w:r>
    </w:p>
    <w:p w14:paraId="58B50E64" w14:textId="77777777" w:rsidR="009C1403" w:rsidRDefault="00C6386D">
      <w:pPr>
        <w:numPr>
          <w:ilvl w:val="0"/>
          <w:numId w:val="38"/>
        </w:numPr>
        <w:kinsoku w:val="0"/>
        <w:overflowPunct w:val="0"/>
        <w:autoSpaceDE/>
        <w:autoSpaceDN/>
        <w:adjustRightInd/>
        <w:spacing w:before="239" w:line="226" w:lineRule="exact"/>
        <w:ind w:right="144"/>
        <w:jc w:val="both"/>
        <w:textAlignment w:val="baseline"/>
        <w:rPr>
          <w:rFonts w:ascii="Arial" w:hAnsi="Arial" w:cs="Arial"/>
          <w:spacing w:val="-4"/>
          <w:sz w:val="21"/>
          <w:szCs w:val="21"/>
        </w:rPr>
      </w:pPr>
      <w:r>
        <w:rPr>
          <w:rFonts w:ascii="Arial" w:hAnsi="Arial" w:cs="Arial"/>
          <w:i/>
          <w:iCs/>
          <w:spacing w:val="-4"/>
          <w:sz w:val="21"/>
          <w:szCs w:val="21"/>
        </w:rPr>
        <w:t xml:space="preserve">SHET’s transmission system </w:t>
      </w:r>
      <w:r>
        <w:rPr>
          <w:rFonts w:ascii="Arial" w:hAnsi="Arial" w:cs="Arial"/>
          <w:spacing w:val="-4"/>
          <w:sz w:val="21"/>
          <w:szCs w:val="21"/>
        </w:rPr>
        <w:t xml:space="preserve">where such </w:t>
      </w:r>
      <w:r>
        <w:rPr>
          <w:rFonts w:ascii="Arial" w:hAnsi="Arial" w:cs="Arial"/>
          <w:i/>
          <w:iCs/>
          <w:spacing w:val="-4"/>
          <w:sz w:val="21"/>
          <w:szCs w:val="21"/>
        </w:rPr>
        <w:t xml:space="preserve">power station </w:t>
      </w:r>
      <w:r>
        <w:rPr>
          <w:rFonts w:ascii="Arial" w:hAnsi="Arial" w:cs="Arial"/>
          <w:spacing w:val="-4"/>
          <w:sz w:val="21"/>
          <w:szCs w:val="21"/>
        </w:rPr>
        <w:t xml:space="preserve">has a </w:t>
      </w:r>
      <w:r>
        <w:rPr>
          <w:rFonts w:ascii="Arial" w:hAnsi="Arial" w:cs="Arial"/>
          <w:i/>
          <w:iCs/>
          <w:spacing w:val="-4"/>
          <w:sz w:val="21"/>
          <w:szCs w:val="21"/>
        </w:rPr>
        <w:t xml:space="preserve">registered capacity </w:t>
      </w:r>
      <w:r>
        <w:rPr>
          <w:rFonts w:ascii="Arial" w:hAnsi="Arial" w:cs="Arial"/>
          <w:spacing w:val="-4"/>
          <w:sz w:val="21"/>
          <w:szCs w:val="21"/>
        </w:rPr>
        <w:t>of less than 10MW;</w:t>
      </w:r>
    </w:p>
    <w:p w14:paraId="34F608CA" w14:textId="77777777" w:rsidR="009C1403" w:rsidRDefault="00C6386D">
      <w:pPr>
        <w:kinsoku w:val="0"/>
        <w:overflowPunct w:val="0"/>
        <w:autoSpaceDE/>
        <w:autoSpaceDN/>
        <w:adjustRightInd/>
        <w:spacing w:before="223" w:line="239" w:lineRule="exact"/>
        <w:ind w:left="3312"/>
        <w:textAlignment w:val="baseline"/>
        <w:rPr>
          <w:rFonts w:ascii="Arial" w:hAnsi="Arial" w:cs="Arial"/>
          <w:spacing w:val="37"/>
          <w:sz w:val="21"/>
          <w:szCs w:val="21"/>
        </w:rPr>
      </w:pPr>
      <w:r>
        <w:rPr>
          <w:rFonts w:ascii="Arial" w:hAnsi="Arial" w:cs="Arial"/>
          <w:spacing w:val="37"/>
          <w:sz w:val="21"/>
          <w:szCs w:val="21"/>
        </w:rPr>
        <w:t>Or</w:t>
      </w:r>
    </w:p>
    <w:p w14:paraId="5DBC0DE4" w14:textId="77777777" w:rsidR="009C1403" w:rsidRDefault="00C6386D">
      <w:pPr>
        <w:kinsoku w:val="0"/>
        <w:overflowPunct w:val="0"/>
        <w:autoSpaceDE/>
        <w:autoSpaceDN/>
        <w:adjustRightInd/>
        <w:spacing w:before="207" w:line="235" w:lineRule="exact"/>
        <w:ind w:left="3384" w:right="144"/>
        <w:jc w:val="both"/>
        <w:textAlignment w:val="baseline"/>
        <w:rPr>
          <w:rFonts w:ascii="Arial" w:hAnsi="Arial" w:cs="Arial"/>
          <w:sz w:val="21"/>
          <w:szCs w:val="21"/>
        </w:rPr>
      </w:pPr>
      <w:r>
        <w:rPr>
          <w:rFonts w:ascii="Arial" w:hAnsi="Arial" w:cs="Arial"/>
          <w:sz w:val="21"/>
          <w:szCs w:val="21"/>
        </w:rPr>
        <w:t xml:space="preserve">3. In </w:t>
      </w:r>
      <w:r>
        <w:rPr>
          <w:rFonts w:ascii="Arial" w:hAnsi="Arial" w:cs="Arial"/>
          <w:i/>
          <w:iCs/>
          <w:sz w:val="21"/>
          <w:szCs w:val="21"/>
        </w:rPr>
        <w:t xml:space="preserve">offshore waters, a power station </w:t>
      </w:r>
      <w:r>
        <w:rPr>
          <w:rFonts w:ascii="Arial" w:hAnsi="Arial" w:cs="Arial"/>
          <w:sz w:val="21"/>
          <w:szCs w:val="21"/>
        </w:rPr>
        <w:t xml:space="preserve">connected to an </w:t>
      </w:r>
      <w:r>
        <w:rPr>
          <w:rFonts w:ascii="Arial" w:hAnsi="Arial" w:cs="Arial"/>
          <w:i/>
          <w:iCs/>
          <w:sz w:val="21"/>
          <w:szCs w:val="21"/>
        </w:rPr>
        <w:t xml:space="preserve">offshore transmission system </w:t>
      </w:r>
      <w:r>
        <w:rPr>
          <w:rFonts w:ascii="Arial" w:hAnsi="Arial" w:cs="Arial"/>
          <w:sz w:val="21"/>
          <w:szCs w:val="21"/>
        </w:rPr>
        <w:t xml:space="preserve">with </w:t>
      </w:r>
      <w:r>
        <w:rPr>
          <w:rFonts w:ascii="Arial" w:hAnsi="Arial" w:cs="Arial"/>
          <w:i/>
          <w:iCs/>
          <w:sz w:val="21"/>
          <w:szCs w:val="21"/>
        </w:rPr>
        <w:t xml:space="preserve">a registered capacity </w:t>
      </w:r>
      <w:r>
        <w:rPr>
          <w:rFonts w:ascii="Arial" w:hAnsi="Arial" w:cs="Arial"/>
          <w:sz w:val="21"/>
          <w:szCs w:val="21"/>
        </w:rPr>
        <w:t>of less than 10MW.</w:t>
      </w:r>
    </w:p>
    <w:p w14:paraId="126DBBDF" w14:textId="77777777" w:rsidR="009C1403" w:rsidRDefault="00C6386D">
      <w:pPr>
        <w:tabs>
          <w:tab w:val="left" w:pos="3312"/>
        </w:tabs>
        <w:kinsoku w:val="0"/>
        <w:overflowPunct w:val="0"/>
        <w:autoSpaceDE/>
        <w:autoSpaceDN/>
        <w:adjustRightInd/>
        <w:spacing w:before="467" w:line="230" w:lineRule="exact"/>
        <w:ind w:left="72"/>
        <w:textAlignment w:val="baseline"/>
        <w:rPr>
          <w:rFonts w:ascii="Arial" w:hAnsi="Arial" w:cs="Arial"/>
          <w:spacing w:val="5"/>
          <w:sz w:val="21"/>
          <w:szCs w:val="21"/>
        </w:rPr>
      </w:pPr>
      <w:r>
        <w:rPr>
          <w:rFonts w:ascii="Arial" w:hAnsi="Arial" w:cs="Arial"/>
          <w:spacing w:val="5"/>
          <w:sz w:val="21"/>
          <w:szCs w:val="21"/>
        </w:rPr>
        <w:t>SPT</w:t>
      </w:r>
      <w:r>
        <w:rPr>
          <w:rFonts w:ascii="Arial" w:hAnsi="Arial" w:cs="Arial"/>
          <w:spacing w:val="5"/>
          <w:sz w:val="21"/>
          <w:szCs w:val="21"/>
        </w:rPr>
        <w:tab/>
        <w:t>SP Transmission Limited (No. SC189126) whose</w:t>
      </w:r>
    </w:p>
    <w:p w14:paraId="16CD1DE6" w14:textId="77777777" w:rsidR="009C1403" w:rsidRDefault="00C6386D">
      <w:pPr>
        <w:kinsoku w:val="0"/>
        <w:overflowPunct w:val="0"/>
        <w:autoSpaceDE/>
        <w:autoSpaceDN/>
        <w:adjustRightInd/>
        <w:spacing w:line="235" w:lineRule="exact"/>
        <w:ind w:left="3384" w:right="144"/>
        <w:jc w:val="both"/>
        <w:textAlignment w:val="baseline"/>
        <w:rPr>
          <w:rFonts w:ascii="Arial" w:hAnsi="Arial" w:cs="Arial"/>
          <w:sz w:val="21"/>
          <w:szCs w:val="21"/>
        </w:rPr>
      </w:pPr>
      <w:r>
        <w:rPr>
          <w:rFonts w:ascii="Arial" w:hAnsi="Arial" w:cs="Arial"/>
          <w:sz w:val="21"/>
          <w:szCs w:val="21"/>
        </w:rPr>
        <w:t>registered office is situated at 1 Atlantic Quay, Robertson Street, Glasgow G2 8SP.</w:t>
      </w:r>
    </w:p>
    <w:p w14:paraId="5600C9C2" w14:textId="77777777" w:rsidR="009C1403" w:rsidRDefault="00C6386D">
      <w:pPr>
        <w:tabs>
          <w:tab w:val="left" w:pos="3312"/>
        </w:tabs>
        <w:kinsoku w:val="0"/>
        <w:overflowPunct w:val="0"/>
        <w:autoSpaceDE/>
        <w:autoSpaceDN/>
        <w:adjustRightInd/>
        <w:spacing w:before="452" w:line="239" w:lineRule="exact"/>
        <w:ind w:left="72"/>
        <w:textAlignment w:val="baseline"/>
        <w:rPr>
          <w:rFonts w:ascii="Arial" w:hAnsi="Arial" w:cs="Arial"/>
          <w:sz w:val="21"/>
          <w:szCs w:val="21"/>
        </w:rPr>
      </w:pPr>
      <w:r>
        <w:rPr>
          <w:rFonts w:ascii="Arial" w:hAnsi="Arial" w:cs="Arial"/>
          <w:sz w:val="21"/>
          <w:szCs w:val="21"/>
        </w:rPr>
        <w:t>Steady State</w:t>
      </w:r>
      <w:r>
        <w:rPr>
          <w:rFonts w:ascii="Arial" w:hAnsi="Arial" w:cs="Arial"/>
          <w:sz w:val="21"/>
          <w:szCs w:val="21"/>
        </w:rPr>
        <w:tab/>
        <w:t>A condition of a power system in which all automatic</w:t>
      </w:r>
    </w:p>
    <w:p w14:paraId="77490312" w14:textId="77777777" w:rsidR="009C1403" w:rsidRDefault="00C6386D">
      <w:pPr>
        <w:kinsoku w:val="0"/>
        <w:overflowPunct w:val="0"/>
        <w:autoSpaceDE/>
        <w:autoSpaceDN/>
        <w:adjustRightInd/>
        <w:spacing w:before="1" w:line="235"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and manual </w:t>
      </w:r>
      <w:r>
        <w:rPr>
          <w:rFonts w:ascii="Arial" w:hAnsi="Arial" w:cs="Arial"/>
          <w:i/>
          <w:iCs/>
          <w:spacing w:val="-6"/>
          <w:sz w:val="21"/>
          <w:szCs w:val="21"/>
        </w:rPr>
        <w:t xml:space="preserve">corrective actions </w:t>
      </w:r>
      <w:r>
        <w:rPr>
          <w:rFonts w:ascii="Arial" w:hAnsi="Arial" w:cs="Arial"/>
          <w:spacing w:val="-6"/>
          <w:sz w:val="21"/>
          <w:szCs w:val="21"/>
        </w:rPr>
        <w:t>have taken place and all of the operating quantities that characterise it can be considered constant for the purpose of analysis.</w:t>
      </w:r>
    </w:p>
    <w:p w14:paraId="4707C373" w14:textId="77777777" w:rsidR="009C1403" w:rsidRDefault="00C6386D">
      <w:pPr>
        <w:tabs>
          <w:tab w:val="left" w:pos="3312"/>
        </w:tabs>
        <w:kinsoku w:val="0"/>
        <w:overflowPunct w:val="0"/>
        <w:autoSpaceDE/>
        <w:autoSpaceDN/>
        <w:adjustRightInd/>
        <w:spacing w:before="447" w:line="239" w:lineRule="exact"/>
        <w:ind w:left="72"/>
        <w:textAlignment w:val="baseline"/>
        <w:rPr>
          <w:rFonts w:ascii="Arial" w:hAnsi="Arial" w:cs="Arial"/>
          <w:spacing w:val="-2"/>
          <w:sz w:val="21"/>
          <w:szCs w:val="21"/>
        </w:rPr>
      </w:pPr>
      <w:r>
        <w:rPr>
          <w:rFonts w:ascii="Arial" w:hAnsi="Arial" w:cs="Arial"/>
          <w:spacing w:val="-2"/>
          <w:sz w:val="21"/>
          <w:szCs w:val="21"/>
        </w:rPr>
        <w:t>Sub-Synchronous Oscillations</w:t>
      </w:r>
      <w:r>
        <w:rPr>
          <w:rFonts w:ascii="Arial" w:hAnsi="Arial" w:cs="Arial"/>
          <w:spacing w:val="-2"/>
          <w:sz w:val="21"/>
          <w:szCs w:val="21"/>
        </w:rPr>
        <w:tab/>
        <w:t>Power system oscillations at frequencies that are less</w:t>
      </w:r>
    </w:p>
    <w:p w14:paraId="0FE1DAA3" w14:textId="77777777" w:rsidR="009C1403" w:rsidRDefault="00C6386D">
      <w:pPr>
        <w:kinsoku w:val="0"/>
        <w:overflowPunct w:val="0"/>
        <w:autoSpaceDE/>
        <w:autoSpaceDN/>
        <w:adjustRightInd/>
        <w:spacing w:before="11" w:line="229" w:lineRule="exact"/>
        <w:ind w:left="3384" w:right="144"/>
        <w:jc w:val="both"/>
        <w:textAlignment w:val="baseline"/>
        <w:rPr>
          <w:rFonts w:ascii="Arial" w:hAnsi="Arial" w:cs="Arial"/>
          <w:spacing w:val="-6"/>
          <w:sz w:val="21"/>
          <w:szCs w:val="21"/>
        </w:rPr>
      </w:pPr>
      <w:r>
        <w:rPr>
          <w:rFonts w:ascii="Arial" w:hAnsi="Arial" w:cs="Arial"/>
          <w:spacing w:val="-6"/>
          <w:sz w:val="21"/>
          <w:szCs w:val="21"/>
        </w:rPr>
        <w:t>than the power frequency. They arise from modes of oscillation associated with interactions between certain elements on the system such as generator rotor circuits, generator shaft systems, series compensated lines, excitation system controllers, power system stabilisers, converter controllers of power park modules and converter controllers of DC interconnectors and links.</w:t>
      </w:r>
    </w:p>
    <w:p w14:paraId="668D5A1B" w14:textId="77777777" w:rsidR="009C1403" w:rsidRDefault="00C6386D">
      <w:pPr>
        <w:tabs>
          <w:tab w:val="left" w:pos="3312"/>
        </w:tabs>
        <w:kinsoku w:val="0"/>
        <w:overflowPunct w:val="0"/>
        <w:autoSpaceDE/>
        <w:autoSpaceDN/>
        <w:adjustRightInd/>
        <w:spacing w:before="474" w:line="224" w:lineRule="exact"/>
        <w:ind w:left="72"/>
        <w:textAlignment w:val="baseline"/>
        <w:rPr>
          <w:rFonts w:ascii="Arial" w:hAnsi="Arial" w:cs="Arial"/>
          <w:i/>
          <w:iCs/>
          <w:spacing w:val="-4"/>
          <w:sz w:val="21"/>
          <w:szCs w:val="21"/>
        </w:rPr>
      </w:pPr>
      <w:r>
        <w:rPr>
          <w:rFonts w:ascii="Arial" w:hAnsi="Arial" w:cs="Arial"/>
          <w:spacing w:val="-4"/>
          <w:sz w:val="21"/>
          <w:szCs w:val="21"/>
        </w:rPr>
        <w:t>Supergrid</w:t>
      </w:r>
      <w:r>
        <w:rPr>
          <w:rFonts w:ascii="Arial" w:hAnsi="Arial" w:cs="Arial"/>
          <w:spacing w:val="-4"/>
          <w:sz w:val="21"/>
          <w:szCs w:val="21"/>
        </w:rPr>
        <w:tab/>
        <w:t xml:space="preserve">That part of the </w:t>
      </w:r>
      <w:r>
        <w:rPr>
          <w:rFonts w:ascii="Arial" w:hAnsi="Arial" w:cs="Arial"/>
          <w:i/>
          <w:iCs/>
          <w:spacing w:val="-4"/>
          <w:sz w:val="21"/>
          <w:szCs w:val="21"/>
        </w:rPr>
        <w:t>national electricity transmission system</w:t>
      </w:r>
    </w:p>
    <w:p w14:paraId="57C6B52B" w14:textId="77777777" w:rsidR="009C1403" w:rsidRDefault="00C6386D">
      <w:pPr>
        <w:kinsoku w:val="0"/>
        <w:overflowPunct w:val="0"/>
        <w:autoSpaceDE/>
        <w:autoSpaceDN/>
        <w:adjustRightInd/>
        <w:spacing w:line="229" w:lineRule="exact"/>
        <w:ind w:left="3384"/>
        <w:textAlignment w:val="baseline"/>
        <w:rPr>
          <w:rFonts w:ascii="Arial" w:hAnsi="Arial" w:cs="Arial"/>
          <w:spacing w:val="-4"/>
          <w:sz w:val="21"/>
          <w:szCs w:val="21"/>
        </w:rPr>
      </w:pPr>
      <w:r>
        <w:rPr>
          <w:rFonts w:ascii="Arial" w:hAnsi="Arial" w:cs="Arial"/>
          <w:spacing w:val="-4"/>
          <w:sz w:val="21"/>
          <w:szCs w:val="21"/>
        </w:rPr>
        <w:t>operated at a nominal voltage of above 200kV.</w:t>
      </w:r>
    </w:p>
    <w:p w14:paraId="7D211A05" w14:textId="77777777" w:rsidR="009C1403" w:rsidRDefault="009C1403">
      <w:pPr>
        <w:widowControl/>
        <w:rPr>
          <w:sz w:val="24"/>
          <w:szCs w:val="24"/>
        </w:rPr>
        <w:sectPr w:rsidR="009C1403">
          <w:headerReference w:type="default" r:id="rId82"/>
          <w:pgSz w:w="11904" w:h="16834"/>
          <w:pgMar w:top="1723" w:right="2022" w:bottom="508" w:left="1562" w:header="720" w:footer="720" w:gutter="0"/>
          <w:cols w:space="720"/>
          <w:noEndnote/>
        </w:sectPr>
      </w:pPr>
    </w:p>
    <w:p w14:paraId="79F02521" w14:textId="1E40065C" w:rsidR="009C1403" w:rsidRDefault="00C6386D">
      <w:pPr>
        <w:kinsoku w:val="0"/>
        <w:overflowPunct w:val="0"/>
        <w:autoSpaceDE/>
        <w:autoSpaceDN/>
        <w:adjustRightInd/>
        <w:spacing w:before="9" w:line="230" w:lineRule="exact"/>
        <w:ind w:left="3312" w:right="144"/>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6" behindDoc="0" locked="0" layoutInCell="0" allowOverlap="1" wp14:anchorId="36773BD8" wp14:editId="3C2B1F19">
                <wp:simplePos x="0" y="0"/>
                <wp:positionH relativeFrom="page">
                  <wp:posOffset>920750</wp:posOffset>
                </wp:positionH>
                <wp:positionV relativeFrom="page">
                  <wp:posOffset>941705</wp:posOffset>
                </wp:positionV>
                <wp:extent cx="5723890" cy="201295"/>
                <wp:effectExtent l="0" t="0" r="0" b="0"/>
                <wp:wrapSquare wrapText="bothSides"/>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2012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3BD8" id="Text Box 104" o:spid="_x0000_s1321" type="#_x0000_t202" style="position:absolute;left:0;text-align:left;margin-left:72.5pt;margin-top:74.15pt;width:450.7pt;height:15.85pt;z-index:2516583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" o:allowincell="f" stroked="f">
                <v:fill opacity="0"/>
                <v:textbox inset="0,0,0,0">
                  <w:txbxContent>
                    <w:p w14:paraId="531F6AF9" w14:textId="77777777" w:rsidR="009C1403" w:rsidRDefault="00C6386D">
                      <w:pPr>
                        <w:tabs>
                          <w:tab w:val="left" w:pos="3456"/>
                          <w:tab w:val="left" w:pos="4176"/>
                        </w:tabs>
                        <w:kinsoku w:val="0"/>
                        <w:overflowPunct w:val="0"/>
                        <w:autoSpaceDE/>
                        <w:autoSpaceDN/>
                        <w:adjustRightInd/>
                        <w:spacing w:after="5" w:line="312" w:lineRule="exact"/>
                        <w:ind w:left="216"/>
                        <w:textAlignment w:val="baseline"/>
                        <w:rPr>
                          <w:rFonts w:ascii="Arial" w:hAnsi="Arial" w:cs="Arial"/>
                          <w:spacing w:val="2"/>
                          <w:sz w:val="21"/>
                          <w:szCs w:val="21"/>
                        </w:rPr>
                      </w:pPr>
                      <w:r>
                        <w:rPr>
                          <w:rFonts w:ascii="Arial" w:hAnsi="Arial" w:cs="Arial"/>
                          <w:spacing w:val="2"/>
                          <w:sz w:val="21"/>
                          <w:szCs w:val="21"/>
                        </w:rPr>
                        <w:t>System Instability</w:t>
                      </w:r>
                      <w:r>
                        <w:rPr>
                          <w:rFonts w:ascii="Arial" w:hAnsi="Arial" w:cs="Arial"/>
                          <w:spacing w:val="2"/>
                          <w:sz w:val="21"/>
                          <w:szCs w:val="21"/>
                        </w:rPr>
                        <w:tab/>
                        <w:t>A.1</w:t>
                      </w:r>
                      <w:r>
                        <w:rPr>
                          <w:rFonts w:ascii="Arial" w:hAnsi="Arial" w:cs="Arial"/>
                          <w:spacing w:val="2"/>
                          <w:sz w:val="21"/>
                          <w:szCs w:val="21"/>
                        </w:rPr>
                        <w:tab/>
                        <w:t>i) poor damping - where electromechanical</w:t>
                      </w:r>
                    </w:p>
                  </w:txbxContent>
                </v:textbox>
                <w10:wrap type="square" anchorx="page" anchory="page"/>
              </v:shape>
            </w:pict>
          </mc:Fallback>
        </mc:AlternateContent>
      </w:r>
      <w:r>
        <w:rPr>
          <w:rFonts w:ascii="Arial" w:hAnsi="Arial" w:cs="Arial"/>
          <w:spacing w:val="-4"/>
          <w:sz w:val="21"/>
          <w:szCs w:val="21"/>
        </w:rPr>
        <w:t xml:space="preserve">oscillations of </w:t>
      </w:r>
      <w:r>
        <w:rPr>
          <w:rFonts w:ascii="Arial" w:hAnsi="Arial" w:cs="Arial"/>
          <w:i/>
          <w:iCs/>
          <w:spacing w:val="-4"/>
          <w:sz w:val="21"/>
          <w:szCs w:val="21"/>
        </w:rPr>
        <w:t xml:space="preserve">generating units </w:t>
      </w:r>
      <w:r>
        <w:rPr>
          <w:rFonts w:ascii="Arial" w:hAnsi="Arial" w:cs="Arial"/>
          <w:spacing w:val="-4"/>
          <w:sz w:val="21"/>
          <w:szCs w:val="21"/>
        </w:rPr>
        <w:t>are such that the resultant peak deviations in machine rotor angle and/or speed at the end of a 20 second period remain in excess of 15% of the peak deviations at the outset (i.e. the time constant of the slowest mode of oscillation exceeds 12 seconds); or</w:t>
      </w:r>
    </w:p>
    <w:p w14:paraId="0CCD51D0" w14:textId="77777777" w:rsidR="009C1403" w:rsidRDefault="00C6386D">
      <w:pPr>
        <w:tabs>
          <w:tab w:val="left" w:pos="4032"/>
        </w:tabs>
        <w:kinsoku w:val="0"/>
        <w:overflowPunct w:val="0"/>
        <w:autoSpaceDE/>
        <w:autoSpaceDN/>
        <w:adjustRightInd/>
        <w:spacing w:before="211" w:line="241" w:lineRule="exact"/>
        <w:ind w:left="3312"/>
        <w:jc w:val="both"/>
        <w:textAlignment w:val="baseline"/>
        <w:rPr>
          <w:rFonts w:ascii="Arial" w:hAnsi="Arial" w:cs="Arial"/>
          <w:spacing w:val="17"/>
          <w:sz w:val="21"/>
          <w:szCs w:val="21"/>
        </w:rPr>
      </w:pPr>
      <w:r>
        <w:rPr>
          <w:rFonts w:ascii="Arial" w:hAnsi="Arial" w:cs="Arial"/>
          <w:spacing w:val="17"/>
          <w:sz w:val="21"/>
          <w:szCs w:val="21"/>
        </w:rPr>
        <w:t>A.1</w:t>
      </w:r>
      <w:r>
        <w:rPr>
          <w:rFonts w:ascii="Arial" w:hAnsi="Arial" w:cs="Arial"/>
          <w:spacing w:val="17"/>
          <w:sz w:val="21"/>
          <w:szCs w:val="21"/>
        </w:rPr>
        <w:tab/>
        <w:t>ii) pole slipping - where one or more</w:t>
      </w:r>
    </w:p>
    <w:p w14:paraId="3BC83E8D" w14:textId="77777777" w:rsidR="009C1403" w:rsidRDefault="00C6386D">
      <w:pPr>
        <w:kinsoku w:val="0"/>
        <w:overflowPunct w:val="0"/>
        <w:autoSpaceDE/>
        <w:autoSpaceDN/>
        <w:adjustRightInd/>
        <w:spacing w:before="9" w:line="232" w:lineRule="exact"/>
        <w:ind w:left="3312" w:right="144"/>
        <w:jc w:val="both"/>
        <w:textAlignment w:val="baseline"/>
        <w:rPr>
          <w:rFonts w:ascii="Arial" w:hAnsi="Arial" w:cs="Arial"/>
          <w:spacing w:val="-3"/>
          <w:sz w:val="21"/>
          <w:szCs w:val="21"/>
        </w:rPr>
      </w:pPr>
      <w:r>
        <w:rPr>
          <w:rFonts w:ascii="Arial" w:hAnsi="Arial" w:cs="Arial"/>
          <w:spacing w:val="-3"/>
          <w:sz w:val="21"/>
          <w:szCs w:val="21"/>
        </w:rPr>
        <w:t xml:space="preserve">transmission connected synchronous </w:t>
      </w:r>
      <w:r>
        <w:rPr>
          <w:rFonts w:ascii="Arial" w:hAnsi="Arial" w:cs="Arial"/>
          <w:i/>
          <w:iCs/>
          <w:spacing w:val="-3"/>
          <w:sz w:val="21"/>
          <w:szCs w:val="21"/>
        </w:rPr>
        <w:t xml:space="preserve">generating units </w:t>
      </w:r>
      <w:r>
        <w:rPr>
          <w:rFonts w:ascii="Arial" w:hAnsi="Arial" w:cs="Arial"/>
          <w:spacing w:val="-3"/>
          <w:sz w:val="21"/>
          <w:szCs w:val="21"/>
        </w:rPr>
        <w:t>lose synchronism with the remainder of the system to which it is connected</w:t>
      </w:r>
    </w:p>
    <w:p w14:paraId="0C148496" w14:textId="77777777" w:rsidR="009C1403" w:rsidRDefault="00C6386D">
      <w:pPr>
        <w:kinsoku w:val="0"/>
        <w:overflowPunct w:val="0"/>
        <w:autoSpaceDE/>
        <w:autoSpaceDN/>
        <w:adjustRightInd/>
        <w:spacing w:before="348" w:line="231" w:lineRule="exact"/>
        <w:ind w:left="3312" w:right="144"/>
        <w:jc w:val="both"/>
        <w:textAlignment w:val="baseline"/>
        <w:rPr>
          <w:rFonts w:ascii="Arial" w:hAnsi="Arial" w:cs="Arial"/>
          <w:spacing w:val="-7"/>
          <w:sz w:val="21"/>
          <w:szCs w:val="21"/>
        </w:rPr>
      </w:pPr>
      <w:r>
        <w:rPr>
          <w:rFonts w:ascii="Arial" w:hAnsi="Arial" w:cs="Arial"/>
          <w:spacing w:val="-7"/>
          <w:sz w:val="21"/>
          <w:szCs w:val="21"/>
        </w:rPr>
        <w:t xml:space="preserve">For the purpose of assessing the existence of </w:t>
      </w:r>
      <w:r>
        <w:rPr>
          <w:rFonts w:ascii="Arial" w:hAnsi="Arial" w:cs="Arial"/>
          <w:i/>
          <w:iCs/>
          <w:spacing w:val="-7"/>
          <w:sz w:val="21"/>
          <w:szCs w:val="21"/>
        </w:rPr>
        <w:t>system instability</w:t>
      </w:r>
      <w:r>
        <w:rPr>
          <w:rFonts w:ascii="Arial" w:hAnsi="Arial" w:cs="Arial"/>
          <w:spacing w:val="-7"/>
          <w:sz w:val="21"/>
          <w:szCs w:val="21"/>
        </w:rPr>
        <w:t xml:space="preserve">, a </w:t>
      </w:r>
      <w:r>
        <w:rPr>
          <w:rFonts w:ascii="Arial" w:hAnsi="Arial" w:cs="Arial"/>
          <w:i/>
          <w:iCs/>
          <w:spacing w:val="-7"/>
          <w:sz w:val="21"/>
          <w:szCs w:val="21"/>
        </w:rPr>
        <w:t xml:space="preserve">fault outage </w:t>
      </w:r>
      <w:r>
        <w:rPr>
          <w:rFonts w:ascii="Arial" w:hAnsi="Arial" w:cs="Arial"/>
          <w:spacing w:val="-7"/>
          <w:sz w:val="21"/>
          <w:szCs w:val="21"/>
        </w:rPr>
        <w:t xml:space="preserve">is taken to include a solid three phase to earth fault (or faults) anywhere on the </w:t>
      </w:r>
      <w:r>
        <w:rPr>
          <w:rFonts w:ascii="Arial" w:hAnsi="Arial" w:cs="Arial"/>
          <w:i/>
          <w:iCs/>
          <w:spacing w:val="-7"/>
          <w:sz w:val="21"/>
          <w:szCs w:val="21"/>
        </w:rPr>
        <w:t xml:space="preserve">national electricity transmission system </w:t>
      </w:r>
      <w:r>
        <w:rPr>
          <w:rFonts w:ascii="Arial" w:hAnsi="Arial" w:cs="Arial"/>
          <w:spacing w:val="-7"/>
          <w:sz w:val="21"/>
          <w:szCs w:val="21"/>
        </w:rPr>
        <w:t>with an appropriate clearance time.</w:t>
      </w:r>
    </w:p>
    <w:p w14:paraId="0A2F2E69" w14:textId="77777777" w:rsidR="009C1403" w:rsidRDefault="00C6386D">
      <w:pPr>
        <w:kinsoku w:val="0"/>
        <w:overflowPunct w:val="0"/>
        <w:autoSpaceDE/>
        <w:autoSpaceDN/>
        <w:adjustRightInd/>
        <w:spacing w:before="224" w:line="241" w:lineRule="exact"/>
        <w:ind w:left="3312"/>
        <w:jc w:val="both"/>
        <w:textAlignment w:val="baseline"/>
        <w:rPr>
          <w:rFonts w:ascii="Arial" w:hAnsi="Arial" w:cs="Arial"/>
          <w:spacing w:val="-3"/>
          <w:sz w:val="21"/>
          <w:szCs w:val="21"/>
        </w:rPr>
      </w:pPr>
      <w:r>
        <w:rPr>
          <w:rFonts w:ascii="Arial" w:hAnsi="Arial" w:cs="Arial"/>
          <w:spacing w:val="-3"/>
          <w:sz w:val="21"/>
          <w:szCs w:val="21"/>
        </w:rPr>
        <w:t>The appropriate clearance time is identified as follows:</w:t>
      </w:r>
    </w:p>
    <w:p w14:paraId="4F14234C" w14:textId="28461DB7" w:rsidR="009C1403" w:rsidRDefault="00C6386D">
      <w:pPr>
        <w:numPr>
          <w:ilvl w:val="0"/>
          <w:numId w:val="40"/>
        </w:numPr>
        <w:kinsoku w:val="0"/>
        <w:overflowPunct w:val="0"/>
        <w:autoSpaceDE/>
        <w:autoSpaceDN/>
        <w:adjustRightInd/>
        <w:spacing w:before="223" w:line="231" w:lineRule="exact"/>
        <w:ind w:right="144"/>
        <w:jc w:val="both"/>
        <w:textAlignment w:val="baseline"/>
        <w:rPr>
          <w:rFonts w:ascii="Arial" w:hAnsi="Arial" w:cs="Arial"/>
          <w:spacing w:val="-4"/>
          <w:sz w:val="21"/>
          <w:szCs w:val="21"/>
        </w:rPr>
      </w:pPr>
      <w:r>
        <w:rPr>
          <w:rFonts w:ascii="Arial" w:hAnsi="Arial" w:cs="Arial"/>
          <w:spacing w:val="-4"/>
          <w:sz w:val="21"/>
          <w:szCs w:val="21"/>
        </w:rPr>
        <w:t xml:space="preserve">In </w:t>
      </w:r>
      <w:r>
        <w:rPr>
          <w:rFonts w:ascii="Arial" w:hAnsi="Arial" w:cs="Arial"/>
          <w:i/>
          <w:iCs/>
          <w:spacing w:val="-4"/>
          <w:sz w:val="21"/>
          <w:szCs w:val="21"/>
        </w:rPr>
        <w:t xml:space="preserve">NGET’s transmission system </w:t>
      </w:r>
      <w:r>
        <w:rPr>
          <w:rFonts w:ascii="Arial" w:hAnsi="Arial" w:cs="Arial"/>
          <w:spacing w:val="-4"/>
          <w:sz w:val="21"/>
          <w:szCs w:val="21"/>
        </w:rPr>
        <w:t xml:space="preserve">and on other circuits identified by agreement between the relevant </w:t>
      </w:r>
      <w:del w:id="3446" w:author="Tammy Meek (ESO)" w:date="2024-05-01T10:41:00Z">
        <w:r w:rsidDel="00C35DCB">
          <w:rPr>
            <w:rFonts w:ascii="Arial" w:hAnsi="Arial" w:cs="Arial"/>
            <w:i/>
            <w:iCs/>
            <w:spacing w:val="-4"/>
            <w:sz w:val="21"/>
            <w:szCs w:val="21"/>
          </w:rPr>
          <w:delText xml:space="preserve">transmission </w:delText>
        </w:r>
      </w:del>
      <w:r>
        <w:rPr>
          <w:rFonts w:ascii="Arial" w:hAnsi="Arial" w:cs="Arial"/>
          <w:i/>
          <w:iCs/>
          <w:spacing w:val="-4"/>
          <w:sz w:val="21"/>
          <w:szCs w:val="21"/>
        </w:rPr>
        <w:t>licensees</w:t>
      </w:r>
      <w:r>
        <w:rPr>
          <w:rFonts w:ascii="Arial" w:hAnsi="Arial" w:cs="Arial"/>
          <w:spacing w:val="-4"/>
          <w:sz w:val="21"/>
          <w:szCs w:val="21"/>
        </w:rPr>
        <w:t>, clearance times consistent with the fault location together with the worst single failure in the main protection system should be used;</w:t>
      </w:r>
    </w:p>
    <w:p w14:paraId="529AFA71" w14:textId="77777777" w:rsidR="009C1403" w:rsidRDefault="00C6386D">
      <w:pPr>
        <w:numPr>
          <w:ilvl w:val="0"/>
          <w:numId w:val="40"/>
        </w:numPr>
        <w:kinsoku w:val="0"/>
        <w:overflowPunct w:val="0"/>
        <w:autoSpaceDE/>
        <w:autoSpaceDN/>
        <w:adjustRightInd/>
        <w:spacing w:before="237" w:line="228" w:lineRule="exact"/>
        <w:ind w:right="144"/>
        <w:jc w:val="both"/>
        <w:textAlignment w:val="baseline"/>
        <w:rPr>
          <w:rFonts w:ascii="Arial" w:hAnsi="Arial" w:cs="Arial"/>
          <w:spacing w:val="-2"/>
          <w:sz w:val="21"/>
          <w:szCs w:val="21"/>
        </w:rPr>
      </w:pPr>
      <w:r>
        <w:rPr>
          <w:rFonts w:ascii="Arial" w:hAnsi="Arial" w:cs="Arial"/>
          <w:spacing w:val="-2"/>
          <w:sz w:val="21"/>
          <w:szCs w:val="21"/>
        </w:rPr>
        <w:t>elsewhere, clearance times should be consistent with the fault location and appropriate to the actual protection, signalling equipment, trip and interposing relays, and circuit breakers involved in clearing the fault.</w:t>
      </w:r>
    </w:p>
    <w:p w14:paraId="1E86A71B" w14:textId="77777777" w:rsidR="009C1403" w:rsidRDefault="00C6386D">
      <w:pPr>
        <w:tabs>
          <w:tab w:val="left" w:pos="3312"/>
        </w:tabs>
        <w:kinsoku w:val="0"/>
        <w:overflowPunct w:val="0"/>
        <w:autoSpaceDE/>
        <w:autoSpaceDN/>
        <w:adjustRightInd/>
        <w:spacing w:before="466" w:line="240" w:lineRule="exact"/>
        <w:ind w:left="72"/>
        <w:textAlignment w:val="baseline"/>
        <w:rPr>
          <w:rFonts w:ascii="Arial" w:hAnsi="Arial" w:cs="Arial"/>
          <w:i/>
          <w:iCs/>
          <w:spacing w:val="1"/>
          <w:sz w:val="21"/>
          <w:szCs w:val="21"/>
        </w:rPr>
      </w:pPr>
      <w:r>
        <w:rPr>
          <w:rFonts w:ascii="Arial" w:hAnsi="Arial" w:cs="Arial"/>
          <w:spacing w:val="1"/>
          <w:sz w:val="21"/>
          <w:szCs w:val="21"/>
        </w:rPr>
        <w:t>Transfer Capacity</w:t>
      </w:r>
      <w:r>
        <w:rPr>
          <w:rFonts w:ascii="Arial" w:hAnsi="Arial" w:cs="Arial"/>
          <w:spacing w:val="1"/>
          <w:sz w:val="21"/>
          <w:szCs w:val="21"/>
        </w:rPr>
        <w:tab/>
        <w:t xml:space="preserve">That circuit capacity from adjacent </w:t>
      </w:r>
      <w:r>
        <w:rPr>
          <w:rFonts w:ascii="Arial" w:hAnsi="Arial" w:cs="Arial"/>
          <w:i/>
          <w:iCs/>
          <w:spacing w:val="1"/>
          <w:sz w:val="21"/>
          <w:szCs w:val="21"/>
        </w:rPr>
        <w:t>demand groups</w:t>
      </w:r>
    </w:p>
    <w:p w14:paraId="2EC5796C" w14:textId="77777777" w:rsidR="009C1403" w:rsidRDefault="00C6386D">
      <w:pPr>
        <w:kinsoku w:val="0"/>
        <w:overflowPunct w:val="0"/>
        <w:autoSpaceDE/>
        <w:autoSpaceDN/>
        <w:adjustRightInd/>
        <w:spacing w:line="230" w:lineRule="exact"/>
        <w:ind w:left="3312" w:right="144"/>
        <w:jc w:val="both"/>
        <w:textAlignment w:val="baseline"/>
        <w:rPr>
          <w:rFonts w:ascii="Arial" w:hAnsi="Arial" w:cs="Arial"/>
          <w:sz w:val="21"/>
          <w:szCs w:val="21"/>
        </w:rPr>
      </w:pPr>
      <w:r>
        <w:rPr>
          <w:rFonts w:ascii="Arial" w:hAnsi="Arial" w:cs="Arial"/>
          <w:sz w:val="21"/>
          <w:szCs w:val="21"/>
        </w:rPr>
        <w:t>which can be made available within the times stated in Table 3.1</w:t>
      </w:r>
    </w:p>
    <w:p w14:paraId="68CFEA11"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pacing w:val="-1"/>
          <w:sz w:val="21"/>
          <w:szCs w:val="21"/>
        </w:rPr>
      </w:pPr>
      <w:r>
        <w:rPr>
          <w:rFonts w:ascii="Arial" w:hAnsi="Arial" w:cs="Arial"/>
          <w:spacing w:val="-1"/>
          <w:sz w:val="21"/>
          <w:szCs w:val="21"/>
        </w:rPr>
        <w:t>Transient Time Phase</w:t>
      </w:r>
      <w:r>
        <w:rPr>
          <w:rFonts w:ascii="Arial" w:hAnsi="Arial" w:cs="Arial"/>
          <w:spacing w:val="-1"/>
          <w:sz w:val="21"/>
          <w:szCs w:val="21"/>
        </w:rPr>
        <w:tab/>
        <w:t>The time within which fault clearance or initial system</w:t>
      </w:r>
    </w:p>
    <w:p w14:paraId="0B53731C" w14:textId="77777777" w:rsidR="009C1403" w:rsidRDefault="00C6386D">
      <w:pPr>
        <w:kinsoku w:val="0"/>
        <w:overflowPunct w:val="0"/>
        <w:autoSpaceDE/>
        <w:autoSpaceDN/>
        <w:adjustRightInd/>
        <w:spacing w:before="12" w:line="230" w:lineRule="exact"/>
        <w:ind w:left="3312" w:right="72"/>
        <w:jc w:val="both"/>
        <w:textAlignment w:val="baseline"/>
        <w:rPr>
          <w:rFonts w:ascii="Arial" w:hAnsi="Arial" w:cs="Arial"/>
          <w:sz w:val="21"/>
          <w:szCs w:val="21"/>
        </w:rPr>
      </w:pPr>
      <w:r>
        <w:rPr>
          <w:rFonts w:ascii="Arial" w:hAnsi="Arial" w:cs="Arial"/>
          <w:sz w:val="21"/>
          <w:szCs w:val="21"/>
        </w:rPr>
        <w:t xml:space="preserve">switching, the transient decay and recovery, auto switching schemes, </w:t>
      </w:r>
      <w:r>
        <w:rPr>
          <w:rFonts w:ascii="Arial" w:hAnsi="Arial" w:cs="Arial"/>
          <w:i/>
          <w:iCs/>
          <w:sz w:val="21"/>
          <w:szCs w:val="21"/>
        </w:rPr>
        <w:t xml:space="preserve">generator </w:t>
      </w:r>
      <w:r>
        <w:rPr>
          <w:rFonts w:ascii="Arial" w:hAnsi="Arial" w:cs="Arial"/>
          <w:sz w:val="21"/>
          <w:szCs w:val="21"/>
        </w:rPr>
        <w:t xml:space="preserve">inter-tripping, and fast, automatic responses of controls such as </w:t>
      </w:r>
      <w:r>
        <w:rPr>
          <w:rFonts w:ascii="Arial" w:hAnsi="Arial" w:cs="Arial"/>
          <w:i/>
          <w:iCs/>
          <w:sz w:val="21"/>
          <w:szCs w:val="21"/>
        </w:rPr>
        <w:t xml:space="preserve">generator </w:t>
      </w:r>
      <w:r>
        <w:rPr>
          <w:rFonts w:ascii="Arial" w:hAnsi="Arial" w:cs="Arial"/>
          <w:sz w:val="21"/>
          <w:szCs w:val="21"/>
        </w:rPr>
        <w:t>AVR and SVC take place. Load response may be assumed to have taken place. Typically 0 to 5 seconds after an initiating event.</w:t>
      </w:r>
    </w:p>
    <w:p w14:paraId="1B739FFD" w14:textId="77777777" w:rsidR="009C1403" w:rsidRDefault="00C6386D">
      <w:pPr>
        <w:tabs>
          <w:tab w:val="left" w:pos="3312"/>
        </w:tabs>
        <w:kinsoku w:val="0"/>
        <w:overflowPunct w:val="0"/>
        <w:autoSpaceDE/>
        <w:autoSpaceDN/>
        <w:adjustRightInd/>
        <w:spacing w:before="450" w:line="241" w:lineRule="exact"/>
        <w:ind w:left="72"/>
        <w:textAlignment w:val="baseline"/>
        <w:rPr>
          <w:rFonts w:ascii="Arial" w:hAnsi="Arial" w:cs="Arial"/>
          <w:sz w:val="21"/>
          <w:szCs w:val="21"/>
        </w:rPr>
      </w:pPr>
      <w:r>
        <w:rPr>
          <w:rFonts w:ascii="Arial" w:hAnsi="Arial" w:cs="Arial"/>
          <w:sz w:val="21"/>
          <w:szCs w:val="21"/>
        </w:rPr>
        <w:t>Transmission Capacity</w:t>
      </w:r>
      <w:r>
        <w:rPr>
          <w:rFonts w:ascii="Arial" w:hAnsi="Arial" w:cs="Arial"/>
          <w:sz w:val="21"/>
          <w:szCs w:val="21"/>
        </w:rPr>
        <w:tab/>
        <w:t>The ability of a network to transmit electricity. It does</w:t>
      </w:r>
    </w:p>
    <w:p w14:paraId="3DCD63D5" w14:textId="54CC3B7B" w:rsidR="009C1403" w:rsidRDefault="00C6386D">
      <w:pPr>
        <w:kinsoku w:val="0"/>
        <w:overflowPunct w:val="0"/>
        <w:autoSpaceDE/>
        <w:autoSpaceDN/>
        <w:adjustRightInd/>
        <w:spacing w:before="11" w:line="229" w:lineRule="exact"/>
        <w:ind w:left="3312" w:right="144"/>
        <w:jc w:val="both"/>
        <w:textAlignment w:val="baseline"/>
        <w:rPr>
          <w:rFonts w:ascii="Arial" w:hAnsi="Arial" w:cs="Arial"/>
          <w:sz w:val="21"/>
          <w:szCs w:val="21"/>
        </w:rPr>
      </w:pPr>
      <w:r>
        <w:rPr>
          <w:rFonts w:ascii="Arial" w:hAnsi="Arial" w:cs="Arial"/>
          <w:sz w:val="21"/>
          <w:szCs w:val="21"/>
        </w:rPr>
        <w:t xml:space="preserve">not include the use of </w:t>
      </w:r>
      <w:r>
        <w:rPr>
          <w:rFonts w:ascii="Arial" w:hAnsi="Arial" w:cs="Arial"/>
          <w:i/>
          <w:iCs/>
          <w:sz w:val="21"/>
          <w:szCs w:val="21"/>
        </w:rPr>
        <w:t>operational</w:t>
      </w:r>
      <w:r w:rsidR="00185291">
        <w:rPr>
          <w:rFonts w:ascii="Arial" w:hAnsi="Arial" w:cs="Arial"/>
          <w:i/>
          <w:iCs/>
          <w:sz w:val="21"/>
          <w:szCs w:val="21"/>
        </w:rPr>
        <w:t xml:space="preserve"> </w:t>
      </w:r>
      <w:r>
        <w:rPr>
          <w:rFonts w:ascii="Arial" w:hAnsi="Arial" w:cs="Arial"/>
          <w:i/>
          <w:iCs/>
          <w:sz w:val="21"/>
          <w:szCs w:val="21"/>
        </w:rPr>
        <w:t xml:space="preserve">intertripping </w:t>
      </w:r>
      <w:r>
        <w:rPr>
          <w:rFonts w:ascii="Arial" w:hAnsi="Arial" w:cs="Arial"/>
          <w:sz w:val="21"/>
          <w:szCs w:val="21"/>
        </w:rPr>
        <w:t>except in respect of paragraph 2.13 in Section 2, paragraph 4.10 in Section 4 and paragraphs 7.7 to 7.13 &amp; 7.16 in Section 7.</w:t>
      </w:r>
    </w:p>
    <w:p w14:paraId="0B7BC1B1" w14:textId="77777777" w:rsidR="009C1403" w:rsidRDefault="00C6386D">
      <w:pPr>
        <w:tabs>
          <w:tab w:val="left" w:pos="3312"/>
        </w:tabs>
        <w:kinsoku w:val="0"/>
        <w:overflowPunct w:val="0"/>
        <w:autoSpaceDE/>
        <w:autoSpaceDN/>
        <w:adjustRightInd/>
        <w:spacing w:before="465" w:line="240" w:lineRule="exact"/>
        <w:ind w:left="72"/>
        <w:textAlignment w:val="baseline"/>
        <w:rPr>
          <w:rFonts w:ascii="Arial" w:hAnsi="Arial" w:cs="Arial"/>
          <w:spacing w:val="1"/>
          <w:sz w:val="21"/>
          <w:szCs w:val="21"/>
        </w:rPr>
      </w:pPr>
      <w:r>
        <w:rPr>
          <w:rFonts w:ascii="Arial" w:hAnsi="Arial" w:cs="Arial"/>
          <w:spacing w:val="1"/>
          <w:sz w:val="21"/>
          <w:szCs w:val="21"/>
        </w:rPr>
        <w:t>Transmission Circuit</w:t>
      </w:r>
      <w:r>
        <w:rPr>
          <w:rFonts w:ascii="Arial" w:hAnsi="Arial" w:cs="Arial"/>
          <w:spacing w:val="1"/>
          <w:sz w:val="21"/>
          <w:szCs w:val="21"/>
        </w:rPr>
        <w:tab/>
        <w:t xml:space="preserve">This is either an </w:t>
      </w:r>
      <w:r>
        <w:rPr>
          <w:rFonts w:ascii="Arial" w:hAnsi="Arial" w:cs="Arial"/>
          <w:i/>
          <w:iCs/>
          <w:spacing w:val="1"/>
          <w:sz w:val="21"/>
          <w:szCs w:val="21"/>
        </w:rPr>
        <w:t xml:space="preserve">onshore transmission circuit </w:t>
      </w:r>
      <w:r>
        <w:rPr>
          <w:rFonts w:ascii="Arial" w:hAnsi="Arial" w:cs="Arial"/>
          <w:spacing w:val="1"/>
          <w:sz w:val="21"/>
          <w:szCs w:val="21"/>
        </w:rPr>
        <w:t>or an</w:t>
      </w:r>
    </w:p>
    <w:p w14:paraId="25C25894" w14:textId="77777777" w:rsidR="009C1403" w:rsidRDefault="00C6386D">
      <w:pPr>
        <w:kinsoku w:val="0"/>
        <w:overflowPunct w:val="0"/>
        <w:autoSpaceDE/>
        <w:autoSpaceDN/>
        <w:adjustRightInd/>
        <w:spacing w:line="226" w:lineRule="exact"/>
        <w:ind w:left="3312"/>
        <w:textAlignment w:val="baseline"/>
        <w:rPr>
          <w:rFonts w:ascii="Arial" w:hAnsi="Arial" w:cs="Arial"/>
          <w:spacing w:val="-2"/>
          <w:sz w:val="21"/>
          <w:szCs w:val="21"/>
        </w:rPr>
      </w:pPr>
      <w:r>
        <w:rPr>
          <w:rFonts w:ascii="Arial" w:hAnsi="Arial" w:cs="Arial"/>
          <w:i/>
          <w:iCs/>
          <w:spacing w:val="-2"/>
          <w:sz w:val="21"/>
          <w:szCs w:val="21"/>
        </w:rPr>
        <w:t>offshore transmission circuit</w:t>
      </w:r>
      <w:r>
        <w:rPr>
          <w:rFonts w:ascii="Arial" w:hAnsi="Arial" w:cs="Arial"/>
          <w:spacing w:val="-2"/>
          <w:sz w:val="21"/>
          <w:szCs w:val="21"/>
        </w:rPr>
        <w:t>.</w:t>
      </w:r>
    </w:p>
    <w:p w14:paraId="2BCCDEDD" w14:textId="77777777" w:rsidR="009C1403" w:rsidRDefault="009C1403">
      <w:pPr>
        <w:widowControl/>
        <w:rPr>
          <w:sz w:val="24"/>
          <w:szCs w:val="24"/>
        </w:rPr>
        <w:sectPr w:rsidR="009C1403">
          <w:headerReference w:type="default" r:id="rId83"/>
          <w:pgSz w:w="11904" w:h="16834"/>
          <w:pgMar w:top="1800" w:right="2022" w:bottom="508" w:left="1562" w:header="720" w:footer="720" w:gutter="0"/>
          <w:cols w:space="720"/>
          <w:noEndnote/>
        </w:sectPr>
      </w:pPr>
    </w:p>
    <w:p w14:paraId="45C066E5" w14:textId="6E584E4A" w:rsidR="00DC74AF" w:rsidRPr="00DC74AF"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3457" w:author="Stuart McLarnon (NESO)" w:date="2025-01-14T13:50:00Z"/>
          <w:rFonts w:ascii="Arial" w:hAnsi="Arial" w:cs="Arial"/>
          <w:spacing w:val="-4"/>
          <w:sz w:val="21"/>
          <w:szCs w:val="21"/>
        </w:rPr>
      </w:pPr>
      <w:ins w:id="3458" w:author="Stuart McLarnon (NESO)" w:date="2025-01-14T13:50:00Z">
        <w:r w:rsidRPr="00DC74AF">
          <w:rPr>
            <w:rFonts w:ascii="Arial" w:hAnsi="Arial" w:cs="Arial"/>
            <w:spacing w:val="-4"/>
            <w:sz w:val="21"/>
            <w:szCs w:val="21"/>
          </w:rPr>
          <w:t>Transmission Licence</w:t>
        </w:r>
        <w:r w:rsidRPr="00DC74AF">
          <w:rPr>
            <w:rFonts w:ascii="Arial" w:hAnsi="Arial" w:cs="Arial"/>
            <w:spacing w:val="-4"/>
            <w:sz w:val="21"/>
            <w:szCs w:val="21"/>
          </w:rPr>
          <w:tab/>
        </w:r>
        <w:del w:id="3459" w:author="Claire Newton (NESO)" w:date="2025-01-28T20:44:00Z" w16du:dateUtc="2025-01-28T20:44:00Z">
          <w:r w:rsidRPr="00DC74AF" w:rsidDel="00AA4DC6">
            <w:rPr>
              <w:rFonts w:ascii="Arial" w:hAnsi="Arial" w:cs="Arial"/>
              <w:spacing w:val="-4"/>
              <w:sz w:val="21"/>
              <w:szCs w:val="21"/>
            </w:rPr>
            <w:delText>shall m</w:delText>
          </w:r>
        </w:del>
      </w:ins>
      <w:ins w:id="3460" w:author="Claire Newton (NESO)" w:date="2025-01-28T20:44:00Z" w16du:dateUtc="2025-01-28T20:44:00Z">
        <w:r w:rsidR="00AA4DC6">
          <w:rPr>
            <w:rFonts w:ascii="Arial" w:hAnsi="Arial" w:cs="Arial"/>
            <w:spacing w:val="-4"/>
            <w:sz w:val="21"/>
            <w:szCs w:val="21"/>
          </w:rPr>
          <w:t>M</w:t>
        </w:r>
      </w:ins>
      <w:ins w:id="3461" w:author="Stuart McLarnon (NESO)" w:date="2025-01-14T13:50:00Z">
        <w:r w:rsidRPr="00DC74AF">
          <w:rPr>
            <w:rFonts w:ascii="Arial" w:hAnsi="Arial" w:cs="Arial"/>
            <w:spacing w:val="-4"/>
            <w:sz w:val="21"/>
            <w:szCs w:val="21"/>
          </w:rPr>
          <w:t>ean</w:t>
        </w:r>
      </w:ins>
      <w:ins w:id="3462" w:author="Claire Newton (NESO)" w:date="2025-01-28T20:44:00Z" w16du:dateUtc="2025-01-28T20:44:00Z">
        <w:r w:rsidR="00AA4DC6">
          <w:rPr>
            <w:rFonts w:ascii="Arial" w:hAnsi="Arial" w:cs="Arial"/>
            <w:spacing w:val="-4"/>
            <w:sz w:val="21"/>
            <w:szCs w:val="21"/>
          </w:rPr>
          <w:t>s</w:t>
        </w:r>
      </w:ins>
      <w:ins w:id="3463" w:author="Stuart McLarnon (NESO)" w:date="2025-01-14T13:50:00Z">
        <w:r w:rsidRPr="00DC74AF">
          <w:rPr>
            <w:rFonts w:ascii="Arial" w:hAnsi="Arial" w:cs="Arial"/>
            <w:spacing w:val="-4"/>
            <w:sz w:val="21"/>
            <w:szCs w:val="21"/>
          </w:rPr>
          <w:t xml:space="preserve"> a transmission licence granted or treated as</w:t>
        </w:r>
      </w:ins>
    </w:p>
    <w:p w14:paraId="108B3CD0" w14:textId="0A657681" w:rsidR="00AE32A2" w:rsidRDefault="00DC74AF" w:rsidP="00DC74AF">
      <w:pPr>
        <w:tabs>
          <w:tab w:val="left" w:pos="3384"/>
        </w:tabs>
        <w:kinsoku w:val="0"/>
        <w:overflowPunct w:val="0"/>
        <w:autoSpaceDE/>
        <w:autoSpaceDN/>
        <w:adjustRightInd/>
        <w:spacing w:before="19" w:line="221" w:lineRule="exact"/>
        <w:ind w:left="3402" w:hanging="3260"/>
        <w:jc w:val="both"/>
        <w:textAlignment w:val="baseline"/>
        <w:rPr>
          <w:ins w:id="3464" w:author="Stuart McLarnon (NESO)" w:date="2025-01-14T13:46:00Z"/>
          <w:rFonts w:ascii="Arial" w:hAnsi="Arial" w:cs="Arial"/>
          <w:spacing w:val="-4"/>
          <w:sz w:val="21"/>
          <w:szCs w:val="21"/>
        </w:rPr>
      </w:pPr>
      <w:ins w:id="3465" w:author="Stuart McLarnon (NESO)" w:date="2025-01-14T13:50:00Z">
        <w:r>
          <w:rPr>
            <w:rFonts w:ascii="Arial" w:hAnsi="Arial" w:cs="Arial"/>
            <w:spacing w:val="-4"/>
            <w:sz w:val="21"/>
            <w:szCs w:val="21"/>
          </w:rPr>
          <w:tab/>
        </w:r>
        <w:r w:rsidRPr="00DC74AF">
          <w:rPr>
            <w:rFonts w:ascii="Arial" w:hAnsi="Arial" w:cs="Arial"/>
            <w:spacing w:val="-4"/>
            <w:sz w:val="21"/>
            <w:szCs w:val="21"/>
          </w:rPr>
          <w:t>granted under Section 6(1)(b) of the Electricity Act 1989</w:t>
        </w:r>
        <w:del w:id="3466" w:author="Claire Newton (NESO)" w:date="2025-01-28T20:44:00Z" w16du:dateUtc="2025-01-28T20:44:00Z">
          <w:r w:rsidRPr="00DC74AF" w:rsidDel="00AA4DC6">
            <w:rPr>
              <w:rFonts w:ascii="Arial" w:hAnsi="Arial" w:cs="Arial"/>
              <w:spacing w:val="-4"/>
              <w:sz w:val="21"/>
              <w:szCs w:val="21"/>
            </w:rPr>
            <w:delText>;</w:delText>
          </w:r>
        </w:del>
      </w:ins>
      <w:ins w:id="3467" w:author="Claire Newton (NESO)" w:date="2025-01-28T20:44:00Z" w16du:dateUtc="2025-01-28T20:44:00Z">
        <w:r w:rsidR="00AA4DC6">
          <w:rPr>
            <w:rStyle w:val="CommentReference"/>
          </w:rPr>
          <w:t>.</w:t>
        </w:r>
      </w:ins>
    </w:p>
    <w:p w14:paraId="5A24E018" w14:textId="02F733C6" w:rsidR="00D0570B" w:rsidRPr="008C2E8C" w:rsidRDefault="00D0570B">
      <w:pPr>
        <w:tabs>
          <w:tab w:val="left" w:pos="3384"/>
        </w:tabs>
        <w:kinsoku w:val="0"/>
        <w:overflowPunct w:val="0"/>
        <w:autoSpaceDE/>
        <w:autoSpaceDN/>
        <w:adjustRightInd/>
        <w:spacing w:before="19" w:line="221" w:lineRule="exact"/>
        <w:ind w:left="3402" w:hanging="3260"/>
        <w:jc w:val="both"/>
        <w:textAlignment w:val="baseline"/>
        <w:rPr>
          <w:del w:id="3468" w:author="Stuart McLarnon (NESO)" w:date="2025-01-29T15:41:00Z" w16du:dateUtc="2025-01-29T15:41:00Z"/>
          <w:rFonts w:ascii="Arial" w:hAnsi="Arial" w:cs="Arial"/>
          <w:spacing w:val="-4"/>
          <w:sz w:val="21"/>
          <w:szCs w:val="21"/>
        </w:rPr>
        <w:pPrChange w:id="3469" w:author="Tammy Meek (ESO)" w:date="2024-04-30T15:53:00Z">
          <w:pPr>
            <w:tabs>
              <w:tab w:val="left" w:pos="3384"/>
            </w:tabs>
            <w:kinsoku w:val="0"/>
            <w:overflowPunct w:val="0"/>
            <w:autoSpaceDE/>
            <w:autoSpaceDN/>
            <w:adjustRightInd/>
            <w:spacing w:before="19" w:line="221" w:lineRule="exact"/>
            <w:ind w:left="72"/>
            <w:textAlignment w:val="baseline"/>
          </w:pPr>
        </w:pPrChange>
      </w:pPr>
      <w:del w:id="3470" w:author="Stuart McLarnon (NESO)" w:date="2025-01-29T15:41:00Z" w16du:dateUtc="2025-01-29T15:41:00Z">
        <w:r w:rsidRPr="008C2E8C" w:rsidDel="000D741D">
          <w:rPr>
            <w:rFonts w:ascii="Arial" w:hAnsi="Arial" w:cs="Arial"/>
            <w:spacing w:val="-4"/>
            <w:sz w:val="21"/>
            <w:szCs w:val="21"/>
          </w:rPr>
          <w:delText>Transmission Licensee</w:delText>
        </w:r>
      </w:del>
      <w:ins w:id="3471" w:author="Tammy Meek (NESO)" w:date="2025-01-24T12:00:00Z" w16du:dateUtc="2025-01-24T12:00:00Z">
        <w:del w:id="3472" w:author="Stuart McLarnon (NESO)" w:date="2025-01-29T15:41:00Z" w16du:dateUtc="2025-01-29T15:41:00Z">
          <w:r w:rsidR="000D741D" w:rsidRPr="000D741D">
            <w:rPr>
              <w:rFonts w:ascii="Arial" w:hAnsi="Arial" w:cs="Arial"/>
              <w:i/>
              <w:iCs/>
              <w:spacing w:val="-4"/>
              <w:sz w:val="21"/>
              <w:szCs w:val="21"/>
            </w:rPr>
            <w:delText xml:space="preserve">Transmission </w:delText>
          </w:r>
          <w:r w:rsidR="000D741D" w:rsidRPr="00AD1E1D">
            <w:rPr>
              <w:rFonts w:ascii="Arial" w:hAnsi="Arial" w:cs="Arial"/>
              <w:i/>
              <w:iCs/>
              <w:spacing w:val="-4"/>
              <w:sz w:val="21"/>
              <w:szCs w:val="21"/>
            </w:rPr>
            <w:delText>Licensee</w:delText>
          </w:r>
        </w:del>
      </w:ins>
      <w:del w:id="3473" w:author="Stuart McLarnon (NESO)" w:date="2025-01-29T15:41:00Z" w16du:dateUtc="2025-01-29T15:41:00Z">
        <w:r w:rsidRPr="00AD1E1D">
          <w:rPr>
            <w:rFonts w:ascii="Arial" w:hAnsi="Arial" w:cs="Arial"/>
            <w:spacing w:val="-4"/>
            <w:sz w:val="21"/>
            <w:szCs w:val="21"/>
          </w:rPr>
          <w:delText xml:space="preserve"> </w:delText>
        </w:r>
        <w:r w:rsidRPr="00AD1E1D">
          <w:rPr>
            <w:rFonts w:ascii="Arial" w:hAnsi="Arial" w:cs="Arial"/>
            <w:spacing w:val="-4"/>
            <w:sz w:val="21"/>
            <w:szCs w:val="21"/>
          </w:rPr>
          <w:tab/>
        </w:r>
        <w:r w:rsidR="00F26BAB" w:rsidRPr="00AD1E1D">
          <w:rPr>
            <w:rStyle w:val="normaltextrun"/>
            <w:rFonts w:ascii="Arial" w:hAnsi="Arial" w:cs="Arial"/>
            <w:sz w:val="21"/>
            <w:szCs w:val="21"/>
            <w:rPrChange w:id="3474" w:author="Tammy Meek (NESO)" w:date="2025-01-27T11:12:00Z" w16du:dateUtc="2025-01-27T11:12:00Z">
              <w:rPr>
                <w:rStyle w:val="normaltextrun"/>
                <w:rFonts w:ascii="Verdana" w:hAnsi="Verdana"/>
                <w:i/>
                <w:iCs/>
                <w:color w:val="000000"/>
              </w:rPr>
            </w:rPrChange>
          </w:rPr>
          <w:delText xml:space="preserve">Means an onshore </w:delText>
        </w:r>
        <w:r w:rsidR="00F26BAB" w:rsidRPr="00AD1E1D" w:rsidDel="000D741D">
          <w:rPr>
            <w:rStyle w:val="normaltextrun"/>
            <w:rFonts w:ascii="Arial" w:hAnsi="Arial" w:cs="Arial"/>
            <w:i/>
            <w:iCs/>
            <w:sz w:val="21"/>
            <w:szCs w:val="21"/>
            <w:rPrChange w:id="3475" w:author="Tammy Meek (NESO)" w:date="2025-01-27T11:12:00Z" w16du:dateUtc="2025-01-27T11:12:00Z">
              <w:rPr>
                <w:rStyle w:val="normaltextrun"/>
                <w:rFonts w:ascii="Verdana" w:hAnsi="Verdana"/>
                <w:i/>
                <w:iCs/>
                <w:color w:val="000000"/>
              </w:rPr>
            </w:rPrChange>
          </w:rPr>
          <w:delText>transmission licensee</w:delText>
        </w:r>
      </w:del>
      <w:ins w:id="3476" w:author="Tammy Meek (NESO)" w:date="2025-01-24T12:00:00Z" w16du:dateUtc="2025-01-24T12:00:00Z">
        <w:del w:id="3477" w:author="Stuart McLarnon (NESO)" w:date="2025-01-29T15:41:00Z" w16du:dateUtc="2025-01-29T15:41:00Z">
          <w:r w:rsidR="000D741D" w:rsidRPr="00AD1E1D">
            <w:rPr>
              <w:rStyle w:val="normaltextrun"/>
              <w:rFonts w:ascii="Arial" w:hAnsi="Arial" w:cs="Arial"/>
              <w:i/>
              <w:iCs/>
              <w:sz w:val="21"/>
              <w:szCs w:val="21"/>
              <w:rPrChange w:id="3478" w:author="Tammy Meek (NESO)" w:date="2025-01-27T11:12:00Z" w16du:dateUtc="2025-01-27T11:12:00Z">
                <w:rPr>
                  <w:rStyle w:val="normaltextrun"/>
                  <w:rFonts w:ascii="Arial" w:hAnsi="Arial" w:cs="Arial"/>
                  <w:i/>
                  <w:iCs/>
                  <w:color w:val="000000"/>
                  <w:sz w:val="21"/>
                  <w:szCs w:val="21"/>
                </w:rPr>
              </w:rPrChange>
            </w:rPr>
            <w:delText>Transmission Licensee</w:delText>
          </w:r>
        </w:del>
      </w:ins>
      <w:del w:id="3479" w:author="Stuart McLarnon (NESO)" w:date="2025-01-29T15:41:00Z" w16du:dateUtc="2025-01-29T15:41:00Z">
        <w:r w:rsidR="00F26BAB" w:rsidRPr="00AD1E1D">
          <w:rPr>
            <w:rStyle w:val="normaltextrun"/>
            <w:rFonts w:ascii="Arial" w:hAnsi="Arial" w:cs="Arial"/>
            <w:sz w:val="21"/>
            <w:szCs w:val="21"/>
            <w:rPrChange w:id="3480" w:author="Tammy Meek (NESO)" w:date="2025-01-27T11:12:00Z" w16du:dateUtc="2025-01-27T11:12:00Z">
              <w:rPr>
                <w:rStyle w:val="normaltextrun"/>
                <w:rFonts w:ascii="Verdana" w:hAnsi="Verdana"/>
                <w:i/>
                <w:iCs/>
                <w:color w:val="000000"/>
              </w:rPr>
            </w:rPrChange>
          </w:rPr>
          <w:delText xml:space="preserve"> or an offshore </w:delText>
        </w:r>
        <w:r w:rsidR="00F26BAB" w:rsidRPr="00AD1E1D" w:rsidDel="000D741D">
          <w:rPr>
            <w:rStyle w:val="normaltextrun"/>
            <w:rFonts w:ascii="Arial" w:hAnsi="Arial" w:cs="Arial"/>
            <w:sz w:val="21"/>
            <w:szCs w:val="21"/>
            <w:rPrChange w:id="3481" w:author="Tammy Meek (NESO)" w:date="2025-01-27T11:12:00Z" w16du:dateUtc="2025-01-27T11:12:00Z">
              <w:rPr>
                <w:rStyle w:val="normaltextrun"/>
                <w:rFonts w:ascii="Verdana" w:hAnsi="Verdana"/>
                <w:i/>
                <w:iCs/>
                <w:color w:val="000000"/>
              </w:rPr>
            </w:rPrChange>
          </w:rPr>
          <w:delText>transmission licensee</w:delText>
        </w:r>
      </w:del>
      <w:ins w:id="3482" w:author="Tammy Meek (NESO)" w:date="2025-01-24T12:00:00Z" w16du:dateUtc="2025-01-24T12:00:00Z">
        <w:del w:id="3483" w:author="Stuart McLarnon (NESO)" w:date="2025-01-29T15:41:00Z" w16du:dateUtc="2025-01-29T15:41:00Z">
          <w:r w:rsidR="000D741D" w:rsidRPr="00AD1E1D">
            <w:rPr>
              <w:rStyle w:val="normaltextrun"/>
              <w:rFonts w:ascii="Arial" w:hAnsi="Arial" w:cs="Arial"/>
              <w:i/>
              <w:iCs/>
              <w:sz w:val="21"/>
              <w:szCs w:val="21"/>
              <w:rPrChange w:id="3484" w:author="Tammy Meek (NESO)" w:date="2025-01-27T11:12:00Z" w16du:dateUtc="2025-01-27T11:12:00Z">
                <w:rPr>
                  <w:rStyle w:val="normaltextrun"/>
                  <w:rFonts w:ascii="Arial" w:hAnsi="Arial" w:cs="Arial"/>
                  <w:i/>
                  <w:iCs/>
                  <w:color w:val="000000"/>
                  <w:sz w:val="21"/>
                  <w:szCs w:val="21"/>
                </w:rPr>
              </w:rPrChange>
            </w:rPr>
            <w:delText>Transmission Licensee</w:delText>
          </w:r>
        </w:del>
      </w:ins>
      <w:del w:id="3485" w:author="Stuart McLarnon (NESO)" w:date="2025-01-29T15:41:00Z" w16du:dateUtc="2025-01-29T15:41:00Z">
        <w:r w:rsidR="00F26BAB" w:rsidRPr="00AD1E1D">
          <w:rPr>
            <w:rStyle w:val="normaltextrun"/>
            <w:rFonts w:ascii="Arial" w:hAnsi="Arial" w:cs="Arial"/>
            <w:sz w:val="21"/>
            <w:szCs w:val="21"/>
            <w:rPrChange w:id="3486" w:author="Tammy Meek (NESO)" w:date="2025-01-27T11:12:00Z" w16du:dateUtc="2025-01-27T11:12:00Z">
              <w:rPr>
                <w:rStyle w:val="normaltextrun"/>
                <w:rFonts w:ascii="Verdana" w:hAnsi="Verdana"/>
                <w:i/>
                <w:iCs/>
                <w:color w:val="000000"/>
              </w:rPr>
            </w:rPrChange>
          </w:rPr>
          <w:delText xml:space="preserve"> or </w:delText>
        </w:r>
        <w:r w:rsidR="00F26BAB" w:rsidRPr="00AD1E1D">
          <w:rPr>
            <w:rStyle w:val="normaltextrun"/>
            <w:rFonts w:ascii="Arial" w:hAnsi="Arial" w:cs="Arial"/>
            <w:sz w:val="21"/>
            <w:szCs w:val="21"/>
            <w:rPrChange w:id="3487" w:author="Tammy Meek (NESO)" w:date="2025-01-27T11:12:00Z" w16du:dateUtc="2025-01-27T11:12:00Z">
              <w:rPr>
                <w:rStyle w:val="normaltextrun"/>
                <w:rFonts w:ascii="Verdana" w:hAnsi="Verdana"/>
                <w:i/>
                <w:iCs/>
                <w:color w:val="FF0000"/>
              </w:rPr>
            </w:rPrChange>
          </w:rPr>
          <w:delText xml:space="preserve">the </w:delText>
        </w:r>
        <w:r w:rsidR="00F26BAB" w:rsidRPr="00AD1E1D" w:rsidDel="00362AAE">
          <w:rPr>
            <w:rStyle w:val="normaltextrun"/>
            <w:rFonts w:ascii="Arial" w:hAnsi="Arial" w:cs="Arial"/>
            <w:sz w:val="21"/>
            <w:szCs w:val="21"/>
            <w:rPrChange w:id="3488" w:author="Tammy Meek (NESO)" w:date="2025-01-27T11:12:00Z" w16du:dateUtc="2025-01-27T11:12:00Z">
              <w:rPr>
                <w:rStyle w:val="normaltextrun"/>
                <w:rFonts w:ascii="Verdana" w:hAnsi="Verdana"/>
                <w:b/>
                <w:bCs/>
                <w:i/>
                <w:iCs/>
                <w:color w:val="FF0000"/>
              </w:rPr>
            </w:rPrChange>
          </w:rPr>
          <w:delText>ISOP</w:delText>
        </w:r>
      </w:del>
      <w:ins w:id="3489" w:author="Tammy Meek (ESO)" w:date="2024-05-02T10:34:00Z">
        <w:del w:id="3490" w:author="Stuart McLarnon (NESO)" w:date="2025-01-29T15:41:00Z" w16du:dateUtc="2025-01-29T15:41:00Z">
          <w:r w:rsidR="00362AAE" w:rsidRPr="00AD1E1D" w:rsidDel="00C14108">
            <w:rPr>
              <w:rStyle w:val="normaltextrun"/>
              <w:rFonts w:ascii="Arial" w:hAnsi="Arial" w:cs="Arial"/>
              <w:i/>
              <w:iCs/>
              <w:sz w:val="21"/>
              <w:szCs w:val="21"/>
              <w:rPrChange w:id="3491" w:author="Tammy Meek (NESO)" w:date="2025-01-27T11:12:00Z" w16du:dateUtc="2025-01-27T11:12:00Z">
                <w:rPr>
                  <w:rStyle w:val="normaltextrun"/>
                  <w:rFonts w:ascii="Arial" w:hAnsi="Arial" w:cs="Arial"/>
                  <w:i/>
                  <w:iCs/>
                  <w:color w:val="FF0000"/>
                  <w:sz w:val="21"/>
                  <w:szCs w:val="21"/>
                </w:rPr>
              </w:rPrChange>
            </w:rPr>
            <w:delText>ISOP</w:delText>
          </w:r>
        </w:del>
      </w:ins>
      <w:ins w:id="3492" w:author="Tammy Meek (NESO)" w:date="2025-01-24T11:51:00Z" w16du:dateUtc="2025-01-24T11:51:00Z">
        <w:del w:id="3493" w:author="Stuart McLarnon (NESO)" w:date="2025-01-29T15:41:00Z" w16du:dateUtc="2025-01-29T15:41:00Z">
          <w:r w:rsidR="00C14108" w:rsidRPr="00AD1E1D">
            <w:rPr>
              <w:rStyle w:val="normaltextrun"/>
              <w:rFonts w:ascii="Arial" w:hAnsi="Arial" w:cs="Arial"/>
              <w:i/>
              <w:iCs/>
              <w:sz w:val="21"/>
              <w:szCs w:val="21"/>
              <w:rPrChange w:id="3494" w:author="Tammy Meek (NESO)" w:date="2025-01-27T11:12:00Z" w16du:dateUtc="2025-01-27T11:12:00Z">
                <w:rPr>
                  <w:rStyle w:val="normaltextrun"/>
                  <w:rFonts w:ascii="Arial" w:hAnsi="Arial" w:cs="Arial"/>
                  <w:i/>
                  <w:iCs/>
                  <w:color w:val="FF0000"/>
                  <w:sz w:val="21"/>
                  <w:szCs w:val="21"/>
                </w:rPr>
              </w:rPrChange>
            </w:rPr>
            <w:delText>ISOP</w:delText>
          </w:r>
        </w:del>
      </w:ins>
      <w:del w:id="3495" w:author="Stuart McLarnon (NESO)" w:date="2025-01-29T15:41:00Z" w16du:dateUtc="2025-01-29T15:41:00Z">
        <w:r w:rsidR="00F26BAB" w:rsidRPr="00AD1E1D">
          <w:rPr>
            <w:rStyle w:val="normaltextrun"/>
            <w:rFonts w:ascii="Arial" w:hAnsi="Arial" w:cs="Arial"/>
            <w:sz w:val="21"/>
            <w:szCs w:val="21"/>
            <w:rPrChange w:id="3496" w:author="Tammy Meek (NESO)" w:date="2025-01-27T11:12:00Z" w16du:dateUtc="2025-01-27T11:12:00Z">
              <w:rPr>
                <w:rStyle w:val="normaltextrun"/>
                <w:rFonts w:ascii="Verdana" w:hAnsi="Verdana"/>
                <w:i/>
                <w:iCs/>
                <w:color w:val="FF0000"/>
              </w:rPr>
            </w:rPrChange>
          </w:rPr>
          <w:delText xml:space="preserve"> as the holder of the </w:delText>
        </w:r>
        <w:r w:rsidR="00F26BAB" w:rsidRPr="00AD1E1D" w:rsidDel="00362AAE">
          <w:rPr>
            <w:rStyle w:val="normaltextrun"/>
            <w:rFonts w:ascii="Arial" w:hAnsi="Arial" w:cs="Arial"/>
            <w:i/>
            <w:iCs/>
            <w:sz w:val="21"/>
            <w:szCs w:val="21"/>
            <w:rPrChange w:id="3497" w:author="Tammy Meek (NESO)" w:date="2025-01-27T11:12:00Z" w16du:dateUtc="2025-01-27T11:12:00Z">
              <w:rPr>
                <w:rStyle w:val="normaltextrun"/>
                <w:rFonts w:ascii="Verdana" w:hAnsi="Verdana"/>
                <w:b/>
                <w:bCs/>
                <w:i/>
                <w:iCs/>
                <w:color w:val="FF0000"/>
              </w:rPr>
            </w:rPrChange>
          </w:rPr>
          <w:delText xml:space="preserve">ESO </w:delText>
        </w:r>
        <w:r w:rsidR="008C2E8C" w:rsidRPr="00AD1E1D" w:rsidDel="00362AAE">
          <w:rPr>
            <w:rStyle w:val="normaltextrun"/>
            <w:rFonts w:ascii="Arial" w:hAnsi="Arial" w:cs="Arial"/>
            <w:i/>
            <w:iCs/>
            <w:sz w:val="21"/>
            <w:szCs w:val="21"/>
            <w:rPrChange w:id="3498" w:author="Tammy Meek (NESO)" w:date="2025-01-27T11:12:00Z" w16du:dateUtc="2025-01-27T11:12:00Z">
              <w:rPr>
                <w:rStyle w:val="normaltextrun"/>
                <w:rFonts w:ascii="Arial" w:hAnsi="Arial" w:cs="Arial"/>
                <w:b/>
                <w:bCs/>
                <w:color w:val="FF0000"/>
                <w:sz w:val="21"/>
                <w:szCs w:val="21"/>
              </w:rPr>
            </w:rPrChange>
          </w:rPr>
          <w:delText>L</w:delText>
        </w:r>
        <w:r w:rsidR="00F26BAB" w:rsidRPr="00AD1E1D" w:rsidDel="00362AAE">
          <w:rPr>
            <w:rStyle w:val="normaltextrun"/>
            <w:rFonts w:ascii="Arial" w:hAnsi="Arial" w:cs="Arial"/>
            <w:i/>
            <w:iCs/>
            <w:sz w:val="21"/>
            <w:szCs w:val="21"/>
            <w:rPrChange w:id="3499" w:author="Tammy Meek (NESO)" w:date="2025-01-27T11:12:00Z" w16du:dateUtc="2025-01-27T11:12:00Z">
              <w:rPr>
                <w:rStyle w:val="normaltextrun"/>
                <w:rFonts w:ascii="Verdana" w:hAnsi="Verdana"/>
                <w:b/>
                <w:bCs/>
                <w:i/>
                <w:iCs/>
                <w:color w:val="FF0000"/>
              </w:rPr>
            </w:rPrChange>
          </w:rPr>
          <w:delText>icence</w:delText>
        </w:r>
      </w:del>
      <w:ins w:id="3500" w:author="Tammy Meek (ESO)" w:date="2024-05-02T10:32:00Z">
        <w:del w:id="3501" w:author="Stuart McLarnon (NESO)" w:date="2025-01-29T15:41:00Z" w16du:dateUtc="2025-01-29T15:41:00Z">
          <w:r w:rsidR="00362AAE" w:rsidRPr="00AD1E1D">
            <w:rPr>
              <w:rStyle w:val="normaltextrun"/>
              <w:rFonts w:ascii="Arial" w:hAnsi="Arial" w:cs="Arial"/>
              <w:i/>
              <w:iCs/>
              <w:sz w:val="21"/>
              <w:szCs w:val="21"/>
              <w:rPrChange w:id="3502" w:author="Tammy Meek (NESO)" w:date="2025-01-27T11:12:00Z" w16du:dateUtc="2025-01-27T11:12:00Z">
                <w:rPr>
                  <w:rStyle w:val="normaltextrun"/>
                  <w:rFonts w:ascii="Arial" w:hAnsi="Arial" w:cs="Arial"/>
                  <w:i/>
                  <w:iCs/>
                  <w:color w:val="FF0000"/>
                  <w:sz w:val="21"/>
                  <w:szCs w:val="21"/>
                </w:rPr>
              </w:rPrChange>
            </w:rPr>
            <w:delText xml:space="preserve">ESO </w:delText>
          </w:r>
        </w:del>
      </w:ins>
      <w:ins w:id="3503" w:author="Tammy Meek (NESO)" w:date="2024-11-07T09:46:00Z">
        <w:del w:id="3504" w:author="Stuart McLarnon (NESO)" w:date="2025-01-29T15:41:00Z" w16du:dateUtc="2025-01-29T15:41:00Z">
          <w:r w:rsidR="00104C40" w:rsidRPr="00AD1E1D">
            <w:rPr>
              <w:rStyle w:val="normaltextrun"/>
              <w:rFonts w:ascii="Arial" w:hAnsi="Arial" w:cs="Arial"/>
              <w:i/>
              <w:iCs/>
              <w:sz w:val="21"/>
              <w:szCs w:val="21"/>
              <w:rPrChange w:id="3505" w:author="Tammy Meek (NESO)" w:date="2025-01-27T11:12:00Z" w16du:dateUtc="2025-01-27T11:12:00Z">
                <w:rPr>
                  <w:rStyle w:val="normaltextrun"/>
                  <w:rFonts w:ascii="Arial" w:hAnsi="Arial" w:cs="Arial"/>
                  <w:i/>
                  <w:iCs/>
                  <w:color w:val="FF0000"/>
                  <w:sz w:val="21"/>
                  <w:szCs w:val="21"/>
                </w:rPr>
              </w:rPrChange>
            </w:rPr>
            <w:delText>l</w:delText>
          </w:r>
        </w:del>
      </w:ins>
      <w:ins w:id="3506" w:author="Tammy Meek (ESO)" w:date="2024-05-02T10:32:00Z">
        <w:del w:id="3507" w:author="Stuart McLarnon (NESO)" w:date="2025-01-29T15:41:00Z" w16du:dateUtc="2025-01-29T15:41:00Z">
          <w:r w:rsidR="00362AAE" w:rsidRPr="00AD1E1D" w:rsidDel="00104C40">
            <w:rPr>
              <w:rStyle w:val="normaltextrun"/>
              <w:rFonts w:ascii="Arial" w:hAnsi="Arial" w:cs="Arial"/>
              <w:i/>
              <w:iCs/>
              <w:sz w:val="21"/>
              <w:szCs w:val="21"/>
              <w:rPrChange w:id="3508" w:author="Tammy Meek (NESO)" w:date="2025-01-27T11:12:00Z" w16du:dateUtc="2025-01-27T11:12:00Z">
                <w:rPr>
                  <w:rStyle w:val="normaltextrun"/>
                  <w:rFonts w:ascii="Arial" w:hAnsi="Arial" w:cs="Arial"/>
                  <w:i/>
                  <w:iCs/>
                  <w:color w:val="FF0000"/>
                  <w:sz w:val="21"/>
                  <w:szCs w:val="21"/>
                </w:rPr>
              </w:rPrChange>
            </w:rPr>
            <w:delText>L</w:delText>
          </w:r>
          <w:r w:rsidR="00362AAE" w:rsidRPr="00AD1E1D">
            <w:rPr>
              <w:rStyle w:val="normaltextrun"/>
              <w:rFonts w:ascii="Arial" w:hAnsi="Arial" w:cs="Arial"/>
              <w:i/>
              <w:iCs/>
              <w:sz w:val="21"/>
              <w:szCs w:val="21"/>
              <w:rPrChange w:id="3509" w:author="Tammy Meek (NESO)" w:date="2025-01-27T11:12:00Z" w16du:dateUtc="2025-01-27T11:12:00Z">
                <w:rPr>
                  <w:rStyle w:val="normaltextrun"/>
                  <w:rFonts w:ascii="Arial" w:hAnsi="Arial" w:cs="Arial"/>
                  <w:i/>
                  <w:iCs/>
                  <w:color w:val="FF0000"/>
                  <w:sz w:val="21"/>
                  <w:szCs w:val="21"/>
                </w:rPr>
              </w:rPrChange>
            </w:rPr>
            <w:delText>icence</w:delText>
          </w:r>
        </w:del>
      </w:ins>
      <w:del w:id="3510" w:author="Stuart McLarnon (NESO)" w:date="2025-01-29T15:41:00Z" w16du:dateUtc="2025-01-29T15:41:00Z">
        <w:r w:rsidR="00F26BAB" w:rsidRPr="00AD1E1D">
          <w:rPr>
            <w:rStyle w:val="normaltextrun"/>
            <w:rFonts w:ascii="Arial" w:hAnsi="Arial" w:cs="Arial"/>
            <w:sz w:val="21"/>
            <w:szCs w:val="21"/>
            <w:rPrChange w:id="3511" w:author="Tammy Meek (NESO)" w:date="2025-01-27T11:12:00Z" w16du:dateUtc="2025-01-27T11:12:00Z">
              <w:rPr>
                <w:rStyle w:val="normaltextrun"/>
                <w:rFonts w:ascii="Verdana" w:hAnsi="Verdana"/>
                <w:i/>
                <w:iCs/>
                <w:color w:val="FF0000"/>
              </w:rPr>
            </w:rPrChange>
          </w:rPr>
          <w:delText>, and in each case being a party that is required by their licence to comply with the</w:delText>
        </w:r>
      </w:del>
      <w:ins w:id="3512" w:author="Tammy Meek (NESO)" w:date="2024-11-07T09:47:00Z">
        <w:del w:id="3513" w:author="Stuart McLarnon (NESO)" w:date="2025-01-29T15:41:00Z" w16du:dateUtc="2025-01-29T15:41:00Z">
          <w:r w:rsidR="00104C40" w:rsidRPr="00AD1E1D">
            <w:rPr>
              <w:rStyle w:val="normaltextrun"/>
              <w:rFonts w:ascii="Arial" w:hAnsi="Arial" w:cs="Arial"/>
              <w:sz w:val="21"/>
              <w:szCs w:val="21"/>
              <w:rPrChange w:id="3514" w:author="Tammy Meek (NESO)" w:date="2025-01-27T11:12:00Z" w16du:dateUtc="2025-01-27T11:12:00Z">
                <w:rPr>
                  <w:rStyle w:val="normaltextrun"/>
                  <w:rFonts w:ascii="Arial" w:hAnsi="Arial" w:cs="Arial"/>
                  <w:color w:val="FF0000"/>
                  <w:sz w:val="21"/>
                  <w:szCs w:val="21"/>
                </w:rPr>
              </w:rPrChange>
            </w:rPr>
            <w:delText xml:space="preserve"> most recent</w:delText>
          </w:r>
        </w:del>
      </w:ins>
      <w:del w:id="3515" w:author="Stuart McLarnon (NESO)" w:date="2025-01-29T15:41:00Z" w16du:dateUtc="2025-01-29T15:41:00Z">
        <w:r w:rsidR="00F26BAB" w:rsidRPr="00AD1E1D" w:rsidDel="00104C40">
          <w:rPr>
            <w:rStyle w:val="normaltextrun"/>
            <w:rFonts w:ascii="Arial" w:hAnsi="Arial" w:cs="Arial"/>
            <w:sz w:val="21"/>
            <w:szCs w:val="21"/>
            <w:rPrChange w:id="3516" w:author="Tammy Meek (NESO)" w:date="2025-01-27T11:12:00Z" w16du:dateUtc="2025-01-27T11:12:00Z">
              <w:rPr>
                <w:rStyle w:val="normaltextrun"/>
                <w:rFonts w:ascii="Verdana" w:hAnsi="Verdana"/>
                <w:i/>
                <w:iCs/>
                <w:color w:val="FF0000"/>
              </w:rPr>
            </w:rPrChange>
          </w:rPr>
          <w:delText xml:space="preserve"> named </w:delText>
        </w:r>
      </w:del>
      <w:ins w:id="3517" w:author="Tammy Meek (NESO)" w:date="2024-11-07T09:47:00Z">
        <w:del w:id="3518" w:author="Stuart McLarnon (NESO)" w:date="2025-01-29T15:41:00Z" w16du:dateUtc="2025-01-29T15:41:00Z">
          <w:r w:rsidR="00104C40" w:rsidRPr="00AD1E1D">
            <w:rPr>
              <w:rStyle w:val="normaltextrun"/>
              <w:rFonts w:ascii="Arial" w:hAnsi="Arial" w:cs="Arial"/>
              <w:sz w:val="21"/>
              <w:szCs w:val="21"/>
              <w:rPrChange w:id="3519" w:author="Tammy Meek (NESO)" w:date="2025-01-27T11:12:00Z" w16du:dateUtc="2025-01-27T11:12:00Z">
                <w:rPr>
                  <w:rStyle w:val="normaltextrun"/>
                  <w:rFonts w:ascii="Arial" w:hAnsi="Arial" w:cs="Arial"/>
                  <w:color w:val="FF0000"/>
                  <w:sz w:val="21"/>
                  <w:szCs w:val="21"/>
                </w:rPr>
              </w:rPrChange>
            </w:rPr>
            <w:delText xml:space="preserve"> </w:delText>
          </w:r>
        </w:del>
      </w:ins>
      <w:del w:id="3520" w:author="Stuart McLarnon (NESO)" w:date="2025-01-29T15:41:00Z" w16du:dateUtc="2025-01-29T15:41:00Z">
        <w:r w:rsidR="00F26BAB" w:rsidRPr="00AD1E1D">
          <w:rPr>
            <w:rStyle w:val="normaltextrun"/>
            <w:rFonts w:ascii="Arial" w:hAnsi="Arial" w:cs="Arial"/>
            <w:sz w:val="21"/>
            <w:szCs w:val="21"/>
            <w:rPrChange w:id="3521" w:author="Tammy Meek (NESO)" w:date="2025-01-27T11:12:00Z" w16du:dateUtc="2025-01-27T11:12:00Z">
              <w:rPr>
                <w:rStyle w:val="normaltextrun"/>
                <w:rFonts w:ascii="Verdana" w:hAnsi="Verdana"/>
                <w:i/>
                <w:iCs/>
                <w:color w:val="FF0000"/>
              </w:rPr>
            </w:rPrChange>
          </w:rPr>
          <w:delText>version of this Security and Quality of Supply Standard</w:delText>
        </w:r>
      </w:del>
      <w:ins w:id="3522" w:author="Tammy Meek (NESO)" w:date="2024-11-07T09:48:00Z">
        <w:del w:id="3523" w:author="Stuart McLarnon (NESO)" w:date="2025-01-29T15:41:00Z" w16du:dateUtc="2025-01-29T15:41:00Z">
          <w:r w:rsidR="00104C40" w:rsidRPr="00267A46">
            <w:rPr>
              <w:rStyle w:val="normaltextrun"/>
              <w:rFonts w:ascii="Arial" w:hAnsi="Arial" w:cs="Arial"/>
              <w:sz w:val="21"/>
              <w:szCs w:val="21"/>
            </w:rPr>
            <w:delText xml:space="preserve"> </w:delText>
          </w:r>
          <w:r w:rsidR="00104C40" w:rsidRPr="00AD1E1D">
            <w:rPr>
              <w:rStyle w:val="normaltextrun"/>
              <w:rFonts w:ascii="Arial" w:hAnsi="Arial" w:cs="Arial"/>
              <w:sz w:val="21"/>
              <w:szCs w:val="21"/>
              <w:rPrChange w:id="3524" w:author="Tammy Meek (NESO)" w:date="2025-01-27T11:12:00Z" w16du:dateUtc="2025-01-27T11:12:00Z">
                <w:rPr>
                  <w:rStyle w:val="normaltextrun"/>
                  <w:rFonts w:ascii="Arial" w:hAnsi="Arial" w:cs="Arial"/>
                  <w:color w:val="FF0000"/>
                  <w:sz w:val="21"/>
                  <w:szCs w:val="21"/>
                </w:rPr>
              </w:rPrChange>
            </w:rPr>
            <w:delText xml:space="preserve">as published on the </w:delText>
          </w:r>
        </w:del>
      </w:ins>
      <w:ins w:id="3525" w:author="Tammy Meek (NESO)" w:date="2025-01-24T11:51:00Z" w16du:dateUtc="2025-01-24T11:51:00Z">
        <w:del w:id="3526" w:author="Stuart McLarnon (NESO)" w:date="2025-01-29T15:41:00Z" w16du:dateUtc="2025-01-29T15:41:00Z">
          <w:r w:rsidR="00C14108" w:rsidRPr="00AD1E1D">
            <w:rPr>
              <w:rStyle w:val="normaltextrun"/>
              <w:rFonts w:ascii="Arial" w:hAnsi="Arial" w:cs="Arial"/>
              <w:i/>
              <w:iCs/>
              <w:sz w:val="21"/>
              <w:szCs w:val="21"/>
              <w:rPrChange w:id="3527" w:author="Tammy Meek (NESO)" w:date="2025-01-27T11:12:00Z" w16du:dateUtc="2025-01-27T11:12:00Z">
                <w:rPr>
                  <w:rStyle w:val="normaltextrun"/>
                  <w:rFonts w:ascii="Arial" w:hAnsi="Arial" w:cs="Arial"/>
                  <w:i/>
                  <w:iCs/>
                  <w:color w:val="FF0000"/>
                  <w:sz w:val="21"/>
                  <w:szCs w:val="21"/>
                </w:rPr>
              </w:rPrChange>
            </w:rPr>
            <w:delText>ISOP</w:delText>
          </w:r>
        </w:del>
      </w:ins>
      <w:ins w:id="3528" w:author="Tammy Meek (NESO)" w:date="2024-11-07T09:48:00Z">
        <w:del w:id="3529" w:author="Stuart McLarnon (NESO)" w:date="2025-01-29T15:41:00Z" w16du:dateUtc="2025-01-29T15:41:00Z">
          <w:r w:rsidR="00104C40" w:rsidRPr="00AD1E1D">
            <w:rPr>
              <w:rStyle w:val="normaltextrun"/>
              <w:rFonts w:ascii="Arial" w:hAnsi="Arial" w:cs="Arial"/>
              <w:sz w:val="21"/>
              <w:szCs w:val="21"/>
              <w:rPrChange w:id="3530" w:author="Tammy Meek (NESO)" w:date="2025-01-27T11:12:00Z" w16du:dateUtc="2025-01-27T11:12:00Z">
                <w:rPr>
                  <w:rStyle w:val="normaltextrun"/>
                  <w:rFonts w:ascii="Arial" w:hAnsi="Arial" w:cs="Arial"/>
                  <w:color w:val="FF0000"/>
                  <w:sz w:val="21"/>
                  <w:szCs w:val="21"/>
                </w:rPr>
              </w:rPrChange>
            </w:rPr>
            <w:delText>’s website</w:delText>
          </w:r>
        </w:del>
      </w:ins>
      <w:del w:id="3531" w:author="Stuart McLarnon (NESO)" w:date="2025-01-29T15:41:00Z" w16du:dateUtc="2025-01-29T15:41:00Z">
        <w:r w:rsidR="00F26BAB" w:rsidRPr="00AD1E1D">
          <w:rPr>
            <w:rStyle w:val="normaltextrun"/>
            <w:rFonts w:ascii="Arial" w:hAnsi="Arial" w:cs="Arial"/>
            <w:sz w:val="21"/>
            <w:szCs w:val="21"/>
            <w:rPrChange w:id="3532" w:author="Tammy Meek (NESO)" w:date="2025-01-27T11:12:00Z" w16du:dateUtc="2025-01-27T11:12:00Z">
              <w:rPr>
                <w:rStyle w:val="normaltextrun"/>
                <w:rFonts w:ascii="Verdana" w:hAnsi="Verdana"/>
                <w:i/>
                <w:iCs/>
                <w:color w:val="000000"/>
              </w:rPr>
            </w:rPrChange>
          </w:rPr>
          <w:delText>, and shall be construed accordingly</w:delText>
        </w:r>
      </w:del>
      <w:ins w:id="3533" w:author="Claire Newton (NESO)" w:date="2025-01-28T20:45:00Z" w16du:dateUtc="2025-01-28T20:45:00Z">
        <w:del w:id="3534" w:author="Stuart McLarnon (NESO)" w:date="2025-01-29T15:41:00Z" w16du:dateUtc="2025-01-29T15:41:00Z">
          <w:r w:rsidR="00062E63">
            <w:rPr>
              <w:rStyle w:val="normaltextrun"/>
              <w:rFonts w:ascii="Arial" w:hAnsi="Arial" w:cs="Arial"/>
              <w:sz w:val="21"/>
              <w:szCs w:val="21"/>
            </w:rPr>
            <w:delText>.</w:delText>
          </w:r>
        </w:del>
      </w:ins>
      <w:del w:id="3535" w:author="Stuart McLarnon (NESO)" w:date="2025-01-29T15:41:00Z" w16du:dateUtc="2025-01-29T15:41:00Z">
        <w:r w:rsidRPr="00AD1E1D">
          <w:rPr>
            <w:rFonts w:ascii="Arial" w:hAnsi="Arial" w:cs="Arial"/>
            <w:spacing w:val="-4"/>
            <w:sz w:val="21"/>
            <w:szCs w:val="21"/>
          </w:rPr>
          <w:delText xml:space="preserve"> </w:delText>
        </w:r>
      </w:del>
    </w:p>
    <w:p w14:paraId="3683BECF" w14:textId="77777777" w:rsidR="00D0570B" w:rsidRDefault="00D0570B">
      <w:pPr>
        <w:tabs>
          <w:tab w:val="left" w:pos="3384"/>
        </w:tabs>
        <w:kinsoku w:val="0"/>
        <w:overflowPunct w:val="0"/>
        <w:autoSpaceDE/>
        <w:autoSpaceDN/>
        <w:adjustRightInd/>
        <w:spacing w:before="19" w:line="221" w:lineRule="exact"/>
        <w:ind w:left="72"/>
        <w:textAlignment w:val="baseline"/>
        <w:rPr>
          <w:rFonts w:ascii="Arial" w:hAnsi="Arial" w:cs="Arial"/>
          <w:spacing w:val="-4"/>
          <w:sz w:val="21"/>
          <w:szCs w:val="21"/>
        </w:rPr>
      </w:pPr>
    </w:p>
    <w:p w14:paraId="2008A0CE" w14:textId="77777777" w:rsidR="00322FB4" w:rsidRDefault="00322FB4" w:rsidP="00322FB4">
      <w:pPr>
        <w:kinsoku w:val="0"/>
        <w:overflowPunct w:val="0"/>
        <w:autoSpaceDE/>
        <w:autoSpaceDN/>
        <w:adjustRightInd/>
        <w:spacing w:line="237" w:lineRule="exact"/>
        <w:ind w:left="3384" w:right="72"/>
        <w:textAlignment w:val="baseline"/>
        <w:rPr>
          <w:rFonts w:ascii="Arial" w:hAnsi="Arial" w:cs="Arial"/>
          <w:i/>
          <w:iCs/>
          <w:sz w:val="21"/>
          <w:szCs w:val="21"/>
        </w:rPr>
      </w:pPr>
    </w:p>
    <w:p w14:paraId="285B6905" w14:textId="085781DA" w:rsidR="009C1403" w:rsidRPr="00322FB4" w:rsidRDefault="00C6386D" w:rsidP="00322FB4">
      <w:pPr>
        <w:kinsoku w:val="0"/>
        <w:overflowPunct w:val="0"/>
        <w:autoSpaceDE/>
        <w:autoSpaceDN/>
        <w:adjustRightInd/>
        <w:spacing w:line="237" w:lineRule="exact"/>
        <w:ind w:right="72"/>
        <w:textAlignment w:val="baseline"/>
        <w:rPr>
          <w:rFonts w:ascii="Arial" w:hAnsi="Arial" w:cs="Arial"/>
          <w:i/>
          <w:iCs/>
          <w:sz w:val="21"/>
          <w:szCs w:val="21"/>
        </w:rPr>
      </w:pPr>
      <w:r>
        <w:rPr>
          <w:rFonts w:ascii="Arial" w:hAnsi="Arial" w:cs="Arial"/>
          <w:spacing w:val="7"/>
          <w:sz w:val="21"/>
          <w:szCs w:val="21"/>
        </w:rPr>
        <w:t>Transmission System</w:t>
      </w:r>
      <w:r>
        <w:rPr>
          <w:rFonts w:ascii="Arial" w:hAnsi="Arial" w:cs="Arial"/>
          <w:spacing w:val="7"/>
          <w:sz w:val="21"/>
          <w:szCs w:val="21"/>
        </w:rPr>
        <w:tab/>
      </w:r>
      <w:r w:rsidR="00322FB4">
        <w:rPr>
          <w:rFonts w:ascii="Arial" w:hAnsi="Arial" w:cs="Arial"/>
          <w:spacing w:val="7"/>
          <w:sz w:val="21"/>
          <w:szCs w:val="21"/>
        </w:rPr>
        <w:tab/>
        <w:t xml:space="preserve">        </w:t>
      </w:r>
      <w:r>
        <w:rPr>
          <w:rFonts w:ascii="Arial" w:hAnsi="Arial" w:cs="Arial"/>
          <w:spacing w:val="7"/>
          <w:sz w:val="21"/>
          <w:szCs w:val="21"/>
        </w:rPr>
        <w:t xml:space="preserve">Has the same meaning as the term </w:t>
      </w:r>
      <w:r>
        <w:rPr>
          <w:rFonts w:ascii="Arial" w:hAnsi="Arial" w:cs="Arial"/>
          <w:i/>
          <w:iCs/>
          <w:spacing w:val="7"/>
          <w:sz w:val="21"/>
          <w:szCs w:val="21"/>
        </w:rPr>
        <w:t>“licensee’s</w:t>
      </w:r>
    </w:p>
    <w:p w14:paraId="55D8B4FD" w14:textId="50C61BE2" w:rsidR="009C1403" w:rsidRDefault="00A73EC5">
      <w:pPr>
        <w:kinsoku w:val="0"/>
        <w:overflowPunct w:val="0"/>
        <w:autoSpaceDE/>
        <w:autoSpaceDN/>
        <w:adjustRightInd/>
        <w:spacing w:before="6" w:after="451" w:line="230" w:lineRule="exact"/>
        <w:ind w:left="3384" w:right="72"/>
        <w:jc w:val="both"/>
        <w:textAlignment w:val="baseline"/>
        <w:rPr>
          <w:rFonts w:ascii="Arial" w:hAnsi="Arial" w:cs="Arial"/>
          <w:sz w:val="21"/>
          <w:szCs w:val="21"/>
        </w:rPr>
        <w:pPrChange w:id="3536" w:author="Tammy Meek (ESO)" w:date="2024-05-01T10:43:00Z">
          <w:pPr>
            <w:kinsoku w:val="0"/>
            <w:overflowPunct w:val="0"/>
            <w:autoSpaceDE/>
            <w:autoSpaceDN/>
            <w:adjustRightInd/>
            <w:spacing w:before="6" w:after="451" w:line="230" w:lineRule="exact"/>
            <w:ind w:left="3384" w:right="72"/>
            <w:textAlignment w:val="baseline"/>
          </w:pPr>
        </w:pPrChange>
      </w:pPr>
      <w:r>
        <w:rPr>
          <w:noProof/>
          <w:color w:val="2B579A"/>
          <w:shd w:val="clear" w:color="auto" w:fill="E6E6E6"/>
        </w:rPr>
        <mc:AlternateContent>
          <mc:Choice Requires="wps">
            <w:drawing>
              <wp:anchor distT="0" distB="0" distL="0" distR="0" simplePos="0" relativeHeight="251658317" behindDoc="0" locked="0" layoutInCell="0" allowOverlap="1" wp14:anchorId="011926D5" wp14:editId="4A5BB79F">
                <wp:simplePos x="0" y="0"/>
                <wp:positionH relativeFrom="margin">
                  <wp:align>left</wp:align>
                </wp:positionH>
                <wp:positionV relativeFrom="page">
                  <wp:posOffset>3552825</wp:posOffset>
                </wp:positionV>
                <wp:extent cx="1444625" cy="297180"/>
                <wp:effectExtent l="0" t="0" r="0" b="0"/>
                <wp:wrapSquare wrapText="bothSides"/>
                <wp:docPr id="102"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2971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26D5" id="Text Box 102" o:spid="_x0000_s1322" type="#_x0000_t202" style="position:absolute;left:0;text-align:left;margin-left:0;margin-top:279.75pt;width:113.75pt;height:23.4pt;z-index:251658317;visibility:visible;mso-wrap-style:square;mso-width-percent:0;mso-height-percent:0;mso-wrap-distance-left:0;mso-wrap-distance-top:0;mso-wrap-distance-right:0;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" o:allowincell="f" stroked="f">
                <v:fill opacity="0"/>
                <v:textbox inset="0,0,0,0">
                  <w:txbxContent>
                    <w:p w14:paraId="7EE78DA7" w14:textId="77777777" w:rsidR="009C1403" w:rsidRDefault="00C6386D">
                      <w:pPr>
                        <w:kinsoku w:val="0"/>
                        <w:overflowPunct w:val="0"/>
                        <w:autoSpaceDE/>
                        <w:autoSpaceDN/>
                        <w:adjustRightInd/>
                        <w:spacing w:before="26" w:line="214" w:lineRule="exact"/>
                        <w:textAlignment w:val="baseline"/>
                        <w:rPr>
                          <w:rFonts w:ascii="Arial" w:hAnsi="Arial" w:cs="Arial"/>
                          <w:spacing w:val="-3"/>
                          <w:sz w:val="21"/>
                          <w:szCs w:val="21"/>
                        </w:rPr>
                      </w:pPr>
                      <w:r>
                        <w:rPr>
                          <w:rFonts w:ascii="Arial" w:hAnsi="Arial" w:cs="Arial"/>
                          <w:spacing w:val="-3"/>
                          <w:sz w:val="21"/>
                          <w:szCs w:val="21"/>
                        </w:rPr>
                        <w:t>Unacceptable Frequency Conditions</w:t>
                      </w:r>
                    </w:p>
                  </w:txbxContent>
                </v:textbox>
                <w10:wrap type="square" anchorx="margin" anchory="page"/>
              </v:shape>
            </w:pict>
          </mc:Fallback>
        </mc:AlternateContent>
      </w:r>
      <w:r w:rsidR="00C6386D">
        <w:rPr>
          <w:rFonts w:ascii="Arial" w:hAnsi="Arial" w:cs="Arial"/>
          <w:i/>
          <w:iCs/>
          <w:sz w:val="21"/>
          <w:szCs w:val="21"/>
        </w:rPr>
        <w:t xml:space="preserve">transmission </w:t>
      </w:r>
      <w:r w:rsidR="00C6386D">
        <w:rPr>
          <w:rFonts w:ascii="Arial" w:hAnsi="Arial" w:cs="Arial"/>
          <w:sz w:val="21"/>
          <w:szCs w:val="21"/>
        </w:rPr>
        <w:t xml:space="preserve">system” in the Transmission licence of a </w:t>
      </w:r>
      <w:del w:id="3537" w:author="Tammy Meek (NESO)" w:date="2024-11-07T09:48:00Z">
        <w:r w:rsidR="00C6386D" w:rsidDel="00B77349">
          <w:rPr>
            <w:rFonts w:ascii="Arial" w:hAnsi="Arial" w:cs="Arial"/>
            <w:i/>
            <w:iCs/>
            <w:sz w:val="21"/>
            <w:szCs w:val="21"/>
          </w:rPr>
          <w:delText xml:space="preserve">Transmission </w:delText>
        </w:r>
      </w:del>
      <w:r w:rsidR="00C6386D">
        <w:rPr>
          <w:rFonts w:ascii="Arial" w:hAnsi="Arial" w:cs="Arial"/>
          <w:i/>
          <w:iCs/>
          <w:sz w:val="21"/>
          <w:szCs w:val="21"/>
        </w:rPr>
        <w:t>licensee</w:t>
      </w:r>
      <w:ins w:id="3538" w:author="Tammy Meek (ESO)" w:date="2024-05-01T10:43:00Z">
        <w:r w:rsidR="00492C0C">
          <w:rPr>
            <w:rFonts w:ascii="Arial" w:hAnsi="Arial" w:cs="Arial"/>
            <w:i/>
            <w:iCs/>
            <w:sz w:val="21"/>
            <w:szCs w:val="21"/>
          </w:rPr>
          <w:t xml:space="preserve"> </w:t>
        </w:r>
        <w:r w:rsidR="00492C0C" w:rsidRPr="00492C0C">
          <w:rPr>
            <w:rFonts w:ascii="Arial" w:hAnsi="Arial" w:cs="Arial"/>
            <w:sz w:val="21"/>
            <w:szCs w:val="21"/>
            <w:rPrChange w:id="3539" w:author="Tammy Meek (ESO)" w:date="2024-05-01T10:43:00Z">
              <w:rPr>
                <w:rFonts w:ascii="Arial" w:hAnsi="Arial" w:cs="Arial"/>
                <w:i/>
                <w:iCs/>
                <w:sz w:val="21"/>
                <w:szCs w:val="21"/>
              </w:rPr>
            </w:rPrChange>
          </w:rPr>
          <w:t>and in the</w:t>
        </w:r>
        <w:r w:rsidR="00492C0C">
          <w:rPr>
            <w:rFonts w:ascii="Arial" w:hAnsi="Arial" w:cs="Arial"/>
            <w:i/>
            <w:iCs/>
            <w:sz w:val="21"/>
            <w:szCs w:val="21"/>
          </w:rPr>
          <w:t xml:space="preserve"> </w:t>
        </w:r>
      </w:ins>
      <w:ins w:id="3540" w:author="Tammy Meek (NESO)" w:date="2024-11-07T09:48:00Z">
        <w:r w:rsidR="00B77349">
          <w:rPr>
            <w:rFonts w:ascii="Arial" w:hAnsi="Arial" w:cs="Arial"/>
            <w:i/>
            <w:iCs/>
            <w:sz w:val="21"/>
            <w:szCs w:val="21"/>
          </w:rPr>
          <w:t xml:space="preserve">ESO </w:t>
        </w:r>
      </w:ins>
      <w:ins w:id="3541" w:author="Tammy Meek (NESO)" w:date="2024-11-07T09:49:00Z">
        <w:r w:rsidR="00B77349">
          <w:rPr>
            <w:rFonts w:ascii="Arial" w:hAnsi="Arial" w:cs="Arial"/>
            <w:i/>
            <w:iCs/>
            <w:sz w:val="21"/>
            <w:szCs w:val="21"/>
          </w:rPr>
          <w:t>l</w:t>
        </w:r>
      </w:ins>
      <w:ins w:id="3542" w:author="Tammy Meek (NESO)" w:date="2024-11-07T09:48:00Z">
        <w:r w:rsidR="00B77349">
          <w:rPr>
            <w:rFonts w:ascii="Arial" w:hAnsi="Arial" w:cs="Arial"/>
            <w:i/>
            <w:iCs/>
            <w:sz w:val="21"/>
            <w:szCs w:val="21"/>
          </w:rPr>
          <w:t>icence</w:t>
        </w:r>
      </w:ins>
      <w:ins w:id="3543" w:author="Tammy Meek (NESO)" w:date="2024-11-07T09:49:00Z">
        <w:r w:rsidR="00B77349">
          <w:rPr>
            <w:rFonts w:ascii="Arial" w:hAnsi="Arial" w:cs="Arial"/>
            <w:i/>
            <w:iCs/>
            <w:sz w:val="21"/>
            <w:szCs w:val="21"/>
          </w:rPr>
          <w:t xml:space="preserve"> </w:t>
        </w:r>
      </w:ins>
      <w:ins w:id="3544" w:author="Tammy Meek (ESO)" w:date="2024-05-02T10:34:00Z">
        <w:del w:id="3545" w:author="Tammy Meek (NESO)" w:date="2024-11-07T09:48:00Z">
          <w:r w:rsidR="00362AAE" w:rsidRPr="00362AAE" w:rsidDel="00B77349">
            <w:rPr>
              <w:rFonts w:ascii="Arial" w:hAnsi="Arial" w:cs="Arial"/>
              <w:i/>
              <w:iCs/>
              <w:sz w:val="21"/>
              <w:szCs w:val="21"/>
            </w:rPr>
            <w:delText>ISOP</w:delText>
          </w:r>
        </w:del>
      </w:ins>
      <w:ins w:id="3546" w:author="Tammy Meek (ESO)" w:date="2024-05-01T10:43:00Z">
        <w:del w:id="3547" w:author="Tammy Meek (NESO)" w:date="2024-11-07T09:48:00Z">
          <w:r w:rsidR="00492C0C" w:rsidDel="00B77349">
            <w:rPr>
              <w:rFonts w:ascii="Arial" w:hAnsi="Arial" w:cs="Arial"/>
              <w:i/>
              <w:iCs/>
              <w:sz w:val="21"/>
              <w:szCs w:val="21"/>
            </w:rPr>
            <w:delText xml:space="preserve">’s </w:delText>
          </w:r>
        </w:del>
      </w:ins>
      <w:ins w:id="3548" w:author="Tammy Meek (ESO)" w:date="2024-05-02T10:32:00Z">
        <w:del w:id="3549" w:author="Tammy Meek (NESO)" w:date="2024-11-07T09:48:00Z">
          <w:r w:rsidR="00362AAE" w:rsidRPr="00362AAE" w:rsidDel="00B77349">
            <w:rPr>
              <w:rFonts w:ascii="Arial" w:hAnsi="Arial" w:cs="Arial"/>
              <w:i/>
              <w:iCs/>
              <w:sz w:val="21"/>
              <w:szCs w:val="21"/>
            </w:rPr>
            <w:delText>ESO Licence</w:delText>
          </w:r>
        </w:del>
      </w:ins>
      <w:r w:rsidR="00C6386D">
        <w:rPr>
          <w:rFonts w:ascii="Arial" w:hAnsi="Arial" w:cs="Arial"/>
          <w:sz w:val="21"/>
          <w:szCs w:val="21"/>
        </w:rPr>
        <w:t>.</w:t>
      </w:r>
    </w:p>
    <w:p w14:paraId="75A43562" w14:textId="77777777" w:rsidR="009C1403" w:rsidRDefault="009C1403">
      <w:pPr>
        <w:widowControl/>
        <w:rPr>
          <w:sz w:val="24"/>
          <w:szCs w:val="24"/>
        </w:rPr>
        <w:sectPr w:rsidR="009C1403">
          <w:headerReference w:type="default" r:id="rId84"/>
          <w:pgSz w:w="11904" w:h="16834"/>
          <w:pgMar w:top="1440" w:right="2034" w:bottom="508" w:left="1550" w:header="720" w:footer="720" w:gutter="0"/>
          <w:cols w:space="720"/>
          <w:noEndnote/>
        </w:sectPr>
      </w:pPr>
    </w:p>
    <w:p w14:paraId="37A0EAE3" w14:textId="11D16D7A" w:rsidR="009C1403" w:rsidRDefault="00C6386D">
      <w:pPr>
        <w:kinsoku w:val="0"/>
        <w:overflowPunct w:val="0"/>
        <w:autoSpaceDE/>
        <w:autoSpaceDN/>
        <w:adjustRightInd/>
        <w:spacing w:before="4" w:line="243" w:lineRule="exact"/>
        <w:ind w:right="72"/>
        <w:textAlignment w:val="baseline"/>
        <w:rPr>
          <w:rFonts w:ascii="Arial" w:hAnsi="Arial" w:cs="Arial"/>
          <w:spacing w:val="-3"/>
          <w:sz w:val="21"/>
          <w:szCs w:val="21"/>
        </w:rPr>
      </w:pPr>
      <w:r>
        <w:rPr>
          <w:rFonts w:ascii="Arial" w:hAnsi="Arial" w:cs="Arial"/>
          <w:spacing w:val="-3"/>
          <w:sz w:val="21"/>
          <w:szCs w:val="21"/>
        </w:rPr>
        <w:t>These are conditions where:</w:t>
      </w:r>
    </w:p>
    <w:p w14:paraId="335FCABA" w14:textId="77777777" w:rsidR="009C1403" w:rsidRDefault="00C6386D">
      <w:pPr>
        <w:numPr>
          <w:ilvl w:val="0"/>
          <w:numId w:val="41"/>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steady state </w:t>
      </w:r>
      <w:r>
        <w:rPr>
          <w:rFonts w:ascii="Arial" w:hAnsi="Arial" w:cs="Arial"/>
          <w:sz w:val="21"/>
          <w:szCs w:val="21"/>
        </w:rPr>
        <w:t>frequency falls outside the statutory limits of 49.5Hz to 50.5Hz; or</w:t>
      </w:r>
    </w:p>
    <w:p w14:paraId="7CF10740" w14:textId="77777777" w:rsidR="009C1403" w:rsidRDefault="00C6386D">
      <w:pPr>
        <w:numPr>
          <w:ilvl w:val="0"/>
          <w:numId w:val="42"/>
        </w:numPr>
        <w:kinsoku w:val="0"/>
        <w:overflowPunct w:val="0"/>
        <w:autoSpaceDE/>
        <w:autoSpaceDN/>
        <w:adjustRightInd/>
        <w:spacing w:before="126" w:line="225" w:lineRule="exact"/>
        <w:ind w:right="72"/>
        <w:jc w:val="both"/>
        <w:textAlignment w:val="baseline"/>
        <w:rPr>
          <w:rFonts w:ascii="Arial" w:hAnsi="Arial" w:cs="Arial"/>
          <w:sz w:val="21"/>
          <w:szCs w:val="21"/>
        </w:rPr>
      </w:pPr>
      <w:r>
        <w:rPr>
          <w:rFonts w:ascii="Arial" w:hAnsi="Arial" w:cs="Arial"/>
          <w:sz w:val="21"/>
          <w:szCs w:val="21"/>
        </w:rPr>
        <w:t xml:space="preserve">a transient frequency deviation on the </w:t>
      </w:r>
      <w:r>
        <w:rPr>
          <w:rFonts w:ascii="Arial" w:hAnsi="Arial" w:cs="Arial"/>
          <w:i/>
          <w:iCs/>
          <w:sz w:val="21"/>
          <w:szCs w:val="21"/>
        </w:rPr>
        <w:t xml:space="preserve">MITS </w:t>
      </w:r>
      <w:r>
        <w:rPr>
          <w:rFonts w:ascii="Arial" w:hAnsi="Arial" w:cs="Arial"/>
          <w:sz w:val="21"/>
          <w:szCs w:val="21"/>
        </w:rPr>
        <w:t>does not meet the criteria below.</w:t>
      </w:r>
    </w:p>
    <w:p w14:paraId="45B01F9B" w14:textId="77777777" w:rsidR="009C1403" w:rsidRDefault="00C6386D">
      <w:pPr>
        <w:kinsoku w:val="0"/>
        <w:overflowPunct w:val="0"/>
        <w:autoSpaceDE/>
        <w:autoSpaceDN/>
        <w:adjustRightInd/>
        <w:spacing w:before="111" w:line="240" w:lineRule="exact"/>
        <w:ind w:right="72"/>
        <w:jc w:val="both"/>
        <w:textAlignment w:val="baseline"/>
        <w:rPr>
          <w:rFonts w:ascii="Arial" w:hAnsi="Arial" w:cs="Arial"/>
          <w:sz w:val="21"/>
          <w:szCs w:val="21"/>
        </w:rPr>
      </w:pPr>
      <w:r>
        <w:rPr>
          <w:rFonts w:ascii="Arial" w:hAnsi="Arial" w:cs="Arial"/>
          <w:sz w:val="21"/>
          <w:szCs w:val="21"/>
        </w:rPr>
        <w:t>Transient frequency deviations outside the limits of 49.5Hz and 50.5Hz shall:</w:t>
      </w:r>
    </w:p>
    <w:p w14:paraId="10B952CE" w14:textId="77777777" w:rsidR="009C1403" w:rsidRDefault="00C6386D">
      <w:pPr>
        <w:kinsoku w:val="0"/>
        <w:overflowPunct w:val="0"/>
        <w:autoSpaceDE/>
        <w:autoSpaceDN/>
        <w:adjustRightInd/>
        <w:spacing w:before="134" w:line="221" w:lineRule="exact"/>
        <w:ind w:left="720" w:right="72" w:hanging="360"/>
        <w:jc w:val="both"/>
        <w:textAlignment w:val="baseline"/>
        <w:rPr>
          <w:rFonts w:ascii="Arial" w:hAnsi="Arial" w:cs="Arial"/>
          <w:sz w:val="21"/>
          <w:szCs w:val="21"/>
        </w:rPr>
      </w:pPr>
      <w:r>
        <w:rPr>
          <w:rFonts w:ascii="Arial" w:hAnsi="Arial" w:cs="Arial"/>
          <w:sz w:val="21"/>
          <w:szCs w:val="21"/>
        </w:rPr>
        <w:t>- only occur at intervals which ought to reasonably be considered as infrequent.</w:t>
      </w:r>
    </w:p>
    <w:p w14:paraId="30AA65FB" w14:textId="77777777" w:rsidR="009C1403" w:rsidRDefault="00C6386D">
      <w:pPr>
        <w:tabs>
          <w:tab w:val="left" w:pos="720"/>
        </w:tabs>
        <w:kinsoku w:val="0"/>
        <w:overflowPunct w:val="0"/>
        <w:autoSpaceDE/>
        <w:autoSpaceDN/>
        <w:adjustRightInd/>
        <w:spacing w:before="112" w:line="234" w:lineRule="exact"/>
        <w:ind w:left="360" w:right="72"/>
        <w:jc w:val="both"/>
        <w:textAlignment w:val="baseline"/>
        <w:rPr>
          <w:rFonts w:ascii="Arial" w:hAnsi="Arial" w:cs="Arial"/>
          <w:spacing w:val="3"/>
          <w:sz w:val="21"/>
          <w:szCs w:val="21"/>
        </w:rPr>
      </w:pPr>
      <w:r>
        <w:rPr>
          <w:rFonts w:ascii="Arial" w:hAnsi="Arial" w:cs="Arial"/>
          <w:spacing w:val="3"/>
          <w:sz w:val="21"/>
          <w:szCs w:val="21"/>
        </w:rPr>
        <w:t>-</w:t>
      </w:r>
      <w:r>
        <w:rPr>
          <w:rFonts w:ascii="Arial" w:hAnsi="Arial" w:cs="Arial"/>
          <w:spacing w:val="3"/>
          <w:sz w:val="21"/>
          <w:szCs w:val="21"/>
        </w:rPr>
        <w:tab/>
        <w:t>only persist for a duration which ought to</w:t>
      </w:r>
    </w:p>
    <w:p w14:paraId="14170A0E"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 and</w:t>
      </w:r>
    </w:p>
    <w:p w14:paraId="52E97395" w14:textId="77777777" w:rsidR="009C1403" w:rsidRDefault="00C6386D">
      <w:pPr>
        <w:tabs>
          <w:tab w:val="left" w:pos="720"/>
        </w:tabs>
        <w:kinsoku w:val="0"/>
        <w:overflowPunct w:val="0"/>
        <w:autoSpaceDE/>
        <w:autoSpaceDN/>
        <w:adjustRightInd/>
        <w:spacing w:before="108" w:line="234" w:lineRule="exact"/>
        <w:ind w:left="360" w:right="72"/>
        <w:textAlignment w:val="baseline"/>
        <w:rPr>
          <w:rFonts w:ascii="Arial" w:hAnsi="Arial" w:cs="Arial"/>
          <w:spacing w:val="-1"/>
          <w:sz w:val="21"/>
          <w:szCs w:val="21"/>
        </w:rPr>
      </w:pPr>
      <w:r>
        <w:rPr>
          <w:rFonts w:ascii="Arial" w:hAnsi="Arial" w:cs="Arial"/>
          <w:spacing w:val="-1"/>
          <w:sz w:val="21"/>
          <w:szCs w:val="21"/>
        </w:rPr>
        <w:t>-</w:t>
      </w:r>
      <w:r>
        <w:rPr>
          <w:rFonts w:ascii="Arial" w:hAnsi="Arial" w:cs="Arial"/>
          <w:spacing w:val="-1"/>
          <w:sz w:val="21"/>
          <w:szCs w:val="21"/>
        </w:rPr>
        <w:tab/>
        <w:t>only deviate by a magnitude which ought to</w:t>
      </w:r>
    </w:p>
    <w:p w14:paraId="6103F351" w14:textId="77777777" w:rsidR="009C1403" w:rsidRDefault="00C6386D">
      <w:pPr>
        <w:kinsoku w:val="0"/>
        <w:overflowPunct w:val="0"/>
        <w:autoSpaceDE/>
        <w:autoSpaceDN/>
        <w:adjustRightInd/>
        <w:spacing w:line="234" w:lineRule="exact"/>
        <w:ind w:left="720" w:right="72"/>
        <w:textAlignment w:val="baseline"/>
        <w:rPr>
          <w:rFonts w:ascii="Arial" w:hAnsi="Arial" w:cs="Arial"/>
          <w:spacing w:val="-3"/>
          <w:sz w:val="21"/>
          <w:szCs w:val="21"/>
        </w:rPr>
      </w:pPr>
      <w:r>
        <w:rPr>
          <w:rFonts w:ascii="Arial" w:hAnsi="Arial" w:cs="Arial"/>
          <w:spacing w:val="-3"/>
          <w:sz w:val="21"/>
          <w:szCs w:val="21"/>
        </w:rPr>
        <w:t>reasonably be considered as tolerable.</w:t>
      </w:r>
    </w:p>
    <w:p w14:paraId="6F9A629C" w14:textId="77777777" w:rsidR="009C1403" w:rsidRDefault="00C6386D">
      <w:pPr>
        <w:kinsoku w:val="0"/>
        <w:overflowPunct w:val="0"/>
        <w:autoSpaceDE/>
        <w:autoSpaceDN/>
        <w:adjustRightInd/>
        <w:spacing w:before="117" w:line="230" w:lineRule="exact"/>
        <w:ind w:right="72"/>
        <w:jc w:val="both"/>
        <w:textAlignment w:val="baseline"/>
        <w:rPr>
          <w:rFonts w:ascii="Arial" w:hAnsi="Arial" w:cs="Arial"/>
          <w:sz w:val="21"/>
          <w:szCs w:val="21"/>
        </w:rPr>
      </w:pPr>
      <w:r>
        <w:rPr>
          <w:rFonts w:ascii="Arial" w:hAnsi="Arial" w:cs="Arial"/>
          <w:sz w:val="21"/>
          <w:szCs w:val="21"/>
        </w:rPr>
        <w:t xml:space="preserve">The </w:t>
      </w:r>
      <w:r>
        <w:rPr>
          <w:rFonts w:ascii="Arial" w:hAnsi="Arial" w:cs="Arial"/>
          <w:i/>
          <w:iCs/>
          <w:sz w:val="21"/>
          <w:szCs w:val="21"/>
        </w:rPr>
        <w:t xml:space="preserve">Frequency Risk and Control Report </w:t>
      </w:r>
      <w:r>
        <w:rPr>
          <w:rFonts w:ascii="Arial" w:hAnsi="Arial" w:cs="Arial"/>
          <w:sz w:val="21"/>
          <w:szCs w:val="21"/>
        </w:rPr>
        <w:t>will define what is considered reasonable, infrequent and tolerable for each of these criteria for transient frequency deviations.</w:t>
      </w:r>
    </w:p>
    <w:p w14:paraId="10C5E200" w14:textId="27848FBB" w:rsidR="009C1403" w:rsidRDefault="00C6386D">
      <w:pPr>
        <w:kinsoku w:val="0"/>
        <w:overflowPunct w:val="0"/>
        <w:autoSpaceDE/>
        <w:autoSpaceDN/>
        <w:adjustRightInd/>
        <w:spacing w:before="127" w:line="230" w:lineRule="exact"/>
        <w:ind w:right="72"/>
        <w:jc w:val="both"/>
        <w:textAlignment w:val="baseline"/>
        <w:rPr>
          <w:rFonts w:ascii="Arial" w:hAnsi="Arial" w:cs="Arial"/>
          <w:spacing w:val="-7"/>
          <w:sz w:val="21"/>
          <w:szCs w:val="21"/>
        </w:rPr>
      </w:pPr>
      <w:r>
        <w:rPr>
          <w:rFonts w:ascii="Arial" w:hAnsi="Arial" w:cs="Arial"/>
          <w:spacing w:val="-7"/>
          <w:sz w:val="21"/>
          <w:szCs w:val="21"/>
        </w:rPr>
        <w:t xml:space="preserve">It is not possible to be prescriptive with regard to the type of </w:t>
      </w:r>
      <w:r>
        <w:rPr>
          <w:rFonts w:ascii="Arial" w:hAnsi="Arial" w:cs="Arial"/>
          <w:i/>
          <w:iCs/>
          <w:spacing w:val="-7"/>
          <w:sz w:val="21"/>
          <w:szCs w:val="21"/>
        </w:rPr>
        <w:t xml:space="preserve">secured event </w:t>
      </w:r>
      <w:r>
        <w:rPr>
          <w:rFonts w:ascii="Arial" w:hAnsi="Arial" w:cs="Arial"/>
          <w:spacing w:val="-7"/>
          <w:sz w:val="21"/>
          <w:szCs w:val="21"/>
        </w:rPr>
        <w:t xml:space="preserve">which could lead to transient frequency deviations since this will depend on the extant frequency response characteristics of the system which </w:t>
      </w:r>
      <w:del w:id="3560" w:author="Tammy Meek (ESO)" w:date="2024-05-01T11:07:00Z">
        <w:r w:rsidDel="009B7408">
          <w:rPr>
            <w:rFonts w:ascii="Arial" w:hAnsi="Arial" w:cs="Arial"/>
            <w:spacing w:val="-7"/>
            <w:sz w:val="21"/>
            <w:szCs w:val="21"/>
          </w:rPr>
          <w:delText>NGESO</w:delText>
        </w:r>
      </w:del>
      <w:ins w:id="3561" w:author="Tammy Meek (ESO)" w:date="2024-05-01T11:07:00Z">
        <w:r w:rsidR="009B7408">
          <w:rPr>
            <w:rFonts w:ascii="Arial" w:hAnsi="Arial" w:cs="Arial"/>
            <w:spacing w:val="-7"/>
            <w:sz w:val="21"/>
            <w:szCs w:val="21"/>
          </w:rPr>
          <w:t xml:space="preserve">the </w:t>
        </w:r>
      </w:ins>
      <w:ins w:id="3562" w:author="Tammy Meek (ESO)" w:date="2024-05-02T10:34:00Z">
        <w:del w:id="3563" w:author="Tammy Meek (NESO)" w:date="2025-01-24T11:51:00Z" w16du:dateUtc="2025-01-24T11:51:00Z">
          <w:r w:rsidR="00362AAE" w:rsidRPr="00362AAE" w:rsidDel="00C14108">
            <w:rPr>
              <w:rFonts w:ascii="Arial" w:hAnsi="Arial" w:cs="Arial"/>
              <w:i/>
              <w:iCs/>
              <w:spacing w:val="-7"/>
              <w:sz w:val="21"/>
              <w:szCs w:val="21"/>
            </w:rPr>
            <w:delText>ISOP</w:delText>
          </w:r>
        </w:del>
      </w:ins>
      <w:ins w:id="3564" w:author="Tammy Meek (NESO)" w:date="2025-01-24T11:51:00Z" w16du:dateUtc="2025-01-24T11:51:00Z">
        <w:r w:rsidR="00C14108" w:rsidRPr="00C14108">
          <w:rPr>
            <w:rFonts w:ascii="Arial" w:hAnsi="Arial" w:cs="Arial"/>
            <w:i/>
            <w:iCs/>
            <w:spacing w:val="-7"/>
            <w:sz w:val="21"/>
            <w:szCs w:val="21"/>
          </w:rPr>
          <w:t>ISOP</w:t>
        </w:r>
      </w:ins>
      <w:r>
        <w:rPr>
          <w:rFonts w:ascii="Arial" w:hAnsi="Arial" w:cs="Arial"/>
          <w:spacing w:val="-7"/>
          <w:sz w:val="21"/>
          <w:szCs w:val="21"/>
        </w:rPr>
        <w:t xml:space="preserve"> adjust from time to time to meet the security and quality requirements of this Standard.</w:t>
      </w:r>
    </w:p>
    <w:p w14:paraId="127BE010" w14:textId="3F9183F2" w:rsidR="009C1403" w:rsidRDefault="00DC74AF">
      <w:pPr>
        <w:kinsoku w:val="0"/>
        <w:overflowPunct w:val="0"/>
        <w:autoSpaceDE/>
        <w:autoSpaceDN/>
        <w:adjustRightInd/>
        <w:spacing w:before="484"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8" behindDoc="0" locked="0" layoutInCell="0" allowOverlap="1" wp14:anchorId="5F289BD0" wp14:editId="5BD2CFF0">
                <wp:simplePos x="0" y="0"/>
                <wp:positionH relativeFrom="page">
                  <wp:posOffset>1051560</wp:posOffset>
                </wp:positionH>
                <wp:positionV relativeFrom="page">
                  <wp:posOffset>7788940</wp:posOffset>
                </wp:positionV>
                <wp:extent cx="1511300" cy="158750"/>
                <wp:effectExtent l="0" t="0" r="0" b="0"/>
                <wp:wrapSquare wrapText="bothSides"/>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158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9BD0" id="Text Box 100" o:spid="_x0000_s1323" type="#_x0000_t202" style="position:absolute;left:0;text-align:left;margin-left:82.8pt;margin-top:613.3pt;width:119pt;height:12.5pt;z-index:25165831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" o:allowincell="f" stroked="f">
                <v:fill opacity="0"/>
                <v:textbox inset="0,0,0,0">
                  <w:txbxContent>
                    <w:p w14:paraId="1A9C8115" w14:textId="77777777" w:rsidR="009C1403" w:rsidRDefault="00C6386D">
                      <w:pPr>
                        <w:kinsoku w:val="0"/>
                        <w:overflowPunct w:val="0"/>
                        <w:autoSpaceDE/>
                        <w:autoSpaceDN/>
                        <w:adjustRightInd/>
                        <w:spacing w:before="4" w:after="1" w:line="243" w:lineRule="exact"/>
                        <w:textAlignment w:val="baseline"/>
                        <w:rPr>
                          <w:rFonts w:ascii="Arial" w:hAnsi="Arial" w:cs="Arial"/>
                          <w:spacing w:val="-9"/>
                          <w:sz w:val="21"/>
                          <w:szCs w:val="21"/>
                        </w:rPr>
                      </w:pPr>
                      <w:r>
                        <w:rPr>
                          <w:rFonts w:ascii="Arial" w:hAnsi="Arial" w:cs="Arial"/>
                          <w:spacing w:val="-9"/>
                          <w:sz w:val="21"/>
                          <w:szCs w:val="21"/>
                        </w:rPr>
                        <w:t>Unacceptable Overloading</w:t>
                      </w:r>
                    </w:p>
                  </w:txbxContent>
                </v:textbox>
                <w10:wrap type="square" anchorx="page" anchory="page"/>
              </v:shape>
            </w:pict>
          </mc:Fallback>
        </mc:AlternateContent>
      </w:r>
      <w:r w:rsidR="00C6386D">
        <w:rPr>
          <w:rFonts w:ascii="Arial" w:hAnsi="Arial" w:cs="Arial"/>
          <w:spacing w:val="-4"/>
          <w:sz w:val="21"/>
          <w:szCs w:val="21"/>
        </w:rPr>
        <w:t xml:space="preserve">The overloading of any </w:t>
      </w:r>
      <w:r w:rsidR="00C6386D">
        <w:rPr>
          <w:rFonts w:ascii="Arial" w:hAnsi="Arial" w:cs="Arial"/>
          <w:i/>
          <w:iCs/>
          <w:spacing w:val="-4"/>
          <w:sz w:val="21"/>
          <w:szCs w:val="21"/>
        </w:rPr>
        <w:t xml:space="preserve">primary transmission equipment </w:t>
      </w:r>
      <w:r w:rsidR="00C6386D">
        <w:rPr>
          <w:rFonts w:ascii="Arial" w:hAnsi="Arial" w:cs="Arial"/>
          <w:spacing w:val="-4"/>
          <w:sz w:val="21"/>
          <w:szCs w:val="21"/>
        </w:rPr>
        <w:t>beyond its specified time-related capability. Due allowance shall be made for specific conditions (e.g. ambient/seasonal temperature), pre-fault loading, agreed time-dependent loading cycles of equipment and any additional relevant procedures. In operational timeframes dynamic ratings may also be used where available.</w:t>
      </w:r>
    </w:p>
    <w:p w14:paraId="354F72EC" w14:textId="4C7FBF18" w:rsidR="009C1403" w:rsidRDefault="00DC74AF">
      <w:pPr>
        <w:kinsoku w:val="0"/>
        <w:overflowPunct w:val="0"/>
        <w:autoSpaceDE/>
        <w:autoSpaceDN/>
        <w:adjustRightInd/>
        <w:spacing w:before="109" w:line="230" w:lineRule="exact"/>
        <w:ind w:right="72"/>
        <w:jc w:val="both"/>
        <w:textAlignment w:val="baseline"/>
        <w:rPr>
          <w:rFonts w:ascii="Arial" w:hAnsi="Arial" w:cs="Arial"/>
          <w:spacing w:val="-4"/>
          <w:sz w:val="21"/>
          <w:szCs w:val="21"/>
        </w:rPr>
      </w:pPr>
      <w:r>
        <w:rPr>
          <w:noProof/>
          <w:color w:val="2B579A"/>
          <w:shd w:val="clear" w:color="auto" w:fill="E6E6E6"/>
        </w:rPr>
        <mc:AlternateContent>
          <mc:Choice Requires="wps">
            <w:drawing>
              <wp:anchor distT="0" distB="0" distL="0" distR="0" simplePos="0" relativeHeight="251658319" behindDoc="0" locked="0" layoutInCell="0" allowOverlap="1" wp14:anchorId="33EE5574" wp14:editId="0D3D59D6">
                <wp:simplePos x="0" y="0"/>
                <wp:positionH relativeFrom="page">
                  <wp:posOffset>1022837</wp:posOffset>
                </wp:positionH>
                <wp:positionV relativeFrom="page">
                  <wp:posOffset>9072865</wp:posOffset>
                </wp:positionV>
                <wp:extent cx="1847215" cy="444500"/>
                <wp:effectExtent l="0" t="0" r="0" b="0"/>
                <wp:wrapSquare wrapText="bothSides"/>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215" cy="444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E5574" id="Text Box 99" o:spid="_x0000_s1324" type="#_x0000_t202" style="position:absolute;left:0;text-align:left;margin-left:80.55pt;margin-top:714.4pt;width:145.45pt;height:35pt;z-index:25165831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" o:allowincell="f" stroked="f">
                <v:fill opacity="0"/>
                <v:textbox inset="0,0,0,0">
                  <w:txbxContent>
                    <w:p w14:paraId="78FBDD6B" w14:textId="77777777" w:rsidR="009C1403" w:rsidRDefault="00C6386D">
                      <w:pPr>
                        <w:kinsoku w:val="0"/>
                        <w:overflowPunct w:val="0"/>
                        <w:autoSpaceDE/>
                        <w:autoSpaceDN/>
                        <w:adjustRightInd/>
                        <w:spacing w:line="345" w:lineRule="exact"/>
                        <w:textAlignment w:val="baseline"/>
                        <w:rPr>
                          <w:rFonts w:ascii="Arial" w:hAnsi="Arial" w:cs="Arial"/>
                          <w:spacing w:val="-4"/>
                          <w:sz w:val="21"/>
                          <w:szCs w:val="21"/>
                        </w:rPr>
                      </w:pPr>
                      <w:r>
                        <w:rPr>
                          <w:rFonts w:ascii="Arial" w:hAnsi="Arial" w:cs="Arial"/>
                          <w:spacing w:val="-4"/>
                          <w:sz w:val="21"/>
                          <w:szCs w:val="21"/>
                        </w:rPr>
                        <w:t>Unacceptable Sub-Synchronous Oscillations</w:t>
                      </w:r>
                    </w:p>
                  </w:txbxContent>
                </v:textbox>
                <w10:wrap type="square" anchorx="page" anchory="page"/>
              </v:shape>
            </w:pict>
          </mc:Fallback>
        </mc:AlternateContent>
      </w:r>
      <w:r w:rsidR="00C6386D">
        <w:rPr>
          <w:rFonts w:ascii="Arial" w:hAnsi="Arial" w:cs="Arial"/>
          <w:spacing w:val="-4"/>
          <w:sz w:val="21"/>
          <w:szCs w:val="21"/>
        </w:rPr>
        <w:t>Unacceptable Sub-Synchronous Oscillations are Sub-Synchronous Oscillations with the relevant modes of oscillation having negative or insufficient net damping. Unacceptable Sub</w:t>
      </w:r>
      <w:r w:rsidR="00C6386D">
        <w:rPr>
          <w:rFonts w:ascii="Arial" w:hAnsi="Arial" w:cs="Arial"/>
          <w:i/>
          <w:iCs/>
          <w:spacing w:val="-4"/>
          <w:sz w:val="21"/>
          <w:szCs w:val="21"/>
        </w:rPr>
        <w:t>-</w:t>
      </w:r>
      <w:r w:rsidR="00C6386D">
        <w:rPr>
          <w:rFonts w:ascii="Arial" w:hAnsi="Arial" w:cs="Arial"/>
          <w:spacing w:val="-4"/>
          <w:sz w:val="21"/>
          <w:szCs w:val="21"/>
        </w:rPr>
        <w:t>Synchronous Oscillations may have a significant effect on generating units including a significant reduction in the lifetime of the machine shaft system due to fatigue or the failure of some of its electrical components due to high voltages and / or currents.</w:t>
      </w:r>
    </w:p>
    <w:p w14:paraId="43F8888C" w14:textId="57264603" w:rsidR="009C1403" w:rsidRDefault="00F9155D">
      <w:pPr>
        <w:widowControl/>
        <w:rPr>
          <w:sz w:val="24"/>
          <w:szCs w:val="24"/>
        </w:rPr>
        <w:sectPr w:rsidR="009C1403">
          <w:headerReference w:type="default" r:id="rId85"/>
          <w:type w:val="continuous"/>
          <w:pgSz w:w="11904" w:h="16834"/>
          <w:pgMar w:top="1440" w:right="2104" w:bottom="508" w:left="4920" w:header="720" w:footer="720" w:gutter="0"/>
          <w:cols w:space="720"/>
          <w:noEndnote/>
        </w:sectPr>
      </w:pPr>
      <w:ins w:id="3575" w:author="Tammy Meek (NESO)" w:date="2025-01-27T11:13:00Z" w16du:dateUtc="2025-01-27T11:13:00Z">
        <w:r>
          <w:rPr>
            <w:sz w:val="24"/>
            <w:szCs w:val="24"/>
          </w:rPr>
          <w:t xml:space="preserve"> </w:t>
        </w:r>
      </w:ins>
    </w:p>
    <w:p w14:paraId="309B4145" w14:textId="274CC77C" w:rsidR="009C1403" w:rsidRDefault="00C6386D">
      <w:pPr>
        <w:kinsoku w:val="0"/>
        <w:overflowPunct w:val="0"/>
        <w:autoSpaceDE/>
        <w:autoSpaceDN/>
        <w:adjustRightInd/>
        <w:spacing w:line="233" w:lineRule="exact"/>
        <w:ind w:left="3384" w:right="144" w:hanging="3312"/>
        <w:jc w:val="both"/>
        <w:textAlignment w:val="baseline"/>
        <w:rPr>
          <w:rFonts w:ascii="Arial" w:hAnsi="Arial" w:cs="Arial"/>
          <w:sz w:val="21"/>
          <w:szCs w:val="21"/>
        </w:rPr>
      </w:pPr>
      <w:r>
        <w:rPr>
          <w:rFonts w:ascii="Arial" w:hAnsi="Arial" w:cs="Arial"/>
          <w:sz w:val="21"/>
          <w:szCs w:val="21"/>
        </w:rPr>
        <w:t xml:space="preserve">Unacceptable Voltage Conditions </w:t>
      </w:r>
      <w:ins w:id="3576" w:author="Tammy Meek (ESO)" w:date="2024-05-01T11:09:00Z">
        <w:r w:rsidR="0046730A">
          <w:rPr>
            <w:rFonts w:ascii="Arial" w:hAnsi="Arial" w:cs="Arial"/>
            <w:sz w:val="21"/>
            <w:szCs w:val="21"/>
          </w:rPr>
          <w:t xml:space="preserve"> </w:t>
        </w:r>
      </w:ins>
      <w:r>
        <w:rPr>
          <w:rFonts w:ascii="Arial" w:hAnsi="Arial" w:cs="Arial"/>
          <w:sz w:val="21"/>
          <w:szCs w:val="21"/>
        </w:rPr>
        <w:t xml:space="preserve">Voltages out with those specified in Section 6, Voltage Limits in Planning and Operating the </w:t>
      </w:r>
      <w:r>
        <w:rPr>
          <w:rFonts w:ascii="Arial" w:hAnsi="Arial" w:cs="Arial"/>
          <w:i/>
          <w:iCs/>
          <w:sz w:val="21"/>
          <w:szCs w:val="21"/>
        </w:rPr>
        <w:t xml:space="preserve">Onshore Transmission System </w:t>
      </w:r>
      <w:r>
        <w:rPr>
          <w:rFonts w:ascii="Arial" w:hAnsi="Arial" w:cs="Arial"/>
          <w:sz w:val="21"/>
          <w:szCs w:val="21"/>
        </w:rPr>
        <w:t>and</w:t>
      </w:r>
      <w:r>
        <w:rPr>
          <w:rFonts w:ascii="Arial" w:hAnsi="Arial" w:cs="Arial"/>
          <w:i/>
          <w:iCs/>
          <w:sz w:val="21"/>
          <w:szCs w:val="21"/>
        </w:rPr>
        <w:t>/</w:t>
      </w:r>
      <w:r>
        <w:rPr>
          <w:rFonts w:ascii="Arial" w:hAnsi="Arial" w:cs="Arial"/>
          <w:sz w:val="21"/>
          <w:szCs w:val="21"/>
        </w:rPr>
        <w:t xml:space="preserve">or outside the limits specified in Section 10, Voltage Limits in Planning and Operating an </w:t>
      </w:r>
      <w:r>
        <w:rPr>
          <w:rFonts w:ascii="Arial" w:hAnsi="Arial" w:cs="Arial"/>
          <w:i/>
          <w:iCs/>
          <w:sz w:val="21"/>
          <w:szCs w:val="21"/>
        </w:rPr>
        <w:t>Offshore Transmission System</w:t>
      </w:r>
      <w:r>
        <w:rPr>
          <w:rFonts w:ascii="Arial" w:hAnsi="Arial" w:cs="Arial"/>
          <w:sz w:val="21"/>
          <w:szCs w:val="21"/>
        </w:rPr>
        <w:t>, as applicable.</w:t>
      </w:r>
    </w:p>
    <w:p w14:paraId="4F23C8CF" w14:textId="77777777" w:rsidR="009C1403" w:rsidRDefault="00C6386D">
      <w:pPr>
        <w:tabs>
          <w:tab w:val="left" w:pos="3312"/>
        </w:tabs>
        <w:kinsoku w:val="0"/>
        <w:overflowPunct w:val="0"/>
        <w:autoSpaceDE/>
        <w:autoSpaceDN/>
        <w:adjustRightInd/>
        <w:spacing w:before="464" w:line="233" w:lineRule="exact"/>
        <w:ind w:left="72"/>
        <w:jc w:val="both"/>
        <w:textAlignment w:val="baseline"/>
        <w:rPr>
          <w:rFonts w:ascii="Arial" w:hAnsi="Arial" w:cs="Arial"/>
          <w:spacing w:val="2"/>
          <w:sz w:val="21"/>
          <w:szCs w:val="21"/>
        </w:rPr>
      </w:pPr>
      <w:r>
        <w:rPr>
          <w:rFonts w:ascii="Arial" w:hAnsi="Arial" w:cs="Arial"/>
          <w:spacing w:val="2"/>
          <w:sz w:val="21"/>
          <w:szCs w:val="21"/>
        </w:rPr>
        <w:t>Unacceptably High Voltage</w:t>
      </w:r>
      <w:r>
        <w:rPr>
          <w:rFonts w:ascii="Arial" w:hAnsi="Arial" w:cs="Arial"/>
          <w:spacing w:val="2"/>
          <w:sz w:val="21"/>
          <w:szCs w:val="21"/>
        </w:rPr>
        <w:tab/>
        <w:t>Steady state voltages above the maximum values</w:t>
      </w:r>
    </w:p>
    <w:p w14:paraId="2ADB97C0" w14:textId="77777777" w:rsidR="009C1403" w:rsidRDefault="00C6386D">
      <w:pPr>
        <w:kinsoku w:val="0"/>
        <w:overflowPunct w:val="0"/>
        <w:autoSpaceDE/>
        <w:autoSpaceDN/>
        <w:adjustRightInd/>
        <w:spacing w:line="229"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specified in Section 6, Voltage Limits In Planning and Operating the </w:t>
      </w:r>
      <w:r>
        <w:rPr>
          <w:rFonts w:ascii="Arial" w:hAnsi="Arial" w:cs="Arial"/>
          <w:i/>
          <w:iCs/>
          <w:spacing w:val="-4"/>
          <w:sz w:val="21"/>
          <w:szCs w:val="21"/>
        </w:rPr>
        <w:t xml:space="preserve">Onshore Transmission System </w:t>
      </w:r>
      <w:r>
        <w:rPr>
          <w:rFonts w:ascii="Arial" w:hAnsi="Arial" w:cs="Arial"/>
          <w:spacing w:val="-4"/>
          <w:sz w:val="21"/>
          <w:szCs w:val="21"/>
        </w:rPr>
        <w:t xml:space="preserve">and/or above the maximum values specified in Section 10, Voltage Limits In Planning and Operating an </w:t>
      </w:r>
      <w:r>
        <w:rPr>
          <w:rFonts w:ascii="Arial" w:hAnsi="Arial" w:cs="Arial"/>
          <w:i/>
          <w:iCs/>
          <w:spacing w:val="-4"/>
          <w:sz w:val="21"/>
          <w:szCs w:val="21"/>
        </w:rPr>
        <w:t xml:space="preserve">Offshore Transmission System, </w:t>
      </w:r>
      <w:r>
        <w:rPr>
          <w:rFonts w:ascii="Arial" w:hAnsi="Arial" w:cs="Arial"/>
          <w:spacing w:val="-4"/>
          <w:sz w:val="21"/>
          <w:szCs w:val="21"/>
        </w:rPr>
        <w:t>as applicable.</w:t>
      </w:r>
    </w:p>
    <w:p w14:paraId="45595F77" w14:textId="77777777" w:rsidR="009C1403" w:rsidRDefault="00C6386D">
      <w:pPr>
        <w:tabs>
          <w:tab w:val="left" w:pos="3312"/>
        </w:tabs>
        <w:kinsoku w:val="0"/>
        <w:overflowPunct w:val="0"/>
        <w:autoSpaceDE/>
        <w:autoSpaceDN/>
        <w:adjustRightInd/>
        <w:spacing w:before="472" w:line="234" w:lineRule="exact"/>
        <w:ind w:left="72"/>
        <w:textAlignment w:val="baseline"/>
        <w:rPr>
          <w:rFonts w:ascii="Arial" w:hAnsi="Arial" w:cs="Arial"/>
          <w:i/>
          <w:iCs/>
          <w:spacing w:val="-4"/>
          <w:sz w:val="21"/>
          <w:szCs w:val="21"/>
        </w:rPr>
      </w:pPr>
      <w:r>
        <w:rPr>
          <w:rFonts w:ascii="Arial" w:hAnsi="Arial" w:cs="Arial"/>
          <w:spacing w:val="-4"/>
          <w:sz w:val="21"/>
          <w:szCs w:val="21"/>
        </w:rPr>
        <w:t>Unplanned Outage</w:t>
      </w:r>
      <w:r>
        <w:rPr>
          <w:rFonts w:ascii="Arial" w:hAnsi="Arial" w:cs="Arial"/>
          <w:spacing w:val="-4"/>
          <w:sz w:val="21"/>
          <w:szCs w:val="21"/>
        </w:rPr>
        <w:tab/>
        <w:t xml:space="preserve">An outage of one or more items of </w:t>
      </w:r>
      <w:r>
        <w:rPr>
          <w:rFonts w:ascii="Arial" w:hAnsi="Arial" w:cs="Arial"/>
          <w:i/>
          <w:iCs/>
          <w:spacing w:val="-4"/>
          <w:sz w:val="21"/>
          <w:szCs w:val="21"/>
        </w:rPr>
        <w:t>primary transmission</w:t>
      </w:r>
    </w:p>
    <w:p w14:paraId="10B03359" w14:textId="77777777" w:rsidR="009C1403" w:rsidRDefault="00C6386D">
      <w:pPr>
        <w:kinsoku w:val="0"/>
        <w:overflowPunct w:val="0"/>
        <w:autoSpaceDE/>
        <w:autoSpaceDN/>
        <w:adjustRightInd/>
        <w:spacing w:before="14" w:line="228" w:lineRule="exact"/>
        <w:ind w:left="3384" w:right="144"/>
        <w:jc w:val="both"/>
        <w:textAlignment w:val="baseline"/>
        <w:rPr>
          <w:rFonts w:ascii="Arial" w:hAnsi="Arial" w:cs="Arial"/>
          <w:spacing w:val="-6"/>
          <w:sz w:val="21"/>
          <w:szCs w:val="21"/>
        </w:rPr>
      </w:pPr>
      <w:r>
        <w:rPr>
          <w:rFonts w:ascii="Arial" w:hAnsi="Arial" w:cs="Arial"/>
          <w:i/>
          <w:iCs/>
          <w:spacing w:val="-6"/>
          <w:sz w:val="21"/>
          <w:szCs w:val="21"/>
        </w:rPr>
        <w:t xml:space="preserve">apparatus </w:t>
      </w:r>
      <w:r>
        <w:rPr>
          <w:rFonts w:ascii="Arial" w:hAnsi="Arial" w:cs="Arial"/>
          <w:spacing w:val="-6"/>
          <w:sz w:val="21"/>
          <w:szCs w:val="21"/>
        </w:rPr>
        <w:t xml:space="preserve">and/or generation plant, initiated by manually instructed action which has not been subject to the recognised </w:t>
      </w:r>
      <w:r>
        <w:rPr>
          <w:rFonts w:ascii="Arial" w:hAnsi="Arial" w:cs="Arial"/>
          <w:i/>
          <w:iCs/>
          <w:spacing w:val="-6"/>
          <w:sz w:val="21"/>
          <w:szCs w:val="21"/>
        </w:rPr>
        <w:t xml:space="preserve">national electricity transmission system operator area </w:t>
      </w:r>
      <w:r>
        <w:rPr>
          <w:rFonts w:ascii="Arial" w:hAnsi="Arial" w:cs="Arial"/>
          <w:spacing w:val="-6"/>
          <w:sz w:val="21"/>
          <w:szCs w:val="21"/>
        </w:rPr>
        <w:t>outage planning process.</w:t>
      </w:r>
    </w:p>
    <w:p w14:paraId="52AE8C03" w14:textId="77777777" w:rsidR="009C1403" w:rsidRDefault="00C6386D">
      <w:pPr>
        <w:tabs>
          <w:tab w:val="left" w:pos="3312"/>
        </w:tabs>
        <w:kinsoku w:val="0"/>
        <w:overflowPunct w:val="0"/>
        <w:autoSpaceDE/>
        <w:autoSpaceDN/>
        <w:adjustRightInd/>
        <w:spacing w:before="457" w:line="234" w:lineRule="exact"/>
        <w:ind w:left="72"/>
        <w:textAlignment w:val="baseline"/>
        <w:rPr>
          <w:rFonts w:ascii="Arial" w:hAnsi="Arial" w:cs="Arial"/>
          <w:i/>
          <w:iCs/>
          <w:spacing w:val="-5"/>
          <w:sz w:val="21"/>
          <w:szCs w:val="21"/>
        </w:rPr>
      </w:pPr>
      <w:r>
        <w:rPr>
          <w:rFonts w:ascii="Arial" w:hAnsi="Arial" w:cs="Arial"/>
          <w:spacing w:val="-5"/>
          <w:sz w:val="21"/>
          <w:szCs w:val="21"/>
        </w:rPr>
        <w:t>User System</w:t>
      </w:r>
      <w:r>
        <w:rPr>
          <w:rFonts w:ascii="Arial" w:hAnsi="Arial" w:cs="Arial"/>
          <w:spacing w:val="-5"/>
          <w:sz w:val="21"/>
          <w:szCs w:val="21"/>
        </w:rPr>
        <w:tab/>
        <w:t xml:space="preserve">Any system owned or operated by a user of the </w:t>
      </w:r>
      <w:r>
        <w:rPr>
          <w:rFonts w:ascii="Arial" w:hAnsi="Arial" w:cs="Arial"/>
          <w:i/>
          <w:iCs/>
          <w:spacing w:val="-5"/>
          <w:sz w:val="21"/>
          <w:szCs w:val="21"/>
        </w:rPr>
        <w:t>national</w:t>
      </w:r>
    </w:p>
    <w:p w14:paraId="0D3E2F27" w14:textId="72446F94" w:rsidR="009C1403" w:rsidRDefault="00C6386D">
      <w:pPr>
        <w:kinsoku w:val="0"/>
        <w:overflowPunct w:val="0"/>
        <w:autoSpaceDE/>
        <w:autoSpaceDN/>
        <w:adjustRightInd/>
        <w:spacing w:before="19" w:line="221" w:lineRule="exact"/>
        <w:ind w:left="3384" w:right="144"/>
        <w:jc w:val="both"/>
        <w:textAlignment w:val="baseline"/>
        <w:rPr>
          <w:rFonts w:ascii="Arial" w:hAnsi="Arial" w:cs="Arial"/>
          <w:sz w:val="21"/>
          <w:szCs w:val="21"/>
        </w:rPr>
      </w:pPr>
      <w:r>
        <w:rPr>
          <w:rFonts w:ascii="Arial" w:hAnsi="Arial" w:cs="Arial"/>
          <w:i/>
          <w:iCs/>
          <w:sz w:val="21"/>
          <w:szCs w:val="21"/>
        </w:rPr>
        <w:t xml:space="preserve">electricity transmission system </w:t>
      </w:r>
      <w:r>
        <w:rPr>
          <w:rFonts w:ascii="Arial" w:hAnsi="Arial" w:cs="Arial"/>
          <w:sz w:val="21"/>
          <w:szCs w:val="21"/>
        </w:rPr>
        <w:t xml:space="preserve">other than a </w:t>
      </w:r>
      <w:del w:id="3577" w:author="Tammy Meek (NESO)" w:date="2025-01-24T11:59:00Z" w16du:dateUtc="2025-01-24T11:59:00Z">
        <w:r w:rsidDel="000D741D">
          <w:rPr>
            <w:rFonts w:ascii="Arial" w:hAnsi="Arial" w:cs="Arial"/>
            <w:i/>
            <w:iCs/>
            <w:sz w:val="21"/>
            <w:szCs w:val="21"/>
          </w:rPr>
          <w:delText>transmission licensee</w:delText>
        </w:r>
      </w:del>
      <w:ins w:id="3578" w:author="Tammy Meek (NESO)" w:date="2025-01-24T12:00:00Z" w16du:dateUtc="2025-01-24T12:00:00Z">
        <w:del w:id="3579" w:author="Stuart McLarnon (NESO)" w:date="2025-01-29T15:48:00Z" w16du:dateUtc="2025-01-29T15:48:00Z">
          <w:r w:rsidR="000D741D" w:rsidRPr="000D741D">
            <w:rPr>
              <w:rFonts w:ascii="Arial" w:hAnsi="Arial" w:cs="Arial"/>
              <w:i/>
              <w:iCs/>
              <w:sz w:val="21"/>
              <w:szCs w:val="21"/>
            </w:rPr>
            <w:delText>Transmission Licensee</w:delText>
          </w:r>
        </w:del>
      </w:ins>
      <w:ins w:id="3580" w:author="Stuart McLarnon (NESO)" w:date="2025-01-29T15:48:00Z" w16du:dateUtc="2025-01-29T15:48:00Z">
        <w:r w:rsidR="00A83BAD" w:rsidRPr="00A83BAD">
          <w:rPr>
            <w:rFonts w:ascii="Arial" w:hAnsi="Arial" w:cs="Arial"/>
            <w:i/>
            <w:iCs/>
            <w:sz w:val="21"/>
            <w:szCs w:val="21"/>
          </w:rPr>
          <w:t>Licensee</w:t>
        </w:r>
      </w:ins>
      <w:r>
        <w:rPr>
          <w:rFonts w:ascii="Arial" w:hAnsi="Arial" w:cs="Arial"/>
          <w:i/>
          <w:iCs/>
          <w:sz w:val="21"/>
          <w:szCs w:val="21"/>
        </w:rPr>
        <w:t xml:space="preserve"> </w:t>
      </w:r>
      <w:r>
        <w:rPr>
          <w:rFonts w:ascii="Arial" w:hAnsi="Arial" w:cs="Arial"/>
          <w:sz w:val="21"/>
          <w:szCs w:val="21"/>
        </w:rPr>
        <w:t>comprising:</w:t>
      </w:r>
    </w:p>
    <w:p w14:paraId="25A39967" w14:textId="77777777" w:rsidR="009C1403" w:rsidRDefault="00C6386D">
      <w:pPr>
        <w:numPr>
          <w:ilvl w:val="0"/>
          <w:numId w:val="43"/>
        </w:numPr>
        <w:kinsoku w:val="0"/>
        <w:overflowPunct w:val="0"/>
        <w:autoSpaceDE/>
        <w:autoSpaceDN/>
        <w:adjustRightInd/>
        <w:spacing w:before="121" w:line="234" w:lineRule="exact"/>
        <w:textAlignment w:val="baseline"/>
        <w:rPr>
          <w:rFonts w:ascii="Arial" w:hAnsi="Arial" w:cs="Arial"/>
          <w:spacing w:val="-2"/>
          <w:sz w:val="21"/>
          <w:szCs w:val="21"/>
        </w:rPr>
      </w:pPr>
      <w:r>
        <w:rPr>
          <w:rFonts w:ascii="Arial" w:hAnsi="Arial" w:cs="Arial"/>
          <w:i/>
          <w:iCs/>
          <w:spacing w:val="-2"/>
          <w:sz w:val="21"/>
          <w:szCs w:val="21"/>
        </w:rPr>
        <w:t xml:space="preserve">generating units; </w:t>
      </w:r>
      <w:r>
        <w:rPr>
          <w:rFonts w:ascii="Arial" w:hAnsi="Arial" w:cs="Arial"/>
          <w:spacing w:val="-2"/>
          <w:sz w:val="21"/>
          <w:szCs w:val="21"/>
        </w:rPr>
        <w:t>and/or</w:t>
      </w:r>
    </w:p>
    <w:p w14:paraId="1040BAAB" w14:textId="77777777" w:rsidR="009C1403" w:rsidRDefault="00C6386D">
      <w:pPr>
        <w:numPr>
          <w:ilvl w:val="0"/>
          <w:numId w:val="44"/>
        </w:numPr>
        <w:kinsoku w:val="0"/>
        <w:overflowPunct w:val="0"/>
        <w:autoSpaceDE/>
        <w:autoSpaceDN/>
        <w:adjustRightInd/>
        <w:spacing w:before="99" w:line="234" w:lineRule="exact"/>
        <w:ind w:right="144"/>
        <w:jc w:val="both"/>
        <w:textAlignment w:val="baseline"/>
        <w:rPr>
          <w:rFonts w:ascii="Arial" w:hAnsi="Arial" w:cs="Arial"/>
          <w:spacing w:val="-6"/>
          <w:sz w:val="21"/>
          <w:szCs w:val="21"/>
        </w:rPr>
      </w:pPr>
      <w:r>
        <w:rPr>
          <w:rFonts w:ascii="Arial" w:hAnsi="Arial" w:cs="Arial"/>
          <w:spacing w:val="-6"/>
          <w:sz w:val="21"/>
          <w:szCs w:val="21"/>
        </w:rPr>
        <w:t xml:space="preserve">systems consisting wholly or mainly of electric circuits used for the distribution of electricity from </w:t>
      </w:r>
      <w:r>
        <w:rPr>
          <w:rFonts w:ascii="Arial" w:hAnsi="Arial" w:cs="Arial"/>
          <w:i/>
          <w:iCs/>
          <w:spacing w:val="-6"/>
          <w:sz w:val="21"/>
          <w:szCs w:val="21"/>
        </w:rPr>
        <w:t xml:space="preserve">grid supply points </w:t>
      </w:r>
      <w:r>
        <w:rPr>
          <w:rFonts w:ascii="Arial" w:hAnsi="Arial" w:cs="Arial"/>
          <w:spacing w:val="-6"/>
          <w:sz w:val="21"/>
          <w:szCs w:val="21"/>
        </w:rPr>
        <w:t xml:space="preserve">or </w:t>
      </w:r>
      <w:r>
        <w:rPr>
          <w:rFonts w:ascii="Arial" w:hAnsi="Arial" w:cs="Arial"/>
          <w:i/>
          <w:iCs/>
          <w:spacing w:val="-6"/>
          <w:sz w:val="21"/>
          <w:szCs w:val="21"/>
        </w:rPr>
        <w:t xml:space="preserve">offshore supply points </w:t>
      </w:r>
      <w:r>
        <w:rPr>
          <w:rFonts w:ascii="Arial" w:hAnsi="Arial" w:cs="Arial"/>
          <w:spacing w:val="-6"/>
          <w:sz w:val="21"/>
          <w:szCs w:val="21"/>
        </w:rPr>
        <w:t xml:space="preserve">or </w:t>
      </w:r>
      <w:r>
        <w:rPr>
          <w:rFonts w:ascii="Arial" w:hAnsi="Arial" w:cs="Arial"/>
          <w:i/>
          <w:iCs/>
          <w:spacing w:val="-6"/>
          <w:sz w:val="21"/>
          <w:szCs w:val="21"/>
        </w:rPr>
        <w:t xml:space="preserve">generating units </w:t>
      </w:r>
      <w:r>
        <w:rPr>
          <w:rFonts w:ascii="Arial" w:hAnsi="Arial" w:cs="Arial"/>
          <w:spacing w:val="-6"/>
          <w:sz w:val="21"/>
          <w:szCs w:val="21"/>
        </w:rPr>
        <w:t>or other entry points to the point of delivery to customers or other users.</w:t>
      </w:r>
    </w:p>
    <w:p w14:paraId="1E45F915" w14:textId="77777777" w:rsidR="009C1403" w:rsidRDefault="00C6386D">
      <w:pPr>
        <w:kinsoku w:val="0"/>
        <w:overflowPunct w:val="0"/>
        <w:autoSpaceDE/>
        <w:autoSpaceDN/>
        <w:adjustRightInd/>
        <w:spacing w:before="113" w:line="242" w:lineRule="exact"/>
        <w:ind w:left="3384"/>
        <w:textAlignment w:val="baseline"/>
        <w:rPr>
          <w:rFonts w:ascii="Arial" w:hAnsi="Arial" w:cs="Arial"/>
          <w:spacing w:val="-3"/>
          <w:sz w:val="21"/>
          <w:szCs w:val="21"/>
        </w:rPr>
      </w:pPr>
      <w:r>
        <w:rPr>
          <w:rFonts w:ascii="Arial" w:hAnsi="Arial" w:cs="Arial"/>
          <w:spacing w:val="-3"/>
          <w:sz w:val="21"/>
          <w:szCs w:val="21"/>
        </w:rPr>
        <w:t>and plant and/or apparatus connecting:</w:t>
      </w:r>
    </w:p>
    <w:p w14:paraId="7D714EA0" w14:textId="77777777" w:rsidR="009C1403" w:rsidRDefault="00C6386D">
      <w:pPr>
        <w:numPr>
          <w:ilvl w:val="0"/>
          <w:numId w:val="45"/>
        </w:numPr>
        <w:kinsoku w:val="0"/>
        <w:overflowPunct w:val="0"/>
        <w:autoSpaceDE/>
        <w:autoSpaceDN/>
        <w:adjustRightInd/>
        <w:spacing w:before="108" w:line="242" w:lineRule="exact"/>
        <w:textAlignment w:val="baseline"/>
        <w:rPr>
          <w:rFonts w:ascii="Arial" w:hAnsi="Arial" w:cs="Arial"/>
          <w:spacing w:val="-3"/>
          <w:sz w:val="21"/>
          <w:szCs w:val="21"/>
        </w:rPr>
      </w:pPr>
      <w:r>
        <w:rPr>
          <w:rFonts w:ascii="Arial" w:hAnsi="Arial" w:cs="Arial"/>
          <w:spacing w:val="-3"/>
          <w:sz w:val="21"/>
          <w:szCs w:val="21"/>
        </w:rPr>
        <w:t>the system described above; or</w:t>
      </w:r>
    </w:p>
    <w:p w14:paraId="7EE25292" w14:textId="77777777" w:rsidR="009C1403" w:rsidRDefault="00C6386D">
      <w:pPr>
        <w:numPr>
          <w:ilvl w:val="0"/>
          <w:numId w:val="43"/>
        </w:numPr>
        <w:kinsoku w:val="0"/>
        <w:overflowPunct w:val="0"/>
        <w:autoSpaceDE/>
        <w:autoSpaceDN/>
        <w:adjustRightInd/>
        <w:spacing w:before="102" w:line="234" w:lineRule="exact"/>
        <w:textAlignment w:val="baseline"/>
        <w:rPr>
          <w:rFonts w:ascii="Arial" w:hAnsi="Arial" w:cs="Arial"/>
          <w:spacing w:val="-4"/>
          <w:sz w:val="21"/>
          <w:szCs w:val="21"/>
        </w:rPr>
      </w:pPr>
      <w:r>
        <w:rPr>
          <w:rFonts w:ascii="Arial" w:hAnsi="Arial" w:cs="Arial"/>
          <w:i/>
          <w:iCs/>
          <w:spacing w:val="-4"/>
          <w:sz w:val="21"/>
          <w:szCs w:val="21"/>
        </w:rPr>
        <w:t xml:space="preserve">non-embedded customers’ </w:t>
      </w:r>
      <w:r>
        <w:rPr>
          <w:rFonts w:ascii="Arial" w:hAnsi="Arial" w:cs="Arial"/>
          <w:spacing w:val="-4"/>
          <w:sz w:val="21"/>
          <w:szCs w:val="21"/>
        </w:rPr>
        <w:t>equipment;</w:t>
      </w:r>
    </w:p>
    <w:p w14:paraId="4B86B462" w14:textId="77777777" w:rsidR="009C1403" w:rsidRDefault="00C6386D">
      <w:pPr>
        <w:kinsoku w:val="0"/>
        <w:overflowPunct w:val="0"/>
        <w:autoSpaceDE/>
        <w:autoSpaceDN/>
        <w:adjustRightInd/>
        <w:spacing w:before="116" w:line="240" w:lineRule="exact"/>
        <w:ind w:left="3384" w:right="144"/>
        <w:jc w:val="both"/>
        <w:textAlignment w:val="baseline"/>
        <w:rPr>
          <w:rFonts w:ascii="Arial" w:hAnsi="Arial" w:cs="Arial"/>
          <w:spacing w:val="-4"/>
          <w:sz w:val="21"/>
          <w:szCs w:val="21"/>
        </w:rPr>
      </w:pPr>
      <w:r>
        <w:rPr>
          <w:rFonts w:ascii="Arial" w:hAnsi="Arial" w:cs="Arial"/>
          <w:spacing w:val="-4"/>
          <w:sz w:val="21"/>
          <w:szCs w:val="21"/>
        </w:rPr>
        <w:t xml:space="preserve">to the </w:t>
      </w:r>
      <w:r>
        <w:rPr>
          <w:rFonts w:ascii="Arial" w:hAnsi="Arial" w:cs="Arial"/>
          <w:i/>
          <w:iCs/>
          <w:spacing w:val="-4"/>
          <w:sz w:val="21"/>
          <w:szCs w:val="21"/>
        </w:rPr>
        <w:t xml:space="preserve">national electricity transmission system </w:t>
      </w:r>
      <w:r>
        <w:rPr>
          <w:rFonts w:ascii="Arial" w:hAnsi="Arial" w:cs="Arial"/>
          <w:spacing w:val="-4"/>
          <w:sz w:val="21"/>
          <w:szCs w:val="21"/>
        </w:rPr>
        <w:t xml:space="preserve">or to the relevant other </w:t>
      </w:r>
      <w:r>
        <w:rPr>
          <w:rFonts w:ascii="Arial" w:hAnsi="Arial" w:cs="Arial"/>
          <w:i/>
          <w:iCs/>
          <w:spacing w:val="-4"/>
          <w:sz w:val="21"/>
          <w:szCs w:val="21"/>
        </w:rPr>
        <w:t>user system</w:t>
      </w:r>
      <w:r>
        <w:rPr>
          <w:rFonts w:ascii="Arial" w:hAnsi="Arial" w:cs="Arial"/>
          <w:spacing w:val="-4"/>
          <w:sz w:val="21"/>
          <w:szCs w:val="21"/>
        </w:rPr>
        <w:t>, as the case may be.</w:t>
      </w:r>
    </w:p>
    <w:p w14:paraId="09C2EB7F" w14:textId="77777777" w:rsidR="009C1403" w:rsidRDefault="00C6386D">
      <w:pPr>
        <w:kinsoku w:val="0"/>
        <w:overflowPunct w:val="0"/>
        <w:autoSpaceDE/>
        <w:autoSpaceDN/>
        <w:adjustRightInd/>
        <w:spacing w:before="126" w:line="227" w:lineRule="exact"/>
        <w:ind w:left="3384" w:right="144"/>
        <w:jc w:val="both"/>
        <w:textAlignment w:val="baseline"/>
        <w:rPr>
          <w:rFonts w:ascii="Arial" w:hAnsi="Arial" w:cs="Arial"/>
          <w:spacing w:val="-6"/>
          <w:sz w:val="21"/>
          <w:szCs w:val="21"/>
        </w:rPr>
      </w:pPr>
      <w:r>
        <w:rPr>
          <w:rFonts w:ascii="Arial" w:hAnsi="Arial" w:cs="Arial"/>
          <w:spacing w:val="-6"/>
          <w:sz w:val="21"/>
          <w:szCs w:val="21"/>
        </w:rPr>
        <w:t xml:space="preserve">The </w:t>
      </w:r>
      <w:r>
        <w:rPr>
          <w:rFonts w:ascii="Arial" w:hAnsi="Arial" w:cs="Arial"/>
          <w:i/>
          <w:iCs/>
          <w:spacing w:val="-6"/>
          <w:sz w:val="21"/>
          <w:szCs w:val="21"/>
        </w:rPr>
        <w:t xml:space="preserve">user system </w:t>
      </w:r>
      <w:r>
        <w:rPr>
          <w:rFonts w:ascii="Arial" w:hAnsi="Arial" w:cs="Arial"/>
          <w:spacing w:val="-6"/>
          <w:sz w:val="21"/>
          <w:szCs w:val="21"/>
        </w:rPr>
        <w:t xml:space="preserve">includes any </w:t>
      </w:r>
      <w:r>
        <w:rPr>
          <w:rFonts w:ascii="Arial" w:hAnsi="Arial" w:cs="Arial"/>
          <w:i/>
          <w:iCs/>
          <w:spacing w:val="-6"/>
          <w:sz w:val="21"/>
          <w:szCs w:val="21"/>
        </w:rPr>
        <w:t xml:space="preserve">remote transmission assets </w:t>
      </w:r>
      <w:r>
        <w:rPr>
          <w:rFonts w:ascii="Arial" w:hAnsi="Arial" w:cs="Arial"/>
          <w:spacing w:val="-6"/>
          <w:sz w:val="21"/>
          <w:szCs w:val="21"/>
        </w:rPr>
        <w:t xml:space="preserve">operated by such user or other person and any plant and/or apparatus and meters owned or operated by the user or other person in connection with the distribution of electricity but do not include any part of the </w:t>
      </w:r>
      <w:r>
        <w:rPr>
          <w:rFonts w:ascii="Arial" w:hAnsi="Arial" w:cs="Arial"/>
          <w:i/>
          <w:iCs/>
          <w:spacing w:val="-6"/>
          <w:sz w:val="21"/>
          <w:szCs w:val="21"/>
        </w:rPr>
        <w:t>national electricity transmission system</w:t>
      </w:r>
      <w:r>
        <w:rPr>
          <w:rFonts w:ascii="Arial" w:hAnsi="Arial" w:cs="Arial"/>
          <w:spacing w:val="-6"/>
          <w:sz w:val="21"/>
          <w:szCs w:val="21"/>
        </w:rPr>
        <w:t>.</w:t>
      </w:r>
    </w:p>
    <w:p w14:paraId="15D11D17" w14:textId="77777777" w:rsidR="009C1403" w:rsidRDefault="009C1403">
      <w:pPr>
        <w:widowControl/>
        <w:rPr>
          <w:sz w:val="24"/>
          <w:szCs w:val="24"/>
        </w:rPr>
        <w:sectPr w:rsidR="009C1403">
          <w:headerReference w:type="default" r:id="rId86"/>
          <w:pgSz w:w="11904" w:h="16834"/>
          <w:pgMar w:top="1440" w:right="2027" w:bottom="508" w:left="1557"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2993"/>
        <w:gridCol w:w="5327"/>
      </w:tblGrid>
      <w:tr w:rsidR="009C1403" w14:paraId="584ABF5B" w14:textId="77777777">
        <w:trPr>
          <w:trHeight w:hRule="exact" w:val="4157"/>
        </w:trPr>
        <w:tc>
          <w:tcPr>
            <w:tcW w:w="2993" w:type="dxa"/>
            <w:tcBorders>
              <w:top w:val="nil"/>
              <w:left w:val="nil"/>
              <w:bottom w:val="nil"/>
              <w:right w:val="nil"/>
            </w:tcBorders>
          </w:tcPr>
          <w:p w14:paraId="1255A671" w14:textId="3343196A" w:rsidR="009C1403" w:rsidRDefault="00C6386D">
            <w:pPr>
              <w:kinsoku w:val="0"/>
              <w:overflowPunct w:val="0"/>
              <w:autoSpaceDE/>
              <w:autoSpaceDN/>
              <w:adjustRightInd/>
              <w:spacing w:after="3675" w:line="226" w:lineRule="exact"/>
              <w:ind w:left="72"/>
              <w:textAlignment w:val="baseline"/>
              <w:rPr>
                <w:rFonts w:ascii="Arial" w:hAnsi="Arial" w:cs="Arial"/>
                <w:sz w:val="21"/>
                <w:szCs w:val="21"/>
              </w:rPr>
            </w:pPr>
            <w:r>
              <w:rPr>
                <w:noProof/>
                <w:color w:val="2B579A"/>
                <w:shd w:val="clear" w:color="auto" w:fill="E6E6E6"/>
              </w:rPr>
              <mc:AlternateContent>
                <mc:Choice Requires="wps">
                  <w:drawing>
                    <wp:anchor distT="0" distB="0" distL="0" distR="0" simplePos="0" relativeHeight="251658320" behindDoc="0" locked="0" layoutInCell="0" allowOverlap="1" wp14:anchorId="13F7A738" wp14:editId="02F2AF7E">
                      <wp:simplePos x="0" y="0"/>
                      <wp:positionH relativeFrom="page">
                        <wp:posOffset>920750</wp:posOffset>
                      </wp:positionH>
                      <wp:positionV relativeFrom="page">
                        <wp:posOffset>10115550</wp:posOffset>
                      </wp:positionV>
                      <wp:extent cx="5723890" cy="190500"/>
                      <wp:effectExtent l="0" t="0" r="0" b="0"/>
                      <wp:wrapSquare wrapText="bothSides"/>
                      <wp:docPr id="9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F7A738" id="Text Box 97" o:spid="_x0000_s1325" type="#_x0000_t202" style="position:absolute;left:0;text-align:left;margin-left:72.5pt;margin-top:796.5pt;width:450.7pt;height:15pt;z-index:251658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" o:allowincell="f" stroked="f">
                      <v:fill opacity="0"/>
                      <v:textbox inset="0,0,0,0">
                        <w:txbxContent>
                          <w:p w14:paraId="594B0770" w14:textId="77777777" w:rsidR="009C1403" w:rsidRDefault="00C6386D">
                            <w:pPr>
                              <w:tabs>
                                <w:tab w:val="right" w:pos="9000"/>
                              </w:tabs>
                              <w:kinsoku w:val="0"/>
                              <w:overflowPunct w:val="0"/>
                              <w:autoSpaceDE/>
                              <w:autoSpaceDN/>
                              <w:adjustRightInd/>
                              <w:spacing w:after="47" w:line="251" w:lineRule="exact"/>
                              <w:textAlignment w:val="baseline"/>
                              <w:rPr>
                                <w:rFonts w:ascii="Arial" w:hAnsi="Arial" w:cs="Arial"/>
                                <w:sz w:val="24"/>
                                <w:szCs w:val="24"/>
                              </w:rPr>
                            </w:pPr>
                            <w:r>
                              <w:rPr>
                                <w:rFonts w:ascii="Arial" w:hAnsi="Arial" w:cs="Arial"/>
                                <w:sz w:val="16"/>
                                <w:szCs w:val="16"/>
                              </w:rPr>
                              <w:t>National Electricity Transmission System Security and Quality of Supply Standard, Version 2.5, 01 April 2021</w:t>
                            </w:r>
                            <w:r>
                              <w:rPr>
                                <w:rFonts w:ascii="Arial" w:hAnsi="Arial" w:cs="Arial"/>
                                <w:sz w:val="16"/>
                                <w:szCs w:val="16"/>
                              </w:rPr>
                              <w:tab/>
                            </w:r>
                            <w:r>
                              <w:rPr>
                                <w:rFonts w:ascii="Arial" w:hAnsi="Arial" w:cs="Arial"/>
                                <w:sz w:val="24"/>
                                <w:szCs w:val="24"/>
                              </w:rPr>
                              <w:t>76</w:t>
                            </w:r>
                          </w:p>
                        </w:txbxContent>
                      </v:textbox>
                      <w10:wrap type="square" anchorx="page" anchory="page"/>
                    </v:shape>
                  </w:pict>
                </mc:Fallback>
              </mc:AlternateContent>
            </w:r>
            <w:r>
              <w:rPr>
                <w:rFonts w:ascii="Arial" w:hAnsi="Arial" w:cs="Arial"/>
                <w:sz w:val="21"/>
                <w:szCs w:val="21"/>
              </w:rPr>
              <w:t>User System Interface Point (USIP)</w:t>
            </w:r>
          </w:p>
        </w:tc>
        <w:tc>
          <w:tcPr>
            <w:tcW w:w="5327" w:type="dxa"/>
            <w:tcBorders>
              <w:top w:val="nil"/>
              <w:left w:val="nil"/>
              <w:bottom w:val="nil"/>
              <w:right w:val="nil"/>
            </w:tcBorders>
          </w:tcPr>
          <w:p w14:paraId="7ADF0188" w14:textId="1C5866DC" w:rsidR="009C1403" w:rsidRDefault="00C6386D">
            <w:pPr>
              <w:kinsoku w:val="0"/>
              <w:overflowPunct w:val="0"/>
              <w:autoSpaceDE/>
              <w:autoSpaceDN/>
              <w:adjustRightInd/>
              <w:spacing w:line="230" w:lineRule="exact"/>
              <w:ind w:left="360" w:right="108"/>
              <w:jc w:val="both"/>
              <w:textAlignment w:val="baseline"/>
              <w:rPr>
                <w:rFonts w:ascii="Arial" w:hAnsi="Arial" w:cs="Arial"/>
                <w:i/>
                <w:iCs/>
                <w:spacing w:val="-5"/>
                <w:sz w:val="21"/>
                <w:szCs w:val="21"/>
              </w:rPr>
            </w:pPr>
            <w:r>
              <w:rPr>
                <w:rFonts w:ascii="Arial" w:hAnsi="Arial" w:cs="Arial"/>
                <w:spacing w:val="-5"/>
                <w:sz w:val="21"/>
                <w:szCs w:val="21"/>
              </w:rPr>
              <w:t xml:space="preserve">A point at which an </w:t>
            </w:r>
            <w:r>
              <w:rPr>
                <w:rFonts w:ascii="Arial" w:hAnsi="Arial" w:cs="Arial"/>
                <w:i/>
                <w:iCs/>
                <w:spacing w:val="-5"/>
                <w:sz w:val="21"/>
                <w:szCs w:val="21"/>
              </w:rPr>
              <w:t>offshore transmission system</w:t>
            </w:r>
            <w:r>
              <w:rPr>
                <w:rFonts w:ascii="Arial" w:hAnsi="Arial" w:cs="Arial"/>
                <w:spacing w:val="-5"/>
                <w:sz w:val="21"/>
                <w:szCs w:val="21"/>
              </w:rPr>
              <w:t xml:space="preserve">, which is directly connected to a </w:t>
            </w:r>
            <w:r>
              <w:rPr>
                <w:rFonts w:ascii="Arial" w:hAnsi="Arial" w:cs="Arial"/>
                <w:i/>
                <w:iCs/>
                <w:spacing w:val="-5"/>
                <w:sz w:val="21"/>
                <w:szCs w:val="21"/>
              </w:rPr>
              <w:t xml:space="preserve">user system, </w:t>
            </w:r>
            <w:r>
              <w:rPr>
                <w:rFonts w:ascii="Arial" w:hAnsi="Arial" w:cs="Arial"/>
                <w:spacing w:val="-5"/>
                <w:sz w:val="21"/>
                <w:szCs w:val="21"/>
              </w:rPr>
              <w:t xml:space="preserve">connects to the </w:t>
            </w:r>
            <w:r>
              <w:rPr>
                <w:rFonts w:ascii="Arial" w:hAnsi="Arial" w:cs="Arial"/>
                <w:i/>
                <w:iCs/>
                <w:spacing w:val="-5"/>
                <w:sz w:val="21"/>
                <w:szCs w:val="21"/>
              </w:rPr>
              <w:t xml:space="preserve">user system. </w:t>
            </w:r>
            <w:r>
              <w:rPr>
                <w:rFonts w:ascii="Arial" w:hAnsi="Arial" w:cs="Arial"/>
                <w:spacing w:val="-5"/>
                <w:sz w:val="21"/>
                <w:szCs w:val="21"/>
              </w:rPr>
              <w:t xml:space="preserve">The </w:t>
            </w:r>
            <w:r>
              <w:rPr>
                <w:rFonts w:ascii="Arial" w:hAnsi="Arial" w:cs="Arial"/>
                <w:i/>
                <w:iCs/>
                <w:spacing w:val="-5"/>
                <w:sz w:val="21"/>
                <w:szCs w:val="21"/>
              </w:rPr>
              <w:t xml:space="preserve">user system interface point </w:t>
            </w:r>
            <w:r>
              <w:rPr>
                <w:rFonts w:ascii="Arial" w:hAnsi="Arial" w:cs="Arial"/>
                <w:spacing w:val="-5"/>
                <w:sz w:val="21"/>
                <w:szCs w:val="21"/>
              </w:rPr>
              <w:t xml:space="preserve">is located at the </w:t>
            </w:r>
            <w:r>
              <w:rPr>
                <w:rFonts w:ascii="Arial" w:hAnsi="Arial" w:cs="Arial"/>
                <w:i/>
                <w:iCs/>
                <w:spacing w:val="-5"/>
                <w:sz w:val="21"/>
                <w:szCs w:val="21"/>
              </w:rPr>
              <w:t xml:space="preserve">first onshore substation </w:t>
            </w:r>
            <w:r>
              <w:rPr>
                <w:rFonts w:ascii="Arial" w:hAnsi="Arial" w:cs="Arial"/>
                <w:spacing w:val="-5"/>
                <w:sz w:val="21"/>
                <w:szCs w:val="21"/>
              </w:rPr>
              <w:t xml:space="preserve">which the </w:t>
            </w:r>
            <w:r>
              <w:rPr>
                <w:rFonts w:ascii="Arial" w:hAnsi="Arial" w:cs="Arial"/>
                <w:i/>
                <w:iCs/>
                <w:spacing w:val="-5"/>
                <w:sz w:val="21"/>
                <w:szCs w:val="21"/>
              </w:rPr>
              <w:t xml:space="preserve">offshore transmission circuits </w:t>
            </w:r>
            <w:r>
              <w:rPr>
                <w:rFonts w:ascii="Arial" w:hAnsi="Arial" w:cs="Arial"/>
                <w:spacing w:val="-5"/>
                <w:sz w:val="21"/>
                <w:szCs w:val="21"/>
              </w:rPr>
              <w:t xml:space="preserve">reach onshore. The default point of connection, within the </w:t>
            </w:r>
            <w:r>
              <w:rPr>
                <w:rFonts w:ascii="Arial" w:hAnsi="Arial" w:cs="Arial"/>
                <w:i/>
                <w:iCs/>
                <w:spacing w:val="-5"/>
                <w:sz w:val="21"/>
                <w:szCs w:val="21"/>
              </w:rPr>
              <w:t>first onshore substation</w:t>
            </w:r>
            <w:r>
              <w:rPr>
                <w:rFonts w:ascii="Arial" w:hAnsi="Arial" w:cs="Arial"/>
                <w:spacing w:val="-5"/>
                <w:sz w:val="21"/>
                <w:szCs w:val="21"/>
              </w:rPr>
              <w:t xml:space="preserve">, is taken to be the </w:t>
            </w:r>
            <w:r>
              <w:rPr>
                <w:rFonts w:ascii="Arial" w:hAnsi="Arial" w:cs="Arial"/>
                <w:i/>
                <w:iCs/>
                <w:spacing w:val="-5"/>
                <w:sz w:val="21"/>
                <w:szCs w:val="21"/>
              </w:rPr>
              <w:t xml:space="preserve">busbar </w:t>
            </w:r>
            <w:r>
              <w:rPr>
                <w:rFonts w:ascii="Arial" w:hAnsi="Arial" w:cs="Arial"/>
                <w:spacing w:val="-5"/>
                <w:sz w:val="21"/>
                <w:szCs w:val="21"/>
              </w:rPr>
              <w:t xml:space="preserve">clamp in the case of an air insulated substation, gas zone separator in the case of a gas insulated substation, or equivalent point on either the lower voltage (LV) busbars or the higher voltage (HV) </w:t>
            </w:r>
            <w:r>
              <w:rPr>
                <w:rFonts w:ascii="Arial" w:hAnsi="Arial" w:cs="Arial"/>
                <w:i/>
                <w:iCs/>
                <w:spacing w:val="-5"/>
                <w:sz w:val="21"/>
                <w:szCs w:val="21"/>
              </w:rPr>
              <w:t xml:space="preserve">busbars </w:t>
            </w:r>
            <w:r>
              <w:rPr>
                <w:rFonts w:ascii="Arial" w:hAnsi="Arial" w:cs="Arial"/>
                <w:spacing w:val="-5"/>
                <w:sz w:val="21"/>
                <w:szCs w:val="21"/>
              </w:rPr>
              <w:t xml:space="preserve">as may be determined by the relevant </w:t>
            </w:r>
            <w:del w:id="3591" w:author="Tammy Meek (NESO)" w:date="2025-01-24T11:59:00Z" w16du:dateUtc="2025-01-24T11:59:00Z">
              <w:r w:rsidDel="000D741D">
                <w:rPr>
                  <w:rFonts w:ascii="Arial" w:hAnsi="Arial" w:cs="Arial"/>
                  <w:i/>
                  <w:iCs/>
                  <w:spacing w:val="-5"/>
                  <w:sz w:val="21"/>
                  <w:szCs w:val="21"/>
                </w:rPr>
                <w:delText>transmission licensee</w:delText>
              </w:r>
            </w:del>
            <w:ins w:id="3592" w:author="Tammy Meek (NESO)" w:date="2025-01-24T12:00:00Z" w16du:dateUtc="2025-01-24T12:00:00Z">
              <w:del w:id="3593" w:author="Stuart McLarnon (NESO)" w:date="2025-01-29T15:48:00Z" w16du:dateUtc="2025-01-29T15:48:00Z">
                <w:r w:rsidR="000D741D" w:rsidRPr="000D741D">
                  <w:rPr>
                    <w:rFonts w:ascii="Arial" w:hAnsi="Arial" w:cs="Arial"/>
                    <w:i/>
                    <w:iCs/>
                    <w:spacing w:val="-5"/>
                    <w:sz w:val="21"/>
                    <w:szCs w:val="21"/>
                  </w:rPr>
                  <w:delText>Transmission Licensee</w:delText>
                </w:r>
              </w:del>
            </w:ins>
            <w:ins w:id="3594" w:author="Stuart McLarnon (NESO)" w:date="2025-01-29T15:48:00Z" w16du:dateUtc="2025-01-29T15:48:00Z">
              <w:r w:rsidR="00A83BAD" w:rsidRPr="00A83BAD">
                <w:rPr>
                  <w:rFonts w:ascii="Arial" w:hAnsi="Arial" w:cs="Arial"/>
                  <w:i/>
                  <w:iCs/>
                  <w:spacing w:val="-5"/>
                  <w:sz w:val="21"/>
                  <w:szCs w:val="21"/>
                </w:rPr>
                <w:t>Licensee</w:t>
              </w:r>
            </w:ins>
            <w:r>
              <w:rPr>
                <w:rFonts w:ascii="Arial" w:hAnsi="Arial" w:cs="Arial"/>
                <w:i/>
                <w:iCs/>
                <w:spacing w:val="-5"/>
                <w:sz w:val="21"/>
                <w:szCs w:val="21"/>
              </w:rPr>
              <w:t xml:space="preserve"> </w:t>
            </w:r>
            <w:r>
              <w:rPr>
                <w:rFonts w:ascii="Arial" w:hAnsi="Arial" w:cs="Arial"/>
                <w:spacing w:val="-5"/>
                <w:sz w:val="21"/>
                <w:szCs w:val="21"/>
              </w:rPr>
              <w:t xml:space="preserve">and </w:t>
            </w:r>
            <w:r>
              <w:rPr>
                <w:rFonts w:ascii="Arial" w:hAnsi="Arial" w:cs="Arial"/>
                <w:i/>
                <w:iCs/>
                <w:spacing w:val="-5"/>
                <w:sz w:val="21"/>
                <w:szCs w:val="21"/>
              </w:rPr>
              <w:t xml:space="preserve">distribution licensee. </w:t>
            </w:r>
            <w:r>
              <w:rPr>
                <w:rFonts w:ascii="Arial" w:hAnsi="Arial" w:cs="Arial"/>
                <w:spacing w:val="-5"/>
                <w:sz w:val="21"/>
                <w:szCs w:val="21"/>
              </w:rPr>
              <w:t xml:space="preserve">Normally, and unless otherwise agreed, if the </w:t>
            </w:r>
            <w:r>
              <w:rPr>
                <w:rFonts w:ascii="Arial" w:hAnsi="Arial" w:cs="Arial"/>
                <w:i/>
                <w:iCs/>
                <w:spacing w:val="-5"/>
                <w:sz w:val="21"/>
                <w:szCs w:val="21"/>
              </w:rPr>
              <w:t xml:space="preserve">offshore </w:t>
            </w:r>
            <w:r>
              <w:rPr>
                <w:rFonts w:ascii="Arial" w:hAnsi="Arial" w:cs="Arial"/>
                <w:spacing w:val="-5"/>
                <w:sz w:val="21"/>
                <w:szCs w:val="21"/>
              </w:rPr>
              <w:t xml:space="preserve">transmission owner owns the </w:t>
            </w:r>
            <w:r>
              <w:rPr>
                <w:rFonts w:ascii="Arial" w:hAnsi="Arial" w:cs="Arial"/>
                <w:i/>
                <w:iCs/>
                <w:spacing w:val="-5"/>
                <w:sz w:val="21"/>
                <w:szCs w:val="21"/>
              </w:rPr>
              <w:t>first onshore substation</w:t>
            </w:r>
            <w:r>
              <w:rPr>
                <w:rFonts w:ascii="Arial" w:hAnsi="Arial" w:cs="Arial"/>
                <w:spacing w:val="-5"/>
                <w:sz w:val="21"/>
                <w:szCs w:val="21"/>
              </w:rPr>
              <w:t xml:space="preserve">,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HV </w:t>
            </w:r>
            <w:r>
              <w:rPr>
                <w:rFonts w:ascii="Arial" w:hAnsi="Arial" w:cs="Arial"/>
                <w:i/>
                <w:iCs/>
                <w:spacing w:val="-5"/>
                <w:sz w:val="21"/>
                <w:szCs w:val="21"/>
              </w:rPr>
              <w:t xml:space="preserve">busbars </w:t>
            </w:r>
            <w:r>
              <w:rPr>
                <w:rFonts w:ascii="Arial" w:hAnsi="Arial" w:cs="Arial"/>
                <w:spacing w:val="-5"/>
                <w:sz w:val="21"/>
                <w:szCs w:val="21"/>
              </w:rPr>
              <w:t xml:space="preserve">and if the </w:t>
            </w:r>
            <w:r>
              <w:rPr>
                <w:rFonts w:ascii="Arial" w:hAnsi="Arial" w:cs="Arial"/>
                <w:i/>
                <w:iCs/>
                <w:spacing w:val="-5"/>
                <w:sz w:val="21"/>
                <w:szCs w:val="21"/>
              </w:rPr>
              <w:t xml:space="preserve">first onshore substation </w:t>
            </w:r>
            <w:r>
              <w:rPr>
                <w:rFonts w:ascii="Arial" w:hAnsi="Arial" w:cs="Arial"/>
                <w:spacing w:val="-5"/>
                <w:sz w:val="21"/>
                <w:szCs w:val="21"/>
              </w:rPr>
              <w:t xml:space="preserve">is owned by the onshore distribution owner, the </w:t>
            </w:r>
            <w:r>
              <w:rPr>
                <w:rFonts w:ascii="Arial" w:hAnsi="Arial" w:cs="Arial"/>
                <w:i/>
                <w:iCs/>
                <w:spacing w:val="-5"/>
                <w:sz w:val="21"/>
                <w:szCs w:val="21"/>
              </w:rPr>
              <w:t xml:space="preserve">user system interface point </w:t>
            </w:r>
            <w:r>
              <w:rPr>
                <w:rFonts w:ascii="Arial" w:hAnsi="Arial" w:cs="Arial"/>
                <w:spacing w:val="-5"/>
                <w:sz w:val="21"/>
                <w:szCs w:val="21"/>
              </w:rPr>
              <w:t xml:space="preserve">would be on the LV </w:t>
            </w:r>
            <w:r>
              <w:rPr>
                <w:rFonts w:ascii="Arial" w:hAnsi="Arial" w:cs="Arial"/>
                <w:i/>
                <w:iCs/>
                <w:spacing w:val="-5"/>
                <w:sz w:val="21"/>
                <w:szCs w:val="21"/>
              </w:rPr>
              <w:t>busbars.</w:t>
            </w:r>
          </w:p>
        </w:tc>
      </w:tr>
    </w:tbl>
    <w:p w14:paraId="469BF720" w14:textId="77777777" w:rsidR="009C1403" w:rsidRDefault="009C1403">
      <w:pPr>
        <w:kinsoku w:val="0"/>
        <w:overflowPunct w:val="0"/>
        <w:autoSpaceDE/>
        <w:autoSpaceDN/>
        <w:adjustRightInd/>
        <w:spacing w:after="438" w:line="20" w:lineRule="exact"/>
        <w:textAlignment w:val="baseline"/>
        <w:rPr>
          <w:sz w:val="24"/>
          <w:szCs w:val="24"/>
        </w:rPr>
      </w:pPr>
    </w:p>
    <w:p w14:paraId="68646422" w14:textId="77777777" w:rsidR="009C1403" w:rsidRDefault="00C6386D">
      <w:pPr>
        <w:tabs>
          <w:tab w:val="left" w:pos="3312"/>
        </w:tabs>
        <w:kinsoku w:val="0"/>
        <w:overflowPunct w:val="0"/>
        <w:autoSpaceDE/>
        <w:autoSpaceDN/>
        <w:adjustRightInd/>
        <w:spacing w:before="13" w:line="221" w:lineRule="exact"/>
        <w:ind w:left="72"/>
        <w:textAlignment w:val="baseline"/>
        <w:rPr>
          <w:rFonts w:ascii="Arial" w:hAnsi="Arial" w:cs="Arial"/>
          <w:sz w:val="21"/>
          <w:szCs w:val="21"/>
        </w:rPr>
      </w:pPr>
      <w:r>
        <w:rPr>
          <w:rFonts w:ascii="Arial" w:hAnsi="Arial" w:cs="Arial"/>
          <w:sz w:val="21"/>
          <w:szCs w:val="21"/>
        </w:rPr>
        <w:t>Voltage Collapse</w:t>
      </w:r>
      <w:r>
        <w:rPr>
          <w:rFonts w:ascii="Arial" w:hAnsi="Arial" w:cs="Arial"/>
          <w:sz w:val="21"/>
          <w:szCs w:val="21"/>
        </w:rPr>
        <w:tab/>
        <w:t>Where progressive, fast or slow voltage decrease or</w:t>
      </w:r>
    </w:p>
    <w:p w14:paraId="6E626090" w14:textId="77777777" w:rsidR="009C1403" w:rsidRDefault="00C6386D">
      <w:pPr>
        <w:kinsoku w:val="0"/>
        <w:overflowPunct w:val="0"/>
        <w:autoSpaceDE/>
        <w:autoSpaceDN/>
        <w:adjustRightInd/>
        <w:spacing w:line="237" w:lineRule="exact"/>
        <w:ind w:left="3312" w:right="144"/>
        <w:textAlignment w:val="baseline"/>
        <w:rPr>
          <w:rFonts w:ascii="Arial" w:hAnsi="Arial" w:cs="Arial"/>
          <w:sz w:val="21"/>
          <w:szCs w:val="21"/>
        </w:rPr>
      </w:pPr>
      <w:r>
        <w:rPr>
          <w:rFonts w:ascii="Arial" w:hAnsi="Arial" w:cs="Arial"/>
          <w:sz w:val="21"/>
          <w:szCs w:val="21"/>
        </w:rPr>
        <w:t xml:space="preserve">increase develops such that it can lead to either tripping of </w:t>
      </w:r>
      <w:r>
        <w:rPr>
          <w:rFonts w:ascii="Arial" w:hAnsi="Arial" w:cs="Arial"/>
          <w:i/>
          <w:iCs/>
          <w:sz w:val="21"/>
          <w:szCs w:val="21"/>
        </w:rPr>
        <w:t xml:space="preserve">generating units </w:t>
      </w:r>
      <w:r>
        <w:rPr>
          <w:rFonts w:ascii="Arial" w:hAnsi="Arial" w:cs="Arial"/>
          <w:sz w:val="21"/>
          <w:szCs w:val="21"/>
        </w:rPr>
        <w:t>and/or loss of demand.</w:t>
      </w:r>
    </w:p>
    <w:p w14:paraId="4F1F69F3" w14:textId="77777777" w:rsidR="009C1403" w:rsidRDefault="00C6386D">
      <w:pPr>
        <w:tabs>
          <w:tab w:val="left" w:pos="3312"/>
        </w:tabs>
        <w:kinsoku w:val="0"/>
        <w:overflowPunct w:val="0"/>
        <w:autoSpaceDE/>
        <w:autoSpaceDN/>
        <w:adjustRightInd/>
        <w:spacing w:before="470" w:line="231" w:lineRule="exact"/>
        <w:ind w:left="72"/>
        <w:textAlignment w:val="baseline"/>
        <w:rPr>
          <w:rFonts w:ascii="Arial" w:hAnsi="Arial" w:cs="Arial"/>
          <w:spacing w:val="1"/>
          <w:sz w:val="21"/>
          <w:szCs w:val="21"/>
        </w:rPr>
      </w:pPr>
      <w:r>
        <w:rPr>
          <w:rFonts w:ascii="Arial" w:hAnsi="Arial" w:cs="Arial"/>
          <w:spacing w:val="1"/>
          <w:sz w:val="21"/>
          <w:szCs w:val="21"/>
        </w:rPr>
        <w:t>Voltage Step Change</w:t>
      </w:r>
      <w:r>
        <w:rPr>
          <w:rFonts w:ascii="Arial" w:hAnsi="Arial" w:cs="Arial"/>
          <w:spacing w:val="1"/>
          <w:sz w:val="21"/>
          <w:szCs w:val="21"/>
        </w:rPr>
        <w:tab/>
        <w:t>The difference in voltage between that immediately</w:t>
      </w:r>
    </w:p>
    <w:p w14:paraId="03307004" w14:textId="77777777" w:rsidR="009C1403" w:rsidRDefault="00C6386D">
      <w:pPr>
        <w:kinsoku w:val="0"/>
        <w:overflowPunct w:val="0"/>
        <w:autoSpaceDE/>
        <w:autoSpaceDN/>
        <w:adjustRightInd/>
        <w:spacing w:line="230" w:lineRule="exact"/>
        <w:ind w:left="3312" w:right="144"/>
        <w:textAlignment w:val="baseline"/>
        <w:rPr>
          <w:rFonts w:ascii="Arial" w:hAnsi="Arial" w:cs="Arial"/>
          <w:sz w:val="21"/>
          <w:szCs w:val="21"/>
        </w:rPr>
      </w:pPr>
      <w:r>
        <w:rPr>
          <w:rFonts w:ascii="Arial" w:hAnsi="Arial" w:cs="Arial"/>
          <w:sz w:val="21"/>
          <w:szCs w:val="21"/>
        </w:rPr>
        <w:t xml:space="preserve">before a </w:t>
      </w:r>
      <w:r>
        <w:rPr>
          <w:rFonts w:ascii="Arial" w:hAnsi="Arial" w:cs="Arial"/>
          <w:i/>
          <w:iCs/>
          <w:sz w:val="21"/>
          <w:szCs w:val="21"/>
        </w:rPr>
        <w:t xml:space="preserve">secured event </w:t>
      </w:r>
      <w:r>
        <w:rPr>
          <w:rFonts w:ascii="Arial" w:hAnsi="Arial" w:cs="Arial"/>
          <w:sz w:val="21"/>
          <w:szCs w:val="21"/>
        </w:rPr>
        <w:t xml:space="preserve">or operational switching and that at the end of the </w:t>
      </w:r>
      <w:r>
        <w:rPr>
          <w:rFonts w:ascii="Arial" w:hAnsi="Arial" w:cs="Arial"/>
          <w:i/>
          <w:iCs/>
          <w:sz w:val="21"/>
          <w:szCs w:val="21"/>
        </w:rPr>
        <w:t xml:space="preserve">transient time phase </w:t>
      </w:r>
      <w:r>
        <w:rPr>
          <w:rFonts w:ascii="Arial" w:hAnsi="Arial" w:cs="Arial"/>
          <w:sz w:val="21"/>
          <w:szCs w:val="21"/>
        </w:rPr>
        <w:t>after the event.</w:t>
      </w:r>
    </w:p>
    <w:p w14:paraId="6769D052" w14:textId="77777777" w:rsidR="009C1403" w:rsidRDefault="009C1403">
      <w:pPr>
        <w:widowControl/>
        <w:rPr>
          <w:ins w:id="3595" w:author="Teri Puddefoot (NESO)" w:date="2025-01-09T20:28:00Z"/>
          <w:sz w:val="24"/>
          <w:szCs w:val="24"/>
        </w:rPr>
      </w:pPr>
    </w:p>
    <w:p w14:paraId="7445E9AB" w14:textId="1EA9E4EE" w:rsidR="006F294E" w:rsidDel="00F9155D" w:rsidRDefault="006F294E">
      <w:pPr>
        <w:widowControl/>
        <w:autoSpaceDE/>
        <w:autoSpaceDN/>
        <w:adjustRightInd/>
        <w:spacing w:after="160" w:line="259" w:lineRule="auto"/>
        <w:rPr>
          <w:ins w:id="3596" w:author="Teri Puddefoot (NESO)" w:date="2025-01-09T20:28:00Z"/>
          <w:del w:id="3597" w:author="Tammy Meek (NESO)" w:date="2025-01-27T11:13:00Z" w16du:dateUtc="2025-01-27T11:13:00Z"/>
          <w:sz w:val="24"/>
          <w:szCs w:val="24"/>
        </w:rPr>
      </w:pPr>
      <w:ins w:id="3598" w:author="Teri Puddefoot (NESO)" w:date="2025-01-09T20:28:00Z">
        <w:del w:id="3599" w:author="Tammy Meek (NESO)" w:date="2025-01-27T11:13:00Z" w16du:dateUtc="2025-01-27T11:13:00Z">
          <w:r w:rsidDel="00F9155D">
            <w:rPr>
              <w:sz w:val="24"/>
              <w:szCs w:val="24"/>
            </w:rPr>
            <w:br w:type="page"/>
          </w:r>
        </w:del>
      </w:ins>
    </w:p>
    <w:p w14:paraId="505D45D8" w14:textId="05DA9238" w:rsidR="00C533BD" w:rsidDel="00F9155D" w:rsidRDefault="00C533BD">
      <w:pPr>
        <w:widowControl/>
        <w:autoSpaceDE/>
        <w:autoSpaceDN/>
        <w:adjustRightInd/>
        <w:spacing w:after="160" w:line="259" w:lineRule="auto"/>
        <w:rPr>
          <w:ins w:id="3600" w:author="Teri Puddefoot (NESO)" w:date="2025-01-09T20:29:00Z"/>
          <w:del w:id="3601" w:author="Tammy Meek (NESO)" w:date="2025-01-27T11:13:00Z" w16du:dateUtc="2025-01-27T11:13:00Z"/>
          <w:sz w:val="24"/>
          <w:szCs w:val="24"/>
        </w:rPr>
        <w:pPrChange w:id="3602" w:author="Tammy Meek (NESO)" w:date="2025-01-27T11:13:00Z" w16du:dateUtc="2025-01-27T11:13:00Z">
          <w:pPr>
            <w:widowControl/>
          </w:pPr>
        </w:pPrChange>
      </w:pPr>
    </w:p>
    <w:p w14:paraId="20D87417" w14:textId="120F8058" w:rsidR="00810260" w:rsidRPr="00E913A8" w:rsidDel="00F9155D" w:rsidRDefault="00810260" w:rsidP="00E913A8">
      <w:pPr>
        <w:widowControl/>
        <w:rPr>
          <w:del w:id="3603" w:author="Tammy Meek (NESO)" w:date="2025-01-27T11:13:00Z" w16du:dateUtc="2025-01-27T11:13:00Z"/>
          <w:sz w:val="24"/>
          <w:szCs w:val="24"/>
        </w:rPr>
        <w:sectPr w:rsidR="00810260" w:rsidRPr="00E913A8" w:rsidDel="00F9155D">
          <w:headerReference w:type="default" r:id="rId87"/>
          <w:pgSz w:w="11904" w:h="16834"/>
          <w:pgMar w:top="1440" w:right="2025" w:bottom="508" w:left="1559" w:header="720" w:footer="720" w:gutter="0"/>
          <w:cols w:space="720"/>
          <w:noEndnote/>
        </w:sectPr>
      </w:pPr>
    </w:p>
    <w:p w14:paraId="06F2B0D8" w14:textId="77777777" w:rsidR="00F9155D" w:rsidRDefault="00F9155D">
      <w:pPr>
        <w:widowControl/>
        <w:autoSpaceDE/>
        <w:autoSpaceDN/>
        <w:adjustRightInd/>
        <w:spacing w:after="160" w:line="259" w:lineRule="auto"/>
        <w:rPr>
          <w:ins w:id="3614" w:author="Tammy Meek (NESO)" w:date="2025-01-27T11:13:00Z" w16du:dateUtc="2025-01-27T11:13:00Z"/>
          <w:rFonts w:ascii="Arial" w:hAnsi="Arial" w:cs="Arial"/>
          <w:b/>
          <w:bCs/>
          <w:sz w:val="29"/>
          <w:szCs w:val="29"/>
        </w:rPr>
      </w:pPr>
      <w:ins w:id="3615" w:author="Tammy Meek (NESO)" w:date="2025-01-27T11:13:00Z" w16du:dateUtc="2025-01-27T11:13:00Z">
        <w:r>
          <w:rPr>
            <w:rFonts w:ascii="Arial" w:hAnsi="Arial" w:cs="Arial"/>
            <w:b/>
            <w:bCs/>
            <w:sz w:val="29"/>
            <w:szCs w:val="29"/>
          </w:rPr>
          <w:br w:type="page"/>
        </w:r>
      </w:ins>
    </w:p>
    <w:p w14:paraId="3922495F" w14:textId="6DCA5A2F" w:rsidR="009C1403" w:rsidRDefault="00C6386D">
      <w:pPr>
        <w:tabs>
          <w:tab w:val="right" w:pos="9000"/>
        </w:tabs>
        <w:kinsoku w:val="0"/>
        <w:overflowPunct w:val="0"/>
        <w:autoSpaceDE/>
        <w:autoSpaceDN/>
        <w:adjustRightInd/>
        <w:spacing w:before="16" w:line="327" w:lineRule="exact"/>
        <w:textAlignment w:val="baseline"/>
        <w:rPr>
          <w:rFonts w:ascii="Arial" w:hAnsi="Arial" w:cs="Arial"/>
          <w:b/>
          <w:bCs/>
          <w:sz w:val="29"/>
          <w:szCs w:val="29"/>
        </w:rPr>
      </w:pPr>
      <w:r>
        <w:rPr>
          <w:rFonts w:ascii="Arial" w:hAnsi="Arial" w:cs="Arial"/>
          <w:b/>
          <w:bCs/>
          <w:sz w:val="29"/>
          <w:szCs w:val="29"/>
        </w:rPr>
        <w:t>Appendix A</w:t>
      </w:r>
      <w:r>
        <w:rPr>
          <w:rFonts w:ascii="Arial" w:hAnsi="Arial" w:cs="Arial"/>
          <w:b/>
          <w:bCs/>
          <w:sz w:val="29"/>
          <w:szCs w:val="29"/>
        </w:rPr>
        <w:tab/>
        <w:t>Recommended Substation Configuration and</w:t>
      </w:r>
    </w:p>
    <w:p w14:paraId="7365A2D7" w14:textId="77777777" w:rsidR="009C1403" w:rsidRDefault="00C6386D">
      <w:pPr>
        <w:kinsoku w:val="0"/>
        <w:overflowPunct w:val="0"/>
        <w:autoSpaceDE/>
        <w:autoSpaceDN/>
        <w:adjustRightInd/>
        <w:spacing w:line="327" w:lineRule="exact"/>
        <w:ind w:left="2448"/>
        <w:textAlignment w:val="baseline"/>
        <w:rPr>
          <w:rFonts w:ascii="Arial" w:hAnsi="Arial" w:cs="Arial"/>
          <w:b/>
          <w:bCs/>
          <w:spacing w:val="-4"/>
          <w:sz w:val="29"/>
          <w:szCs w:val="29"/>
        </w:rPr>
      </w:pPr>
      <w:r>
        <w:rPr>
          <w:rFonts w:ascii="Arial" w:hAnsi="Arial" w:cs="Arial"/>
          <w:b/>
          <w:bCs/>
          <w:spacing w:val="-4"/>
          <w:sz w:val="29"/>
          <w:szCs w:val="29"/>
        </w:rPr>
        <w:t>Switching Arrangements</w:t>
      </w:r>
    </w:p>
    <w:p w14:paraId="1D251070" w14:textId="77777777" w:rsidR="009C1403" w:rsidRDefault="00C6386D">
      <w:pPr>
        <w:kinsoku w:val="0"/>
        <w:overflowPunct w:val="0"/>
        <w:autoSpaceDE/>
        <w:autoSpaceDN/>
        <w:adjustRightInd/>
        <w:spacing w:before="273" w:line="280" w:lineRule="exact"/>
        <w:textAlignment w:val="baseline"/>
        <w:rPr>
          <w:rFonts w:ascii="Arial" w:hAnsi="Arial" w:cs="Arial"/>
          <w:b/>
          <w:bCs/>
          <w:i/>
          <w:iCs/>
          <w:spacing w:val="1"/>
          <w:sz w:val="24"/>
          <w:szCs w:val="24"/>
          <w:u w:val="single"/>
        </w:rPr>
      </w:pPr>
      <w:r>
        <w:rPr>
          <w:rFonts w:ascii="Arial" w:hAnsi="Arial" w:cs="Arial"/>
          <w:b/>
          <w:bCs/>
          <w:spacing w:val="1"/>
          <w:sz w:val="24"/>
          <w:szCs w:val="24"/>
          <w:u w:val="single"/>
        </w:rPr>
        <w:t xml:space="preserve">Part 1 </w:t>
      </w:r>
      <w:r>
        <w:rPr>
          <w:rFonts w:ascii="Arial" w:hAnsi="Arial" w:cs="Arial"/>
          <w:spacing w:val="1"/>
          <w:sz w:val="19"/>
          <w:szCs w:val="19"/>
          <w:u w:val="single"/>
        </w:rPr>
        <w:t xml:space="preserve">– </w:t>
      </w:r>
      <w:r>
        <w:rPr>
          <w:rFonts w:ascii="Arial" w:hAnsi="Arial" w:cs="Arial"/>
          <w:b/>
          <w:bCs/>
          <w:i/>
          <w:iCs/>
          <w:spacing w:val="1"/>
          <w:sz w:val="24"/>
          <w:szCs w:val="24"/>
          <w:u w:val="single"/>
        </w:rPr>
        <w:t xml:space="preserve">Onshore Transmission System </w:t>
      </w:r>
    </w:p>
    <w:p w14:paraId="31F455C1" w14:textId="77777777" w:rsidR="009C1403" w:rsidRDefault="00C6386D">
      <w:pPr>
        <w:tabs>
          <w:tab w:val="right" w:pos="9000"/>
        </w:tabs>
        <w:kinsoku w:val="0"/>
        <w:overflowPunct w:val="0"/>
        <w:autoSpaceDE/>
        <w:autoSpaceDN/>
        <w:adjustRightInd/>
        <w:spacing w:before="280" w:line="274" w:lineRule="exact"/>
        <w:textAlignment w:val="baseline"/>
        <w:rPr>
          <w:rFonts w:ascii="Arial" w:hAnsi="Arial" w:cs="Arial"/>
          <w:i/>
          <w:iCs/>
          <w:sz w:val="24"/>
          <w:szCs w:val="24"/>
        </w:rPr>
      </w:pPr>
      <w:r>
        <w:rPr>
          <w:rFonts w:ascii="Arial" w:hAnsi="Arial" w:cs="Arial"/>
          <w:sz w:val="24"/>
          <w:szCs w:val="24"/>
        </w:rPr>
        <w:t>A.1</w:t>
      </w:r>
      <w:r>
        <w:rPr>
          <w:rFonts w:ascii="Arial" w:hAnsi="Arial" w:cs="Arial"/>
          <w:sz w:val="24"/>
          <w:szCs w:val="24"/>
        </w:rPr>
        <w:tab/>
        <w:t xml:space="preserve">The recommendations set out in paragraphs A.2 to A.6 apply to the </w:t>
      </w:r>
      <w:r>
        <w:rPr>
          <w:rFonts w:ascii="Arial" w:hAnsi="Arial" w:cs="Arial"/>
          <w:i/>
          <w:iCs/>
          <w:sz w:val="24"/>
          <w:szCs w:val="24"/>
        </w:rPr>
        <w:t>onshore</w:t>
      </w:r>
    </w:p>
    <w:p w14:paraId="058AA861" w14:textId="77777777" w:rsidR="009C1403" w:rsidRDefault="00C6386D">
      <w:pPr>
        <w:kinsoku w:val="0"/>
        <w:overflowPunct w:val="0"/>
        <w:autoSpaceDE/>
        <w:autoSpaceDN/>
        <w:adjustRightInd/>
        <w:spacing w:line="274" w:lineRule="exact"/>
        <w:ind w:left="720"/>
        <w:textAlignment w:val="baseline"/>
        <w:rPr>
          <w:rFonts w:ascii="Arial" w:hAnsi="Arial" w:cs="Arial"/>
          <w:i/>
          <w:iCs/>
          <w:sz w:val="24"/>
          <w:szCs w:val="24"/>
        </w:rPr>
      </w:pPr>
      <w:r>
        <w:rPr>
          <w:rFonts w:ascii="Arial" w:hAnsi="Arial" w:cs="Arial"/>
          <w:i/>
          <w:iCs/>
          <w:sz w:val="24"/>
          <w:szCs w:val="24"/>
        </w:rPr>
        <w:t>transmission system</w:t>
      </w:r>
    </w:p>
    <w:p w14:paraId="336A4DDB" w14:textId="77777777" w:rsidR="009C1403" w:rsidRDefault="00C6386D">
      <w:pPr>
        <w:tabs>
          <w:tab w:val="right" w:pos="9000"/>
        </w:tabs>
        <w:kinsoku w:val="0"/>
        <w:overflowPunct w:val="0"/>
        <w:autoSpaceDE/>
        <w:autoSpaceDN/>
        <w:adjustRightInd/>
        <w:spacing w:before="638" w:line="274" w:lineRule="exact"/>
        <w:textAlignment w:val="baseline"/>
        <w:rPr>
          <w:rFonts w:ascii="Arial" w:hAnsi="Arial" w:cs="Arial"/>
          <w:i/>
          <w:iCs/>
          <w:sz w:val="24"/>
          <w:szCs w:val="24"/>
        </w:rPr>
      </w:pPr>
      <w:r>
        <w:rPr>
          <w:rFonts w:ascii="Arial" w:hAnsi="Arial" w:cs="Arial"/>
          <w:sz w:val="24"/>
          <w:szCs w:val="24"/>
        </w:rPr>
        <w:t>A.2</w:t>
      </w:r>
      <w:r>
        <w:rPr>
          <w:rFonts w:ascii="Arial" w:hAnsi="Arial" w:cs="Arial"/>
          <w:sz w:val="24"/>
          <w:szCs w:val="24"/>
        </w:rPr>
        <w:tab/>
        <w:t xml:space="preserve">The key factors which must be considered when planning the </w:t>
      </w:r>
      <w:r>
        <w:rPr>
          <w:rFonts w:ascii="Arial" w:hAnsi="Arial" w:cs="Arial"/>
          <w:i/>
          <w:iCs/>
          <w:sz w:val="24"/>
          <w:szCs w:val="24"/>
        </w:rPr>
        <w:t>onshore</w:t>
      </w:r>
    </w:p>
    <w:p w14:paraId="1039A261"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E171239"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A.2.1 Security and Quality of Supply - Relevant criteria are presented in Sections 2, 3 and 4.</w:t>
      </w:r>
    </w:p>
    <w:p w14:paraId="2622C3EA"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A.2.2 Extendibility - The design should allow for the forecast need for future extensions.</w:t>
      </w:r>
    </w:p>
    <w:p w14:paraId="1EC2AC1F"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A.2.3 Maintainability - The design must take account of the practicalities of maintaining the substation and associated circuits.</w:t>
      </w:r>
    </w:p>
    <w:p w14:paraId="2D51D903" w14:textId="77777777" w:rsidR="009C1403" w:rsidRDefault="00C6386D">
      <w:pPr>
        <w:kinsoku w:val="0"/>
        <w:overflowPunct w:val="0"/>
        <w:autoSpaceDE/>
        <w:autoSpaceDN/>
        <w:adjustRightInd/>
        <w:spacing w:before="130" w:line="273" w:lineRule="exact"/>
        <w:ind w:left="1584" w:hanging="864"/>
        <w:jc w:val="both"/>
        <w:textAlignment w:val="baseline"/>
        <w:rPr>
          <w:rFonts w:ascii="Arial" w:hAnsi="Arial" w:cs="Arial"/>
          <w:sz w:val="24"/>
          <w:szCs w:val="24"/>
        </w:rPr>
      </w:pPr>
      <w:r>
        <w:rPr>
          <w:rFonts w:ascii="Arial" w:hAnsi="Arial" w:cs="Arial"/>
          <w:sz w:val="24"/>
          <w:szCs w:val="24"/>
        </w:rPr>
        <w:t>A.2.4 Operational Flexibility - The physical layout of individual circuits and groups of circuits must permit the required power flow control.</w:t>
      </w:r>
    </w:p>
    <w:p w14:paraId="37FF00F6"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A.2.5 Protection Arrangements - The design must allow for adequate protection of each system element.</w:t>
      </w:r>
    </w:p>
    <w:p w14:paraId="4CD4B209" w14:textId="77777777" w:rsidR="009C1403" w:rsidRDefault="00C6386D">
      <w:pPr>
        <w:kinsoku w:val="0"/>
        <w:overflowPunct w:val="0"/>
        <w:autoSpaceDE/>
        <w:autoSpaceDN/>
        <w:adjustRightInd/>
        <w:spacing w:before="138" w:line="274" w:lineRule="exact"/>
        <w:ind w:left="1584" w:hanging="864"/>
        <w:jc w:val="both"/>
        <w:textAlignment w:val="baseline"/>
        <w:rPr>
          <w:rFonts w:ascii="Arial" w:hAnsi="Arial" w:cs="Arial"/>
          <w:sz w:val="24"/>
          <w:szCs w:val="24"/>
        </w:rPr>
      </w:pPr>
      <w:r>
        <w:rPr>
          <w:rFonts w:ascii="Arial" w:hAnsi="Arial" w:cs="Arial"/>
          <w:sz w:val="24"/>
          <w:szCs w:val="24"/>
        </w:rPr>
        <w:t xml:space="preserve">A.2.6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16BEE6DA" w14:textId="77777777" w:rsidR="009C1403" w:rsidRDefault="00C6386D">
      <w:pPr>
        <w:kinsoku w:val="0"/>
        <w:overflowPunct w:val="0"/>
        <w:autoSpaceDE/>
        <w:autoSpaceDN/>
        <w:adjustRightInd/>
        <w:spacing w:before="128" w:line="271" w:lineRule="exact"/>
        <w:ind w:left="1584" w:hanging="864"/>
        <w:jc w:val="both"/>
        <w:textAlignment w:val="baseline"/>
        <w:rPr>
          <w:rFonts w:ascii="Arial" w:hAnsi="Arial" w:cs="Arial"/>
          <w:sz w:val="24"/>
          <w:szCs w:val="24"/>
        </w:rPr>
      </w:pPr>
      <w:r>
        <w:rPr>
          <w:rFonts w:ascii="Arial" w:hAnsi="Arial" w:cs="Arial"/>
          <w:sz w:val="24"/>
          <w:szCs w:val="24"/>
        </w:rPr>
        <w:t>A.2.7 Land Area - The low availability and/or high cost of land particularly in densely populated areas may place a restriction on the size and consequent layout of the substation.</w:t>
      </w:r>
    </w:p>
    <w:p w14:paraId="34AAFC08" w14:textId="77777777" w:rsidR="009C1403" w:rsidRDefault="00C6386D">
      <w:pPr>
        <w:kinsoku w:val="0"/>
        <w:overflowPunct w:val="0"/>
        <w:autoSpaceDE/>
        <w:autoSpaceDN/>
        <w:adjustRightInd/>
        <w:spacing w:before="125" w:line="278" w:lineRule="exact"/>
        <w:ind w:left="720"/>
        <w:textAlignment w:val="baseline"/>
        <w:rPr>
          <w:rFonts w:ascii="Arial" w:hAnsi="Arial" w:cs="Arial"/>
          <w:spacing w:val="20"/>
          <w:sz w:val="24"/>
          <w:szCs w:val="24"/>
        </w:rPr>
      </w:pPr>
      <w:r>
        <w:rPr>
          <w:rFonts w:ascii="Arial" w:hAnsi="Arial" w:cs="Arial"/>
          <w:spacing w:val="20"/>
          <w:sz w:val="24"/>
          <w:szCs w:val="24"/>
        </w:rPr>
        <w:t>A.2.8 Cost</w:t>
      </w:r>
    </w:p>
    <w:p w14:paraId="1E9399A6" w14:textId="77777777" w:rsidR="009C1403" w:rsidRDefault="00C6386D">
      <w:pPr>
        <w:tabs>
          <w:tab w:val="right" w:pos="9000"/>
        </w:tabs>
        <w:kinsoku w:val="0"/>
        <w:overflowPunct w:val="0"/>
        <w:autoSpaceDE/>
        <w:autoSpaceDN/>
        <w:adjustRightInd/>
        <w:spacing w:before="236" w:line="273" w:lineRule="exact"/>
        <w:textAlignment w:val="baseline"/>
        <w:rPr>
          <w:rFonts w:ascii="Arial" w:hAnsi="Arial" w:cs="Arial"/>
          <w:sz w:val="24"/>
          <w:szCs w:val="24"/>
        </w:rPr>
      </w:pPr>
      <w:r>
        <w:rPr>
          <w:rFonts w:ascii="Arial" w:hAnsi="Arial" w:cs="Arial"/>
          <w:sz w:val="24"/>
          <w:szCs w:val="24"/>
        </w:rPr>
        <w:t>A.3</w:t>
      </w:r>
      <w:r>
        <w:rPr>
          <w:rFonts w:ascii="Arial" w:hAnsi="Arial" w:cs="Arial"/>
          <w:sz w:val="24"/>
          <w:szCs w:val="24"/>
        </w:rPr>
        <w:tab/>
        <w:t>Accordingly the design of a substation is a function of prevailing circumstances</w:t>
      </w:r>
    </w:p>
    <w:p w14:paraId="1F7A278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C4A7487" w14:textId="77777777" w:rsidR="009C1403" w:rsidRDefault="00C6386D">
      <w:pPr>
        <w:kinsoku w:val="0"/>
        <w:overflowPunct w:val="0"/>
        <w:autoSpaceDE/>
        <w:autoSpaceDN/>
        <w:adjustRightInd/>
        <w:spacing w:before="250" w:line="274" w:lineRule="exact"/>
        <w:textAlignment w:val="baseline"/>
        <w:rPr>
          <w:rFonts w:ascii="Arial" w:hAnsi="Arial" w:cs="Arial"/>
          <w:b/>
          <w:bCs/>
          <w:sz w:val="24"/>
          <w:szCs w:val="24"/>
        </w:rPr>
      </w:pPr>
      <w:r>
        <w:rPr>
          <w:rFonts w:ascii="Arial" w:hAnsi="Arial" w:cs="Arial"/>
          <w:b/>
          <w:bCs/>
          <w:i/>
          <w:iCs/>
          <w:sz w:val="24"/>
          <w:szCs w:val="24"/>
        </w:rPr>
        <w:t xml:space="preserve">Generation Point of Connection </w:t>
      </w:r>
      <w:r>
        <w:rPr>
          <w:rFonts w:ascii="Arial" w:hAnsi="Arial" w:cs="Arial"/>
          <w:b/>
          <w:bCs/>
          <w:sz w:val="24"/>
          <w:szCs w:val="24"/>
        </w:rPr>
        <w:t>Substations</w:t>
      </w:r>
    </w:p>
    <w:p w14:paraId="3F6531C4" w14:textId="77777777" w:rsidR="009C1403" w:rsidRDefault="00C6386D">
      <w:pPr>
        <w:tabs>
          <w:tab w:val="right" w:pos="9000"/>
        </w:tabs>
        <w:kinsoku w:val="0"/>
        <w:overflowPunct w:val="0"/>
        <w:autoSpaceDE/>
        <w:autoSpaceDN/>
        <w:adjustRightInd/>
        <w:spacing w:before="302" w:line="278" w:lineRule="exact"/>
        <w:textAlignment w:val="baseline"/>
        <w:rPr>
          <w:rFonts w:ascii="Arial" w:hAnsi="Arial" w:cs="Arial"/>
          <w:sz w:val="24"/>
          <w:szCs w:val="24"/>
        </w:rPr>
      </w:pPr>
      <w:r>
        <w:rPr>
          <w:rFonts w:ascii="Arial" w:hAnsi="Arial" w:cs="Arial"/>
          <w:sz w:val="24"/>
          <w:szCs w:val="24"/>
        </w:rPr>
        <w:t>A.4</w:t>
      </w:r>
      <w:r>
        <w:rPr>
          <w:rFonts w:ascii="Arial" w:hAnsi="Arial" w:cs="Arial"/>
          <w:sz w:val="24"/>
          <w:szCs w:val="24"/>
        </w:rPr>
        <w:tab/>
        <w:t>In accordance with the planning criteria for generation connection set out in</w:t>
      </w:r>
    </w:p>
    <w:p w14:paraId="2832F410"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sz w:val="24"/>
          <w:szCs w:val="24"/>
        </w:rPr>
        <w:t xml:space="preserve">Section 2, </w:t>
      </w:r>
      <w:r>
        <w:rPr>
          <w:rFonts w:ascii="Arial" w:hAnsi="Arial" w:cs="Arial"/>
          <w:i/>
          <w:iCs/>
          <w:sz w:val="24"/>
          <w:szCs w:val="24"/>
        </w:rPr>
        <w:t xml:space="preserve">generation point of connection </w:t>
      </w:r>
      <w:r>
        <w:rPr>
          <w:rFonts w:ascii="Arial" w:hAnsi="Arial" w:cs="Arial"/>
          <w:sz w:val="24"/>
          <w:szCs w:val="24"/>
        </w:rPr>
        <w:t>substations should:</w:t>
      </w:r>
    </w:p>
    <w:p w14:paraId="45C9C4B5"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A.4.1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may be selected to either);</w:t>
      </w:r>
    </w:p>
    <w:p w14:paraId="688C24C0" w14:textId="77777777" w:rsidR="009C1403" w:rsidRDefault="009C1403">
      <w:pPr>
        <w:widowControl/>
        <w:rPr>
          <w:sz w:val="24"/>
          <w:szCs w:val="24"/>
        </w:rPr>
        <w:sectPr w:rsidR="009C1403">
          <w:headerReference w:type="default" r:id="rId88"/>
          <w:pgSz w:w="11904" w:h="16834"/>
          <w:pgMar w:top="1420" w:right="1389" w:bottom="508" w:left="1435" w:header="720" w:footer="720" w:gutter="0"/>
          <w:cols w:space="720"/>
          <w:noEndnote/>
        </w:sectPr>
      </w:pPr>
    </w:p>
    <w:p w14:paraId="636AC126" w14:textId="6932C0EA" w:rsidR="009C1403" w:rsidRDefault="00C6386D">
      <w:pPr>
        <w:kinsoku w:val="0"/>
        <w:overflowPunct w:val="0"/>
        <w:autoSpaceDE/>
        <w:autoSpaceDN/>
        <w:adjustRightInd/>
        <w:spacing w:before="35" w:line="273" w:lineRule="exact"/>
        <w:ind w:left="1584" w:hanging="864"/>
        <w:jc w:val="both"/>
        <w:textAlignment w:val="baseline"/>
        <w:rPr>
          <w:rFonts w:ascii="Arial" w:hAnsi="Arial" w:cs="Arial"/>
          <w:sz w:val="24"/>
          <w:szCs w:val="24"/>
        </w:rPr>
      </w:pPr>
      <w:r>
        <w:rPr>
          <w:rFonts w:ascii="Arial" w:hAnsi="Arial" w:cs="Arial"/>
          <w:sz w:val="24"/>
          <w:szCs w:val="24"/>
        </w:rPr>
        <w:t xml:space="preserve">A.4.2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2.6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1180C21F"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A.4.3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section of the main and reserve </w:t>
      </w:r>
      <w:r>
        <w:rPr>
          <w:rFonts w:ascii="Arial" w:hAnsi="Arial" w:cs="Arial"/>
          <w:i/>
          <w:iCs/>
          <w:sz w:val="24"/>
          <w:szCs w:val="24"/>
        </w:rPr>
        <w:t xml:space="preserve">busbar </w:t>
      </w:r>
      <w:r>
        <w:rPr>
          <w:rFonts w:ascii="Arial" w:hAnsi="Arial" w:cs="Arial"/>
          <w:sz w:val="24"/>
          <w:szCs w:val="24"/>
        </w:rPr>
        <w:t xml:space="preserve">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13A3E7A5" w14:textId="77777777" w:rsidR="009C1403" w:rsidRDefault="00C6386D">
      <w:pPr>
        <w:kinsoku w:val="0"/>
        <w:overflowPunct w:val="0"/>
        <w:autoSpaceDE/>
        <w:autoSpaceDN/>
        <w:adjustRightInd/>
        <w:spacing w:before="98" w:line="281" w:lineRule="exact"/>
        <w:ind w:left="1584" w:hanging="864"/>
        <w:jc w:val="both"/>
        <w:textAlignment w:val="baseline"/>
        <w:rPr>
          <w:rFonts w:ascii="Arial" w:hAnsi="Arial" w:cs="Arial"/>
          <w:sz w:val="24"/>
          <w:szCs w:val="24"/>
        </w:rPr>
      </w:pPr>
      <w:r>
        <w:rPr>
          <w:rFonts w:ascii="Arial" w:hAnsi="Arial" w:cs="Arial"/>
          <w:sz w:val="24"/>
          <w:szCs w:val="24"/>
        </w:rPr>
        <w:t xml:space="preserve">A.4.4 have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11FA6A41"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A.4.5 have sufficient facilities to permit the transfer of </w:t>
      </w:r>
      <w:r>
        <w:rPr>
          <w:rFonts w:ascii="Arial" w:hAnsi="Arial" w:cs="Arial"/>
          <w:i/>
          <w:iCs/>
          <w:sz w:val="24"/>
          <w:szCs w:val="24"/>
        </w:rPr>
        <w:t xml:space="preserve">generation circuits </w:t>
      </w:r>
      <w:r>
        <w:rPr>
          <w:rFonts w:ascii="Arial" w:hAnsi="Arial" w:cs="Arial"/>
          <w:sz w:val="24"/>
          <w:szCs w:val="24"/>
        </w:rPr>
        <w:t xml:space="preserve">and </w:t>
      </w:r>
      <w:r>
        <w:rPr>
          <w:rFonts w:ascii="Arial" w:hAnsi="Arial" w:cs="Arial"/>
          <w:i/>
          <w:iCs/>
          <w:sz w:val="24"/>
          <w:szCs w:val="24"/>
        </w:rPr>
        <w:t xml:space="preserve">onshore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CAF3C3" w14:textId="77777777" w:rsidR="009C1403" w:rsidRDefault="00C6386D">
      <w:pPr>
        <w:kinsoku w:val="0"/>
        <w:overflowPunct w:val="0"/>
        <w:autoSpaceDE/>
        <w:autoSpaceDN/>
        <w:adjustRightInd/>
        <w:spacing w:before="252" w:line="279"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AF669DD"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1"/>
          <w:sz w:val="24"/>
          <w:szCs w:val="24"/>
        </w:rPr>
      </w:pPr>
      <w:r>
        <w:rPr>
          <w:rFonts w:ascii="Arial" w:hAnsi="Arial" w:cs="Arial"/>
          <w:spacing w:val="-1"/>
          <w:sz w:val="24"/>
          <w:szCs w:val="24"/>
        </w:rPr>
        <w:t>A.5</w:t>
      </w:r>
      <w:r>
        <w:rPr>
          <w:rFonts w:ascii="Arial" w:hAnsi="Arial" w:cs="Arial"/>
          <w:spacing w:val="-1"/>
          <w:sz w:val="24"/>
          <w:szCs w:val="24"/>
        </w:rPr>
        <w:tab/>
        <w:t>Marshalling substations should:</w:t>
      </w:r>
    </w:p>
    <w:p w14:paraId="3A481DF3" w14:textId="77777777" w:rsidR="009C1403" w:rsidRDefault="00C6386D">
      <w:pPr>
        <w:kinsoku w:val="0"/>
        <w:overflowPunct w:val="0"/>
        <w:autoSpaceDE/>
        <w:autoSpaceDN/>
        <w:adjustRightInd/>
        <w:spacing w:before="115" w:line="274" w:lineRule="exact"/>
        <w:ind w:left="1584" w:hanging="864"/>
        <w:jc w:val="both"/>
        <w:textAlignment w:val="baseline"/>
        <w:rPr>
          <w:rFonts w:ascii="Arial" w:hAnsi="Arial" w:cs="Arial"/>
          <w:sz w:val="24"/>
          <w:szCs w:val="24"/>
        </w:rPr>
      </w:pPr>
      <w:r>
        <w:rPr>
          <w:rFonts w:ascii="Arial" w:hAnsi="Arial" w:cs="Arial"/>
          <w:sz w:val="24"/>
          <w:szCs w:val="24"/>
        </w:rPr>
        <w:t xml:space="preserve">A.5.1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onshore transmission circuits </w:t>
      </w:r>
      <w:r>
        <w:rPr>
          <w:rFonts w:ascii="Arial" w:hAnsi="Arial" w:cs="Arial"/>
          <w:sz w:val="24"/>
          <w:szCs w:val="24"/>
        </w:rPr>
        <w:t>may be selected to either);</w:t>
      </w:r>
    </w:p>
    <w:p w14:paraId="7BB1C4DF" w14:textId="77777777" w:rsidR="009C1403" w:rsidRDefault="00C6386D">
      <w:pPr>
        <w:kinsoku w:val="0"/>
        <w:overflowPunct w:val="0"/>
        <w:autoSpaceDE/>
        <w:autoSpaceDN/>
        <w:adjustRightInd/>
        <w:spacing w:before="119" w:line="274" w:lineRule="exact"/>
        <w:ind w:left="1584" w:hanging="864"/>
        <w:jc w:val="both"/>
        <w:textAlignment w:val="baseline"/>
        <w:rPr>
          <w:rFonts w:ascii="Arial" w:hAnsi="Arial" w:cs="Arial"/>
          <w:sz w:val="24"/>
          <w:szCs w:val="24"/>
        </w:rPr>
      </w:pPr>
      <w:r>
        <w:rPr>
          <w:rFonts w:ascii="Arial" w:hAnsi="Arial" w:cs="Arial"/>
          <w:sz w:val="24"/>
          <w:szCs w:val="24"/>
        </w:rPr>
        <w:t xml:space="preserve">A.5.2 have sufficient </w:t>
      </w:r>
      <w:r>
        <w:rPr>
          <w:rFonts w:ascii="Arial" w:hAnsi="Arial" w:cs="Arial"/>
          <w:i/>
          <w:iCs/>
          <w:sz w:val="24"/>
          <w:szCs w:val="24"/>
        </w:rPr>
        <w:t xml:space="preserve">busbar </w:t>
      </w:r>
      <w:r>
        <w:rPr>
          <w:rFonts w:ascii="Arial" w:hAnsi="Arial" w:cs="Arial"/>
          <w:sz w:val="24"/>
          <w:szCs w:val="24"/>
        </w:rPr>
        <w:t>sections to permit the requirements of paragraphs 2.6, 4.6 and 4.9 to be met;</w:t>
      </w:r>
    </w:p>
    <w:p w14:paraId="6DDA97CB" w14:textId="77777777" w:rsidR="009C1403" w:rsidRDefault="00C6386D">
      <w:pPr>
        <w:kinsoku w:val="0"/>
        <w:overflowPunct w:val="0"/>
        <w:autoSpaceDE/>
        <w:autoSpaceDN/>
        <w:adjustRightInd/>
        <w:spacing w:before="117" w:line="281" w:lineRule="exact"/>
        <w:ind w:left="1584" w:hanging="864"/>
        <w:jc w:val="both"/>
        <w:textAlignment w:val="baseline"/>
        <w:rPr>
          <w:rFonts w:ascii="Arial" w:hAnsi="Arial" w:cs="Arial"/>
          <w:sz w:val="24"/>
          <w:szCs w:val="24"/>
        </w:rPr>
      </w:pPr>
      <w:r>
        <w:rPr>
          <w:rFonts w:ascii="Arial" w:hAnsi="Arial" w:cs="Arial"/>
          <w:sz w:val="24"/>
          <w:szCs w:val="24"/>
        </w:rPr>
        <w:t xml:space="preserve">A.5.3 have </w:t>
      </w:r>
      <w:r>
        <w:rPr>
          <w:rFonts w:ascii="Arial" w:hAnsi="Arial" w:cs="Arial"/>
          <w:i/>
          <w:iCs/>
          <w:sz w:val="24"/>
          <w:szCs w:val="24"/>
        </w:rPr>
        <w:t xml:space="preserve">onshore 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75FE3F74" w14:textId="77777777" w:rsidR="009C1403" w:rsidRDefault="00C6386D">
      <w:pPr>
        <w:kinsoku w:val="0"/>
        <w:overflowPunct w:val="0"/>
        <w:autoSpaceDE/>
        <w:autoSpaceDN/>
        <w:adjustRightInd/>
        <w:spacing w:before="101" w:line="288" w:lineRule="exact"/>
        <w:ind w:left="1584" w:hanging="864"/>
        <w:jc w:val="both"/>
        <w:textAlignment w:val="baseline"/>
        <w:rPr>
          <w:rFonts w:ascii="Arial" w:hAnsi="Arial" w:cs="Arial"/>
          <w:sz w:val="24"/>
          <w:szCs w:val="24"/>
        </w:rPr>
      </w:pPr>
      <w:r>
        <w:rPr>
          <w:rFonts w:ascii="Arial" w:hAnsi="Arial" w:cs="Arial"/>
          <w:sz w:val="24"/>
          <w:szCs w:val="24"/>
        </w:rPr>
        <w:t xml:space="preserve">A.5.4 have sufficient facilities to permit the transfer of </w:t>
      </w:r>
      <w:r>
        <w:rPr>
          <w:rFonts w:ascii="Arial" w:hAnsi="Arial" w:cs="Arial"/>
          <w:i/>
          <w:iCs/>
          <w:sz w:val="24"/>
          <w:szCs w:val="24"/>
        </w:rPr>
        <w:t xml:space="preserve">onshore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35D536F5" w14:textId="77777777" w:rsidR="009C1403" w:rsidRDefault="00C6386D">
      <w:pPr>
        <w:kinsoku w:val="0"/>
        <w:overflowPunct w:val="0"/>
        <w:autoSpaceDE/>
        <w:autoSpaceDN/>
        <w:adjustRightInd/>
        <w:spacing w:before="232" w:line="279" w:lineRule="exact"/>
        <w:textAlignment w:val="baseline"/>
        <w:rPr>
          <w:rFonts w:ascii="Arial" w:hAnsi="Arial" w:cs="Arial"/>
          <w:b/>
          <w:bCs/>
          <w:spacing w:val="-1"/>
          <w:sz w:val="24"/>
          <w:szCs w:val="24"/>
        </w:rPr>
      </w:pPr>
      <w:r>
        <w:rPr>
          <w:rFonts w:ascii="Arial" w:hAnsi="Arial" w:cs="Arial"/>
          <w:b/>
          <w:bCs/>
          <w:i/>
          <w:iCs/>
          <w:spacing w:val="-1"/>
          <w:sz w:val="24"/>
          <w:szCs w:val="24"/>
        </w:rPr>
        <w:t xml:space="preserve">Grid Supply Point </w:t>
      </w:r>
      <w:r>
        <w:rPr>
          <w:rFonts w:ascii="Arial" w:hAnsi="Arial" w:cs="Arial"/>
          <w:b/>
          <w:bCs/>
          <w:spacing w:val="-1"/>
          <w:sz w:val="24"/>
          <w:szCs w:val="24"/>
        </w:rPr>
        <w:t>Substations</w:t>
      </w:r>
    </w:p>
    <w:p w14:paraId="4FAA2B8C" w14:textId="77777777" w:rsidR="009C1403" w:rsidRDefault="00C6386D">
      <w:pPr>
        <w:tabs>
          <w:tab w:val="left" w:pos="792"/>
        </w:tabs>
        <w:kinsoku w:val="0"/>
        <w:overflowPunct w:val="0"/>
        <w:autoSpaceDE/>
        <w:autoSpaceDN/>
        <w:adjustRightInd/>
        <w:spacing w:before="297" w:line="276" w:lineRule="exact"/>
        <w:textAlignment w:val="baseline"/>
        <w:rPr>
          <w:rFonts w:ascii="Arial" w:hAnsi="Arial" w:cs="Arial"/>
          <w:spacing w:val="4"/>
          <w:sz w:val="24"/>
          <w:szCs w:val="24"/>
        </w:rPr>
      </w:pPr>
      <w:r>
        <w:rPr>
          <w:rFonts w:ascii="Arial" w:hAnsi="Arial" w:cs="Arial"/>
          <w:spacing w:val="4"/>
          <w:sz w:val="24"/>
          <w:szCs w:val="24"/>
        </w:rPr>
        <w:t>A.6</w:t>
      </w:r>
      <w:r>
        <w:rPr>
          <w:rFonts w:ascii="Arial" w:hAnsi="Arial" w:cs="Arial"/>
          <w:spacing w:val="4"/>
          <w:sz w:val="24"/>
          <w:szCs w:val="24"/>
        </w:rPr>
        <w:tab/>
        <w:t>In accordance with the planning criteria for demand connection set out in</w:t>
      </w:r>
    </w:p>
    <w:p w14:paraId="4E556BD5"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 xml:space="preserve">Section 3, </w:t>
      </w:r>
      <w:r>
        <w:rPr>
          <w:rFonts w:ascii="Arial" w:hAnsi="Arial" w:cs="Arial"/>
          <w:i/>
          <w:iCs/>
          <w:sz w:val="24"/>
          <w:szCs w:val="24"/>
        </w:rPr>
        <w:t xml:space="preserve">GSP </w:t>
      </w:r>
      <w:r>
        <w:rPr>
          <w:rFonts w:ascii="Arial" w:hAnsi="Arial" w:cs="Arial"/>
          <w:sz w:val="24"/>
          <w:szCs w:val="24"/>
        </w:rPr>
        <w:t xml:space="preserve">substations configurations range from a single transformer teed into an </w:t>
      </w:r>
      <w:r>
        <w:rPr>
          <w:rFonts w:ascii="Arial" w:hAnsi="Arial" w:cs="Arial"/>
          <w:i/>
          <w:iCs/>
          <w:sz w:val="24"/>
          <w:szCs w:val="24"/>
        </w:rPr>
        <w:t xml:space="preserve">onshore transmission circuit </w:t>
      </w:r>
      <w:r>
        <w:rPr>
          <w:rFonts w:ascii="Arial" w:hAnsi="Arial" w:cs="Arial"/>
          <w:sz w:val="24"/>
          <w:szCs w:val="24"/>
        </w:rPr>
        <w:t xml:space="preserve">to a four switched mesh substation or a double </w:t>
      </w:r>
      <w:r>
        <w:rPr>
          <w:rFonts w:ascii="Arial" w:hAnsi="Arial" w:cs="Arial"/>
          <w:i/>
          <w:iCs/>
          <w:sz w:val="24"/>
          <w:szCs w:val="24"/>
        </w:rPr>
        <w:t xml:space="preserve">busbar </w:t>
      </w:r>
      <w:r>
        <w:rPr>
          <w:rFonts w:ascii="Arial" w:hAnsi="Arial" w:cs="Arial"/>
          <w:sz w:val="24"/>
          <w:szCs w:val="24"/>
        </w:rPr>
        <w:t>substation. The choice and need for the extendibility will depend on the circumstances as perceived in the planning time phase.</w:t>
      </w:r>
    </w:p>
    <w:p w14:paraId="3E169947" w14:textId="77777777" w:rsidR="009C1403" w:rsidRDefault="009C1403">
      <w:pPr>
        <w:widowControl/>
        <w:rPr>
          <w:sz w:val="24"/>
          <w:szCs w:val="24"/>
        </w:rPr>
        <w:sectPr w:rsidR="009C1403">
          <w:headerReference w:type="default" r:id="rId89"/>
          <w:pgSz w:w="11904" w:h="16834"/>
          <w:pgMar w:top="1420" w:right="1400" w:bottom="508" w:left="1424" w:header="720" w:footer="720" w:gutter="0"/>
          <w:cols w:space="720"/>
          <w:noEndnote/>
        </w:sectPr>
      </w:pPr>
    </w:p>
    <w:p w14:paraId="04031CE7" w14:textId="771F54B7" w:rsidR="009C1403" w:rsidRDefault="00C6386D">
      <w:pPr>
        <w:kinsoku w:val="0"/>
        <w:overflowPunct w:val="0"/>
        <w:autoSpaceDE/>
        <w:autoSpaceDN/>
        <w:adjustRightInd/>
        <w:spacing w:before="26" w:line="280" w:lineRule="exact"/>
        <w:textAlignment w:val="baseline"/>
        <w:rPr>
          <w:rFonts w:ascii="Arial" w:hAnsi="Arial" w:cs="Arial"/>
          <w:b/>
          <w:bCs/>
          <w:i/>
          <w:iCs/>
          <w:sz w:val="24"/>
          <w:szCs w:val="24"/>
          <w:u w:val="single"/>
        </w:rPr>
      </w:pPr>
      <w:r>
        <w:rPr>
          <w:rFonts w:ascii="Arial" w:hAnsi="Arial" w:cs="Arial"/>
          <w:b/>
          <w:bCs/>
          <w:sz w:val="24"/>
          <w:szCs w:val="24"/>
          <w:u w:val="single"/>
        </w:rPr>
        <w:t xml:space="preserve">Part 2 </w:t>
      </w:r>
      <w:r>
        <w:rPr>
          <w:rFonts w:ascii="Arial" w:hAnsi="Arial" w:cs="Arial"/>
          <w:sz w:val="19"/>
          <w:szCs w:val="19"/>
          <w:u w:val="single"/>
        </w:rPr>
        <w:t xml:space="preserve">– </w:t>
      </w:r>
      <w:r>
        <w:rPr>
          <w:rFonts w:ascii="Arial" w:hAnsi="Arial" w:cs="Arial"/>
          <w:b/>
          <w:bCs/>
          <w:i/>
          <w:iCs/>
          <w:sz w:val="24"/>
          <w:szCs w:val="24"/>
          <w:u w:val="single"/>
        </w:rPr>
        <w:t>Offshore Transmission Systems</w:t>
      </w:r>
    </w:p>
    <w:p w14:paraId="067870CF" w14:textId="77777777" w:rsidR="009C1403" w:rsidRDefault="00C6386D">
      <w:pPr>
        <w:kinsoku w:val="0"/>
        <w:overflowPunct w:val="0"/>
        <w:autoSpaceDE/>
        <w:autoSpaceDN/>
        <w:adjustRightInd/>
        <w:spacing w:before="253" w:line="288" w:lineRule="exact"/>
        <w:ind w:left="720" w:hanging="720"/>
        <w:jc w:val="both"/>
        <w:textAlignment w:val="baseline"/>
        <w:rPr>
          <w:rFonts w:ascii="Arial" w:hAnsi="Arial" w:cs="Arial"/>
          <w:i/>
          <w:iCs/>
          <w:sz w:val="24"/>
          <w:szCs w:val="24"/>
        </w:rPr>
      </w:pPr>
      <w:r>
        <w:rPr>
          <w:rFonts w:ascii="Arial" w:hAnsi="Arial" w:cs="Arial"/>
          <w:sz w:val="24"/>
          <w:szCs w:val="24"/>
        </w:rPr>
        <w:t xml:space="preserve">A.7 The recommendations set out in paragraphs A.7 to A.15 apply to </w:t>
      </w:r>
      <w:r>
        <w:rPr>
          <w:rFonts w:ascii="Arial" w:hAnsi="Arial" w:cs="Arial"/>
          <w:i/>
          <w:iCs/>
          <w:sz w:val="24"/>
          <w:szCs w:val="24"/>
        </w:rPr>
        <w:t>offshore transmission systems</w:t>
      </w:r>
    </w:p>
    <w:p w14:paraId="558C7317" w14:textId="77777777" w:rsidR="009C1403" w:rsidRDefault="00C6386D">
      <w:pPr>
        <w:tabs>
          <w:tab w:val="left" w:pos="792"/>
        </w:tabs>
        <w:kinsoku w:val="0"/>
        <w:overflowPunct w:val="0"/>
        <w:autoSpaceDE/>
        <w:autoSpaceDN/>
        <w:adjustRightInd/>
        <w:spacing w:before="120" w:line="281" w:lineRule="exact"/>
        <w:jc w:val="both"/>
        <w:textAlignment w:val="baseline"/>
        <w:rPr>
          <w:rFonts w:ascii="Arial" w:hAnsi="Arial" w:cs="Arial"/>
          <w:i/>
          <w:iCs/>
          <w:spacing w:val="10"/>
          <w:sz w:val="24"/>
          <w:szCs w:val="24"/>
        </w:rPr>
      </w:pPr>
      <w:r>
        <w:rPr>
          <w:rFonts w:ascii="Arial" w:hAnsi="Arial" w:cs="Arial"/>
          <w:spacing w:val="10"/>
          <w:sz w:val="24"/>
          <w:szCs w:val="24"/>
        </w:rPr>
        <w:t>A.8</w:t>
      </w:r>
      <w:r>
        <w:rPr>
          <w:rFonts w:ascii="Arial" w:hAnsi="Arial" w:cs="Arial"/>
          <w:spacing w:val="10"/>
          <w:sz w:val="24"/>
          <w:szCs w:val="24"/>
        </w:rPr>
        <w:tab/>
        <w:t xml:space="preserve">The key factors which must be considered when planning an </w:t>
      </w:r>
      <w:r>
        <w:rPr>
          <w:rFonts w:ascii="Arial" w:hAnsi="Arial" w:cs="Arial"/>
          <w:i/>
          <w:iCs/>
          <w:spacing w:val="10"/>
          <w:sz w:val="24"/>
          <w:szCs w:val="24"/>
        </w:rPr>
        <w:t>offshore</w:t>
      </w:r>
    </w:p>
    <w:p w14:paraId="0828148C" w14:textId="77777777" w:rsidR="009C1403" w:rsidRDefault="00C6386D">
      <w:pPr>
        <w:kinsoku w:val="0"/>
        <w:overflowPunct w:val="0"/>
        <w:autoSpaceDE/>
        <w:autoSpaceDN/>
        <w:adjustRightInd/>
        <w:spacing w:line="274" w:lineRule="exact"/>
        <w:textAlignment w:val="baseline"/>
        <w:rPr>
          <w:rFonts w:ascii="Arial" w:hAnsi="Arial" w:cs="Arial"/>
          <w:sz w:val="24"/>
          <w:szCs w:val="24"/>
        </w:rPr>
      </w:pPr>
      <w:r>
        <w:rPr>
          <w:rFonts w:ascii="Arial" w:hAnsi="Arial" w:cs="Arial"/>
          <w:i/>
          <w:iCs/>
          <w:sz w:val="24"/>
          <w:szCs w:val="24"/>
        </w:rPr>
        <w:t xml:space="preserve">transmission system </w:t>
      </w:r>
      <w:r>
        <w:rPr>
          <w:rFonts w:ascii="Arial" w:hAnsi="Arial" w:cs="Arial"/>
          <w:sz w:val="24"/>
          <w:szCs w:val="24"/>
        </w:rPr>
        <w:t>substation include:</w:t>
      </w:r>
    </w:p>
    <w:p w14:paraId="04A8F483"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A.8.1 Security and Quality of Supply - Relevant criteria are presented in Sections 7 and 8.</w:t>
      </w:r>
    </w:p>
    <w:p w14:paraId="60B8FB29"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A.8.2 Maintainability - The design must take account of the practicalities of maintaining the substation and associated circuits.</w:t>
      </w:r>
    </w:p>
    <w:p w14:paraId="33884F3A" w14:textId="77777777" w:rsidR="009C1403" w:rsidRDefault="00C6386D">
      <w:pPr>
        <w:kinsoku w:val="0"/>
        <w:overflowPunct w:val="0"/>
        <w:autoSpaceDE/>
        <w:autoSpaceDN/>
        <w:adjustRightInd/>
        <w:spacing w:before="91" w:line="293" w:lineRule="exact"/>
        <w:ind w:left="1584" w:hanging="864"/>
        <w:jc w:val="both"/>
        <w:textAlignment w:val="baseline"/>
        <w:rPr>
          <w:rFonts w:ascii="Arial" w:hAnsi="Arial" w:cs="Arial"/>
          <w:sz w:val="24"/>
          <w:szCs w:val="24"/>
        </w:rPr>
      </w:pPr>
      <w:r>
        <w:rPr>
          <w:rFonts w:ascii="Arial" w:hAnsi="Arial" w:cs="Arial"/>
          <w:sz w:val="24"/>
          <w:szCs w:val="24"/>
        </w:rPr>
        <w:t>A.8.3 Operational Flexibility - The physical layout of individual circuits and groups of circuits must permit the required power flow control.</w:t>
      </w:r>
    </w:p>
    <w:p w14:paraId="0F543D2A"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A.8.4 Protection Arrangements - The design must allow for adequate protection of each system element.</w:t>
      </w:r>
    </w:p>
    <w:p w14:paraId="2DBB269C" w14:textId="77777777" w:rsidR="009C1403" w:rsidRDefault="00C6386D">
      <w:pPr>
        <w:kinsoku w:val="0"/>
        <w:overflowPunct w:val="0"/>
        <w:autoSpaceDE/>
        <w:autoSpaceDN/>
        <w:adjustRightInd/>
        <w:spacing w:before="90" w:line="281" w:lineRule="exact"/>
        <w:ind w:left="1584" w:hanging="864"/>
        <w:jc w:val="both"/>
        <w:textAlignment w:val="baseline"/>
        <w:rPr>
          <w:rFonts w:ascii="Arial" w:hAnsi="Arial" w:cs="Arial"/>
          <w:sz w:val="24"/>
          <w:szCs w:val="24"/>
        </w:rPr>
      </w:pPr>
      <w:r>
        <w:rPr>
          <w:rFonts w:ascii="Arial" w:hAnsi="Arial" w:cs="Arial"/>
          <w:sz w:val="24"/>
          <w:szCs w:val="24"/>
        </w:rPr>
        <w:t xml:space="preserve">A.8.5 Short Circuit Limitations - In order to contain short circuit currents to acceptable levels, </w:t>
      </w:r>
      <w:r>
        <w:rPr>
          <w:rFonts w:ascii="Arial" w:hAnsi="Arial" w:cs="Arial"/>
          <w:i/>
          <w:iCs/>
          <w:sz w:val="24"/>
          <w:szCs w:val="24"/>
        </w:rPr>
        <w:t xml:space="preserve">busbar </w:t>
      </w:r>
      <w:r>
        <w:rPr>
          <w:rFonts w:ascii="Arial" w:hAnsi="Arial" w:cs="Arial"/>
          <w:sz w:val="24"/>
          <w:szCs w:val="24"/>
        </w:rPr>
        <w:t>arrangements with sectioning facilities may be required to allow the system to be split or re-connected through a fault current limiting reactor.</w:t>
      </w:r>
    </w:p>
    <w:p w14:paraId="7FC50AE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 xml:space="preserve">A.8.6 Available Area </w:t>
      </w:r>
      <w:r>
        <w:rPr>
          <w:rFonts w:ascii="Arial" w:hAnsi="Arial" w:cs="Arial"/>
          <w:sz w:val="26"/>
          <w:szCs w:val="26"/>
        </w:rPr>
        <w:t>–</w:t>
      </w:r>
      <w:r>
        <w:rPr>
          <w:rFonts w:ascii="Arial" w:hAnsi="Arial" w:cs="Arial"/>
          <w:sz w:val="24"/>
          <w:szCs w:val="24"/>
        </w:rPr>
        <w:t xml:space="preserve">The high cost of the </w:t>
      </w:r>
      <w:r>
        <w:rPr>
          <w:rFonts w:ascii="Arial" w:hAnsi="Arial" w:cs="Arial"/>
          <w:i/>
          <w:iCs/>
          <w:sz w:val="24"/>
          <w:szCs w:val="24"/>
        </w:rPr>
        <w:t xml:space="preserve">offshore platform </w:t>
      </w:r>
      <w:r>
        <w:rPr>
          <w:rFonts w:ascii="Arial" w:hAnsi="Arial" w:cs="Arial"/>
          <w:sz w:val="24"/>
          <w:szCs w:val="24"/>
        </w:rPr>
        <w:t>may place a restriction on the size and consequent layout of the substation.</w:t>
      </w:r>
    </w:p>
    <w:p w14:paraId="45405720" w14:textId="77777777" w:rsidR="009C1403" w:rsidRDefault="00C6386D">
      <w:pPr>
        <w:kinsoku w:val="0"/>
        <w:overflowPunct w:val="0"/>
        <w:autoSpaceDE/>
        <w:autoSpaceDN/>
        <w:adjustRightInd/>
        <w:spacing w:before="126" w:line="277" w:lineRule="exact"/>
        <w:ind w:left="720"/>
        <w:textAlignment w:val="baseline"/>
        <w:rPr>
          <w:rFonts w:ascii="Arial" w:hAnsi="Arial" w:cs="Arial"/>
          <w:spacing w:val="17"/>
          <w:sz w:val="24"/>
          <w:szCs w:val="24"/>
        </w:rPr>
      </w:pPr>
      <w:r>
        <w:rPr>
          <w:rFonts w:ascii="Arial" w:hAnsi="Arial" w:cs="Arial"/>
          <w:spacing w:val="17"/>
          <w:sz w:val="24"/>
          <w:szCs w:val="24"/>
        </w:rPr>
        <w:t>A.8.7 Cost.</w:t>
      </w:r>
    </w:p>
    <w:p w14:paraId="505B2F61" w14:textId="77777777" w:rsidR="009C1403" w:rsidRDefault="00C6386D">
      <w:pPr>
        <w:tabs>
          <w:tab w:val="left" w:pos="792"/>
        </w:tabs>
        <w:kinsoku w:val="0"/>
        <w:overflowPunct w:val="0"/>
        <w:autoSpaceDE/>
        <w:autoSpaceDN/>
        <w:adjustRightInd/>
        <w:spacing w:before="232" w:line="275" w:lineRule="exact"/>
        <w:textAlignment w:val="baseline"/>
        <w:rPr>
          <w:rFonts w:ascii="Arial" w:hAnsi="Arial" w:cs="Arial"/>
          <w:spacing w:val="-2"/>
          <w:sz w:val="24"/>
          <w:szCs w:val="24"/>
        </w:rPr>
      </w:pPr>
      <w:r>
        <w:rPr>
          <w:rFonts w:ascii="Arial" w:hAnsi="Arial" w:cs="Arial"/>
          <w:spacing w:val="-2"/>
          <w:sz w:val="24"/>
          <w:szCs w:val="24"/>
        </w:rPr>
        <w:t>A.9</w:t>
      </w:r>
      <w:r>
        <w:rPr>
          <w:rFonts w:ascii="Arial" w:hAnsi="Arial" w:cs="Arial"/>
          <w:spacing w:val="-2"/>
          <w:sz w:val="24"/>
          <w:szCs w:val="24"/>
        </w:rPr>
        <w:tab/>
        <w:t>Accordingly the design of a substation is a function of prevailing circumstances</w:t>
      </w:r>
    </w:p>
    <w:p w14:paraId="55358463"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sz w:val="24"/>
          <w:szCs w:val="24"/>
        </w:rPr>
        <w:t>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0124B63E" w14:textId="77777777" w:rsidR="009C1403" w:rsidRDefault="00C6386D">
      <w:pPr>
        <w:kinsoku w:val="0"/>
        <w:overflowPunct w:val="0"/>
        <w:autoSpaceDE/>
        <w:autoSpaceDN/>
        <w:adjustRightInd/>
        <w:spacing w:before="87" w:line="446" w:lineRule="exact"/>
        <w:ind w:right="3456"/>
        <w:textAlignment w:val="baseline"/>
        <w:rPr>
          <w:rFonts w:ascii="Arial" w:hAnsi="Arial" w:cs="Arial"/>
          <w:spacing w:val="-1"/>
          <w:sz w:val="24"/>
          <w:szCs w:val="24"/>
        </w:rPr>
      </w:pPr>
      <w:r>
        <w:rPr>
          <w:rFonts w:ascii="Arial" w:hAnsi="Arial" w:cs="Arial"/>
          <w:b/>
          <w:bCs/>
          <w:i/>
          <w:iCs/>
          <w:spacing w:val="-1"/>
          <w:sz w:val="24"/>
          <w:szCs w:val="24"/>
        </w:rPr>
        <w:t xml:space="preserve">Offshore Transmission System </w:t>
      </w:r>
      <w:r>
        <w:rPr>
          <w:rFonts w:ascii="Arial" w:hAnsi="Arial" w:cs="Arial"/>
          <w:b/>
          <w:bCs/>
          <w:spacing w:val="-1"/>
          <w:sz w:val="24"/>
          <w:szCs w:val="24"/>
        </w:rPr>
        <w:t xml:space="preserve">Substations </w:t>
      </w:r>
      <w:r>
        <w:rPr>
          <w:rFonts w:ascii="Arial" w:hAnsi="Arial" w:cs="Arial"/>
          <w:i/>
          <w:iCs/>
          <w:spacing w:val="-1"/>
          <w:sz w:val="24"/>
          <w:szCs w:val="24"/>
        </w:rPr>
        <w:t xml:space="preserve">Offshore </w:t>
      </w:r>
      <w:r>
        <w:rPr>
          <w:rFonts w:ascii="Arial" w:hAnsi="Arial" w:cs="Arial"/>
          <w:spacing w:val="-1"/>
          <w:sz w:val="24"/>
          <w:szCs w:val="24"/>
        </w:rPr>
        <w:t xml:space="preserve">GEP Substations (on an </w:t>
      </w:r>
      <w:r>
        <w:rPr>
          <w:rFonts w:ascii="Arial" w:hAnsi="Arial" w:cs="Arial"/>
          <w:i/>
          <w:iCs/>
          <w:spacing w:val="-1"/>
          <w:sz w:val="24"/>
          <w:szCs w:val="24"/>
        </w:rPr>
        <w:t>Offshore Platform</w:t>
      </w:r>
      <w:r>
        <w:rPr>
          <w:rFonts w:ascii="Arial" w:hAnsi="Arial" w:cs="Arial"/>
          <w:spacing w:val="-1"/>
          <w:sz w:val="24"/>
          <w:szCs w:val="24"/>
        </w:rPr>
        <w:t>)</w:t>
      </w:r>
    </w:p>
    <w:p w14:paraId="787007B1" w14:textId="77777777" w:rsidR="009C1403" w:rsidRDefault="00C6386D">
      <w:pPr>
        <w:kinsoku w:val="0"/>
        <w:overflowPunct w:val="0"/>
        <w:autoSpaceDE/>
        <w:autoSpaceDN/>
        <w:adjustRightInd/>
        <w:spacing w:before="294" w:line="268" w:lineRule="exact"/>
        <w:ind w:left="720" w:hanging="720"/>
        <w:jc w:val="both"/>
        <w:textAlignment w:val="baseline"/>
        <w:rPr>
          <w:rFonts w:ascii="Arial" w:hAnsi="Arial" w:cs="Arial"/>
          <w:sz w:val="24"/>
          <w:szCs w:val="24"/>
        </w:rPr>
      </w:pPr>
      <w:r>
        <w:rPr>
          <w:rFonts w:ascii="Arial" w:hAnsi="Arial" w:cs="Arial"/>
          <w:sz w:val="24"/>
          <w:szCs w:val="24"/>
        </w:rPr>
        <w:t xml:space="preserve">A.10 In accordance with the planning criteria for </w:t>
      </w:r>
      <w:r>
        <w:rPr>
          <w:rFonts w:ascii="Arial" w:hAnsi="Arial" w:cs="Arial"/>
          <w:i/>
          <w:iCs/>
          <w:sz w:val="24"/>
          <w:szCs w:val="24"/>
        </w:rPr>
        <w:t xml:space="preserve">offshore </w:t>
      </w:r>
      <w:r>
        <w:rPr>
          <w:rFonts w:ascii="Arial" w:hAnsi="Arial" w:cs="Arial"/>
          <w:sz w:val="24"/>
          <w:szCs w:val="24"/>
        </w:rPr>
        <w:t>generation connection set out in Section 7, the substation should:</w:t>
      </w:r>
    </w:p>
    <w:p w14:paraId="7CE400B8" w14:textId="77777777" w:rsidR="009C1403" w:rsidRDefault="00C6386D">
      <w:pPr>
        <w:kinsoku w:val="0"/>
        <w:overflowPunct w:val="0"/>
        <w:autoSpaceDE/>
        <w:autoSpaceDN/>
        <w:adjustRightInd/>
        <w:spacing w:before="266" w:line="281" w:lineRule="exact"/>
        <w:ind w:left="1584" w:hanging="864"/>
        <w:jc w:val="both"/>
        <w:textAlignment w:val="baseline"/>
        <w:rPr>
          <w:rFonts w:ascii="Arial" w:hAnsi="Arial" w:cs="Arial"/>
          <w:sz w:val="24"/>
          <w:szCs w:val="24"/>
        </w:rPr>
      </w:pPr>
      <w:r>
        <w:rPr>
          <w:rFonts w:ascii="Arial" w:hAnsi="Arial" w:cs="Arial"/>
          <w:sz w:val="24"/>
          <w:szCs w:val="24"/>
        </w:rPr>
        <w:t xml:space="preserve">A.10.1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7.8 to be met without splitting the substation during maintenance of </w:t>
      </w:r>
      <w:r>
        <w:rPr>
          <w:rFonts w:ascii="Arial" w:hAnsi="Arial" w:cs="Arial"/>
          <w:i/>
          <w:iCs/>
          <w:sz w:val="24"/>
          <w:szCs w:val="24"/>
        </w:rPr>
        <w:t xml:space="preserve">busbar </w:t>
      </w:r>
      <w:r>
        <w:rPr>
          <w:rFonts w:ascii="Arial" w:hAnsi="Arial" w:cs="Arial"/>
          <w:sz w:val="24"/>
          <w:szCs w:val="24"/>
        </w:rPr>
        <w:t>sections; and</w:t>
      </w:r>
    </w:p>
    <w:p w14:paraId="51FC7C1E" w14:textId="77777777" w:rsidR="009C1403" w:rsidRDefault="00C6386D">
      <w:pPr>
        <w:kinsoku w:val="0"/>
        <w:overflowPunct w:val="0"/>
        <w:autoSpaceDE/>
        <w:autoSpaceDN/>
        <w:adjustRightInd/>
        <w:spacing w:before="261" w:line="281" w:lineRule="exact"/>
        <w:ind w:left="1584" w:hanging="864"/>
        <w:jc w:val="both"/>
        <w:textAlignment w:val="baseline"/>
        <w:rPr>
          <w:rFonts w:ascii="Arial" w:hAnsi="Arial" w:cs="Arial"/>
          <w:sz w:val="24"/>
          <w:szCs w:val="24"/>
        </w:rPr>
      </w:pPr>
      <w:r>
        <w:rPr>
          <w:rFonts w:ascii="Arial" w:hAnsi="Arial" w:cs="Arial"/>
          <w:sz w:val="24"/>
          <w:szCs w:val="24"/>
        </w:rPr>
        <w:t xml:space="preserve">A.10.2 have sufficient </w:t>
      </w:r>
      <w:r>
        <w:rPr>
          <w:rFonts w:ascii="Arial" w:hAnsi="Arial" w:cs="Arial"/>
          <w:i/>
          <w:iCs/>
          <w:sz w:val="24"/>
          <w:szCs w:val="24"/>
        </w:rPr>
        <w:t xml:space="preserve">busbar </w:t>
      </w:r>
      <w:r>
        <w:rPr>
          <w:rFonts w:ascii="Arial" w:hAnsi="Arial" w:cs="Arial"/>
          <w:sz w:val="24"/>
          <w:szCs w:val="24"/>
        </w:rPr>
        <w:t xml:space="preserve">coupler and/or </w:t>
      </w:r>
      <w:r>
        <w:rPr>
          <w:rFonts w:ascii="Arial" w:hAnsi="Arial" w:cs="Arial"/>
          <w:i/>
          <w:iCs/>
          <w:sz w:val="24"/>
          <w:szCs w:val="24"/>
        </w:rPr>
        <w:t xml:space="preserve">busbar </w:t>
      </w:r>
      <w:r>
        <w:rPr>
          <w:rFonts w:ascii="Arial" w:hAnsi="Arial" w:cs="Arial"/>
          <w:sz w:val="24"/>
          <w:szCs w:val="24"/>
        </w:rPr>
        <w:t xml:space="preserve">section circuit breakers so that each </w:t>
      </w:r>
      <w:r>
        <w:rPr>
          <w:rFonts w:ascii="Arial" w:hAnsi="Arial" w:cs="Arial"/>
          <w:i/>
          <w:iCs/>
          <w:sz w:val="24"/>
          <w:szCs w:val="24"/>
        </w:rPr>
        <w:t xml:space="preserve">busbar </w:t>
      </w:r>
      <w:r>
        <w:rPr>
          <w:rFonts w:ascii="Arial" w:hAnsi="Arial" w:cs="Arial"/>
          <w:sz w:val="24"/>
          <w:szCs w:val="24"/>
        </w:rPr>
        <w:t xml:space="preserve">section may be energised using either a </w:t>
      </w:r>
      <w:r>
        <w:rPr>
          <w:rFonts w:ascii="Arial" w:hAnsi="Arial" w:cs="Arial"/>
          <w:i/>
          <w:iCs/>
          <w:sz w:val="24"/>
          <w:szCs w:val="24"/>
        </w:rPr>
        <w:t xml:space="preserve">busbar </w:t>
      </w:r>
      <w:r>
        <w:rPr>
          <w:rFonts w:ascii="Arial" w:hAnsi="Arial" w:cs="Arial"/>
          <w:sz w:val="24"/>
          <w:szCs w:val="24"/>
        </w:rPr>
        <w:t xml:space="preserve">coupler or </w:t>
      </w:r>
      <w:r>
        <w:rPr>
          <w:rFonts w:ascii="Arial" w:hAnsi="Arial" w:cs="Arial"/>
          <w:i/>
          <w:iCs/>
          <w:sz w:val="24"/>
          <w:szCs w:val="24"/>
        </w:rPr>
        <w:t xml:space="preserve">busbar </w:t>
      </w:r>
      <w:r>
        <w:rPr>
          <w:rFonts w:ascii="Arial" w:hAnsi="Arial" w:cs="Arial"/>
          <w:sz w:val="24"/>
          <w:szCs w:val="24"/>
        </w:rPr>
        <w:t>section circuit breaker.</w:t>
      </w:r>
    </w:p>
    <w:p w14:paraId="5E326CAE" w14:textId="77777777" w:rsidR="009C1403" w:rsidRDefault="00C6386D">
      <w:pPr>
        <w:kinsoku w:val="0"/>
        <w:overflowPunct w:val="0"/>
        <w:autoSpaceDE/>
        <w:autoSpaceDN/>
        <w:adjustRightInd/>
        <w:spacing w:before="266" w:line="275" w:lineRule="exact"/>
        <w:textAlignment w:val="baseline"/>
        <w:rPr>
          <w:rFonts w:ascii="Arial" w:hAnsi="Arial" w:cs="Arial"/>
          <w:b/>
          <w:bCs/>
          <w:spacing w:val="-1"/>
          <w:sz w:val="24"/>
          <w:szCs w:val="24"/>
        </w:rPr>
      </w:pPr>
      <w:r>
        <w:rPr>
          <w:rFonts w:ascii="Arial" w:hAnsi="Arial" w:cs="Arial"/>
          <w:b/>
          <w:bCs/>
          <w:i/>
          <w:iCs/>
          <w:spacing w:val="-1"/>
          <w:sz w:val="24"/>
          <w:szCs w:val="24"/>
        </w:rPr>
        <w:t xml:space="preserve">IP </w:t>
      </w:r>
      <w:r>
        <w:rPr>
          <w:rFonts w:ascii="Arial" w:hAnsi="Arial" w:cs="Arial"/>
          <w:b/>
          <w:bCs/>
          <w:spacing w:val="-1"/>
          <w:sz w:val="24"/>
          <w:szCs w:val="24"/>
        </w:rPr>
        <w:t xml:space="preserve">and </w:t>
      </w:r>
      <w:r>
        <w:rPr>
          <w:rFonts w:ascii="Arial" w:hAnsi="Arial" w:cs="Arial"/>
          <w:b/>
          <w:bCs/>
          <w:i/>
          <w:iCs/>
          <w:spacing w:val="-1"/>
          <w:sz w:val="24"/>
          <w:szCs w:val="24"/>
        </w:rPr>
        <w:t xml:space="preserve">USIP </w:t>
      </w:r>
      <w:r>
        <w:rPr>
          <w:rFonts w:ascii="Arial" w:hAnsi="Arial" w:cs="Arial"/>
          <w:b/>
          <w:bCs/>
          <w:spacing w:val="-1"/>
          <w:sz w:val="24"/>
          <w:szCs w:val="24"/>
        </w:rPr>
        <w:t>Substations</w:t>
      </w:r>
    </w:p>
    <w:p w14:paraId="4F802A9F" w14:textId="77777777" w:rsidR="009C1403" w:rsidRDefault="00C6386D">
      <w:pPr>
        <w:kinsoku w:val="0"/>
        <w:overflowPunct w:val="0"/>
        <w:autoSpaceDE/>
        <w:autoSpaceDN/>
        <w:adjustRightInd/>
        <w:spacing w:before="286" w:line="277" w:lineRule="exact"/>
        <w:textAlignment w:val="baseline"/>
        <w:rPr>
          <w:rFonts w:ascii="Arial" w:hAnsi="Arial" w:cs="Arial"/>
          <w:spacing w:val="1"/>
          <w:sz w:val="24"/>
          <w:szCs w:val="24"/>
        </w:rPr>
      </w:pPr>
      <w:r>
        <w:rPr>
          <w:rFonts w:ascii="Arial" w:hAnsi="Arial" w:cs="Arial"/>
          <w:spacing w:val="1"/>
          <w:sz w:val="24"/>
          <w:szCs w:val="24"/>
        </w:rPr>
        <w:t>A.11 The following recommendations apply equally to substations at the:</w:t>
      </w:r>
    </w:p>
    <w:p w14:paraId="02F006AF" w14:textId="77777777" w:rsidR="009C1403" w:rsidRDefault="009C1403">
      <w:pPr>
        <w:widowControl/>
        <w:rPr>
          <w:sz w:val="24"/>
          <w:szCs w:val="24"/>
        </w:rPr>
        <w:sectPr w:rsidR="009C1403">
          <w:headerReference w:type="default" r:id="rId90"/>
          <w:pgSz w:w="11904" w:h="16834"/>
          <w:pgMar w:top="1420" w:right="1402" w:bottom="508" w:left="1422" w:header="720" w:footer="720" w:gutter="0"/>
          <w:cols w:space="720"/>
          <w:noEndnote/>
        </w:sectPr>
      </w:pPr>
    </w:p>
    <w:p w14:paraId="4D3D10C9" w14:textId="31AF03EF" w:rsidR="009C1403" w:rsidRDefault="00C6386D">
      <w:pPr>
        <w:kinsoku w:val="0"/>
        <w:overflowPunct w:val="0"/>
        <w:autoSpaceDE/>
        <w:autoSpaceDN/>
        <w:adjustRightInd/>
        <w:spacing w:before="20" w:line="276" w:lineRule="exact"/>
        <w:ind w:left="720"/>
        <w:textAlignment w:val="baseline"/>
        <w:rPr>
          <w:rFonts w:ascii="Arial" w:hAnsi="Arial" w:cs="Arial"/>
          <w:spacing w:val="1"/>
          <w:sz w:val="24"/>
          <w:szCs w:val="24"/>
        </w:rPr>
      </w:pPr>
      <w:r>
        <w:rPr>
          <w:rFonts w:ascii="Arial" w:hAnsi="Arial" w:cs="Arial"/>
          <w:spacing w:val="1"/>
          <w:sz w:val="24"/>
          <w:szCs w:val="24"/>
        </w:rPr>
        <w:t xml:space="preserve">A.11.1 Onshore </w:t>
      </w:r>
      <w:r>
        <w:rPr>
          <w:rFonts w:ascii="Arial" w:hAnsi="Arial" w:cs="Arial"/>
          <w:i/>
          <w:iCs/>
          <w:spacing w:val="1"/>
          <w:sz w:val="24"/>
          <w:szCs w:val="24"/>
        </w:rPr>
        <w:t xml:space="preserve">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 and</w:t>
      </w:r>
    </w:p>
    <w:p w14:paraId="3AB9C51D" w14:textId="77777777" w:rsidR="009C1403" w:rsidRDefault="00C6386D">
      <w:pPr>
        <w:kinsoku w:val="0"/>
        <w:overflowPunct w:val="0"/>
        <w:autoSpaceDE/>
        <w:autoSpaceDN/>
        <w:adjustRightInd/>
        <w:spacing w:before="286" w:line="276" w:lineRule="exact"/>
        <w:ind w:left="720"/>
        <w:textAlignment w:val="baseline"/>
        <w:rPr>
          <w:rFonts w:ascii="Arial" w:hAnsi="Arial" w:cs="Arial"/>
          <w:spacing w:val="-1"/>
          <w:sz w:val="24"/>
          <w:szCs w:val="24"/>
        </w:rPr>
      </w:pPr>
      <w:r>
        <w:rPr>
          <w:rFonts w:ascii="Arial" w:hAnsi="Arial" w:cs="Arial"/>
          <w:spacing w:val="-1"/>
          <w:sz w:val="24"/>
          <w:szCs w:val="24"/>
        </w:rPr>
        <w:t xml:space="preserve">A.11.2 Onshore </w:t>
      </w:r>
      <w:r>
        <w:rPr>
          <w:rFonts w:ascii="Arial" w:hAnsi="Arial" w:cs="Arial"/>
          <w:i/>
          <w:iCs/>
          <w:spacing w:val="-1"/>
          <w:sz w:val="24"/>
          <w:szCs w:val="24"/>
        </w:rPr>
        <w:t xml:space="preserve">User System Interface Point </w:t>
      </w:r>
      <w:r>
        <w:rPr>
          <w:rFonts w:ascii="Arial" w:hAnsi="Arial" w:cs="Arial"/>
          <w:spacing w:val="-1"/>
          <w:sz w:val="24"/>
          <w:szCs w:val="24"/>
        </w:rPr>
        <w:t xml:space="preserve">(at the </w:t>
      </w:r>
      <w:r>
        <w:rPr>
          <w:rFonts w:ascii="Arial" w:hAnsi="Arial" w:cs="Arial"/>
          <w:i/>
          <w:iCs/>
          <w:spacing w:val="-1"/>
          <w:sz w:val="24"/>
          <w:szCs w:val="24"/>
        </w:rPr>
        <w:t>First Onshore Substation</w:t>
      </w:r>
      <w:r>
        <w:rPr>
          <w:rFonts w:ascii="Arial" w:hAnsi="Arial" w:cs="Arial"/>
          <w:spacing w:val="-1"/>
          <w:sz w:val="24"/>
          <w:szCs w:val="24"/>
        </w:rPr>
        <w:t>)</w:t>
      </w:r>
    </w:p>
    <w:p w14:paraId="03CBCF11" w14:textId="77777777" w:rsidR="009C1403" w:rsidRDefault="00C6386D">
      <w:pPr>
        <w:kinsoku w:val="0"/>
        <w:overflowPunct w:val="0"/>
        <w:autoSpaceDE/>
        <w:autoSpaceDN/>
        <w:adjustRightInd/>
        <w:spacing w:before="276" w:line="276" w:lineRule="exact"/>
        <w:ind w:left="720" w:hanging="720"/>
        <w:jc w:val="both"/>
        <w:textAlignment w:val="baseline"/>
        <w:rPr>
          <w:rFonts w:ascii="Arial" w:hAnsi="Arial" w:cs="Arial"/>
          <w:sz w:val="24"/>
          <w:szCs w:val="24"/>
        </w:rPr>
      </w:pPr>
      <w:r>
        <w:rPr>
          <w:rFonts w:ascii="Arial" w:hAnsi="Arial" w:cs="Arial"/>
          <w:sz w:val="24"/>
          <w:szCs w:val="24"/>
        </w:rPr>
        <w:t xml:space="preserve">A.12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in the case of an </w:t>
      </w:r>
      <w:r>
        <w:rPr>
          <w:rFonts w:ascii="Arial" w:hAnsi="Arial" w:cs="Arial"/>
          <w:i/>
          <w:iCs/>
          <w:sz w:val="24"/>
          <w:szCs w:val="24"/>
        </w:rPr>
        <w:t xml:space="preserve">offshore power park module </w:t>
      </w:r>
      <w:r>
        <w:rPr>
          <w:rFonts w:ascii="Arial" w:hAnsi="Arial" w:cs="Arial"/>
          <w:sz w:val="24"/>
          <w:szCs w:val="24"/>
        </w:rPr>
        <w:t>and multiple gas turbine connections:</w:t>
      </w:r>
    </w:p>
    <w:p w14:paraId="3CD3775F" w14:textId="77777777" w:rsidR="009C1403" w:rsidRDefault="00C6386D">
      <w:pPr>
        <w:kinsoku w:val="0"/>
        <w:overflowPunct w:val="0"/>
        <w:autoSpaceDE/>
        <w:autoSpaceDN/>
        <w:adjustRightInd/>
        <w:spacing w:before="228" w:line="276" w:lineRule="exact"/>
        <w:ind w:left="1584" w:hanging="864"/>
        <w:jc w:val="both"/>
        <w:textAlignment w:val="baseline"/>
        <w:rPr>
          <w:rFonts w:ascii="Arial" w:hAnsi="Arial" w:cs="Arial"/>
          <w:sz w:val="24"/>
          <w:szCs w:val="24"/>
        </w:rPr>
      </w:pPr>
      <w:r>
        <w:rPr>
          <w:rFonts w:ascii="Arial" w:hAnsi="Arial" w:cs="Arial"/>
          <w:sz w:val="24"/>
          <w:szCs w:val="24"/>
        </w:rPr>
        <w:t xml:space="preserve">A.12.1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may be selected to either);</w:t>
      </w:r>
    </w:p>
    <w:p w14:paraId="17975A32" w14:textId="77777777" w:rsidR="009C1403" w:rsidRDefault="00C6386D">
      <w:pPr>
        <w:kinsoku w:val="0"/>
        <w:overflowPunct w:val="0"/>
        <w:autoSpaceDE/>
        <w:autoSpaceDN/>
        <w:adjustRightInd/>
        <w:spacing w:before="118" w:line="276" w:lineRule="exact"/>
        <w:ind w:left="1584" w:hanging="864"/>
        <w:jc w:val="both"/>
        <w:textAlignment w:val="baseline"/>
        <w:rPr>
          <w:rFonts w:ascii="Arial" w:hAnsi="Arial" w:cs="Arial"/>
          <w:sz w:val="24"/>
          <w:szCs w:val="24"/>
        </w:rPr>
      </w:pPr>
      <w:r>
        <w:rPr>
          <w:rFonts w:ascii="Arial" w:hAnsi="Arial" w:cs="Arial"/>
          <w:sz w:val="24"/>
          <w:szCs w:val="24"/>
        </w:rPr>
        <w:t xml:space="preserve">A.12.2 have sufficient </w:t>
      </w:r>
      <w:r>
        <w:rPr>
          <w:rFonts w:ascii="Arial" w:hAnsi="Arial" w:cs="Arial"/>
          <w:i/>
          <w:iCs/>
          <w:sz w:val="24"/>
          <w:szCs w:val="24"/>
        </w:rPr>
        <w:t xml:space="preserve">busbar </w:t>
      </w:r>
      <w:r>
        <w:rPr>
          <w:rFonts w:ascii="Arial" w:hAnsi="Arial" w:cs="Arial"/>
          <w:sz w:val="24"/>
          <w:szCs w:val="24"/>
        </w:rPr>
        <w:t xml:space="preserve">sections to permit the requirements of paragraph 7.13 to be met without splitting the substation during maintenance of </w:t>
      </w:r>
      <w:r>
        <w:rPr>
          <w:rFonts w:ascii="Arial" w:hAnsi="Arial" w:cs="Arial"/>
          <w:i/>
          <w:iCs/>
          <w:sz w:val="24"/>
          <w:szCs w:val="24"/>
        </w:rPr>
        <w:t xml:space="preserve">busbar </w:t>
      </w:r>
      <w:r>
        <w:rPr>
          <w:rFonts w:ascii="Arial" w:hAnsi="Arial" w:cs="Arial"/>
          <w:sz w:val="24"/>
          <w:szCs w:val="24"/>
        </w:rPr>
        <w:t>sections;</w:t>
      </w:r>
    </w:p>
    <w:p w14:paraId="246BEC1C" w14:textId="77777777" w:rsidR="009C1403" w:rsidRDefault="00C6386D">
      <w:pPr>
        <w:kinsoku w:val="0"/>
        <w:overflowPunct w:val="0"/>
        <w:autoSpaceDE/>
        <w:autoSpaceDN/>
        <w:adjustRightInd/>
        <w:spacing w:before="117"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A.12.3 have sufficient </w:t>
      </w:r>
      <w:r>
        <w:rPr>
          <w:rFonts w:ascii="Arial" w:hAnsi="Arial" w:cs="Arial"/>
          <w:i/>
          <w:iCs/>
          <w:spacing w:val="-1"/>
          <w:sz w:val="24"/>
          <w:szCs w:val="24"/>
        </w:rPr>
        <w:t xml:space="preserve">busbar </w:t>
      </w:r>
      <w:r>
        <w:rPr>
          <w:rFonts w:ascii="Arial" w:hAnsi="Arial" w:cs="Arial"/>
          <w:spacing w:val="-1"/>
          <w:sz w:val="24"/>
          <w:szCs w:val="24"/>
        </w:rPr>
        <w:t xml:space="preserve">coupler and/or </w:t>
      </w:r>
      <w:r>
        <w:rPr>
          <w:rFonts w:ascii="Arial" w:hAnsi="Arial" w:cs="Arial"/>
          <w:i/>
          <w:iCs/>
          <w:spacing w:val="-1"/>
          <w:sz w:val="24"/>
          <w:szCs w:val="24"/>
        </w:rPr>
        <w:t xml:space="preserve">busbar </w:t>
      </w:r>
      <w:r>
        <w:rPr>
          <w:rFonts w:ascii="Arial" w:hAnsi="Arial" w:cs="Arial"/>
          <w:spacing w:val="-1"/>
          <w:sz w:val="24"/>
          <w:szCs w:val="24"/>
        </w:rPr>
        <w:t xml:space="preserve">section circuit breakers so that each section of the main and reserve </w:t>
      </w:r>
      <w:r>
        <w:rPr>
          <w:rFonts w:ascii="Arial" w:hAnsi="Arial" w:cs="Arial"/>
          <w:i/>
          <w:iCs/>
          <w:spacing w:val="-1"/>
          <w:sz w:val="24"/>
          <w:szCs w:val="24"/>
        </w:rPr>
        <w:t xml:space="preserve">busbar </w:t>
      </w:r>
      <w:r>
        <w:rPr>
          <w:rFonts w:ascii="Arial" w:hAnsi="Arial" w:cs="Arial"/>
          <w:spacing w:val="-1"/>
          <w:sz w:val="24"/>
          <w:szCs w:val="24"/>
        </w:rPr>
        <w:t xml:space="preserve">may be energised using either a </w:t>
      </w:r>
      <w:r>
        <w:rPr>
          <w:rFonts w:ascii="Arial" w:hAnsi="Arial" w:cs="Arial"/>
          <w:i/>
          <w:iCs/>
          <w:spacing w:val="-1"/>
          <w:sz w:val="24"/>
          <w:szCs w:val="24"/>
        </w:rPr>
        <w:t xml:space="preserve">busbar </w:t>
      </w:r>
      <w:r>
        <w:rPr>
          <w:rFonts w:ascii="Arial" w:hAnsi="Arial" w:cs="Arial"/>
          <w:spacing w:val="-1"/>
          <w:sz w:val="24"/>
          <w:szCs w:val="24"/>
        </w:rPr>
        <w:t xml:space="preserve">coupler or </w:t>
      </w:r>
      <w:r>
        <w:rPr>
          <w:rFonts w:ascii="Arial" w:hAnsi="Arial" w:cs="Arial"/>
          <w:i/>
          <w:iCs/>
          <w:spacing w:val="-1"/>
          <w:sz w:val="24"/>
          <w:szCs w:val="24"/>
        </w:rPr>
        <w:t xml:space="preserve">busbar </w:t>
      </w:r>
      <w:r>
        <w:rPr>
          <w:rFonts w:ascii="Arial" w:hAnsi="Arial" w:cs="Arial"/>
          <w:spacing w:val="-1"/>
          <w:sz w:val="24"/>
          <w:szCs w:val="24"/>
        </w:rPr>
        <w:t>section circuit breaker; and</w:t>
      </w:r>
    </w:p>
    <w:p w14:paraId="5B4DADA3" w14:textId="77777777" w:rsidR="009C1403" w:rsidRDefault="00C6386D">
      <w:pPr>
        <w:kinsoku w:val="0"/>
        <w:overflowPunct w:val="0"/>
        <w:autoSpaceDE/>
        <w:autoSpaceDN/>
        <w:adjustRightInd/>
        <w:spacing w:before="132" w:line="276" w:lineRule="exact"/>
        <w:ind w:left="1584" w:hanging="864"/>
        <w:jc w:val="both"/>
        <w:textAlignment w:val="baseline"/>
        <w:rPr>
          <w:rFonts w:ascii="Arial" w:hAnsi="Arial" w:cs="Arial"/>
          <w:sz w:val="24"/>
          <w:szCs w:val="24"/>
        </w:rPr>
      </w:pPr>
      <w:r>
        <w:rPr>
          <w:rFonts w:ascii="Arial" w:hAnsi="Arial" w:cs="Arial"/>
          <w:sz w:val="24"/>
          <w:szCs w:val="24"/>
        </w:rPr>
        <w:t xml:space="preserve">A.12.4 have sufficient facilities to permit the transfer of </w:t>
      </w:r>
      <w:r>
        <w:rPr>
          <w:rFonts w:ascii="Arial" w:hAnsi="Arial" w:cs="Arial"/>
          <w:i/>
          <w:iCs/>
          <w:sz w:val="24"/>
          <w:szCs w:val="24"/>
        </w:rPr>
        <w:t xml:space="preserve">offshore generation circuits </w:t>
      </w:r>
      <w:r>
        <w:rPr>
          <w:rFonts w:ascii="Arial" w:hAnsi="Arial" w:cs="Arial"/>
          <w:sz w:val="24"/>
          <w:szCs w:val="24"/>
        </w:rPr>
        <w:t xml:space="preserve">owned by the </w:t>
      </w:r>
      <w:r>
        <w:rPr>
          <w:rFonts w:ascii="Arial" w:hAnsi="Arial" w:cs="Arial"/>
          <w:i/>
          <w:iCs/>
          <w:sz w:val="24"/>
          <w:szCs w:val="24"/>
        </w:rPr>
        <w:t xml:space="preserve">generator </w:t>
      </w:r>
      <w:r>
        <w:rPr>
          <w:rFonts w:ascii="Arial" w:hAnsi="Arial" w:cs="Arial"/>
          <w:sz w:val="24"/>
          <w:szCs w:val="24"/>
        </w:rPr>
        <w:t xml:space="preserve">and </w:t>
      </w:r>
      <w:r>
        <w:rPr>
          <w:rFonts w:ascii="Arial" w:hAnsi="Arial" w:cs="Arial"/>
          <w:i/>
          <w:iCs/>
          <w:sz w:val="24"/>
          <w:szCs w:val="24"/>
        </w:rPr>
        <w:t xml:space="preserve">offshore transmission circuits </w:t>
      </w:r>
      <w:r>
        <w:rPr>
          <w:rFonts w:ascii="Arial" w:hAnsi="Arial" w:cs="Arial"/>
          <w:sz w:val="24"/>
          <w:szCs w:val="24"/>
        </w:rPr>
        <w:t xml:space="preserve">from one section of the main </w:t>
      </w:r>
      <w:r>
        <w:rPr>
          <w:rFonts w:ascii="Arial" w:hAnsi="Arial" w:cs="Arial"/>
          <w:i/>
          <w:iCs/>
          <w:sz w:val="24"/>
          <w:szCs w:val="24"/>
        </w:rPr>
        <w:t xml:space="preserve">busbar </w:t>
      </w:r>
      <w:r>
        <w:rPr>
          <w:rFonts w:ascii="Arial" w:hAnsi="Arial" w:cs="Arial"/>
          <w:sz w:val="24"/>
          <w:szCs w:val="24"/>
        </w:rPr>
        <w:t>to another.</w:t>
      </w:r>
    </w:p>
    <w:p w14:paraId="4E0B1A49" w14:textId="77777777" w:rsidR="009C1403" w:rsidRDefault="00C6386D">
      <w:pPr>
        <w:kinsoku w:val="0"/>
        <w:overflowPunct w:val="0"/>
        <w:autoSpaceDE/>
        <w:autoSpaceDN/>
        <w:adjustRightInd/>
        <w:spacing w:before="118" w:line="276" w:lineRule="exact"/>
        <w:ind w:left="720" w:hanging="720"/>
        <w:jc w:val="both"/>
        <w:textAlignment w:val="baseline"/>
        <w:rPr>
          <w:rFonts w:ascii="Arial" w:hAnsi="Arial" w:cs="Arial"/>
          <w:sz w:val="24"/>
          <w:szCs w:val="24"/>
        </w:rPr>
      </w:pPr>
      <w:r>
        <w:rPr>
          <w:rFonts w:ascii="Arial" w:hAnsi="Arial" w:cs="Arial"/>
          <w:sz w:val="24"/>
          <w:szCs w:val="24"/>
        </w:rPr>
        <w:t xml:space="preserve">A.13 In the case of a single gas turbine connection and in accordance with the planning criteria for </w:t>
      </w:r>
      <w:r>
        <w:rPr>
          <w:rFonts w:ascii="Arial" w:hAnsi="Arial" w:cs="Arial"/>
          <w:i/>
          <w:iCs/>
          <w:sz w:val="24"/>
          <w:szCs w:val="24"/>
        </w:rPr>
        <w:t xml:space="preserve">offshore </w:t>
      </w:r>
      <w:r>
        <w:rPr>
          <w:rFonts w:ascii="Arial" w:hAnsi="Arial" w:cs="Arial"/>
          <w:sz w:val="24"/>
          <w:szCs w:val="24"/>
        </w:rPr>
        <w:t xml:space="preserve">generation connection set out in Section 7, the substation should have a single </w:t>
      </w:r>
      <w:r>
        <w:rPr>
          <w:rFonts w:ascii="Arial" w:hAnsi="Arial" w:cs="Arial"/>
          <w:i/>
          <w:iCs/>
          <w:sz w:val="24"/>
          <w:szCs w:val="24"/>
        </w:rPr>
        <w:t xml:space="preserve">busbar </w:t>
      </w:r>
      <w:r>
        <w:rPr>
          <w:rFonts w:ascii="Arial" w:hAnsi="Arial" w:cs="Arial"/>
          <w:sz w:val="24"/>
          <w:szCs w:val="24"/>
        </w:rPr>
        <w:t>design;</w:t>
      </w:r>
    </w:p>
    <w:p w14:paraId="1AFC34B8" w14:textId="77777777" w:rsidR="009C1403" w:rsidRDefault="00C6386D">
      <w:pPr>
        <w:kinsoku w:val="0"/>
        <w:overflowPunct w:val="0"/>
        <w:autoSpaceDE/>
        <w:autoSpaceDN/>
        <w:adjustRightInd/>
        <w:spacing w:before="251" w:line="280" w:lineRule="exact"/>
        <w:textAlignment w:val="baseline"/>
        <w:rPr>
          <w:rFonts w:ascii="Arial" w:hAnsi="Arial" w:cs="Arial"/>
          <w:b/>
          <w:bCs/>
          <w:i/>
          <w:iCs/>
          <w:sz w:val="24"/>
          <w:szCs w:val="24"/>
        </w:rPr>
      </w:pPr>
      <w:r>
        <w:rPr>
          <w:rFonts w:ascii="Arial" w:hAnsi="Arial" w:cs="Arial"/>
          <w:b/>
          <w:bCs/>
          <w:i/>
          <w:iCs/>
          <w:sz w:val="24"/>
          <w:szCs w:val="24"/>
        </w:rPr>
        <w:t>Marshalling Substations</w:t>
      </w:r>
    </w:p>
    <w:p w14:paraId="587F3449" w14:textId="77777777" w:rsidR="009C1403" w:rsidRDefault="00C6386D">
      <w:pPr>
        <w:kinsoku w:val="0"/>
        <w:overflowPunct w:val="0"/>
        <w:autoSpaceDE/>
        <w:autoSpaceDN/>
        <w:adjustRightInd/>
        <w:spacing w:before="290" w:line="276" w:lineRule="exact"/>
        <w:ind w:left="720" w:hanging="720"/>
        <w:jc w:val="both"/>
        <w:textAlignment w:val="baseline"/>
        <w:rPr>
          <w:rFonts w:ascii="Arial" w:hAnsi="Arial" w:cs="Arial"/>
          <w:sz w:val="24"/>
          <w:szCs w:val="24"/>
        </w:rPr>
      </w:pPr>
      <w:r>
        <w:rPr>
          <w:rFonts w:ascii="Arial" w:hAnsi="Arial" w:cs="Arial"/>
          <w:sz w:val="24"/>
          <w:szCs w:val="24"/>
        </w:rPr>
        <w:t xml:space="preserve">A.14 The following recommendations apply to </w:t>
      </w:r>
      <w:r>
        <w:rPr>
          <w:rFonts w:ascii="Arial" w:hAnsi="Arial" w:cs="Arial"/>
          <w:i/>
          <w:iCs/>
          <w:sz w:val="24"/>
          <w:szCs w:val="24"/>
        </w:rPr>
        <w:t>offshore marshalling substations</w:t>
      </w:r>
      <w:r>
        <w:rPr>
          <w:rFonts w:ascii="Arial" w:hAnsi="Arial" w:cs="Arial"/>
          <w:sz w:val="24"/>
          <w:szCs w:val="24"/>
        </w:rPr>
        <w:t xml:space="preserve">, which interconnect </w:t>
      </w:r>
      <w:r>
        <w:rPr>
          <w:rFonts w:ascii="Arial" w:hAnsi="Arial" w:cs="Arial"/>
          <w:i/>
          <w:iCs/>
          <w:sz w:val="24"/>
          <w:szCs w:val="24"/>
        </w:rPr>
        <w:t xml:space="preserve">offshore transmission circuits </w:t>
      </w:r>
      <w:r>
        <w:rPr>
          <w:rFonts w:ascii="Arial" w:hAnsi="Arial" w:cs="Arial"/>
          <w:sz w:val="24"/>
          <w:szCs w:val="24"/>
        </w:rPr>
        <w:t xml:space="preserve">from two or more </w:t>
      </w:r>
      <w:r>
        <w:rPr>
          <w:rFonts w:ascii="Arial" w:hAnsi="Arial" w:cs="Arial"/>
          <w:i/>
          <w:iCs/>
          <w:sz w:val="24"/>
          <w:szCs w:val="24"/>
        </w:rPr>
        <w:t>offshore platforms</w:t>
      </w:r>
      <w:r>
        <w:rPr>
          <w:rFonts w:ascii="Arial" w:hAnsi="Arial" w:cs="Arial"/>
          <w:sz w:val="24"/>
          <w:szCs w:val="24"/>
        </w:rPr>
        <w:t xml:space="preserve">, where </w:t>
      </w:r>
      <w:r>
        <w:rPr>
          <w:rFonts w:ascii="Arial" w:hAnsi="Arial" w:cs="Arial"/>
          <w:i/>
          <w:iCs/>
          <w:sz w:val="24"/>
          <w:szCs w:val="24"/>
        </w:rPr>
        <w:t xml:space="preserve">offshore grid entry points </w:t>
      </w:r>
      <w:r>
        <w:rPr>
          <w:rFonts w:ascii="Arial" w:hAnsi="Arial" w:cs="Arial"/>
          <w:sz w:val="24"/>
          <w:szCs w:val="24"/>
        </w:rPr>
        <w:t xml:space="preserve">are located, and the </w:t>
      </w:r>
      <w:r>
        <w:rPr>
          <w:rFonts w:ascii="Arial" w:hAnsi="Arial" w:cs="Arial"/>
          <w:i/>
          <w:iCs/>
          <w:sz w:val="24"/>
          <w:szCs w:val="24"/>
        </w:rPr>
        <w:t xml:space="preserve">first onshore substation, </w:t>
      </w:r>
      <w:r>
        <w:rPr>
          <w:rFonts w:ascii="Arial" w:hAnsi="Arial" w:cs="Arial"/>
          <w:sz w:val="24"/>
          <w:szCs w:val="24"/>
        </w:rPr>
        <w:t xml:space="preserve">where the </w:t>
      </w:r>
      <w:r>
        <w:rPr>
          <w:rFonts w:ascii="Arial" w:hAnsi="Arial" w:cs="Arial"/>
          <w:i/>
          <w:iCs/>
          <w:sz w:val="24"/>
          <w:szCs w:val="24"/>
        </w:rPr>
        <w:t xml:space="preserve">interface point </w:t>
      </w:r>
      <w:r>
        <w:rPr>
          <w:rFonts w:ascii="Arial" w:hAnsi="Arial" w:cs="Arial"/>
          <w:sz w:val="24"/>
          <w:szCs w:val="24"/>
        </w:rPr>
        <w:t xml:space="preserve">or </w:t>
      </w:r>
      <w:r>
        <w:rPr>
          <w:rFonts w:ascii="Arial" w:hAnsi="Arial" w:cs="Arial"/>
          <w:i/>
          <w:iCs/>
          <w:sz w:val="24"/>
          <w:szCs w:val="24"/>
        </w:rPr>
        <w:t xml:space="preserve">user system interface point </w:t>
      </w:r>
      <w:r>
        <w:rPr>
          <w:rFonts w:ascii="Arial" w:hAnsi="Arial" w:cs="Arial"/>
          <w:sz w:val="24"/>
          <w:szCs w:val="24"/>
        </w:rPr>
        <w:t>is located.</w:t>
      </w:r>
    </w:p>
    <w:p w14:paraId="2305AC43" w14:textId="77777777" w:rsidR="009C1403" w:rsidRDefault="00C6386D">
      <w:pPr>
        <w:kinsoku w:val="0"/>
        <w:overflowPunct w:val="0"/>
        <w:autoSpaceDE/>
        <w:autoSpaceDN/>
        <w:adjustRightInd/>
        <w:spacing w:before="170" w:line="276" w:lineRule="exact"/>
        <w:textAlignment w:val="baseline"/>
        <w:rPr>
          <w:rFonts w:ascii="Arial" w:hAnsi="Arial" w:cs="Arial"/>
          <w:spacing w:val="2"/>
          <w:sz w:val="24"/>
          <w:szCs w:val="24"/>
        </w:rPr>
      </w:pPr>
      <w:r>
        <w:rPr>
          <w:rFonts w:ascii="Arial" w:hAnsi="Arial" w:cs="Arial"/>
          <w:spacing w:val="2"/>
          <w:sz w:val="24"/>
          <w:szCs w:val="24"/>
        </w:rPr>
        <w:t xml:space="preserve">A.15 </w:t>
      </w:r>
      <w:r>
        <w:rPr>
          <w:rFonts w:ascii="Arial" w:hAnsi="Arial" w:cs="Arial"/>
          <w:i/>
          <w:iCs/>
          <w:spacing w:val="2"/>
          <w:sz w:val="24"/>
          <w:szCs w:val="24"/>
        </w:rPr>
        <w:t xml:space="preserve">Marshalling Substations </w:t>
      </w:r>
      <w:r>
        <w:rPr>
          <w:rFonts w:ascii="Arial" w:hAnsi="Arial" w:cs="Arial"/>
          <w:spacing w:val="2"/>
          <w:sz w:val="24"/>
          <w:szCs w:val="24"/>
        </w:rPr>
        <w:t>should:</w:t>
      </w:r>
    </w:p>
    <w:p w14:paraId="2BAE54B7" w14:textId="77777777" w:rsidR="009C1403" w:rsidRDefault="00C6386D">
      <w:pPr>
        <w:kinsoku w:val="0"/>
        <w:overflowPunct w:val="0"/>
        <w:autoSpaceDE/>
        <w:autoSpaceDN/>
        <w:adjustRightInd/>
        <w:spacing w:before="294" w:line="268" w:lineRule="exact"/>
        <w:ind w:left="1584" w:hanging="864"/>
        <w:jc w:val="both"/>
        <w:textAlignment w:val="baseline"/>
        <w:rPr>
          <w:rFonts w:ascii="Arial" w:hAnsi="Arial" w:cs="Arial"/>
          <w:sz w:val="24"/>
          <w:szCs w:val="24"/>
        </w:rPr>
      </w:pPr>
      <w:r>
        <w:rPr>
          <w:rFonts w:ascii="Arial" w:hAnsi="Arial" w:cs="Arial"/>
          <w:sz w:val="24"/>
          <w:szCs w:val="24"/>
        </w:rPr>
        <w:t xml:space="preserve">A.15.1 have a double </w:t>
      </w:r>
      <w:r>
        <w:rPr>
          <w:rFonts w:ascii="Arial" w:hAnsi="Arial" w:cs="Arial"/>
          <w:i/>
          <w:iCs/>
          <w:sz w:val="24"/>
          <w:szCs w:val="24"/>
        </w:rPr>
        <w:t xml:space="preserve">busbar </w:t>
      </w:r>
      <w:r>
        <w:rPr>
          <w:rFonts w:ascii="Arial" w:hAnsi="Arial" w:cs="Arial"/>
          <w:sz w:val="24"/>
          <w:szCs w:val="24"/>
        </w:rPr>
        <w:t xml:space="preserve">design (i.e. with main and reserve </w:t>
      </w:r>
      <w:r>
        <w:rPr>
          <w:rFonts w:ascii="Arial" w:hAnsi="Arial" w:cs="Arial"/>
          <w:i/>
          <w:iCs/>
          <w:sz w:val="24"/>
          <w:szCs w:val="24"/>
        </w:rPr>
        <w:t xml:space="preserve">busbars </w:t>
      </w:r>
      <w:r>
        <w:rPr>
          <w:rFonts w:ascii="Arial" w:hAnsi="Arial" w:cs="Arial"/>
          <w:sz w:val="24"/>
          <w:szCs w:val="24"/>
        </w:rPr>
        <w:t xml:space="preserve">such that </w:t>
      </w:r>
      <w:r>
        <w:rPr>
          <w:rFonts w:ascii="Arial" w:hAnsi="Arial" w:cs="Arial"/>
          <w:i/>
          <w:iCs/>
          <w:sz w:val="24"/>
          <w:szCs w:val="24"/>
        </w:rPr>
        <w:t xml:space="preserve">offshore transmission circuits </w:t>
      </w:r>
      <w:r>
        <w:rPr>
          <w:rFonts w:ascii="Arial" w:hAnsi="Arial" w:cs="Arial"/>
          <w:sz w:val="24"/>
          <w:szCs w:val="24"/>
        </w:rPr>
        <w:t>may be selected to either);</w:t>
      </w:r>
    </w:p>
    <w:p w14:paraId="59F4CA2B" w14:textId="77777777" w:rsidR="009C1403" w:rsidRDefault="00C6386D">
      <w:pPr>
        <w:kinsoku w:val="0"/>
        <w:overflowPunct w:val="0"/>
        <w:autoSpaceDE/>
        <w:autoSpaceDN/>
        <w:adjustRightInd/>
        <w:spacing w:before="124" w:line="276" w:lineRule="exact"/>
        <w:ind w:left="1584" w:hanging="864"/>
        <w:jc w:val="both"/>
        <w:textAlignment w:val="baseline"/>
        <w:rPr>
          <w:rFonts w:ascii="Arial" w:hAnsi="Arial" w:cs="Arial"/>
          <w:sz w:val="24"/>
          <w:szCs w:val="24"/>
        </w:rPr>
      </w:pPr>
      <w:r>
        <w:rPr>
          <w:rFonts w:ascii="Arial" w:hAnsi="Arial" w:cs="Arial"/>
          <w:sz w:val="24"/>
          <w:szCs w:val="24"/>
        </w:rPr>
        <w:t xml:space="preserve">A.15.2 have sufficient </w:t>
      </w:r>
      <w:r>
        <w:rPr>
          <w:rFonts w:ascii="Arial" w:hAnsi="Arial" w:cs="Arial"/>
          <w:i/>
          <w:iCs/>
          <w:sz w:val="24"/>
          <w:szCs w:val="24"/>
        </w:rPr>
        <w:t xml:space="preserve">busbar </w:t>
      </w:r>
      <w:r>
        <w:rPr>
          <w:rFonts w:ascii="Arial" w:hAnsi="Arial" w:cs="Arial"/>
          <w:sz w:val="24"/>
          <w:szCs w:val="24"/>
        </w:rPr>
        <w:t>sections to permit the requirements of Section 7 to be met;</w:t>
      </w:r>
    </w:p>
    <w:p w14:paraId="1EFCBDB9" w14:textId="77777777" w:rsidR="009C1403" w:rsidRDefault="00C6386D">
      <w:pPr>
        <w:kinsoku w:val="0"/>
        <w:overflowPunct w:val="0"/>
        <w:autoSpaceDE/>
        <w:autoSpaceDN/>
        <w:adjustRightInd/>
        <w:spacing w:before="113" w:line="276" w:lineRule="exact"/>
        <w:ind w:left="1584" w:hanging="864"/>
        <w:jc w:val="both"/>
        <w:textAlignment w:val="baseline"/>
        <w:rPr>
          <w:rFonts w:ascii="Arial" w:hAnsi="Arial" w:cs="Arial"/>
          <w:sz w:val="24"/>
          <w:szCs w:val="24"/>
        </w:rPr>
      </w:pPr>
      <w:r>
        <w:rPr>
          <w:rFonts w:ascii="Arial" w:hAnsi="Arial" w:cs="Arial"/>
          <w:sz w:val="24"/>
          <w:szCs w:val="24"/>
        </w:rPr>
        <w:t xml:space="preserve">A.15.3 have </w:t>
      </w:r>
      <w:r>
        <w:rPr>
          <w:rFonts w:ascii="Arial" w:hAnsi="Arial" w:cs="Arial"/>
          <w:i/>
          <w:iCs/>
          <w:sz w:val="24"/>
          <w:szCs w:val="24"/>
        </w:rPr>
        <w:t xml:space="preserve">transmission circuits </w:t>
      </w:r>
      <w:r>
        <w:rPr>
          <w:rFonts w:ascii="Arial" w:hAnsi="Arial" w:cs="Arial"/>
          <w:sz w:val="24"/>
          <w:szCs w:val="24"/>
        </w:rPr>
        <w:t xml:space="preserve">disposed between </w:t>
      </w:r>
      <w:r>
        <w:rPr>
          <w:rFonts w:ascii="Arial" w:hAnsi="Arial" w:cs="Arial"/>
          <w:i/>
          <w:iCs/>
          <w:sz w:val="24"/>
          <w:szCs w:val="24"/>
        </w:rPr>
        <w:t xml:space="preserve">busbar </w:t>
      </w:r>
      <w:r>
        <w:rPr>
          <w:rFonts w:ascii="Arial" w:hAnsi="Arial" w:cs="Arial"/>
          <w:sz w:val="24"/>
          <w:szCs w:val="24"/>
        </w:rPr>
        <w:t xml:space="preserve">sections such that the main </w:t>
      </w:r>
      <w:r>
        <w:rPr>
          <w:rFonts w:ascii="Arial" w:hAnsi="Arial" w:cs="Arial"/>
          <w:i/>
          <w:iCs/>
          <w:sz w:val="24"/>
          <w:szCs w:val="24"/>
        </w:rPr>
        <w:t xml:space="preserve">busbar </w:t>
      </w:r>
      <w:r>
        <w:rPr>
          <w:rFonts w:ascii="Arial" w:hAnsi="Arial" w:cs="Arial"/>
          <w:sz w:val="24"/>
          <w:szCs w:val="24"/>
        </w:rPr>
        <w:t>may be operated split for fault level control purposes; and</w:t>
      </w:r>
    </w:p>
    <w:p w14:paraId="61071D79" w14:textId="77777777" w:rsidR="009C1403" w:rsidRDefault="00C6386D">
      <w:pPr>
        <w:kinsoku w:val="0"/>
        <w:overflowPunct w:val="0"/>
        <w:autoSpaceDE/>
        <w:autoSpaceDN/>
        <w:adjustRightInd/>
        <w:spacing w:before="126" w:line="276" w:lineRule="exact"/>
        <w:ind w:left="1584" w:hanging="864"/>
        <w:jc w:val="both"/>
        <w:textAlignment w:val="baseline"/>
        <w:rPr>
          <w:rFonts w:ascii="Arial" w:hAnsi="Arial" w:cs="Arial"/>
          <w:sz w:val="24"/>
          <w:szCs w:val="24"/>
        </w:rPr>
      </w:pPr>
      <w:r>
        <w:rPr>
          <w:rFonts w:ascii="Arial" w:hAnsi="Arial" w:cs="Arial"/>
          <w:sz w:val="24"/>
          <w:szCs w:val="24"/>
        </w:rPr>
        <w:t xml:space="preserve">A.15.4 have sufficient facilities to permit the transfer of </w:t>
      </w:r>
      <w:r>
        <w:rPr>
          <w:rFonts w:ascii="Arial" w:hAnsi="Arial" w:cs="Arial"/>
          <w:i/>
          <w:iCs/>
          <w:sz w:val="24"/>
          <w:szCs w:val="24"/>
        </w:rPr>
        <w:t xml:space="preserve">offshore transmission circuits </w:t>
      </w:r>
      <w:r>
        <w:rPr>
          <w:rFonts w:ascii="Arial" w:hAnsi="Arial" w:cs="Arial"/>
          <w:sz w:val="24"/>
          <w:szCs w:val="24"/>
        </w:rPr>
        <w:t xml:space="preserve">from one section of </w:t>
      </w:r>
      <w:r>
        <w:rPr>
          <w:rFonts w:ascii="Arial" w:hAnsi="Arial" w:cs="Arial"/>
          <w:i/>
          <w:iCs/>
          <w:sz w:val="24"/>
          <w:szCs w:val="24"/>
        </w:rPr>
        <w:t xml:space="preserve">busbar </w:t>
      </w:r>
      <w:r>
        <w:rPr>
          <w:rFonts w:ascii="Arial" w:hAnsi="Arial" w:cs="Arial"/>
          <w:sz w:val="24"/>
          <w:szCs w:val="24"/>
        </w:rPr>
        <w:t>to another.</w:t>
      </w:r>
    </w:p>
    <w:p w14:paraId="69029ECB" w14:textId="77777777" w:rsidR="009C1403" w:rsidRDefault="009C1403">
      <w:pPr>
        <w:widowControl/>
        <w:rPr>
          <w:sz w:val="24"/>
          <w:szCs w:val="24"/>
        </w:rPr>
        <w:sectPr w:rsidR="009C1403">
          <w:headerReference w:type="default" r:id="rId91"/>
          <w:pgSz w:w="11904" w:h="16834"/>
          <w:pgMar w:top="1700" w:right="1402" w:bottom="508" w:left="1422" w:header="720" w:footer="720" w:gutter="0"/>
          <w:cols w:space="720"/>
          <w:noEndnote/>
        </w:sectPr>
      </w:pPr>
    </w:p>
    <w:p w14:paraId="2492CAE8" w14:textId="77F95C3F" w:rsidR="009C1403" w:rsidRDefault="00C6386D">
      <w:pPr>
        <w:kinsoku w:val="0"/>
        <w:overflowPunct w:val="0"/>
        <w:autoSpaceDE/>
        <w:autoSpaceDN/>
        <w:adjustRightInd/>
        <w:spacing w:before="5" w:line="278" w:lineRule="exact"/>
        <w:textAlignment w:val="baseline"/>
        <w:rPr>
          <w:rFonts w:ascii="Arial" w:hAnsi="Arial" w:cs="Arial"/>
          <w:spacing w:val="-1"/>
          <w:sz w:val="24"/>
          <w:szCs w:val="24"/>
        </w:rPr>
      </w:pPr>
      <w:r>
        <w:rPr>
          <w:rFonts w:ascii="Arial" w:hAnsi="Arial" w:cs="Arial"/>
          <w:spacing w:val="-1"/>
          <w:sz w:val="24"/>
          <w:szCs w:val="24"/>
        </w:rPr>
        <w:t>Offshore Supply Point Substations</w:t>
      </w:r>
    </w:p>
    <w:p w14:paraId="2E7EF51B" w14:textId="77777777" w:rsidR="009C1403" w:rsidRDefault="00C6386D">
      <w:pPr>
        <w:kinsoku w:val="0"/>
        <w:overflowPunct w:val="0"/>
        <w:autoSpaceDE/>
        <w:autoSpaceDN/>
        <w:adjustRightInd/>
        <w:spacing w:before="213" w:line="281" w:lineRule="exact"/>
        <w:jc w:val="both"/>
        <w:textAlignment w:val="baseline"/>
        <w:rPr>
          <w:rFonts w:ascii="Arial" w:hAnsi="Arial" w:cs="Arial"/>
          <w:sz w:val="24"/>
          <w:szCs w:val="24"/>
        </w:rPr>
      </w:pPr>
      <w:r>
        <w:rPr>
          <w:rFonts w:ascii="Arial" w:hAnsi="Arial" w:cs="Arial"/>
          <w:sz w:val="24"/>
          <w:szCs w:val="24"/>
        </w:rPr>
        <w:t xml:space="preserve">A.16 </w:t>
      </w:r>
      <w:r>
        <w:rPr>
          <w:rFonts w:ascii="Arial" w:hAnsi="Arial" w:cs="Arial"/>
          <w:i/>
          <w:iCs/>
          <w:sz w:val="24"/>
          <w:szCs w:val="24"/>
        </w:rPr>
        <w:t xml:space="preserve">Offshore supply point substations </w:t>
      </w:r>
      <w:r>
        <w:rPr>
          <w:rFonts w:ascii="Arial" w:hAnsi="Arial" w:cs="Arial"/>
          <w:sz w:val="24"/>
          <w:szCs w:val="24"/>
        </w:rPr>
        <w:t>should be designed to meet the requirements of Section 8. The actual design will depend on the circumstances as perceived in the planning time phase.</w:t>
      </w:r>
    </w:p>
    <w:p w14:paraId="578DE9F1" w14:textId="77777777" w:rsidR="009C1403" w:rsidRDefault="009C1403">
      <w:pPr>
        <w:widowControl/>
        <w:rPr>
          <w:sz w:val="24"/>
          <w:szCs w:val="24"/>
        </w:rPr>
        <w:sectPr w:rsidR="009C1403">
          <w:headerReference w:type="default" r:id="rId92"/>
          <w:pgSz w:w="11904" w:h="16834"/>
          <w:pgMar w:top="1460" w:right="1409" w:bottom="508" w:left="1415" w:header="720" w:footer="720" w:gutter="0"/>
          <w:cols w:space="720"/>
          <w:noEndnote/>
        </w:sectPr>
      </w:pPr>
    </w:p>
    <w:p w14:paraId="7A54BA48" w14:textId="79938C24" w:rsidR="009C1403" w:rsidRDefault="00C6386D">
      <w:pPr>
        <w:kinsoku w:val="0"/>
        <w:overflowPunct w:val="0"/>
        <w:autoSpaceDE/>
        <w:autoSpaceDN/>
        <w:adjustRightInd/>
        <w:spacing w:line="326" w:lineRule="exact"/>
        <w:ind w:left="2448"/>
        <w:textAlignment w:val="baseline"/>
        <w:rPr>
          <w:rFonts w:ascii="Arial" w:hAnsi="Arial" w:cs="Arial"/>
          <w:b/>
          <w:bCs/>
          <w:i/>
          <w:iCs/>
          <w:spacing w:val="-3"/>
          <w:sz w:val="29"/>
          <w:szCs w:val="29"/>
        </w:rPr>
      </w:pPr>
      <w:r>
        <w:rPr>
          <w:noProof/>
          <w:color w:val="2B579A"/>
          <w:shd w:val="clear" w:color="auto" w:fill="E6E6E6"/>
        </w:rPr>
        <mc:AlternateContent>
          <mc:Choice Requires="wps">
            <w:drawing>
              <wp:anchor distT="0" distB="0" distL="0" distR="0" simplePos="0" relativeHeight="251658321" behindDoc="0" locked="0" layoutInCell="0" allowOverlap="1" wp14:anchorId="540B323E" wp14:editId="39C2F45D">
                <wp:simplePos x="0" y="0"/>
                <wp:positionH relativeFrom="page">
                  <wp:posOffset>904240</wp:posOffset>
                </wp:positionH>
                <wp:positionV relativeFrom="page">
                  <wp:posOffset>908685</wp:posOffset>
                </wp:positionV>
                <wp:extent cx="5765800" cy="212725"/>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0B323E" id="Text Box 91" o:spid="_x0000_s1326" type="#_x0000_t202" style="position:absolute;left:0;text-align:left;margin-left:71.2pt;margin-top:71.55pt;width:454pt;height:16.75pt;z-index:25165832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" o:allowincell="f" stroked="f">
                <v:fill opacity="0"/>
                <v:textbox inset="0,0,0,0">
                  <w:txbxContent>
                    <w:p w14:paraId="3D7E95C6"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i/>
                          <w:iCs/>
                          <w:sz w:val="29"/>
                          <w:szCs w:val="29"/>
                        </w:rPr>
                      </w:pPr>
                      <w:r>
                        <w:rPr>
                          <w:rFonts w:ascii="Arial" w:hAnsi="Arial" w:cs="Arial"/>
                          <w:b/>
                          <w:bCs/>
                          <w:sz w:val="29"/>
                          <w:szCs w:val="29"/>
                        </w:rPr>
                        <w:t>Appendix B</w:t>
                      </w:r>
                      <w:r>
                        <w:rPr>
                          <w:rFonts w:ascii="Arial" w:hAnsi="Arial" w:cs="Arial"/>
                          <w:b/>
                          <w:bCs/>
                          <w:sz w:val="29"/>
                          <w:szCs w:val="29"/>
                        </w:rPr>
                        <w:tab/>
                        <w:t xml:space="preserve">Circuit Complexity on the </w:t>
                      </w:r>
                      <w:r>
                        <w:rPr>
                          <w:rFonts w:ascii="Arial" w:hAnsi="Arial" w:cs="Arial"/>
                          <w:b/>
                          <w:bCs/>
                          <w:i/>
                          <w:iCs/>
                          <w:sz w:val="29"/>
                          <w:szCs w:val="29"/>
                        </w:rPr>
                        <w:t>Onshore Transmission</w:t>
                      </w:r>
                    </w:p>
                  </w:txbxContent>
                </v:textbox>
                <w10:wrap type="square" anchorx="page" anchory="page"/>
              </v:shape>
            </w:pict>
          </mc:Fallback>
        </mc:AlternateContent>
      </w:r>
      <w:r>
        <w:rPr>
          <w:rFonts w:ascii="Arial" w:hAnsi="Arial" w:cs="Arial"/>
          <w:b/>
          <w:bCs/>
          <w:i/>
          <w:iCs/>
          <w:spacing w:val="-3"/>
          <w:sz w:val="29"/>
          <w:szCs w:val="29"/>
        </w:rPr>
        <w:t>System</w:t>
      </w:r>
    </w:p>
    <w:p w14:paraId="1F7B6667" w14:textId="77777777" w:rsidR="009C1403" w:rsidRDefault="00C6386D">
      <w:pPr>
        <w:tabs>
          <w:tab w:val="right" w:pos="9072"/>
        </w:tabs>
        <w:kinsoku w:val="0"/>
        <w:overflowPunct w:val="0"/>
        <w:autoSpaceDE/>
        <w:autoSpaceDN/>
        <w:adjustRightInd/>
        <w:spacing w:before="237" w:line="275" w:lineRule="exact"/>
        <w:textAlignment w:val="baseline"/>
        <w:rPr>
          <w:rFonts w:ascii="Arial" w:hAnsi="Arial" w:cs="Arial"/>
          <w:i/>
          <w:iCs/>
          <w:sz w:val="24"/>
          <w:szCs w:val="24"/>
        </w:rPr>
      </w:pPr>
      <w:r>
        <w:rPr>
          <w:rFonts w:ascii="Arial" w:hAnsi="Arial" w:cs="Arial"/>
          <w:sz w:val="24"/>
          <w:szCs w:val="24"/>
        </w:rPr>
        <w:t>B.1</w:t>
      </w:r>
      <w:r>
        <w:rPr>
          <w:rFonts w:ascii="Arial" w:hAnsi="Arial" w:cs="Arial"/>
          <w:sz w:val="24"/>
          <w:szCs w:val="24"/>
        </w:rPr>
        <w:tab/>
        <w:t xml:space="preserve">This appendix defines restrictions to be applied by the relevant </w:t>
      </w:r>
      <w:r>
        <w:rPr>
          <w:rFonts w:ascii="Arial" w:hAnsi="Arial" w:cs="Arial"/>
          <w:i/>
          <w:iCs/>
          <w:sz w:val="24"/>
          <w:szCs w:val="24"/>
        </w:rPr>
        <w:t>onshore</w:t>
      </w:r>
    </w:p>
    <w:p w14:paraId="5C1435D6" w14:textId="026CBB44" w:rsidR="009C1403" w:rsidRDefault="00C6386D">
      <w:pPr>
        <w:kinsoku w:val="0"/>
        <w:overflowPunct w:val="0"/>
        <w:autoSpaceDE/>
        <w:autoSpaceDN/>
        <w:adjustRightInd/>
        <w:spacing w:line="275" w:lineRule="exact"/>
        <w:jc w:val="both"/>
        <w:textAlignment w:val="baseline"/>
        <w:rPr>
          <w:rFonts w:ascii="Arial" w:hAnsi="Arial" w:cs="Arial"/>
          <w:sz w:val="24"/>
          <w:szCs w:val="24"/>
        </w:rPr>
      </w:pPr>
      <w:del w:id="3666" w:author="Tammy Meek (NESO)" w:date="2025-01-24T11:59:00Z" w16du:dateUtc="2025-01-24T11:59:00Z">
        <w:r w:rsidDel="000D741D">
          <w:rPr>
            <w:rFonts w:ascii="Arial" w:hAnsi="Arial" w:cs="Arial"/>
            <w:i/>
            <w:iCs/>
            <w:sz w:val="24"/>
            <w:szCs w:val="24"/>
          </w:rPr>
          <w:delText>transmission licensee</w:delText>
        </w:r>
      </w:del>
      <w:ins w:id="3667" w:author="Tammy Meek (NESO)" w:date="2025-01-24T12:00:00Z" w16du:dateUtc="2025-01-24T12:00:00Z">
        <w:del w:id="3668" w:author="Stuart McLarnon (NESO)" w:date="2025-01-29T15:48:00Z" w16du:dateUtc="2025-01-29T15:48:00Z">
          <w:r w:rsidR="000D741D" w:rsidRPr="000D741D">
            <w:rPr>
              <w:rFonts w:ascii="Arial" w:hAnsi="Arial" w:cs="Arial"/>
              <w:i/>
              <w:iCs/>
              <w:sz w:val="24"/>
              <w:szCs w:val="24"/>
            </w:rPr>
            <w:delText>Transmission Licensee</w:delText>
          </w:r>
        </w:del>
      </w:ins>
      <w:ins w:id="3669" w:author="Stuart McLarnon (NESO)" w:date="2025-01-29T15:48:00Z" w16du:dateUtc="2025-01-29T15:48:00Z">
        <w:r w:rsidR="00A83BAD" w:rsidRPr="00A83BAD">
          <w:rPr>
            <w:rFonts w:ascii="Arial" w:hAnsi="Arial" w:cs="Arial"/>
            <w:i/>
            <w:iCs/>
            <w:sz w:val="24"/>
            <w:szCs w:val="24"/>
          </w:rPr>
          <w:t>Licensee</w:t>
        </w:r>
      </w:ins>
      <w:r>
        <w:rPr>
          <w:rFonts w:ascii="Arial" w:hAnsi="Arial" w:cs="Arial"/>
          <w:i/>
          <w:iCs/>
          <w:sz w:val="24"/>
          <w:szCs w:val="24"/>
        </w:rPr>
        <w:t xml:space="preserve"> </w:t>
      </w:r>
      <w:r>
        <w:rPr>
          <w:rFonts w:ascii="Arial" w:hAnsi="Arial" w:cs="Arial"/>
          <w:sz w:val="24"/>
          <w:szCs w:val="24"/>
        </w:rPr>
        <w:t xml:space="preserve">when </w:t>
      </w:r>
      <w:r>
        <w:rPr>
          <w:rFonts w:ascii="Arial" w:hAnsi="Arial" w:cs="Arial"/>
          <w:i/>
          <w:iCs/>
          <w:sz w:val="24"/>
          <w:szCs w:val="24"/>
        </w:rPr>
        <w:t xml:space="preserve">onshore </w:t>
      </w:r>
      <w:r>
        <w:rPr>
          <w:rFonts w:ascii="Arial" w:hAnsi="Arial" w:cs="Arial"/>
          <w:sz w:val="24"/>
          <w:szCs w:val="24"/>
        </w:rPr>
        <w:t>t</w:t>
      </w:r>
      <w:r>
        <w:rPr>
          <w:rFonts w:ascii="Arial" w:hAnsi="Arial" w:cs="Arial"/>
          <w:i/>
          <w:iCs/>
          <w:sz w:val="24"/>
          <w:szCs w:val="24"/>
        </w:rPr>
        <w:t xml:space="preserve">ransmission circuits </w:t>
      </w:r>
      <w:r>
        <w:rPr>
          <w:rFonts w:ascii="Arial" w:hAnsi="Arial" w:cs="Arial"/>
          <w:sz w:val="24"/>
          <w:szCs w:val="24"/>
        </w:rPr>
        <w:t>are designed, constructed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0E624A55" w14:textId="77777777" w:rsidR="009C1403" w:rsidRDefault="00C6386D">
      <w:pPr>
        <w:tabs>
          <w:tab w:val="right" w:pos="9072"/>
        </w:tabs>
        <w:kinsoku w:val="0"/>
        <w:overflowPunct w:val="0"/>
        <w:autoSpaceDE/>
        <w:autoSpaceDN/>
        <w:adjustRightInd/>
        <w:spacing w:before="252" w:line="276" w:lineRule="exact"/>
        <w:jc w:val="both"/>
        <w:textAlignment w:val="baseline"/>
        <w:rPr>
          <w:rFonts w:ascii="Arial" w:hAnsi="Arial" w:cs="Arial"/>
          <w:sz w:val="24"/>
          <w:szCs w:val="24"/>
        </w:rPr>
      </w:pPr>
      <w:r>
        <w:rPr>
          <w:rFonts w:ascii="Arial" w:hAnsi="Arial" w:cs="Arial"/>
          <w:sz w:val="24"/>
          <w:szCs w:val="24"/>
        </w:rPr>
        <w:t>B.2</w:t>
      </w:r>
      <w:r>
        <w:rPr>
          <w:rFonts w:ascii="Arial" w:hAnsi="Arial" w:cs="Arial"/>
          <w:sz w:val="24"/>
          <w:szCs w:val="24"/>
        </w:rPr>
        <w:tab/>
        <w:t>This appendix is divided into two parts. The first defines those restrictions that</w:t>
      </w:r>
    </w:p>
    <w:p w14:paraId="6BCA4E75" w14:textId="77777777" w:rsidR="009C1403" w:rsidRDefault="00C6386D">
      <w:pPr>
        <w:kinsoku w:val="0"/>
        <w:overflowPunct w:val="0"/>
        <w:autoSpaceDE/>
        <w:autoSpaceDN/>
        <w:adjustRightInd/>
        <w:spacing w:before="4" w:line="271" w:lineRule="exact"/>
        <w:jc w:val="both"/>
        <w:textAlignment w:val="baseline"/>
        <w:rPr>
          <w:rFonts w:ascii="Arial" w:hAnsi="Arial" w:cs="Arial"/>
          <w:sz w:val="24"/>
          <w:szCs w:val="24"/>
        </w:rPr>
      </w:pPr>
      <w:r>
        <w:rPr>
          <w:rFonts w:ascii="Arial" w:hAnsi="Arial" w:cs="Arial"/>
          <w:sz w:val="24"/>
          <w:szCs w:val="24"/>
        </w:rPr>
        <w:t xml:space="preserve">apply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 xml:space="preserve">supergrid </w:t>
      </w:r>
      <w:r>
        <w:rPr>
          <w:rFonts w:ascii="Arial" w:hAnsi="Arial" w:cs="Arial"/>
          <w:sz w:val="24"/>
          <w:szCs w:val="24"/>
        </w:rPr>
        <w:t xml:space="preserve">part of the </w:t>
      </w:r>
      <w:r>
        <w:rPr>
          <w:rFonts w:ascii="Arial" w:hAnsi="Arial" w:cs="Arial"/>
          <w:i/>
          <w:iCs/>
          <w:sz w:val="24"/>
          <w:szCs w:val="24"/>
        </w:rPr>
        <w:t>MITS</w:t>
      </w:r>
      <w:r>
        <w:rPr>
          <w:rFonts w:ascii="Arial" w:hAnsi="Arial" w:cs="Arial"/>
          <w:sz w:val="24"/>
          <w:szCs w:val="24"/>
        </w:rPr>
        <w:t xml:space="preserve">. The second gives guidance on those restrictions that may be applied to </w:t>
      </w:r>
      <w:r>
        <w:rPr>
          <w:rFonts w:ascii="Arial" w:hAnsi="Arial" w:cs="Arial"/>
          <w:i/>
          <w:iCs/>
          <w:sz w:val="24"/>
          <w:szCs w:val="24"/>
        </w:rPr>
        <w:t xml:space="preserve">transmission circuits </w:t>
      </w:r>
      <w:r>
        <w:rPr>
          <w:rFonts w:ascii="Arial" w:hAnsi="Arial" w:cs="Arial"/>
          <w:sz w:val="24"/>
          <w:szCs w:val="24"/>
        </w:rPr>
        <w:t xml:space="preserve">on that part of the </w:t>
      </w:r>
      <w:r>
        <w:rPr>
          <w:rFonts w:ascii="Arial" w:hAnsi="Arial" w:cs="Arial"/>
          <w:i/>
          <w:iCs/>
          <w:sz w:val="24"/>
          <w:szCs w:val="24"/>
        </w:rPr>
        <w:t xml:space="preserve">MITS </w:t>
      </w:r>
      <w:r>
        <w:rPr>
          <w:rFonts w:ascii="Arial" w:hAnsi="Arial" w:cs="Arial"/>
          <w:sz w:val="24"/>
          <w:szCs w:val="24"/>
        </w:rPr>
        <w:t>operated at a nominal voltage of 132kV.</w:t>
      </w:r>
    </w:p>
    <w:p w14:paraId="4B30C574" w14:textId="77777777" w:rsidR="009C1403" w:rsidRDefault="00C6386D">
      <w:pPr>
        <w:kinsoku w:val="0"/>
        <w:overflowPunct w:val="0"/>
        <w:autoSpaceDE/>
        <w:autoSpaceDN/>
        <w:adjustRightInd/>
        <w:spacing w:before="251" w:line="277" w:lineRule="exact"/>
        <w:textAlignment w:val="baseline"/>
        <w:rPr>
          <w:rFonts w:ascii="Arial" w:hAnsi="Arial" w:cs="Arial"/>
          <w:b/>
          <w:bCs/>
          <w:i/>
          <w:iCs/>
          <w:sz w:val="24"/>
          <w:szCs w:val="24"/>
        </w:rPr>
      </w:pPr>
      <w:r>
        <w:rPr>
          <w:rFonts w:ascii="Arial" w:hAnsi="Arial" w:cs="Arial"/>
          <w:b/>
          <w:bCs/>
          <w:sz w:val="24"/>
          <w:szCs w:val="24"/>
        </w:rPr>
        <w:t xml:space="preserve">Restrictions for </w:t>
      </w:r>
      <w:r>
        <w:rPr>
          <w:rFonts w:ascii="Arial" w:hAnsi="Arial" w:cs="Arial"/>
          <w:b/>
          <w:bCs/>
          <w:i/>
          <w:iCs/>
          <w:sz w:val="24"/>
          <w:szCs w:val="24"/>
        </w:rPr>
        <w:t xml:space="preserve">Transmission Circuits </w:t>
      </w:r>
      <w:r>
        <w:rPr>
          <w:rFonts w:ascii="Arial" w:hAnsi="Arial" w:cs="Arial"/>
          <w:b/>
          <w:bCs/>
          <w:sz w:val="24"/>
          <w:szCs w:val="24"/>
        </w:rPr>
        <w:t xml:space="preserve">on the </w:t>
      </w:r>
      <w:r>
        <w:rPr>
          <w:rFonts w:ascii="Arial" w:hAnsi="Arial" w:cs="Arial"/>
          <w:b/>
          <w:bCs/>
          <w:i/>
          <w:iCs/>
          <w:sz w:val="24"/>
          <w:szCs w:val="24"/>
        </w:rPr>
        <w:t>Supergrid</w:t>
      </w:r>
    </w:p>
    <w:p w14:paraId="2913E329" w14:textId="77777777" w:rsidR="009C1403" w:rsidRDefault="00C6386D">
      <w:pPr>
        <w:tabs>
          <w:tab w:val="right" w:pos="9072"/>
        </w:tabs>
        <w:kinsoku w:val="0"/>
        <w:overflowPunct w:val="0"/>
        <w:autoSpaceDE/>
        <w:autoSpaceDN/>
        <w:adjustRightInd/>
        <w:spacing w:before="299" w:line="275" w:lineRule="exact"/>
        <w:textAlignment w:val="baseline"/>
        <w:rPr>
          <w:rFonts w:ascii="Arial" w:hAnsi="Arial" w:cs="Arial"/>
          <w:i/>
          <w:iCs/>
          <w:sz w:val="24"/>
          <w:szCs w:val="24"/>
        </w:rPr>
      </w:pPr>
      <w:r>
        <w:rPr>
          <w:rFonts w:ascii="Arial" w:hAnsi="Arial" w:cs="Arial"/>
          <w:sz w:val="24"/>
          <w:szCs w:val="24"/>
        </w:rPr>
        <w:t>B.3</w:t>
      </w:r>
      <w:r>
        <w:rPr>
          <w:rFonts w:ascii="Arial" w:hAnsi="Arial" w:cs="Arial"/>
          <w:sz w:val="24"/>
          <w:szCs w:val="24"/>
        </w:rPr>
        <w:tab/>
        <w:t xml:space="preserve">The three restrictions to be applied to </w:t>
      </w:r>
      <w:r>
        <w:rPr>
          <w:rFonts w:ascii="Arial" w:hAnsi="Arial" w:cs="Arial"/>
          <w:i/>
          <w:iCs/>
          <w:sz w:val="24"/>
          <w:szCs w:val="24"/>
        </w:rPr>
        <w:t xml:space="preserve">transmission circuits </w:t>
      </w:r>
      <w:r>
        <w:rPr>
          <w:rFonts w:ascii="Arial" w:hAnsi="Arial" w:cs="Arial"/>
          <w:sz w:val="24"/>
          <w:szCs w:val="24"/>
        </w:rPr>
        <w:t xml:space="preserve">on the </w:t>
      </w:r>
      <w:r>
        <w:rPr>
          <w:rFonts w:ascii="Arial" w:hAnsi="Arial" w:cs="Arial"/>
          <w:i/>
          <w:iCs/>
          <w:sz w:val="24"/>
          <w:szCs w:val="24"/>
        </w:rPr>
        <w:t>supergrid</w:t>
      </w:r>
    </w:p>
    <w:p w14:paraId="7AFE6492"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 xml:space="preserve">part of the </w:t>
      </w:r>
      <w:r>
        <w:rPr>
          <w:rFonts w:ascii="Arial" w:hAnsi="Arial" w:cs="Arial"/>
          <w:i/>
          <w:iCs/>
          <w:spacing w:val="-1"/>
          <w:sz w:val="24"/>
          <w:szCs w:val="24"/>
        </w:rPr>
        <w:t xml:space="preserve">MITS </w:t>
      </w:r>
      <w:r>
        <w:rPr>
          <w:rFonts w:ascii="Arial" w:hAnsi="Arial" w:cs="Arial"/>
          <w:spacing w:val="-1"/>
          <w:sz w:val="24"/>
          <w:szCs w:val="24"/>
        </w:rPr>
        <w:t>are as follows.</w:t>
      </w:r>
    </w:p>
    <w:p w14:paraId="0C653C96" w14:textId="77777777" w:rsidR="009C1403" w:rsidRDefault="00C6386D">
      <w:pPr>
        <w:kinsoku w:val="0"/>
        <w:overflowPunct w:val="0"/>
        <w:autoSpaceDE/>
        <w:autoSpaceDN/>
        <w:adjustRightInd/>
        <w:spacing w:before="132" w:line="271" w:lineRule="exact"/>
        <w:ind w:left="1584" w:hanging="864"/>
        <w:jc w:val="both"/>
        <w:textAlignment w:val="baseline"/>
        <w:rPr>
          <w:rFonts w:ascii="Arial" w:hAnsi="Arial" w:cs="Arial"/>
          <w:sz w:val="24"/>
          <w:szCs w:val="24"/>
        </w:rPr>
      </w:pPr>
      <w:r>
        <w:rPr>
          <w:rFonts w:ascii="Arial" w:hAnsi="Arial" w:cs="Arial"/>
          <w:sz w:val="24"/>
          <w:szCs w:val="24"/>
        </w:rPr>
        <w:t xml:space="preserve">B.3.1 The facilities,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be located at more than three individual sites;</w:t>
      </w:r>
    </w:p>
    <w:p w14:paraId="22D21099"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 xml:space="preserve">B.3.2 The normal operational procedure, for the isolation and earthing of </w:t>
      </w:r>
      <w:r>
        <w:rPr>
          <w:rFonts w:ascii="Arial" w:hAnsi="Arial" w:cs="Arial"/>
          <w:i/>
          <w:iCs/>
          <w:sz w:val="24"/>
          <w:szCs w:val="24"/>
        </w:rPr>
        <w:t xml:space="preserve">transmission circuits </w:t>
      </w:r>
      <w:r>
        <w:rPr>
          <w:rFonts w:ascii="Arial" w:hAnsi="Arial" w:cs="Arial"/>
          <w:sz w:val="24"/>
          <w:szCs w:val="24"/>
        </w:rPr>
        <w:t>and Transmission Equipment, shall not require the operation of more than five circuit-breakers; and</w:t>
      </w:r>
    </w:p>
    <w:p w14:paraId="6FD389B5" w14:textId="77777777" w:rsidR="009C1403" w:rsidRDefault="00C6386D">
      <w:pPr>
        <w:kinsoku w:val="0"/>
        <w:overflowPunct w:val="0"/>
        <w:autoSpaceDE/>
        <w:autoSpaceDN/>
        <w:adjustRightInd/>
        <w:spacing w:before="126" w:line="273" w:lineRule="exact"/>
        <w:ind w:left="1584" w:hanging="864"/>
        <w:jc w:val="both"/>
        <w:textAlignment w:val="baseline"/>
        <w:rPr>
          <w:rFonts w:ascii="Arial" w:hAnsi="Arial" w:cs="Arial"/>
          <w:sz w:val="24"/>
          <w:szCs w:val="24"/>
        </w:rPr>
      </w:pPr>
      <w:r>
        <w:rPr>
          <w:rFonts w:ascii="Arial" w:hAnsi="Arial" w:cs="Arial"/>
          <w:sz w:val="24"/>
          <w:szCs w:val="24"/>
        </w:rPr>
        <w:t>B.3.3 No more than three transformers shall be connected together and controlled by the same circuit breaker.</w:t>
      </w:r>
    </w:p>
    <w:p w14:paraId="2156D393" w14:textId="77777777" w:rsidR="009C1403" w:rsidRDefault="00C6386D">
      <w:pPr>
        <w:tabs>
          <w:tab w:val="right" w:pos="9072"/>
        </w:tabs>
        <w:kinsoku w:val="0"/>
        <w:overflowPunct w:val="0"/>
        <w:autoSpaceDE/>
        <w:autoSpaceDN/>
        <w:adjustRightInd/>
        <w:spacing w:before="123" w:line="274" w:lineRule="exact"/>
        <w:textAlignment w:val="baseline"/>
        <w:rPr>
          <w:rFonts w:ascii="Arial" w:hAnsi="Arial" w:cs="Arial"/>
          <w:sz w:val="24"/>
          <w:szCs w:val="24"/>
        </w:rPr>
      </w:pPr>
      <w:r>
        <w:rPr>
          <w:rFonts w:ascii="Arial" w:hAnsi="Arial" w:cs="Arial"/>
          <w:sz w:val="24"/>
          <w:szCs w:val="24"/>
        </w:rPr>
        <w:t>B.4</w:t>
      </w:r>
      <w:r>
        <w:rPr>
          <w:rFonts w:ascii="Arial" w:hAnsi="Arial" w:cs="Arial"/>
          <w:sz w:val="24"/>
          <w:szCs w:val="24"/>
        </w:rPr>
        <w:tab/>
        <w:t>A site, in this context, is defined as being where the points of isolation at one</w:t>
      </w:r>
    </w:p>
    <w:p w14:paraId="1AFF7AC2" w14:textId="77777777" w:rsidR="009C1403" w:rsidRDefault="00C6386D">
      <w:pPr>
        <w:kinsoku w:val="0"/>
        <w:overflowPunct w:val="0"/>
        <w:autoSpaceDE/>
        <w:autoSpaceDN/>
        <w:adjustRightInd/>
        <w:spacing w:line="279" w:lineRule="exact"/>
        <w:ind w:left="720"/>
        <w:jc w:val="both"/>
        <w:textAlignment w:val="baseline"/>
        <w:rPr>
          <w:rFonts w:ascii="Arial" w:hAnsi="Arial" w:cs="Arial"/>
          <w:sz w:val="24"/>
          <w:szCs w:val="24"/>
        </w:rPr>
      </w:pPr>
      <w:r>
        <w:rPr>
          <w:rFonts w:ascii="Arial" w:hAnsi="Arial" w:cs="Arial"/>
          <w:sz w:val="24"/>
          <w:szCs w:val="24"/>
        </w:rPr>
        <w:t xml:space="preserve">end of a </w:t>
      </w:r>
      <w:r>
        <w:rPr>
          <w:rFonts w:ascii="Arial" w:hAnsi="Arial" w:cs="Arial"/>
          <w:i/>
          <w:iCs/>
          <w:sz w:val="24"/>
          <w:szCs w:val="24"/>
        </w:rPr>
        <w:t xml:space="preserve">transmission circuit </w:t>
      </w:r>
      <w:r>
        <w:rPr>
          <w:rFonts w:ascii="Arial" w:hAnsi="Arial" w:cs="Arial"/>
          <w:sz w:val="24"/>
          <w:szCs w:val="24"/>
        </w:rPr>
        <w:t>are within the same substation such that only one authorised person is required, at the site, to enable the efficient and effective release and restoration of the circuit.</w:t>
      </w:r>
    </w:p>
    <w:p w14:paraId="56151B79" w14:textId="77777777" w:rsidR="009C1403" w:rsidRDefault="00C6386D">
      <w:pPr>
        <w:tabs>
          <w:tab w:val="right" w:pos="9072"/>
        </w:tabs>
        <w:kinsoku w:val="0"/>
        <w:overflowPunct w:val="0"/>
        <w:autoSpaceDE/>
        <w:autoSpaceDN/>
        <w:adjustRightInd/>
        <w:spacing w:before="122" w:line="275" w:lineRule="exact"/>
        <w:textAlignment w:val="baseline"/>
        <w:rPr>
          <w:rFonts w:ascii="Arial" w:hAnsi="Arial" w:cs="Arial"/>
          <w:sz w:val="24"/>
          <w:szCs w:val="24"/>
        </w:rPr>
      </w:pPr>
      <w:r>
        <w:rPr>
          <w:rFonts w:ascii="Arial" w:hAnsi="Arial" w:cs="Arial"/>
          <w:sz w:val="24"/>
          <w:szCs w:val="24"/>
        </w:rPr>
        <w:t>B.5</w:t>
      </w:r>
      <w:r>
        <w:rPr>
          <w:rFonts w:ascii="Arial" w:hAnsi="Arial" w:cs="Arial"/>
          <w:sz w:val="24"/>
          <w:szCs w:val="24"/>
        </w:rPr>
        <w:tab/>
        <w:t>If the design of a substation is such that two circuit-breakers of the same voltage</w:t>
      </w:r>
    </w:p>
    <w:p w14:paraId="02CBD73D" w14:textId="77777777" w:rsidR="009C1403" w:rsidRDefault="00C6386D">
      <w:pPr>
        <w:kinsoku w:val="0"/>
        <w:overflowPunct w:val="0"/>
        <w:autoSpaceDE/>
        <w:autoSpaceDN/>
        <w:adjustRightInd/>
        <w:spacing w:line="277" w:lineRule="exact"/>
        <w:ind w:left="720"/>
        <w:jc w:val="both"/>
        <w:textAlignment w:val="baseline"/>
        <w:rPr>
          <w:rFonts w:ascii="Arial" w:hAnsi="Arial" w:cs="Arial"/>
          <w:spacing w:val="-2"/>
          <w:sz w:val="24"/>
          <w:szCs w:val="24"/>
        </w:rPr>
      </w:pPr>
      <w:r>
        <w:rPr>
          <w:rFonts w:ascii="Arial" w:hAnsi="Arial" w:cs="Arial"/>
          <w:spacing w:val="-2"/>
          <w:sz w:val="24"/>
          <w:szCs w:val="24"/>
        </w:rPr>
        <w:t xml:space="preserve">are used to control a circuit (e.g. in a mesh type of substation), for the purposes of the above restrictions the two circuit-breakers are to be considered as a single circuit breaker. This also applies where duplicate circuit-breakers control a circuit including those used for </w:t>
      </w:r>
      <w:r>
        <w:rPr>
          <w:rFonts w:ascii="Arial" w:hAnsi="Arial" w:cs="Arial"/>
          <w:i/>
          <w:iCs/>
          <w:spacing w:val="-2"/>
          <w:sz w:val="24"/>
          <w:szCs w:val="24"/>
        </w:rPr>
        <w:t xml:space="preserve">busbar </w:t>
      </w:r>
      <w:r>
        <w:rPr>
          <w:rFonts w:ascii="Arial" w:hAnsi="Arial" w:cs="Arial"/>
          <w:spacing w:val="-2"/>
          <w:sz w:val="24"/>
          <w:szCs w:val="24"/>
        </w:rPr>
        <w:t>selection.</w:t>
      </w:r>
    </w:p>
    <w:p w14:paraId="610CF050" w14:textId="77777777" w:rsidR="009C1403" w:rsidRDefault="00C6386D">
      <w:pPr>
        <w:tabs>
          <w:tab w:val="right" w:pos="9072"/>
        </w:tabs>
        <w:kinsoku w:val="0"/>
        <w:overflowPunct w:val="0"/>
        <w:autoSpaceDE/>
        <w:autoSpaceDN/>
        <w:adjustRightInd/>
        <w:spacing w:before="232" w:line="275" w:lineRule="exact"/>
        <w:textAlignment w:val="baseline"/>
        <w:rPr>
          <w:rFonts w:ascii="Arial" w:hAnsi="Arial" w:cs="Arial"/>
          <w:sz w:val="24"/>
          <w:szCs w:val="24"/>
        </w:rPr>
      </w:pPr>
      <w:r>
        <w:rPr>
          <w:rFonts w:ascii="Arial" w:hAnsi="Arial" w:cs="Arial"/>
          <w:sz w:val="24"/>
          <w:szCs w:val="24"/>
        </w:rPr>
        <w:t>B.6</w:t>
      </w:r>
      <w:r>
        <w:rPr>
          <w:rFonts w:ascii="Arial" w:hAnsi="Arial" w:cs="Arial"/>
          <w:sz w:val="24"/>
          <w:szCs w:val="24"/>
        </w:rPr>
        <w:tab/>
        <w:t>Switch disconnectors that are not rated for fault breaking duty should not be</w:t>
      </w:r>
    </w:p>
    <w:p w14:paraId="486C0CE6" w14:textId="77777777" w:rsidR="009C1403" w:rsidRDefault="00C6386D">
      <w:pPr>
        <w:kinsoku w:val="0"/>
        <w:overflowPunct w:val="0"/>
        <w:autoSpaceDE/>
        <w:autoSpaceDN/>
        <w:adjustRightInd/>
        <w:spacing w:line="278" w:lineRule="exact"/>
        <w:jc w:val="both"/>
        <w:textAlignment w:val="baseline"/>
        <w:rPr>
          <w:rFonts w:ascii="Arial" w:hAnsi="Arial" w:cs="Arial"/>
          <w:spacing w:val="-1"/>
          <w:sz w:val="24"/>
          <w:szCs w:val="24"/>
        </w:rPr>
      </w:pPr>
      <w:r>
        <w:rPr>
          <w:rFonts w:ascii="Arial" w:hAnsi="Arial" w:cs="Arial"/>
          <w:spacing w:val="-1"/>
          <w:sz w:val="24"/>
          <w:szCs w:val="24"/>
        </w:rPr>
        <w:t xml:space="preserve">included in the design of new </w:t>
      </w:r>
      <w:r>
        <w:rPr>
          <w:rFonts w:ascii="Arial" w:hAnsi="Arial" w:cs="Arial"/>
          <w:i/>
          <w:iCs/>
          <w:spacing w:val="-1"/>
          <w:sz w:val="24"/>
          <w:szCs w:val="24"/>
        </w:rPr>
        <w:t xml:space="preserve">transmission circuits </w:t>
      </w:r>
      <w:r>
        <w:rPr>
          <w:rFonts w:ascii="Arial" w:hAnsi="Arial" w:cs="Arial"/>
          <w:spacing w:val="-1"/>
          <w:sz w:val="24"/>
          <w:szCs w:val="24"/>
        </w:rPr>
        <w:t xml:space="preserve">and substations for the purpose of reducing complexity. Where the extension of an existing </w:t>
      </w:r>
      <w:r>
        <w:rPr>
          <w:rFonts w:ascii="Arial" w:hAnsi="Arial" w:cs="Arial"/>
          <w:i/>
          <w:iCs/>
          <w:spacing w:val="-1"/>
          <w:sz w:val="24"/>
          <w:szCs w:val="24"/>
        </w:rPr>
        <w:t xml:space="preserve">transmission circuit </w:t>
      </w:r>
      <w:r>
        <w:rPr>
          <w:rFonts w:ascii="Arial" w:hAnsi="Arial" w:cs="Arial"/>
          <w:spacing w:val="-1"/>
          <w:sz w:val="24"/>
          <w:szCs w:val="24"/>
        </w:rPr>
        <w:t>includes an existing switch disconnector and that switch disconnector is not rated for fault</w:t>
      </w:r>
    </w:p>
    <w:p w14:paraId="7437AA3E" w14:textId="77777777" w:rsidR="009C1403" w:rsidRDefault="009C1403">
      <w:pPr>
        <w:widowControl/>
        <w:rPr>
          <w:sz w:val="24"/>
          <w:szCs w:val="24"/>
        </w:rPr>
        <w:sectPr w:rsidR="009C1403">
          <w:headerReference w:type="default" r:id="rId93"/>
          <w:pgSz w:w="11904" w:h="16834"/>
          <w:pgMar w:top="1766" w:right="1400" w:bottom="508" w:left="1424" w:header="720" w:footer="720" w:gutter="0"/>
          <w:cols w:space="720"/>
          <w:noEndnote/>
        </w:sectPr>
      </w:pPr>
    </w:p>
    <w:p w14:paraId="168B12CC" w14:textId="5B824770" w:rsidR="009C1403" w:rsidRDefault="00C6386D">
      <w:pPr>
        <w:kinsoku w:val="0"/>
        <w:overflowPunct w:val="0"/>
        <w:autoSpaceDE/>
        <w:autoSpaceDN/>
        <w:adjustRightInd/>
        <w:spacing w:before="11" w:line="273" w:lineRule="exact"/>
        <w:jc w:val="both"/>
        <w:textAlignment w:val="baseline"/>
        <w:rPr>
          <w:rFonts w:ascii="Arial" w:hAnsi="Arial" w:cs="Arial"/>
          <w:sz w:val="24"/>
          <w:szCs w:val="24"/>
        </w:rPr>
      </w:pPr>
      <w:r>
        <w:rPr>
          <w:rFonts w:ascii="Arial" w:hAnsi="Arial" w:cs="Arial"/>
          <w:sz w:val="24"/>
          <w:szCs w:val="24"/>
        </w:rPr>
        <w:t>breaking duty, that switch disconnector can be considered for use in planned switching procedures only.</w:t>
      </w:r>
    </w:p>
    <w:p w14:paraId="705CE2C4"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z w:val="24"/>
          <w:szCs w:val="24"/>
        </w:rPr>
      </w:pPr>
      <w:r>
        <w:rPr>
          <w:rFonts w:ascii="Arial" w:hAnsi="Arial" w:cs="Arial"/>
          <w:sz w:val="24"/>
          <w:szCs w:val="24"/>
        </w:rPr>
        <w:t>B.7</w:t>
      </w:r>
      <w:r>
        <w:rPr>
          <w:rFonts w:ascii="Arial" w:hAnsi="Arial" w:cs="Arial"/>
          <w:sz w:val="24"/>
          <w:szCs w:val="24"/>
        </w:rPr>
        <w:tab/>
        <w:t>For the purposes of restriction in B.3.3 a transformer which includes two low</w:t>
      </w:r>
    </w:p>
    <w:p w14:paraId="36745E0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voltage windings in its construction shall be considered as single transformer.</w:t>
      </w:r>
    </w:p>
    <w:p w14:paraId="29492BCF" w14:textId="77777777" w:rsidR="009C1403" w:rsidRDefault="00C6386D">
      <w:pPr>
        <w:kinsoku w:val="0"/>
        <w:overflowPunct w:val="0"/>
        <w:autoSpaceDE/>
        <w:autoSpaceDN/>
        <w:adjustRightInd/>
        <w:spacing w:before="236" w:line="277" w:lineRule="exact"/>
        <w:textAlignment w:val="baseline"/>
        <w:rPr>
          <w:rFonts w:ascii="Arial" w:hAnsi="Arial" w:cs="Arial"/>
          <w:b/>
          <w:bCs/>
          <w:sz w:val="24"/>
          <w:szCs w:val="24"/>
        </w:rPr>
      </w:pPr>
      <w:r>
        <w:rPr>
          <w:rFonts w:ascii="Arial" w:hAnsi="Arial" w:cs="Arial"/>
          <w:b/>
          <w:bCs/>
          <w:sz w:val="24"/>
          <w:szCs w:val="24"/>
        </w:rPr>
        <w:t xml:space="preserve">Guidance for </w:t>
      </w:r>
      <w:r>
        <w:rPr>
          <w:rFonts w:ascii="Arial" w:hAnsi="Arial" w:cs="Arial"/>
          <w:b/>
          <w:bCs/>
          <w:i/>
          <w:iCs/>
          <w:sz w:val="24"/>
          <w:szCs w:val="24"/>
        </w:rPr>
        <w:t xml:space="preserve">Transmission Circuits </w:t>
      </w:r>
      <w:r>
        <w:rPr>
          <w:rFonts w:ascii="Arial" w:hAnsi="Arial" w:cs="Arial"/>
          <w:b/>
          <w:bCs/>
          <w:sz w:val="24"/>
          <w:szCs w:val="24"/>
        </w:rPr>
        <w:t>Operated at a Nominal Voltage of 132kV</w:t>
      </w:r>
    </w:p>
    <w:p w14:paraId="77226D2D" w14:textId="77777777" w:rsidR="009C1403" w:rsidRDefault="00C6386D">
      <w:pPr>
        <w:tabs>
          <w:tab w:val="left" w:pos="792"/>
        </w:tabs>
        <w:kinsoku w:val="0"/>
        <w:overflowPunct w:val="0"/>
        <w:autoSpaceDE/>
        <w:autoSpaceDN/>
        <w:adjustRightInd/>
        <w:spacing w:before="299" w:line="278" w:lineRule="exact"/>
        <w:textAlignment w:val="baseline"/>
        <w:rPr>
          <w:rFonts w:ascii="Arial" w:hAnsi="Arial" w:cs="Arial"/>
          <w:spacing w:val="-1"/>
          <w:sz w:val="24"/>
          <w:szCs w:val="24"/>
        </w:rPr>
      </w:pPr>
      <w:r>
        <w:rPr>
          <w:rFonts w:ascii="Arial" w:hAnsi="Arial" w:cs="Arial"/>
          <w:spacing w:val="-1"/>
          <w:sz w:val="24"/>
          <w:szCs w:val="24"/>
        </w:rPr>
        <w:t>B.8</w:t>
      </w:r>
      <w:r>
        <w:rPr>
          <w:rFonts w:ascii="Arial" w:hAnsi="Arial" w:cs="Arial"/>
          <w:spacing w:val="-1"/>
          <w:sz w:val="24"/>
          <w:szCs w:val="24"/>
        </w:rPr>
        <w:tab/>
        <w:t>The restrictions recommended below should be regarded as being in general</w:t>
      </w:r>
    </w:p>
    <w:p w14:paraId="7EC35466" w14:textId="77777777" w:rsidR="009C1403" w:rsidRDefault="00C6386D">
      <w:pPr>
        <w:kinsoku w:val="0"/>
        <w:overflowPunct w:val="0"/>
        <w:autoSpaceDE/>
        <w:autoSpaceDN/>
        <w:adjustRightInd/>
        <w:spacing w:before="4" w:line="269" w:lineRule="exact"/>
        <w:jc w:val="both"/>
        <w:textAlignment w:val="baseline"/>
        <w:rPr>
          <w:rFonts w:ascii="Arial" w:hAnsi="Arial" w:cs="Arial"/>
          <w:sz w:val="24"/>
          <w:szCs w:val="24"/>
        </w:rPr>
      </w:pPr>
      <w:r>
        <w:rPr>
          <w:rFonts w:ascii="Arial" w:hAnsi="Arial" w:cs="Arial"/>
          <w:sz w:val="24"/>
          <w:szCs w:val="24"/>
        </w:rPr>
        <w:t>the limits of good planning. The majority of 132 kV circuits do not reach this limit nor will they be expected to do so.</w:t>
      </w:r>
    </w:p>
    <w:p w14:paraId="2689D367" w14:textId="77777777" w:rsidR="009C1403" w:rsidRDefault="00C6386D">
      <w:pPr>
        <w:tabs>
          <w:tab w:val="left" w:pos="792"/>
        </w:tabs>
        <w:kinsoku w:val="0"/>
        <w:overflowPunct w:val="0"/>
        <w:autoSpaceDE/>
        <w:autoSpaceDN/>
        <w:adjustRightInd/>
        <w:spacing w:before="250" w:line="276" w:lineRule="exact"/>
        <w:jc w:val="both"/>
        <w:textAlignment w:val="baseline"/>
        <w:rPr>
          <w:rFonts w:ascii="Arial" w:hAnsi="Arial" w:cs="Arial"/>
          <w:spacing w:val="1"/>
          <w:sz w:val="24"/>
          <w:szCs w:val="24"/>
        </w:rPr>
      </w:pPr>
      <w:r>
        <w:rPr>
          <w:rFonts w:ascii="Arial" w:hAnsi="Arial" w:cs="Arial"/>
          <w:spacing w:val="1"/>
          <w:sz w:val="24"/>
          <w:szCs w:val="24"/>
        </w:rPr>
        <w:t>B.9</w:t>
      </w:r>
      <w:r>
        <w:rPr>
          <w:rFonts w:ascii="Arial" w:hAnsi="Arial" w:cs="Arial"/>
          <w:spacing w:val="1"/>
          <w:sz w:val="24"/>
          <w:szCs w:val="24"/>
        </w:rPr>
        <w:tab/>
        <w:t>Any proposals which would result in these limits being exceeded should be</w:t>
      </w:r>
    </w:p>
    <w:p w14:paraId="107FE41F" w14:textId="77777777" w:rsidR="009C1403" w:rsidRDefault="00C6386D">
      <w:pPr>
        <w:kinsoku w:val="0"/>
        <w:overflowPunct w:val="0"/>
        <w:autoSpaceDE/>
        <w:autoSpaceDN/>
        <w:adjustRightInd/>
        <w:spacing w:line="276" w:lineRule="exact"/>
        <w:textAlignment w:val="baseline"/>
        <w:rPr>
          <w:rFonts w:ascii="Arial" w:hAnsi="Arial" w:cs="Arial"/>
          <w:sz w:val="24"/>
          <w:szCs w:val="24"/>
        </w:rPr>
      </w:pPr>
      <w:r>
        <w:rPr>
          <w:rFonts w:ascii="Arial" w:hAnsi="Arial" w:cs="Arial"/>
          <w:sz w:val="24"/>
          <w:szCs w:val="24"/>
        </w:rPr>
        <w:t>fully explained and agreed with operational engineers.</w:t>
      </w:r>
    </w:p>
    <w:p w14:paraId="155F3A9A" w14:textId="77777777" w:rsidR="009C1403" w:rsidRDefault="00C6386D">
      <w:pPr>
        <w:kinsoku w:val="0"/>
        <w:overflowPunct w:val="0"/>
        <w:autoSpaceDE/>
        <w:autoSpaceDN/>
        <w:adjustRightInd/>
        <w:spacing w:before="236" w:line="277" w:lineRule="exact"/>
        <w:jc w:val="both"/>
        <w:textAlignment w:val="baseline"/>
        <w:rPr>
          <w:rFonts w:ascii="Arial" w:hAnsi="Arial" w:cs="Arial"/>
          <w:sz w:val="24"/>
          <w:szCs w:val="24"/>
        </w:rPr>
      </w:pPr>
      <w:r>
        <w:rPr>
          <w:rFonts w:ascii="Arial" w:hAnsi="Arial" w:cs="Arial"/>
          <w:sz w:val="24"/>
          <w:szCs w:val="24"/>
        </w:rPr>
        <w:t>B.10 Care must be observed in the application of these recommendations to “Active Circuits” to ensure that protective gear clearance times and discrimination are satisfactory and that the security of lower voltage connected generation is not unduly prejudiced.</w:t>
      </w:r>
    </w:p>
    <w:p w14:paraId="0157E869" w14:textId="77777777" w:rsidR="009C1403" w:rsidRDefault="00C6386D">
      <w:pPr>
        <w:kinsoku w:val="0"/>
        <w:overflowPunct w:val="0"/>
        <w:autoSpaceDE/>
        <w:autoSpaceDN/>
        <w:adjustRightInd/>
        <w:spacing w:before="125" w:line="274" w:lineRule="exact"/>
        <w:textAlignment w:val="baseline"/>
        <w:rPr>
          <w:rFonts w:ascii="Arial" w:hAnsi="Arial" w:cs="Arial"/>
          <w:sz w:val="24"/>
          <w:szCs w:val="24"/>
          <w:u w:val="single"/>
        </w:rPr>
      </w:pPr>
      <w:r>
        <w:rPr>
          <w:rFonts w:ascii="Arial" w:hAnsi="Arial" w:cs="Arial"/>
          <w:sz w:val="24"/>
          <w:szCs w:val="24"/>
          <w:u w:val="single"/>
        </w:rPr>
        <w:t>Restriction A</w:t>
      </w:r>
    </w:p>
    <w:p w14:paraId="247BBC0B" w14:textId="77777777" w:rsidR="009C1403" w:rsidRDefault="00C6386D">
      <w:pPr>
        <w:kinsoku w:val="0"/>
        <w:overflowPunct w:val="0"/>
        <w:autoSpaceDE/>
        <w:autoSpaceDN/>
        <w:adjustRightInd/>
        <w:spacing w:before="247" w:line="271" w:lineRule="exact"/>
        <w:jc w:val="both"/>
        <w:textAlignment w:val="baseline"/>
        <w:rPr>
          <w:rFonts w:ascii="Arial" w:hAnsi="Arial" w:cs="Arial"/>
          <w:sz w:val="24"/>
          <w:szCs w:val="24"/>
        </w:rPr>
      </w:pPr>
      <w:r>
        <w:rPr>
          <w:rFonts w:ascii="Arial" w:hAnsi="Arial" w:cs="Arial"/>
          <w:sz w:val="24"/>
          <w:szCs w:val="24"/>
        </w:rPr>
        <w:t>B.11 The normal operating procedure or protective gear operation for making dead any 132 kV circuit shall not require the opening of more than seven circuit-breakers. These circuit-breakers shall not be located on more than four different sites.</w:t>
      </w:r>
    </w:p>
    <w:p w14:paraId="39E9B8CE"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B.11.1 The circuit-breakers to be counted include all those which connect the circuit to other parts of the system.</w:t>
      </w:r>
    </w:p>
    <w:p w14:paraId="56638EC3"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z w:val="24"/>
          <w:szCs w:val="24"/>
        </w:rPr>
      </w:pPr>
      <w:r>
        <w:rPr>
          <w:rFonts w:ascii="Arial" w:hAnsi="Arial" w:cs="Arial"/>
          <w:sz w:val="24"/>
          <w:szCs w:val="24"/>
        </w:rPr>
        <w:t>B.11.2 In a mesh or similar type substation, two circuit-breakers of the same voltage in the mesh controlling a circuit count as one circuit-breaker.</w:t>
      </w:r>
    </w:p>
    <w:p w14:paraId="4468C1C8" w14:textId="77777777" w:rsidR="009C1403" w:rsidRDefault="00C6386D">
      <w:pPr>
        <w:kinsoku w:val="0"/>
        <w:overflowPunct w:val="0"/>
        <w:autoSpaceDE/>
        <w:autoSpaceDN/>
        <w:adjustRightInd/>
        <w:spacing w:before="134" w:line="269" w:lineRule="exact"/>
        <w:ind w:left="1584" w:hanging="864"/>
        <w:jc w:val="both"/>
        <w:textAlignment w:val="baseline"/>
        <w:rPr>
          <w:rFonts w:ascii="Arial" w:hAnsi="Arial" w:cs="Arial"/>
          <w:spacing w:val="-2"/>
          <w:sz w:val="24"/>
          <w:szCs w:val="24"/>
        </w:rPr>
      </w:pPr>
      <w:r>
        <w:rPr>
          <w:rFonts w:ascii="Arial" w:hAnsi="Arial" w:cs="Arial"/>
          <w:spacing w:val="-2"/>
          <w:sz w:val="24"/>
          <w:szCs w:val="24"/>
        </w:rPr>
        <w:t xml:space="preserve">B.11.3 Where a circuit is controlled by two circuit-breakers which select between main and reserve </w:t>
      </w:r>
      <w:r>
        <w:rPr>
          <w:rFonts w:ascii="Arial" w:hAnsi="Arial" w:cs="Arial"/>
          <w:i/>
          <w:iCs/>
          <w:spacing w:val="-2"/>
          <w:sz w:val="24"/>
          <w:szCs w:val="24"/>
        </w:rPr>
        <w:t>busbars</w:t>
      </w:r>
      <w:r>
        <w:rPr>
          <w:rFonts w:ascii="Arial" w:hAnsi="Arial" w:cs="Arial"/>
          <w:spacing w:val="-2"/>
          <w:sz w:val="24"/>
          <w:szCs w:val="24"/>
        </w:rPr>
        <w:t>, these count as one circuit-breaker.</w:t>
      </w:r>
    </w:p>
    <w:p w14:paraId="01DEE190" w14:textId="77777777" w:rsidR="009C1403" w:rsidRDefault="00C6386D">
      <w:pPr>
        <w:kinsoku w:val="0"/>
        <w:overflowPunct w:val="0"/>
        <w:autoSpaceDE/>
        <w:autoSpaceDN/>
        <w:adjustRightInd/>
        <w:spacing w:before="129" w:line="274" w:lineRule="exact"/>
        <w:ind w:left="1584" w:hanging="864"/>
        <w:jc w:val="both"/>
        <w:textAlignment w:val="baseline"/>
        <w:rPr>
          <w:rFonts w:ascii="Arial" w:hAnsi="Arial" w:cs="Arial"/>
          <w:sz w:val="24"/>
          <w:szCs w:val="24"/>
        </w:rPr>
      </w:pPr>
      <w:r>
        <w:rPr>
          <w:rFonts w:ascii="Arial" w:hAnsi="Arial" w:cs="Arial"/>
          <w:sz w:val="24"/>
          <w:szCs w:val="24"/>
        </w:rPr>
        <w:t>B.11.4 Switching isolators are not regarded as circuit-breakers for the purpose of this restriction.</w:t>
      </w:r>
    </w:p>
    <w:p w14:paraId="5E8004DD" w14:textId="77777777" w:rsidR="009C1403" w:rsidRDefault="00C6386D">
      <w:pPr>
        <w:kinsoku w:val="0"/>
        <w:overflowPunct w:val="0"/>
        <w:autoSpaceDE/>
        <w:autoSpaceDN/>
        <w:adjustRightInd/>
        <w:spacing w:before="120" w:line="274" w:lineRule="exact"/>
        <w:textAlignment w:val="baseline"/>
        <w:rPr>
          <w:rFonts w:ascii="Arial" w:hAnsi="Arial" w:cs="Arial"/>
          <w:sz w:val="24"/>
          <w:szCs w:val="24"/>
          <w:u w:val="single"/>
        </w:rPr>
      </w:pPr>
      <w:r>
        <w:rPr>
          <w:rFonts w:ascii="Arial" w:hAnsi="Arial" w:cs="Arial"/>
          <w:sz w:val="24"/>
          <w:szCs w:val="24"/>
          <w:u w:val="single"/>
        </w:rPr>
        <w:t xml:space="preserve">Restriction B </w:t>
      </w:r>
    </w:p>
    <w:p w14:paraId="70476AED" w14:textId="77777777" w:rsidR="009C1403" w:rsidRDefault="00C6386D">
      <w:pPr>
        <w:kinsoku w:val="0"/>
        <w:overflowPunct w:val="0"/>
        <w:autoSpaceDE/>
        <w:autoSpaceDN/>
        <w:adjustRightInd/>
        <w:spacing w:before="258" w:line="274" w:lineRule="exact"/>
        <w:jc w:val="both"/>
        <w:textAlignment w:val="baseline"/>
        <w:rPr>
          <w:rFonts w:ascii="Arial" w:hAnsi="Arial" w:cs="Arial"/>
          <w:sz w:val="24"/>
          <w:szCs w:val="24"/>
        </w:rPr>
      </w:pPr>
      <w:r>
        <w:rPr>
          <w:rFonts w:ascii="Arial" w:hAnsi="Arial" w:cs="Arial"/>
          <w:sz w:val="24"/>
          <w:szCs w:val="24"/>
        </w:rPr>
        <w:t>B.12 Not more than three transformers shall be banked together on any one circuit at any one site.</w:t>
      </w:r>
    </w:p>
    <w:p w14:paraId="7EDDF25E"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B.12.1 A transformer with two lower voltage windings counts as one transformer.</w:t>
      </w:r>
    </w:p>
    <w:p w14:paraId="23A7EC1F" w14:textId="77777777" w:rsidR="009C1403" w:rsidRDefault="00C6386D">
      <w:pPr>
        <w:kinsoku w:val="0"/>
        <w:overflowPunct w:val="0"/>
        <w:autoSpaceDE/>
        <w:autoSpaceDN/>
        <w:adjustRightInd/>
        <w:spacing w:before="394" w:line="274" w:lineRule="exact"/>
        <w:textAlignment w:val="baseline"/>
        <w:rPr>
          <w:rFonts w:ascii="Arial" w:hAnsi="Arial" w:cs="Arial"/>
          <w:sz w:val="24"/>
          <w:szCs w:val="24"/>
          <w:u w:val="single"/>
        </w:rPr>
      </w:pPr>
      <w:r>
        <w:rPr>
          <w:rFonts w:ascii="Arial" w:hAnsi="Arial" w:cs="Arial"/>
          <w:sz w:val="24"/>
          <w:szCs w:val="24"/>
          <w:u w:val="single"/>
        </w:rPr>
        <w:t xml:space="preserve">Restriction C </w:t>
      </w:r>
    </w:p>
    <w:p w14:paraId="7C1A315B" w14:textId="77777777" w:rsidR="009C1403" w:rsidRDefault="00C6386D">
      <w:pPr>
        <w:kinsoku w:val="0"/>
        <w:overflowPunct w:val="0"/>
        <w:autoSpaceDE/>
        <w:autoSpaceDN/>
        <w:adjustRightInd/>
        <w:spacing w:before="243" w:line="274" w:lineRule="exact"/>
        <w:jc w:val="both"/>
        <w:textAlignment w:val="baseline"/>
        <w:rPr>
          <w:rFonts w:ascii="Arial" w:hAnsi="Arial" w:cs="Arial"/>
          <w:sz w:val="24"/>
          <w:szCs w:val="24"/>
        </w:rPr>
      </w:pPr>
      <w:r>
        <w:rPr>
          <w:rFonts w:ascii="Arial" w:hAnsi="Arial" w:cs="Arial"/>
          <w:sz w:val="24"/>
          <w:szCs w:val="24"/>
        </w:rPr>
        <w:t>B.13 No item of equipment shall have isolating facilities on more than four different sites.</w:t>
      </w:r>
    </w:p>
    <w:p w14:paraId="13E476EF"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B.13.1 Isolating facilities will normally be provided by means of circuit-breakers and their associated isolators.</w:t>
      </w:r>
    </w:p>
    <w:p w14:paraId="3EB36081" w14:textId="77777777" w:rsidR="009C1403" w:rsidRDefault="00C6386D">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Pr>
          <w:rFonts w:ascii="Arial" w:hAnsi="Arial" w:cs="Arial"/>
          <w:sz w:val="24"/>
          <w:szCs w:val="24"/>
        </w:rPr>
        <w:t>B.13.2 Points of isolation on a circuit within an agreed reasonable walking distance to permit the efficient and effective use of one authorised</w:t>
      </w:r>
    </w:p>
    <w:p w14:paraId="0289F8C1" w14:textId="77777777" w:rsidR="009C1403" w:rsidRDefault="009C1403">
      <w:pPr>
        <w:widowControl/>
        <w:rPr>
          <w:sz w:val="24"/>
          <w:szCs w:val="24"/>
        </w:rPr>
        <w:sectPr w:rsidR="009C1403">
          <w:headerReference w:type="default" r:id="rId94"/>
          <w:pgSz w:w="11904" w:h="16834"/>
          <w:pgMar w:top="1440" w:right="1405" w:bottom="508" w:left="1419" w:header="720" w:footer="720" w:gutter="0"/>
          <w:cols w:space="720"/>
          <w:noEndnote/>
        </w:sectPr>
      </w:pPr>
    </w:p>
    <w:p w14:paraId="0218A6F6" w14:textId="07DED269" w:rsidR="009C1403" w:rsidRDefault="00C6386D">
      <w:pPr>
        <w:kinsoku w:val="0"/>
        <w:overflowPunct w:val="0"/>
        <w:autoSpaceDE/>
        <w:autoSpaceDN/>
        <w:adjustRightInd/>
        <w:spacing w:before="11" w:line="273" w:lineRule="exact"/>
        <w:ind w:left="864"/>
        <w:jc w:val="both"/>
        <w:textAlignment w:val="baseline"/>
        <w:rPr>
          <w:rFonts w:ascii="Arial" w:hAnsi="Arial" w:cs="Arial"/>
          <w:sz w:val="24"/>
          <w:szCs w:val="24"/>
        </w:rPr>
      </w:pPr>
      <w:r>
        <w:rPr>
          <w:rFonts w:ascii="Arial" w:hAnsi="Arial" w:cs="Arial"/>
          <w:sz w:val="24"/>
          <w:szCs w:val="24"/>
        </w:rPr>
        <w:t>person only at those points during the release and restoration of the circuit shall be regarded as being on one site.</w:t>
      </w:r>
    </w:p>
    <w:p w14:paraId="06C9CA3E" w14:textId="77777777" w:rsidR="009C1403" w:rsidRDefault="00C6386D">
      <w:pPr>
        <w:kinsoku w:val="0"/>
        <w:overflowPunct w:val="0"/>
        <w:autoSpaceDE/>
        <w:autoSpaceDN/>
        <w:adjustRightInd/>
        <w:spacing w:before="136" w:line="268" w:lineRule="exact"/>
        <w:ind w:left="864" w:hanging="864"/>
        <w:jc w:val="both"/>
        <w:textAlignment w:val="baseline"/>
        <w:rPr>
          <w:rFonts w:ascii="Arial" w:hAnsi="Arial" w:cs="Arial"/>
          <w:sz w:val="24"/>
          <w:szCs w:val="24"/>
        </w:rPr>
      </w:pPr>
      <w:r>
        <w:rPr>
          <w:rFonts w:ascii="Arial" w:hAnsi="Arial" w:cs="Arial"/>
          <w:sz w:val="24"/>
          <w:szCs w:val="24"/>
        </w:rPr>
        <w:t>B.13.3 Switching isolators having a “fault make, load break” capability shall be regarded as circuit-breakers for the purpose of this restriction.</w:t>
      </w:r>
    </w:p>
    <w:p w14:paraId="066070B5" w14:textId="77777777" w:rsidR="009C1403" w:rsidRDefault="00C6386D">
      <w:pPr>
        <w:kinsoku w:val="0"/>
        <w:overflowPunct w:val="0"/>
        <w:autoSpaceDE/>
        <w:autoSpaceDN/>
        <w:adjustRightInd/>
        <w:spacing w:before="131" w:line="275" w:lineRule="exact"/>
        <w:ind w:left="864" w:hanging="864"/>
        <w:jc w:val="both"/>
        <w:textAlignment w:val="baseline"/>
        <w:rPr>
          <w:rFonts w:ascii="Arial" w:hAnsi="Arial" w:cs="Arial"/>
          <w:sz w:val="24"/>
          <w:szCs w:val="24"/>
        </w:rPr>
      </w:pPr>
      <w:r>
        <w:rPr>
          <w:rFonts w:ascii="Arial" w:hAnsi="Arial" w:cs="Arial"/>
          <w:sz w:val="24"/>
          <w:szCs w:val="24"/>
        </w:rPr>
        <w:t xml:space="preserve">B.13.4 In special circumstances a plain-break normally-open isolator may be counted as an isolating facility for the equipment on either side of it. An example of this is an isolator in the route of a circuit bridging two </w:t>
      </w:r>
      <w:r>
        <w:rPr>
          <w:rFonts w:ascii="Arial" w:hAnsi="Arial" w:cs="Arial"/>
          <w:i/>
          <w:iCs/>
          <w:sz w:val="24"/>
          <w:szCs w:val="24"/>
        </w:rPr>
        <w:t xml:space="preserve">supergrid </w:t>
      </w:r>
      <w:r>
        <w:rPr>
          <w:rFonts w:ascii="Arial" w:hAnsi="Arial" w:cs="Arial"/>
          <w:sz w:val="24"/>
          <w:szCs w:val="24"/>
        </w:rPr>
        <w:t>zones which would be closed only for emergencies of greater severity than those covered by the security standards for 132 kV planning.</w:t>
      </w:r>
    </w:p>
    <w:p w14:paraId="3CD086D8" w14:textId="22CF3A2E" w:rsidR="00A056AE" w:rsidRDefault="00A056AE">
      <w:pPr>
        <w:widowControl/>
        <w:autoSpaceDE/>
        <w:autoSpaceDN/>
        <w:adjustRightInd/>
        <w:spacing w:after="160" w:line="259" w:lineRule="auto"/>
        <w:rPr>
          <w:sz w:val="24"/>
          <w:szCs w:val="24"/>
        </w:rPr>
      </w:pPr>
      <w:r>
        <w:rPr>
          <w:sz w:val="24"/>
          <w:szCs w:val="24"/>
        </w:rPr>
        <w:br w:type="page"/>
      </w:r>
    </w:p>
    <w:p w14:paraId="02F7BE92" w14:textId="77777777" w:rsidR="009C1403" w:rsidRDefault="009C1403">
      <w:pPr>
        <w:widowControl/>
        <w:rPr>
          <w:sz w:val="24"/>
          <w:szCs w:val="24"/>
        </w:rPr>
        <w:sectPr w:rsidR="009C1403">
          <w:headerReference w:type="default" r:id="rId95"/>
          <w:pgSz w:w="11904" w:h="16834"/>
          <w:pgMar w:top="1440" w:right="1424" w:bottom="508" w:left="2160" w:header="720" w:footer="720" w:gutter="0"/>
          <w:cols w:space="720"/>
          <w:noEndnote/>
        </w:sectPr>
      </w:pPr>
    </w:p>
    <w:p w14:paraId="26D1F1DE" w14:textId="0D11562E"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C</w:t>
      </w:r>
      <w:r>
        <w:rPr>
          <w:rFonts w:ascii="Arial" w:hAnsi="Arial" w:cs="Arial"/>
          <w:b/>
          <w:bCs/>
          <w:spacing w:val="-2"/>
          <w:sz w:val="29"/>
          <w:szCs w:val="29"/>
        </w:rPr>
        <w:tab/>
        <w:t xml:space="preserve">Modelling of </w:t>
      </w:r>
      <w:r>
        <w:rPr>
          <w:rFonts w:ascii="Arial" w:hAnsi="Arial" w:cs="Arial"/>
          <w:b/>
          <w:bCs/>
          <w:i/>
          <w:iCs/>
          <w:spacing w:val="-2"/>
          <w:sz w:val="29"/>
          <w:szCs w:val="29"/>
        </w:rPr>
        <w:t>Security Planned Transfer</w:t>
      </w:r>
    </w:p>
    <w:p w14:paraId="5F389A67" w14:textId="77777777" w:rsidR="009C1403" w:rsidRDefault="00C6386D">
      <w:pPr>
        <w:tabs>
          <w:tab w:val="left" w:pos="792"/>
        </w:tabs>
        <w:kinsoku w:val="0"/>
        <w:overflowPunct w:val="0"/>
        <w:autoSpaceDE/>
        <w:autoSpaceDN/>
        <w:adjustRightInd/>
        <w:spacing w:before="234" w:line="278" w:lineRule="exact"/>
        <w:textAlignment w:val="baseline"/>
        <w:rPr>
          <w:rFonts w:ascii="Arial" w:hAnsi="Arial" w:cs="Arial"/>
          <w:i/>
          <w:iCs/>
          <w:spacing w:val="1"/>
          <w:sz w:val="24"/>
          <w:szCs w:val="24"/>
        </w:rPr>
      </w:pPr>
      <w:r>
        <w:rPr>
          <w:rFonts w:ascii="Arial" w:hAnsi="Arial" w:cs="Arial"/>
          <w:spacing w:val="1"/>
          <w:sz w:val="24"/>
          <w:szCs w:val="24"/>
        </w:rPr>
        <w:t>C.1</w:t>
      </w:r>
      <w:r>
        <w:rPr>
          <w:rFonts w:ascii="Arial" w:hAnsi="Arial" w:cs="Arial"/>
          <w:spacing w:val="1"/>
          <w:sz w:val="24"/>
          <w:szCs w:val="24"/>
        </w:rPr>
        <w:tab/>
        <w:t xml:space="preserve">There are two techniques relevant to the determination of </w:t>
      </w:r>
      <w:r>
        <w:rPr>
          <w:rFonts w:ascii="Arial" w:hAnsi="Arial" w:cs="Arial"/>
          <w:i/>
          <w:iCs/>
          <w:spacing w:val="1"/>
          <w:sz w:val="24"/>
          <w:szCs w:val="24"/>
        </w:rPr>
        <w:t>Security planned</w:t>
      </w:r>
    </w:p>
    <w:p w14:paraId="19884992" w14:textId="77777777" w:rsidR="009C1403" w:rsidRDefault="00C6386D">
      <w:pPr>
        <w:kinsoku w:val="0"/>
        <w:overflowPunct w:val="0"/>
        <w:autoSpaceDE/>
        <w:autoSpaceDN/>
        <w:adjustRightInd/>
        <w:spacing w:line="276" w:lineRule="exact"/>
        <w:jc w:val="both"/>
        <w:textAlignment w:val="baseline"/>
        <w:rPr>
          <w:rFonts w:ascii="Arial" w:hAnsi="Arial" w:cs="Arial"/>
          <w:sz w:val="24"/>
          <w:szCs w:val="24"/>
        </w:rPr>
      </w:pPr>
      <w:r>
        <w:rPr>
          <w:rFonts w:ascii="Arial" w:hAnsi="Arial" w:cs="Arial"/>
          <w:i/>
          <w:iCs/>
          <w:sz w:val="24"/>
          <w:szCs w:val="24"/>
        </w:rPr>
        <w:t>transfer conditions</w:t>
      </w:r>
      <w:r>
        <w:rPr>
          <w:rFonts w:ascii="Arial" w:hAnsi="Arial" w:cs="Arial"/>
          <w:sz w:val="24"/>
          <w:szCs w:val="24"/>
        </w:rPr>
        <w:t xml:space="preserve">. For circumstances in which apparent future </w:t>
      </w:r>
      <w:r>
        <w:rPr>
          <w:rFonts w:ascii="Arial" w:hAnsi="Arial" w:cs="Arial"/>
          <w:i/>
          <w:iCs/>
          <w:sz w:val="24"/>
          <w:szCs w:val="24"/>
        </w:rPr>
        <w:t xml:space="preserve">plant margins </w:t>
      </w:r>
      <w:r>
        <w:rPr>
          <w:rFonts w:ascii="Arial" w:hAnsi="Arial" w:cs="Arial"/>
          <w:sz w:val="24"/>
          <w:szCs w:val="24"/>
        </w:rPr>
        <w:t xml:space="preserve">exceed 20%, the ‘Ranking Order technique’ should be applied. Where the apparent future </w:t>
      </w:r>
      <w:r>
        <w:rPr>
          <w:rFonts w:ascii="Arial" w:hAnsi="Arial" w:cs="Arial"/>
          <w:i/>
          <w:iCs/>
          <w:sz w:val="24"/>
          <w:szCs w:val="24"/>
        </w:rPr>
        <w:t xml:space="preserve">plant margin </w:t>
      </w:r>
      <w:r>
        <w:rPr>
          <w:rFonts w:ascii="Arial" w:hAnsi="Arial" w:cs="Arial"/>
          <w:sz w:val="24"/>
          <w:szCs w:val="24"/>
        </w:rPr>
        <w:t>is 20% or less, the ‘Straight Scaling Technique’ should be applied. These techniques are described below.</w:t>
      </w:r>
    </w:p>
    <w:p w14:paraId="1C7B2BF3" w14:textId="77777777" w:rsidR="009C1403" w:rsidRDefault="00C6386D">
      <w:pPr>
        <w:tabs>
          <w:tab w:val="left" w:pos="792"/>
        </w:tabs>
        <w:kinsoku w:val="0"/>
        <w:overflowPunct w:val="0"/>
        <w:autoSpaceDE/>
        <w:autoSpaceDN/>
        <w:adjustRightInd/>
        <w:spacing w:before="255" w:line="278" w:lineRule="exact"/>
        <w:jc w:val="both"/>
        <w:textAlignment w:val="baseline"/>
        <w:rPr>
          <w:rFonts w:ascii="Arial" w:hAnsi="Arial" w:cs="Arial"/>
          <w:sz w:val="24"/>
          <w:szCs w:val="24"/>
        </w:rPr>
      </w:pPr>
      <w:r>
        <w:rPr>
          <w:rFonts w:ascii="Arial" w:hAnsi="Arial" w:cs="Arial"/>
          <w:sz w:val="24"/>
          <w:szCs w:val="24"/>
        </w:rPr>
        <w:t>C.2</w:t>
      </w:r>
      <w:r>
        <w:rPr>
          <w:rFonts w:ascii="Arial" w:hAnsi="Arial" w:cs="Arial"/>
          <w:sz w:val="24"/>
          <w:szCs w:val="24"/>
        </w:rPr>
        <w:tab/>
        <w:t xml:space="preserve">Imports from </w:t>
      </w:r>
      <w:r>
        <w:rPr>
          <w:rFonts w:ascii="Arial" w:hAnsi="Arial" w:cs="Arial"/>
          <w:i/>
          <w:iCs/>
          <w:sz w:val="24"/>
          <w:szCs w:val="24"/>
        </w:rPr>
        <w:t xml:space="preserve">external systems </w:t>
      </w:r>
      <w:r>
        <w:rPr>
          <w:rFonts w:ascii="Arial" w:hAnsi="Arial" w:cs="Arial"/>
          <w:sz w:val="24"/>
          <w:szCs w:val="24"/>
        </w:rPr>
        <w:t>(e.g. in France or Ireland) shall not be scaled</w:t>
      </w:r>
    </w:p>
    <w:p w14:paraId="3C51CED0"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under either of these two scaling techniques because they result from tranches of generation rather than single </w:t>
      </w:r>
      <w:r>
        <w:rPr>
          <w:rFonts w:ascii="Arial" w:hAnsi="Arial" w:cs="Arial"/>
          <w:i/>
          <w:iCs/>
          <w:sz w:val="24"/>
          <w:szCs w:val="24"/>
        </w:rPr>
        <w:t>power stations</w:t>
      </w:r>
      <w:r>
        <w:rPr>
          <w:rFonts w:ascii="Arial" w:hAnsi="Arial" w:cs="Arial"/>
          <w:sz w:val="24"/>
          <w:szCs w:val="24"/>
        </w:rPr>
        <w:t>.</w:t>
      </w:r>
    </w:p>
    <w:p w14:paraId="2977CA9F" w14:textId="77777777" w:rsidR="009C1403" w:rsidRDefault="00C6386D">
      <w:pPr>
        <w:kinsoku w:val="0"/>
        <w:overflowPunct w:val="0"/>
        <w:autoSpaceDE/>
        <w:autoSpaceDN/>
        <w:adjustRightInd/>
        <w:spacing w:before="252" w:line="279" w:lineRule="exact"/>
        <w:textAlignment w:val="baseline"/>
        <w:rPr>
          <w:rFonts w:ascii="Arial" w:hAnsi="Arial" w:cs="Arial"/>
          <w:b/>
          <w:bCs/>
          <w:sz w:val="24"/>
          <w:szCs w:val="24"/>
        </w:rPr>
      </w:pPr>
      <w:r>
        <w:rPr>
          <w:rFonts w:ascii="Arial" w:hAnsi="Arial" w:cs="Arial"/>
          <w:b/>
          <w:bCs/>
          <w:sz w:val="24"/>
          <w:szCs w:val="24"/>
        </w:rPr>
        <w:t>Availability Factors</w:t>
      </w:r>
    </w:p>
    <w:p w14:paraId="73A4ED0E" w14:textId="77777777" w:rsidR="009C1403" w:rsidRDefault="00C6386D">
      <w:pPr>
        <w:tabs>
          <w:tab w:val="left" w:pos="792"/>
        </w:tabs>
        <w:kinsoku w:val="0"/>
        <w:overflowPunct w:val="0"/>
        <w:autoSpaceDE/>
        <w:autoSpaceDN/>
        <w:adjustRightInd/>
        <w:spacing w:before="280" w:line="277" w:lineRule="exact"/>
        <w:textAlignment w:val="baseline"/>
        <w:rPr>
          <w:rFonts w:ascii="Arial" w:hAnsi="Arial" w:cs="Arial"/>
          <w:spacing w:val="-1"/>
          <w:sz w:val="24"/>
          <w:szCs w:val="24"/>
        </w:rPr>
      </w:pPr>
      <w:r>
        <w:rPr>
          <w:rFonts w:ascii="Arial" w:hAnsi="Arial" w:cs="Arial"/>
          <w:spacing w:val="-1"/>
          <w:sz w:val="24"/>
          <w:szCs w:val="24"/>
        </w:rPr>
        <w:t>C.3</w:t>
      </w:r>
      <w:r>
        <w:rPr>
          <w:rFonts w:ascii="Arial" w:hAnsi="Arial" w:cs="Arial"/>
          <w:spacing w:val="-1"/>
          <w:sz w:val="24"/>
          <w:szCs w:val="24"/>
        </w:rPr>
        <w:tab/>
        <w:t xml:space="preserve">In derivation of </w:t>
      </w:r>
      <w:r>
        <w:rPr>
          <w:rFonts w:ascii="Arial" w:hAnsi="Arial" w:cs="Arial"/>
          <w:i/>
          <w:iCs/>
          <w:spacing w:val="-1"/>
          <w:sz w:val="24"/>
          <w:szCs w:val="24"/>
        </w:rPr>
        <w:t>Security planned transfer conditions</w:t>
      </w:r>
      <w:r>
        <w:rPr>
          <w:rFonts w:ascii="Arial" w:hAnsi="Arial" w:cs="Arial"/>
          <w:spacing w:val="-1"/>
          <w:sz w:val="24"/>
          <w:szCs w:val="24"/>
        </w:rPr>
        <w:t>, the registered capacities</w:t>
      </w:r>
    </w:p>
    <w:p w14:paraId="1927343D" w14:textId="77777777" w:rsidR="009C1403" w:rsidRDefault="00C6386D">
      <w:pPr>
        <w:kinsoku w:val="0"/>
        <w:overflowPunct w:val="0"/>
        <w:autoSpaceDE/>
        <w:autoSpaceDN/>
        <w:adjustRightInd/>
        <w:spacing w:line="281" w:lineRule="exact"/>
        <w:jc w:val="both"/>
        <w:textAlignment w:val="baseline"/>
        <w:rPr>
          <w:rFonts w:ascii="Arial" w:hAnsi="Arial" w:cs="Arial"/>
          <w:spacing w:val="-3"/>
          <w:sz w:val="24"/>
          <w:szCs w:val="24"/>
        </w:rPr>
      </w:pPr>
      <w:r>
        <w:rPr>
          <w:rFonts w:ascii="Arial" w:hAnsi="Arial" w:cs="Arial"/>
          <w:spacing w:val="-3"/>
          <w:sz w:val="24"/>
          <w:szCs w:val="24"/>
        </w:rPr>
        <w:t xml:space="preserve">of </w:t>
      </w:r>
      <w:r>
        <w:rPr>
          <w:rFonts w:ascii="Arial" w:hAnsi="Arial" w:cs="Arial"/>
          <w:i/>
          <w:iCs/>
          <w:spacing w:val="-3"/>
          <w:sz w:val="24"/>
          <w:szCs w:val="24"/>
        </w:rPr>
        <w:t xml:space="preserve">power stations </w:t>
      </w:r>
      <w:r>
        <w:rPr>
          <w:rFonts w:ascii="Arial" w:hAnsi="Arial" w:cs="Arial"/>
          <w:spacing w:val="-3"/>
          <w:sz w:val="24"/>
          <w:szCs w:val="24"/>
        </w:rPr>
        <w:t>are scaled by availability factors, known as A</w:t>
      </w:r>
      <w:r>
        <w:rPr>
          <w:rFonts w:ascii="Arial" w:hAnsi="Arial" w:cs="Arial"/>
          <w:spacing w:val="-3"/>
          <w:sz w:val="16"/>
          <w:szCs w:val="16"/>
        </w:rPr>
        <w:t>T</w:t>
      </w:r>
      <w:r>
        <w:rPr>
          <w:rFonts w:ascii="Arial" w:hAnsi="Arial" w:cs="Arial"/>
          <w:spacing w:val="-3"/>
          <w:sz w:val="24"/>
          <w:szCs w:val="24"/>
        </w:rPr>
        <w:t xml:space="preserve">, for classes T of </w:t>
      </w:r>
      <w:r>
        <w:rPr>
          <w:rFonts w:ascii="Arial" w:hAnsi="Arial" w:cs="Arial"/>
          <w:i/>
          <w:iCs/>
          <w:spacing w:val="-3"/>
          <w:sz w:val="24"/>
          <w:szCs w:val="24"/>
        </w:rPr>
        <w:t xml:space="preserve">power station. </w:t>
      </w:r>
      <w:r>
        <w:rPr>
          <w:rFonts w:ascii="Arial" w:hAnsi="Arial" w:cs="Arial"/>
          <w:spacing w:val="-3"/>
          <w:sz w:val="24"/>
          <w:szCs w:val="24"/>
        </w:rPr>
        <w:t xml:space="preserve">For the </w:t>
      </w:r>
      <w:r>
        <w:rPr>
          <w:rFonts w:ascii="Arial" w:hAnsi="Arial" w:cs="Arial"/>
          <w:i/>
          <w:iCs/>
          <w:spacing w:val="-3"/>
          <w:sz w:val="24"/>
          <w:szCs w:val="24"/>
        </w:rPr>
        <w:t>Security planned transfer condition</w:t>
      </w:r>
      <w:r>
        <w:rPr>
          <w:rFonts w:ascii="Arial" w:hAnsi="Arial" w:cs="Arial"/>
          <w:spacing w:val="-3"/>
          <w:sz w:val="24"/>
          <w:szCs w:val="24"/>
        </w:rPr>
        <w:t>, these factors are set as follows:</w:t>
      </w:r>
    </w:p>
    <w:p w14:paraId="100BCF45" w14:textId="77777777" w:rsidR="009C1403" w:rsidRDefault="00C6386D">
      <w:pPr>
        <w:kinsoku w:val="0"/>
        <w:overflowPunct w:val="0"/>
        <w:autoSpaceDE/>
        <w:autoSpaceDN/>
        <w:adjustRightInd/>
        <w:spacing w:before="232" w:line="278" w:lineRule="exact"/>
        <w:jc w:val="both"/>
        <w:textAlignment w:val="baseline"/>
        <w:rPr>
          <w:rFonts w:ascii="Arial" w:hAnsi="Arial" w:cs="Arial"/>
          <w:sz w:val="24"/>
          <w:szCs w:val="24"/>
        </w:rPr>
      </w:pPr>
      <w:r>
        <w:rPr>
          <w:rFonts w:ascii="Arial" w:hAnsi="Arial" w:cs="Arial"/>
          <w:sz w:val="24"/>
          <w:szCs w:val="24"/>
        </w:rPr>
        <w:t>C.3.1 For stations powered by wind, wave, or tides, A</w:t>
      </w:r>
      <w:r>
        <w:rPr>
          <w:rFonts w:ascii="Arial" w:hAnsi="Arial" w:cs="Arial"/>
          <w:sz w:val="16"/>
          <w:szCs w:val="16"/>
        </w:rPr>
        <w:t xml:space="preserve">T </w:t>
      </w:r>
      <w:r>
        <w:rPr>
          <w:rFonts w:ascii="Arial" w:hAnsi="Arial" w:cs="Arial"/>
          <w:sz w:val="24"/>
          <w:szCs w:val="24"/>
        </w:rPr>
        <w:t xml:space="preserve">= 0. This zero factor is set for the </w:t>
      </w:r>
      <w:r>
        <w:rPr>
          <w:rFonts w:ascii="Arial" w:hAnsi="Arial" w:cs="Arial"/>
          <w:i/>
          <w:iCs/>
          <w:sz w:val="24"/>
          <w:szCs w:val="24"/>
        </w:rPr>
        <w:t xml:space="preserve">Security planned transfer condition </w:t>
      </w:r>
      <w:r>
        <w:rPr>
          <w:rFonts w:ascii="Arial" w:hAnsi="Arial" w:cs="Arial"/>
          <w:sz w:val="24"/>
          <w:szCs w:val="24"/>
        </w:rPr>
        <w:t xml:space="preserve">so that there is confidence that there is sufficient </w:t>
      </w:r>
      <w:r>
        <w:rPr>
          <w:rFonts w:ascii="Arial" w:hAnsi="Arial" w:cs="Arial"/>
          <w:i/>
          <w:iCs/>
          <w:sz w:val="24"/>
          <w:szCs w:val="24"/>
        </w:rPr>
        <w:t xml:space="preserve">transmission capacity </w:t>
      </w:r>
      <w:r>
        <w:rPr>
          <w:rFonts w:ascii="Arial" w:hAnsi="Arial" w:cs="Arial"/>
          <w:sz w:val="24"/>
          <w:szCs w:val="24"/>
        </w:rPr>
        <w:t>to meet demand securely in the absence of this class of generation.</w:t>
      </w:r>
    </w:p>
    <w:p w14:paraId="301B4C01" w14:textId="77777777" w:rsidR="009C1403" w:rsidRDefault="00C6386D">
      <w:pPr>
        <w:kinsoku w:val="0"/>
        <w:overflowPunct w:val="0"/>
        <w:autoSpaceDE/>
        <w:autoSpaceDN/>
        <w:adjustRightInd/>
        <w:spacing w:before="106" w:line="278" w:lineRule="exact"/>
        <w:ind w:left="720"/>
        <w:textAlignment w:val="baseline"/>
        <w:rPr>
          <w:rFonts w:ascii="Arial" w:hAnsi="Arial" w:cs="Arial"/>
          <w:spacing w:val="3"/>
          <w:sz w:val="24"/>
          <w:szCs w:val="24"/>
        </w:rPr>
      </w:pPr>
      <w:r>
        <w:rPr>
          <w:rFonts w:ascii="Arial" w:hAnsi="Arial" w:cs="Arial"/>
          <w:spacing w:val="3"/>
          <w:sz w:val="24"/>
          <w:szCs w:val="24"/>
        </w:rPr>
        <w:t xml:space="preserve">C.3.2 For imports or exports from / to </w:t>
      </w:r>
      <w:r>
        <w:rPr>
          <w:rFonts w:ascii="Arial" w:hAnsi="Arial" w:cs="Arial"/>
          <w:i/>
          <w:iCs/>
          <w:spacing w:val="3"/>
          <w:sz w:val="24"/>
          <w:szCs w:val="24"/>
        </w:rPr>
        <w:t>external systems</w:t>
      </w:r>
      <w:r>
        <w:rPr>
          <w:rFonts w:ascii="Arial" w:hAnsi="Arial" w:cs="Arial"/>
          <w:spacing w:val="3"/>
          <w:sz w:val="24"/>
          <w:szCs w:val="24"/>
        </w:rPr>
        <w:t>, A</w:t>
      </w:r>
      <w:r>
        <w:rPr>
          <w:rFonts w:ascii="Arial" w:hAnsi="Arial" w:cs="Arial"/>
          <w:spacing w:val="3"/>
          <w:sz w:val="16"/>
          <w:szCs w:val="16"/>
        </w:rPr>
        <w:t xml:space="preserve">T </w:t>
      </w:r>
      <w:r>
        <w:rPr>
          <w:rFonts w:ascii="Arial" w:hAnsi="Arial" w:cs="Arial"/>
          <w:spacing w:val="3"/>
          <w:sz w:val="24"/>
          <w:szCs w:val="24"/>
        </w:rPr>
        <w:t>= 0.</w:t>
      </w:r>
    </w:p>
    <w:p w14:paraId="223F9636" w14:textId="77777777" w:rsidR="009C1403" w:rsidRDefault="00C6386D">
      <w:pPr>
        <w:tabs>
          <w:tab w:val="left" w:pos="720"/>
        </w:tabs>
        <w:kinsoku w:val="0"/>
        <w:overflowPunct w:val="0"/>
        <w:autoSpaceDE/>
        <w:autoSpaceDN/>
        <w:adjustRightInd/>
        <w:spacing w:line="464" w:lineRule="exact"/>
        <w:ind w:right="3600"/>
        <w:textAlignment w:val="baseline"/>
        <w:rPr>
          <w:rFonts w:ascii="Arial" w:hAnsi="Arial" w:cs="Arial"/>
          <w:b/>
          <w:bCs/>
          <w:sz w:val="24"/>
          <w:szCs w:val="24"/>
        </w:rPr>
      </w:pPr>
      <w:r>
        <w:rPr>
          <w:rFonts w:ascii="Arial" w:hAnsi="Arial" w:cs="Arial"/>
          <w:sz w:val="24"/>
          <w:szCs w:val="24"/>
        </w:rPr>
        <w:t>A.1</w:t>
      </w:r>
      <w:r>
        <w:rPr>
          <w:rFonts w:ascii="Arial" w:hAnsi="Arial" w:cs="Arial"/>
          <w:sz w:val="24"/>
          <w:szCs w:val="24"/>
        </w:rPr>
        <w:tab/>
        <w:t xml:space="preserve">C.3.3 For all other </w:t>
      </w:r>
      <w:r>
        <w:rPr>
          <w:rFonts w:ascii="Arial" w:hAnsi="Arial" w:cs="Arial"/>
          <w:i/>
          <w:iCs/>
          <w:sz w:val="24"/>
          <w:szCs w:val="24"/>
        </w:rPr>
        <w:t>power stations</w:t>
      </w:r>
      <w:r>
        <w:rPr>
          <w:rFonts w:ascii="Arial" w:hAnsi="Arial" w:cs="Arial"/>
          <w:sz w:val="24"/>
          <w:szCs w:val="24"/>
        </w:rPr>
        <w:t>, A</w:t>
      </w:r>
      <w:r>
        <w:rPr>
          <w:rFonts w:ascii="Arial" w:hAnsi="Arial" w:cs="Arial"/>
          <w:sz w:val="16"/>
          <w:szCs w:val="16"/>
        </w:rPr>
        <w:t xml:space="preserve">T </w:t>
      </w:r>
      <w:r>
        <w:rPr>
          <w:rFonts w:ascii="Arial" w:hAnsi="Arial" w:cs="Arial"/>
          <w:sz w:val="24"/>
          <w:szCs w:val="24"/>
        </w:rPr>
        <w:t>= 1.0</w:t>
      </w:r>
      <w:r>
        <w:rPr>
          <w:rFonts w:ascii="Arial" w:hAnsi="Arial" w:cs="Arial"/>
          <w:sz w:val="24"/>
          <w:szCs w:val="24"/>
        </w:rPr>
        <w:br/>
      </w:r>
      <w:r>
        <w:rPr>
          <w:rFonts w:ascii="Arial" w:hAnsi="Arial" w:cs="Arial"/>
          <w:b/>
          <w:bCs/>
          <w:sz w:val="24"/>
          <w:szCs w:val="24"/>
        </w:rPr>
        <w:t>Ranking Order Technique</w:t>
      </w:r>
    </w:p>
    <w:p w14:paraId="7C7252E8" w14:textId="77777777" w:rsidR="009C1403" w:rsidRDefault="00C6386D">
      <w:pPr>
        <w:tabs>
          <w:tab w:val="left" w:pos="792"/>
        </w:tabs>
        <w:kinsoku w:val="0"/>
        <w:overflowPunct w:val="0"/>
        <w:autoSpaceDE/>
        <w:autoSpaceDN/>
        <w:adjustRightInd/>
        <w:spacing w:before="300" w:line="278" w:lineRule="exact"/>
        <w:textAlignment w:val="baseline"/>
        <w:rPr>
          <w:rFonts w:ascii="Arial" w:hAnsi="Arial" w:cs="Arial"/>
          <w:sz w:val="24"/>
          <w:szCs w:val="24"/>
        </w:rPr>
      </w:pPr>
      <w:r>
        <w:rPr>
          <w:rFonts w:ascii="Arial" w:hAnsi="Arial" w:cs="Arial"/>
          <w:sz w:val="24"/>
          <w:szCs w:val="24"/>
        </w:rPr>
        <w:t>C.4</w:t>
      </w:r>
      <w:r>
        <w:rPr>
          <w:rFonts w:ascii="Arial" w:hAnsi="Arial" w:cs="Arial"/>
          <w:sz w:val="24"/>
          <w:szCs w:val="24"/>
        </w:rPr>
        <w:tab/>
        <w:t xml:space="preserve">In some circumstances apparent future </w:t>
      </w:r>
      <w:r>
        <w:rPr>
          <w:rFonts w:ascii="Arial" w:hAnsi="Arial" w:cs="Arial"/>
          <w:i/>
          <w:iCs/>
          <w:sz w:val="24"/>
          <w:szCs w:val="24"/>
        </w:rPr>
        <w:t xml:space="preserve">plant margins </w:t>
      </w:r>
      <w:r>
        <w:rPr>
          <w:rFonts w:ascii="Arial" w:hAnsi="Arial" w:cs="Arial"/>
          <w:sz w:val="24"/>
          <w:szCs w:val="24"/>
        </w:rPr>
        <w:t>may exceed 20%. This</w:t>
      </w:r>
    </w:p>
    <w:p w14:paraId="48E37E73" w14:textId="238AC570" w:rsidR="009C1403" w:rsidRDefault="00C6386D">
      <w:pPr>
        <w:kinsoku w:val="0"/>
        <w:overflowPunct w:val="0"/>
        <w:autoSpaceDE/>
        <w:autoSpaceDN/>
        <w:adjustRightInd/>
        <w:spacing w:line="275" w:lineRule="exact"/>
        <w:jc w:val="both"/>
        <w:textAlignment w:val="baseline"/>
        <w:rPr>
          <w:rFonts w:ascii="Arial" w:hAnsi="Arial" w:cs="Arial"/>
          <w:sz w:val="24"/>
          <w:szCs w:val="24"/>
        </w:rPr>
      </w:pPr>
      <w:r>
        <w:rPr>
          <w:rFonts w:ascii="Arial" w:hAnsi="Arial" w:cs="Arial"/>
          <w:sz w:val="24"/>
          <w:szCs w:val="24"/>
        </w:rPr>
        <w:t xml:space="preserve">may arise where </w:t>
      </w:r>
      <w:ins w:id="3700" w:author="Tammy Meek (ESO)" w:date="2024-05-01T12:04:00Z">
        <w:r w:rsidR="001108F3">
          <w:rPr>
            <w:rFonts w:ascii="Arial" w:hAnsi="Arial" w:cs="Arial"/>
            <w:sz w:val="24"/>
            <w:szCs w:val="24"/>
          </w:rPr>
          <w:t xml:space="preserve">the </w:t>
        </w:r>
      </w:ins>
      <w:ins w:id="3701" w:author="Tammy Meek (ESO)" w:date="2024-05-02T10:34:00Z">
        <w:del w:id="3702" w:author="Tammy Meek (NESO)" w:date="2025-01-24T11:51:00Z" w16du:dateUtc="2025-01-24T11:51:00Z">
          <w:r w:rsidR="00362AAE" w:rsidRPr="00362AAE" w:rsidDel="00C14108">
            <w:rPr>
              <w:rFonts w:ascii="Arial" w:hAnsi="Arial" w:cs="Arial"/>
              <w:i/>
              <w:iCs/>
              <w:sz w:val="24"/>
              <w:szCs w:val="24"/>
            </w:rPr>
            <w:delText>ISOP</w:delText>
          </w:r>
        </w:del>
      </w:ins>
      <w:ins w:id="3703" w:author="Tammy Meek (NESO)" w:date="2025-01-24T11:51:00Z" w16du:dateUtc="2025-01-24T11:51:00Z">
        <w:r w:rsidR="00C14108" w:rsidRPr="00C14108">
          <w:rPr>
            <w:rFonts w:ascii="Arial" w:hAnsi="Arial" w:cs="Arial"/>
            <w:i/>
            <w:iCs/>
            <w:sz w:val="24"/>
            <w:szCs w:val="24"/>
          </w:rPr>
          <w:t>ISOP</w:t>
        </w:r>
      </w:ins>
      <w:del w:id="3704" w:author="Tammy Meek (ESO)" w:date="2024-05-01T12:04:00Z">
        <w:r w:rsidDel="001108F3">
          <w:rPr>
            <w:rFonts w:ascii="Arial" w:hAnsi="Arial" w:cs="Arial"/>
            <w:sz w:val="24"/>
            <w:szCs w:val="24"/>
          </w:rPr>
          <w:delText>NGESO</w:delText>
        </w:r>
      </w:del>
      <w:r>
        <w:rPr>
          <w:rFonts w:ascii="Arial" w:hAnsi="Arial" w:cs="Arial"/>
          <w:sz w:val="24"/>
          <w:szCs w:val="24"/>
        </w:rPr>
        <w:t xml:space="preserve"> has been notified of increases in future generation capacity but has not yet been formally notified of future reductions in generation capacity due to plant closures. The ranking order technique maintains the output of </w:t>
      </w:r>
      <w:r>
        <w:rPr>
          <w:rFonts w:ascii="Arial" w:hAnsi="Arial" w:cs="Arial"/>
          <w:i/>
          <w:iCs/>
          <w:sz w:val="24"/>
          <w:szCs w:val="24"/>
        </w:rPr>
        <w:t xml:space="preserve">power stations </w:t>
      </w:r>
      <w:r>
        <w:rPr>
          <w:rFonts w:ascii="Arial" w:hAnsi="Arial" w:cs="Arial"/>
          <w:sz w:val="24"/>
          <w:szCs w:val="24"/>
        </w:rPr>
        <w:t xml:space="preserve">considered more likely to operate at times of </w:t>
      </w:r>
      <w:r>
        <w:rPr>
          <w:rFonts w:ascii="Arial" w:hAnsi="Arial" w:cs="Arial"/>
          <w:i/>
          <w:iCs/>
          <w:sz w:val="24"/>
          <w:szCs w:val="24"/>
        </w:rPr>
        <w:t xml:space="preserve">ACS peak demand </w:t>
      </w:r>
      <w:r>
        <w:rPr>
          <w:rFonts w:ascii="Arial" w:hAnsi="Arial" w:cs="Arial"/>
          <w:sz w:val="24"/>
          <w:szCs w:val="24"/>
        </w:rPr>
        <w:t>at more realistic levels and treats those less likely to operate as non-contributory.</w:t>
      </w:r>
    </w:p>
    <w:p w14:paraId="5A76D878" w14:textId="77777777" w:rsidR="009C1403" w:rsidRDefault="00C6386D">
      <w:pPr>
        <w:tabs>
          <w:tab w:val="left" w:pos="792"/>
        </w:tabs>
        <w:kinsoku w:val="0"/>
        <w:overflowPunct w:val="0"/>
        <w:autoSpaceDE/>
        <w:autoSpaceDN/>
        <w:adjustRightInd/>
        <w:spacing w:before="230" w:line="278" w:lineRule="exact"/>
        <w:jc w:val="both"/>
        <w:textAlignment w:val="baseline"/>
        <w:rPr>
          <w:rFonts w:ascii="Arial" w:hAnsi="Arial" w:cs="Arial"/>
          <w:sz w:val="24"/>
          <w:szCs w:val="24"/>
        </w:rPr>
      </w:pPr>
      <w:r>
        <w:rPr>
          <w:rFonts w:ascii="Arial" w:hAnsi="Arial" w:cs="Arial"/>
          <w:sz w:val="24"/>
          <w:szCs w:val="24"/>
        </w:rPr>
        <w:t>C.5</w:t>
      </w:r>
      <w:r>
        <w:rPr>
          <w:rFonts w:ascii="Arial" w:hAnsi="Arial" w:cs="Arial"/>
          <w:sz w:val="24"/>
          <w:szCs w:val="24"/>
        </w:rPr>
        <w:tab/>
        <w:t xml:space="preserve">This is achieved by ranking all directly connected </w:t>
      </w:r>
      <w:r>
        <w:rPr>
          <w:rFonts w:ascii="Arial" w:hAnsi="Arial" w:cs="Arial"/>
          <w:i/>
          <w:iCs/>
          <w:sz w:val="24"/>
          <w:szCs w:val="24"/>
        </w:rPr>
        <w:t xml:space="preserve">power stations, </w:t>
      </w:r>
      <w:r>
        <w:rPr>
          <w:rFonts w:ascii="Arial" w:hAnsi="Arial" w:cs="Arial"/>
          <w:sz w:val="24"/>
          <w:szCs w:val="24"/>
        </w:rPr>
        <w:t>embedded</w:t>
      </w:r>
    </w:p>
    <w:p w14:paraId="1C5B5381" w14:textId="77777777" w:rsidR="009C1403" w:rsidRDefault="00C6386D">
      <w:pPr>
        <w:kinsoku w:val="0"/>
        <w:overflowPunct w:val="0"/>
        <w:autoSpaceDE/>
        <w:autoSpaceDN/>
        <w:adjustRightInd/>
        <w:spacing w:line="277" w:lineRule="exact"/>
        <w:jc w:val="both"/>
        <w:textAlignment w:val="baseline"/>
        <w:rPr>
          <w:rFonts w:ascii="Arial" w:hAnsi="Arial" w:cs="Arial"/>
          <w:spacing w:val="-2"/>
          <w:sz w:val="24"/>
          <w:szCs w:val="24"/>
        </w:rPr>
      </w:pPr>
      <w:r>
        <w:rPr>
          <w:rFonts w:ascii="Arial" w:hAnsi="Arial" w:cs="Arial"/>
          <w:i/>
          <w:iCs/>
          <w:spacing w:val="-2"/>
          <w:sz w:val="24"/>
          <w:szCs w:val="24"/>
        </w:rPr>
        <w:t>large power stations</w:t>
      </w:r>
      <w:r>
        <w:rPr>
          <w:rFonts w:ascii="Arial" w:hAnsi="Arial" w:cs="Arial"/>
          <w:spacing w:val="-2"/>
          <w:sz w:val="24"/>
          <w:szCs w:val="24"/>
        </w:rPr>
        <w:t xml:space="preserve">, and groups of embedded </w:t>
      </w:r>
      <w:r>
        <w:rPr>
          <w:rFonts w:ascii="Arial" w:hAnsi="Arial" w:cs="Arial"/>
          <w:i/>
          <w:iCs/>
          <w:spacing w:val="-2"/>
          <w:sz w:val="24"/>
          <w:szCs w:val="24"/>
        </w:rPr>
        <w:t xml:space="preserve">medium power stations </w:t>
      </w:r>
      <w:r>
        <w:rPr>
          <w:rFonts w:ascii="Arial" w:hAnsi="Arial" w:cs="Arial"/>
          <w:spacing w:val="-2"/>
          <w:sz w:val="24"/>
          <w:szCs w:val="24"/>
        </w:rPr>
        <w:t xml:space="preserve">and embedded </w:t>
      </w:r>
      <w:r>
        <w:rPr>
          <w:rFonts w:ascii="Arial" w:hAnsi="Arial" w:cs="Arial"/>
          <w:i/>
          <w:iCs/>
          <w:spacing w:val="-2"/>
          <w:sz w:val="24"/>
          <w:szCs w:val="24"/>
        </w:rPr>
        <w:t xml:space="preserve">small power stations </w:t>
      </w:r>
      <w:r>
        <w:rPr>
          <w:rFonts w:ascii="Arial" w:hAnsi="Arial" w:cs="Arial"/>
          <w:spacing w:val="-2"/>
          <w:sz w:val="24"/>
          <w:szCs w:val="24"/>
        </w:rPr>
        <w:t xml:space="preserve">aggregated based on their generation technology and their location in order of likelihood of operation at times of </w:t>
      </w:r>
      <w:r>
        <w:rPr>
          <w:rFonts w:ascii="Arial" w:hAnsi="Arial" w:cs="Arial"/>
          <w:i/>
          <w:iCs/>
          <w:spacing w:val="-2"/>
          <w:sz w:val="24"/>
          <w:szCs w:val="24"/>
        </w:rPr>
        <w:t>ACS peak demand</w:t>
      </w:r>
      <w:r>
        <w:rPr>
          <w:rFonts w:ascii="Arial" w:hAnsi="Arial" w:cs="Arial"/>
          <w:spacing w:val="-2"/>
          <w:sz w:val="24"/>
          <w:szCs w:val="24"/>
        </w:rPr>
        <w:t xml:space="preserve">. Those </w:t>
      </w:r>
      <w:r>
        <w:rPr>
          <w:rFonts w:ascii="Arial" w:hAnsi="Arial" w:cs="Arial"/>
          <w:i/>
          <w:iCs/>
          <w:spacing w:val="-2"/>
          <w:sz w:val="24"/>
          <w:szCs w:val="24"/>
        </w:rPr>
        <w:t xml:space="preserve">power stations </w:t>
      </w:r>
      <w:r>
        <w:rPr>
          <w:rFonts w:ascii="Arial" w:hAnsi="Arial" w:cs="Arial"/>
          <w:spacing w:val="-2"/>
          <w:sz w:val="24"/>
          <w:szCs w:val="24"/>
        </w:rPr>
        <w:t xml:space="preserve">considered least likely to operate at peak are progressively removed and treated as non-contributory until a </w:t>
      </w:r>
      <w:r>
        <w:rPr>
          <w:rFonts w:ascii="Arial" w:hAnsi="Arial" w:cs="Arial"/>
          <w:i/>
          <w:iCs/>
          <w:spacing w:val="-2"/>
          <w:sz w:val="24"/>
          <w:szCs w:val="24"/>
        </w:rPr>
        <w:t xml:space="preserve">plant margin </w:t>
      </w:r>
      <w:r>
        <w:rPr>
          <w:rFonts w:ascii="Arial" w:hAnsi="Arial" w:cs="Arial"/>
          <w:spacing w:val="-2"/>
          <w:sz w:val="24"/>
          <w:szCs w:val="24"/>
        </w:rPr>
        <w:t>of 20% or just below is achieved. The output of the remainder is then calculated using the same scaling method as used in the straight scaling technique described in paragraphs C.5 and C.6 below.</w:t>
      </w:r>
    </w:p>
    <w:p w14:paraId="769F4285" w14:textId="77777777" w:rsidR="009C1403" w:rsidRDefault="00C6386D">
      <w:pPr>
        <w:kinsoku w:val="0"/>
        <w:overflowPunct w:val="0"/>
        <w:autoSpaceDE/>
        <w:autoSpaceDN/>
        <w:adjustRightInd/>
        <w:spacing w:before="237" w:line="279" w:lineRule="exact"/>
        <w:textAlignment w:val="baseline"/>
        <w:rPr>
          <w:rFonts w:ascii="Arial" w:hAnsi="Arial" w:cs="Arial"/>
          <w:b/>
          <w:bCs/>
          <w:sz w:val="24"/>
          <w:szCs w:val="24"/>
        </w:rPr>
      </w:pPr>
      <w:r>
        <w:rPr>
          <w:rFonts w:ascii="Arial" w:hAnsi="Arial" w:cs="Arial"/>
          <w:b/>
          <w:bCs/>
          <w:sz w:val="24"/>
          <w:szCs w:val="24"/>
        </w:rPr>
        <w:t>Straight Scaling Technique</w:t>
      </w:r>
    </w:p>
    <w:p w14:paraId="401A27F8" w14:textId="74A07CBC" w:rsidR="009C1403" w:rsidRDefault="00C6386D" w:rsidP="00A056AE">
      <w:pPr>
        <w:tabs>
          <w:tab w:val="left" w:pos="0"/>
        </w:tabs>
        <w:kinsoku w:val="0"/>
        <w:overflowPunct w:val="0"/>
        <w:autoSpaceDE/>
        <w:autoSpaceDN/>
        <w:adjustRightInd/>
        <w:spacing w:before="295" w:line="278" w:lineRule="exact"/>
        <w:jc w:val="both"/>
        <w:textAlignment w:val="baseline"/>
        <w:rPr>
          <w:rFonts w:ascii="Arial" w:hAnsi="Arial" w:cs="Arial"/>
          <w:sz w:val="24"/>
          <w:szCs w:val="24"/>
        </w:rPr>
      </w:pPr>
      <w:r>
        <w:rPr>
          <w:rFonts w:ascii="Arial" w:hAnsi="Arial" w:cs="Arial"/>
          <w:sz w:val="24"/>
          <w:szCs w:val="24"/>
        </w:rPr>
        <w:t>C.6</w:t>
      </w:r>
      <w:r>
        <w:rPr>
          <w:rFonts w:ascii="Arial" w:hAnsi="Arial" w:cs="Arial"/>
          <w:sz w:val="24"/>
          <w:szCs w:val="24"/>
        </w:rPr>
        <w:tab/>
        <w:t xml:space="preserve">In this technique, all </w:t>
      </w:r>
      <w:r>
        <w:rPr>
          <w:rFonts w:ascii="Arial" w:hAnsi="Arial" w:cs="Arial"/>
          <w:i/>
          <w:iCs/>
          <w:sz w:val="24"/>
          <w:szCs w:val="24"/>
        </w:rPr>
        <w:t xml:space="preserve">power stations </w:t>
      </w:r>
      <w:r>
        <w:rPr>
          <w:rFonts w:ascii="Arial" w:hAnsi="Arial" w:cs="Arial"/>
          <w:sz w:val="24"/>
          <w:szCs w:val="24"/>
        </w:rPr>
        <w:t xml:space="preserve">at the time of the </w:t>
      </w:r>
      <w:r>
        <w:rPr>
          <w:rFonts w:ascii="Arial" w:hAnsi="Arial" w:cs="Arial"/>
          <w:i/>
          <w:iCs/>
          <w:sz w:val="24"/>
          <w:szCs w:val="24"/>
        </w:rPr>
        <w:t xml:space="preserve">ACS peak demand </w:t>
      </w:r>
      <w:r>
        <w:rPr>
          <w:rFonts w:ascii="Arial" w:hAnsi="Arial" w:cs="Arial"/>
          <w:sz w:val="24"/>
          <w:szCs w:val="24"/>
        </w:rPr>
        <w:t>are</w:t>
      </w:r>
      <w:r w:rsidR="00A056AE">
        <w:rPr>
          <w:rFonts w:ascii="Arial" w:hAnsi="Arial" w:cs="Arial"/>
          <w:sz w:val="24"/>
          <w:szCs w:val="24"/>
        </w:rPr>
        <w:t xml:space="preserve"> </w:t>
      </w:r>
      <w:r>
        <w:rPr>
          <w:rFonts w:ascii="Arial" w:hAnsi="Arial" w:cs="Arial"/>
          <w:spacing w:val="-2"/>
          <w:sz w:val="24"/>
          <w:szCs w:val="24"/>
        </w:rPr>
        <w:t xml:space="preserve">considered contributory and their output is calculated by applying a scaling factor to </w:t>
      </w:r>
      <w:r w:rsidR="00A056AE">
        <w:rPr>
          <w:rFonts w:ascii="Arial" w:hAnsi="Arial" w:cs="Arial"/>
          <w:spacing w:val="-2"/>
          <w:sz w:val="24"/>
          <w:szCs w:val="24"/>
        </w:rPr>
        <w:t>t</w:t>
      </w:r>
      <w:r>
        <w:rPr>
          <w:rFonts w:ascii="Arial" w:hAnsi="Arial" w:cs="Arial"/>
          <w:spacing w:val="-2"/>
          <w:sz w:val="24"/>
          <w:szCs w:val="24"/>
        </w:rPr>
        <w:t xml:space="preserve">heir </w:t>
      </w:r>
      <w:r>
        <w:rPr>
          <w:rFonts w:ascii="Arial" w:hAnsi="Arial" w:cs="Arial"/>
          <w:i/>
          <w:iCs/>
          <w:spacing w:val="-2"/>
          <w:sz w:val="24"/>
          <w:szCs w:val="24"/>
        </w:rPr>
        <w:t xml:space="preserve">registered capacity </w:t>
      </w:r>
      <w:r>
        <w:rPr>
          <w:rFonts w:ascii="Arial" w:hAnsi="Arial" w:cs="Arial"/>
          <w:spacing w:val="-2"/>
          <w:sz w:val="24"/>
          <w:szCs w:val="24"/>
        </w:rPr>
        <w:t xml:space="preserve">proportional to an availability representative of the </w:t>
      </w:r>
      <w:r>
        <w:rPr>
          <w:rFonts w:ascii="Arial" w:hAnsi="Arial" w:cs="Arial"/>
          <w:i/>
          <w:iCs/>
          <w:spacing w:val="-2"/>
          <w:sz w:val="24"/>
          <w:szCs w:val="24"/>
        </w:rPr>
        <w:t>generating</w:t>
      </w:r>
      <w:r w:rsidR="00A056AE">
        <w:rPr>
          <w:rFonts w:ascii="Arial" w:hAnsi="Arial" w:cs="Arial"/>
          <w:i/>
          <w:iCs/>
          <w:spacing w:val="-2"/>
          <w:sz w:val="24"/>
          <w:szCs w:val="24"/>
        </w:rPr>
        <w:t xml:space="preserve"> </w:t>
      </w:r>
      <w:r>
        <w:rPr>
          <w:rFonts w:ascii="Arial" w:hAnsi="Arial" w:cs="Arial"/>
          <w:i/>
          <w:iCs/>
          <w:sz w:val="24"/>
          <w:szCs w:val="24"/>
        </w:rPr>
        <w:t xml:space="preserve">plant type </w:t>
      </w:r>
      <w:r>
        <w:rPr>
          <w:rFonts w:ascii="Arial" w:hAnsi="Arial" w:cs="Arial"/>
          <w:sz w:val="24"/>
          <w:szCs w:val="24"/>
        </w:rPr>
        <w:t xml:space="preserve">at the time of </w:t>
      </w:r>
      <w:r>
        <w:rPr>
          <w:rFonts w:ascii="Arial" w:hAnsi="Arial" w:cs="Arial"/>
          <w:i/>
          <w:iCs/>
          <w:sz w:val="24"/>
          <w:szCs w:val="24"/>
        </w:rPr>
        <w:t xml:space="preserve">ACS peak demand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 xml:space="preserve">minus total imports from </w:t>
      </w:r>
      <w:r>
        <w:rPr>
          <w:rFonts w:ascii="Arial" w:hAnsi="Arial" w:cs="Arial"/>
          <w:i/>
          <w:iCs/>
          <w:sz w:val="24"/>
          <w:szCs w:val="24"/>
        </w:rPr>
        <w:t>external systems</w:t>
      </w:r>
      <w:r>
        <w:rPr>
          <w:rFonts w:ascii="Arial" w:hAnsi="Arial" w:cs="Arial"/>
          <w:sz w:val="24"/>
          <w:szCs w:val="24"/>
        </w:rPr>
        <w:t>.</w:t>
      </w:r>
    </w:p>
    <w:p w14:paraId="4BC306E0" w14:textId="77777777" w:rsidR="009C1403" w:rsidRDefault="009C1403">
      <w:pPr>
        <w:widowControl/>
        <w:rPr>
          <w:sz w:val="24"/>
          <w:szCs w:val="24"/>
        </w:rPr>
      </w:pPr>
    </w:p>
    <w:p w14:paraId="1420B239" w14:textId="77777777" w:rsidR="00A056AE" w:rsidRDefault="00A056AE">
      <w:pPr>
        <w:widowControl/>
        <w:rPr>
          <w:sz w:val="24"/>
          <w:szCs w:val="24"/>
        </w:rPr>
      </w:pPr>
    </w:p>
    <w:p w14:paraId="7808E894" w14:textId="77777777" w:rsidR="00A056AE" w:rsidRPr="00A056AE" w:rsidRDefault="00A056AE" w:rsidP="00A056AE">
      <w:pPr>
        <w:pStyle w:val="Appendixlevel2"/>
        <w:numPr>
          <w:ilvl w:val="0"/>
          <w:numId w:val="0"/>
        </w:numPr>
        <w:rPr>
          <w:rFonts w:cs="Arial"/>
          <w:szCs w:val="24"/>
        </w:rPr>
      </w:pPr>
      <w:r w:rsidRPr="00087373">
        <w:t>C.7</w:t>
      </w:r>
      <w:r w:rsidRPr="00A056AE">
        <w:rPr>
          <w:rFonts w:cs="Arial"/>
          <w:szCs w:val="24"/>
        </w:rPr>
        <w:tab/>
        <w:t>Thus,</w:t>
      </w:r>
    </w:p>
    <w:p w14:paraId="08CF6437" w14:textId="77777777" w:rsidR="00A056AE" w:rsidRPr="00A056AE" w:rsidRDefault="00A056AE" w:rsidP="00A056AE">
      <w:pPr>
        <w:jc w:val="center"/>
        <w:rPr>
          <w:rFonts w:ascii="Arial" w:hAnsi="Arial" w:cs="Arial"/>
          <w:sz w:val="24"/>
          <w:szCs w:val="24"/>
        </w:rPr>
      </w:pPr>
      <w:r w:rsidRPr="00A056AE">
        <w:rPr>
          <w:rFonts w:ascii="Arial" w:hAnsi="Arial" w:cs="Arial"/>
          <w:noProof/>
          <w:color w:val="2B579A"/>
          <w:position w:val="-14"/>
          <w:sz w:val="24"/>
          <w:szCs w:val="24"/>
          <w:shd w:val="clear" w:color="auto" w:fill="E6E6E6"/>
        </w:rPr>
        <w:object w:dxaOrig="1560" w:dyaOrig="380" w14:anchorId="249F7C90">
          <v:shape id="_x0000_i1025" type="#_x0000_t75" style="width:77.25pt;height:20.25pt" o:ole="" fillcolor="window">
            <v:imagedata r:id="rId96" o:title=""/>
          </v:shape>
          <o:OLEObject Type="Embed" ProgID="Equation.3" ShapeID="_x0000_i1025" DrawAspect="Content" ObjectID="_1799724701" r:id="rId97"/>
        </w:object>
      </w:r>
    </w:p>
    <w:p w14:paraId="17443B92" w14:textId="77777777" w:rsidR="00A056AE" w:rsidRPr="00A056AE" w:rsidRDefault="00A056AE" w:rsidP="00A056AE">
      <w:pPr>
        <w:ind w:left="720"/>
        <w:rPr>
          <w:rFonts w:ascii="Arial" w:hAnsi="Arial" w:cs="Arial"/>
          <w:sz w:val="24"/>
          <w:szCs w:val="24"/>
        </w:rPr>
      </w:pPr>
    </w:p>
    <w:p w14:paraId="2FADFC40"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Where</w:t>
      </w:r>
    </w:p>
    <w:p w14:paraId="40B2DD2B" w14:textId="77777777" w:rsidR="00A056AE" w:rsidRPr="00A056AE" w:rsidRDefault="00A056AE" w:rsidP="00A056AE">
      <w:pPr>
        <w:ind w:left="720"/>
        <w:jc w:val="center"/>
        <w:rPr>
          <w:rFonts w:ascii="Arial" w:hAnsi="Arial" w:cs="Arial"/>
          <w:sz w:val="24"/>
          <w:szCs w:val="24"/>
        </w:rPr>
      </w:pPr>
      <w:r w:rsidRPr="00A056AE">
        <w:rPr>
          <w:rFonts w:ascii="Arial" w:hAnsi="Arial" w:cs="Arial"/>
          <w:noProof/>
          <w:color w:val="2B579A"/>
          <w:position w:val="-64"/>
          <w:sz w:val="24"/>
          <w:szCs w:val="24"/>
          <w:shd w:val="clear" w:color="auto" w:fill="E6E6E6"/>
        </w:rPr>
        <w:object w:dxaOrig="2020" w:dyaOrig="1260" w14:anchorId="157A5C55">
          <v:shape id="_x0000_i1026" type="#_x0000_t75" style="width:102.75pt;height:61.5pt" o:ole="" fillcolor="red">
            <v:imagedata r:id="rId98" o:title=""/>
          </v:shape>
          <o:OLEObject Type="Embed" ProgID="Equation.3" ShapeID="_x0000_i1026" DrawAspect="Content" ObjectID="_1799724702" r:id="rId99"/>
        </w:object>
      </w:r>
    </w:p>
    <w:p w14:paraId="28DBA41F" w14:textId="77777777" w:rsidR="00A056AE" w:rsidRPr="00A056AE" w:rsidRDefault="00A056AE" w:rsidP="00A056AE">
      <w:pPr>
        <w:ind w:left="720"/>
        <w:rPr>
          <w:rFonts w:ascii="Arial" w:hAnsi="Arial" w:cs="Arial"/>
          <w:sz w:val="24"/>
          <w:szCs w:val="24"/>
        </w:rPr>
      </w:pPr>
    </w:p>
    <w:p w14:paraId="0D340983" w14:textId="77777777" w:rsidR="00A056AE" w:rsidRPr="00A056AE" w:rsidRDefault="00A056AE" w:rsidP="00A056AE">
      <w:pPr>
        <w:ind w:left="720"/>
        <w:rPr>
          <w:rFonts w:ascii="Arial" w:hAnsi="Arial" w:cs="Arial"/>
          <w:sz w:val="24"/>
          <w:szCs w:val="24"/>
        </w:rPr>
      </w:pPr>
      <w:r w:rsidRPr="00A056AE">
        <w:rPr>
          <w:rFonts w:ascii="Arial" w:hAnsi="Arial" w:cs="Arial"/>
          <w:sz w:val="24"/>
          <w:szCs w:val="24"/>
        </w:rPr>
        <w:t>and</w:t>
      </w:r>
    </w:p>
    <w:p w14:paraId="205DAEAC" w14:textId="77777777" w:rsidR="00A056AE" w:rsidRPr="00A056AE" w:rsidRDefault="00A056AE" w:rsidP="00A056AE">
      <w:pPr>
        <w:ind w:left="720"/>
        <w:rPr>
          <w:rFonts w:ascii="Arial" w:hAnsi="Arial" w:cs="Arial"/>
          <w:sz w:val="24"/>
          <w:szCs w:val="24"/>
        </w:rPr>
      </w:pPr>
    </w:p>
    <w:tbl>
      <w:tblPr>
        <w:tblW w:w="0" w:type="auto"/>
        <w:tblInd w:w="817" w:type="dxa"/>
        <w:tblLayout w:type="fixed"/>
        <w:tblLook w:val="0000" w:firstRow="0" w:lastRow="0" w:firstColumn="0" w:lastColumn="0" w:noHBand="0" w:noVBand="0"/>
      </w:tblPr>
      <w:tblGrid>
        <w:gridCol w:w="567"/>
        <w:gridCol w:w="425"/>
        <w:gridCol w:w="7431"/>
      </w:tblGrid>
      <w:tr w:rsidR="00A056AE" w:rsidRPr="00A056AE" w14:paraId="3723480D" w14:textId="77777777" w:rsidTr="00DD6AF9">
        <w:tc>
          <w:tcPr>
            <w:tcW w:w="567" w:type="dxa"/>
          </w:tcPr>
          <w:p w14:paraId="4502CC4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00" w:dyaOrig="380" w14:anchorId="1234EF51">
                <v:shape id="_x0000_i1027" type="#_x0000_t75" style="width:15.75pt;height:20.25pt" o:ole="" fillcolor="window">
                  <v:imagedata r:id="rId100" o:title=""/>
                </v:shape>
                <o:OLEObject Type="Embed" ProgID="Equation.3" ShapeID="_x0000_i1027" DrawAspect="Content" ObjectID="_1799724703" r:id="rId101"/>
              </w:object>
            </w:r>
          </w:p>
        </w:tc>
        <w:tc>
          <w:tcPr>
            <w:tcW w:w="425" w:type="dxa"/>
          </w:tcPr>
          <w:p w14:paraId="1763D128"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B5BADB1"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output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power station</w:t>
            </w:r>
            <w:r w:rsidRPr="00A056AE">
              <w:rPr>
                <w:rFonts w:ascii="Arial" w:hAnsi="Arial" w:cs="Arial"/>
                <w:sz w:val="24"/>
                <w:szCs w:val="24"/>
              </w:rPr>
              <w:t xml:space="preser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14337BED" w14:textId="77777777" w:rsidTr="00DD6AF9">
        <w:tc>
          <w:tcPr>
            <w:tcW w:w="567" w:type="dxa"/>
          </w:tcPr>
          <w:p w14:paraId="5F8FF22A"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0"/>
                <w:sz w:val="24"/>
                <w:szCs w:val="24"/>
                <w:shd w:val="clear" w:color="auto" w:fill="E6E6E6"/>
              </w:rPr>
              <w:object w:dxaOrig="320" w:dyaOrig="340" w14:anchorId="13CDA004">
                <v:shape id="_x0000_i1028" type="#_x0000_t75" style="width:15.75pt;height:15.75pt" o:ole="" fillcolor="window">
                  <v:imagedata r:id="rId102" o:title=""/>
                </v:shape>
                <o:OLEObject Type="Embed" ProgID="Equation.3" ShapeID="_x0000_i1028" DrawAspect="Content" ObjectID="_1799724704" r:id="rId103"/>
              </w:object>
            </w:r>
          </w:p>
        </w:tc>
        <w:tc>
          <w:tcPr>
            <w:tcW w:w="425" w:type="dxa"/>
          </w:tcPr>
          <w:p w14:paraId="304A0E2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240CA570"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an availability representative 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r w:rsidRPr="00A056AE">
              <w:rPr>
                <w:rFonts w:ascii="Arial" w:hAnsi="Arial" w:cs="Arial"/>
                <w:sz w:val="24"/>
                <w:szCs w:val="24"/>
              </w:rPr>
              <w:t xml:space="preserve"> at the time of </w:t>
            </w:r>
            <w:r w:rsidRPr="00A056AE">
              <w:rPr>
                <w:rFonts w:ascii="Arial" w:hAnsi="Arial" w:cs="Arial"/>
                <w:i/>
                <w:sz w:val="24"/>
                <w:szCs w:val="24"/>
              </w:rPr>
              <w:t>ACS peak demand</w:t>
            </w:r>
          </w:p>
        </w:tc>
      </w:tr>
      <w:tr w:rsidR="00A056AE" w:rsidRPr="00A056AE" w14:paraId="13420FAF" w14:textId="77777777" w:rsidTr="00DD6AF9">
        <w:tc>
          <w:tcPr>
            <w:tcW w:w="567" w:type="dxa"/>
          </w:tcPr>
          <w:p w14:paraId="1625FC75"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4"/>
                <w:sz w:val="24"/>
                <w:szCs w:val="24"/>
                <w:shd w:val="clear" w:color="auto" w:fill="E6E6E6"/>
              </w:rPr>
              <w:object w:dxaOrig="340" w:dyaOrig="380" w14:anchorId="528065A9">
                <v:shape id="_x0000_i1029" type="#_x0000_t75" style="width:15.75pt;height:20.25pt" o:ole="" fillcolor="window">
                  <v:imagedata r:id="rId104" o:title=""/>
                </v:shape>
                <o:OLEObject Type="Embed" ProgID="Equation.3" ShapeID="_x0000_i1029" DrawAspect="Content" ObjectID="_1799724705" r:id="rId105"/>
              </w:object>
            </w:r>
          </w:p>
        </w:tc>
        <w:tc>
          <w:tcPr>
            <w:tcW w:w="425" w:type="dxa"/>
          </w:tcPr>
          <w:p w14:paraId="4A52C150"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63CEE55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w:t>
            </w:r>
            <w:r w:rsidRPr="00A056AE">
              <w:rPr>
                <w:rFonts w:ascii="Arial" w:hAnsi="Arial" w:cs="Arial"/>
                <w:i/>
                <w:sz w:val="24"/>
                <w:szCs w:val="24"/>
              </w:rPr>
              <w:t>registered capacity</w:t>
            </w:r>
            <w:r w:rsidRPr="00A056AE">
              <w:rPr>
                <w:rFonts w:ascii="Arial" w:hAnsi="Arial" w:cs="Arial"/>
                <w:sz w:val="24"/>
                <w:szCs w:val="24"/>
              </w:rPr>
              <w:t xml:space="preserve"> of the </w:t>
            </w:r>
            <w:r w:rsidRPr="00A056AE">
              <w:rPr>
                <w:rFonts w:ascii="Arial" w:hAnsi="Arial" w:cs="Arial"/>
                <w:i/>
                <w:sz w:val="24"/>
                <w:szCs w:val="24"/>
              </w:rPr>
              <w:t>i</w:t>
            </w:r>
            <w:r w:rsidRPr="00A056AE">
              <w:rPr>
                <w:rFonts w:ascii="Arial" w:hAnsi="Arial" w:cs="Arial"/>
                <w:sz w:val="24"/>
                <w:szCs w:val="24"/>
              </w:rPr>
              <w:t xml:space="preserve">th </w:t>
            </w:r>
            <w:r w:rsidRPr="00A056AE">
              <w:rPr>
                <w:rFonts w:ascii="Arial" w:hAnsi="Arial" w:cs="Arial"/>
                <w:i/>
                <w:sz w:val="24"/>
                <w:szCs w:val="24"/>
              </w:rPr>
              <w:t xml:space="preserve">power station </w:t>
            </w:r>
            <w:r w:rsidRPr="00A056AE">
              <w:rPr>
                <w:rFonts w:ascii="Arial" w:hAnsi="Arial" w:cs="Arial"/>
                <w:sz w:val="24"/>
                <w:szCs w:val="24"/>
              </w:rPr>
              <w:t xml:space="preserve">of </w:t>
            </w:r>
            <w:r w:rsidRPr="00A056AE">
              <w:rPr>
                <w:rFonts w:ascii="Arial" w:hAnsi="Arial" w:cs="Arial"/>
                <w:i/>
                <w:sz w:val="24"/>
                <w:szCs w:val="24"/>
              </w:rPr>
              <w:t>generating plant type</w:t>
            </w:r>
            <w:r w:rsidRPr="00A056AE">
              <w:rPr>
                <w:rFonts w:ascii="Arial" w:hAnsi="Arial" w:cs="Arial"/>
                <w:sz w:val="24"/>
                <w:szCs w:val="24"/>
              </w:rPr>
              <w:t xml:space="preserve"> </w:t>
            </w:r>
            <w:r w:rsidRPr="00A056AE">
              <w:rPr>
                <w:rFonts w:ascii="Arial" w:hAnsi="Arial" w:cs="Arial"/>
                <w:i/>
                <w:sz w:val="24"/>
                <w:szCs w:val="24"/>
              </w:rPr>
              <w:t>T</w:t>
            </w:r>
          </w:p>
        </w:tc>
      </w:tr>
      <w:tr w:rsidR="00A056AE" w:rsidRPr="00A056AE" w14:paraId="4F94B203" w14:textId="77777777" w:rsidTr="00DD6AF9">
        <w:tc>
          <w:tcPr>
            <w:tcW w:w="567" w:type="dxa"/>
          </w:tcPr>
          <w:p w14:paraId="68605974"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12"/>
                <w:sz w:val="24"/>
                <w:szCs w:val="24"/>
                <w:shd w:val="clear" w:color="auto" w:fill="E6E6E6"/>
              </w:rPr>
              <w:object w:dxaOrig="420" w:dyaOrig="360" w14:anchorId="22C8E4AE">
                <v:shape id="_x0000_i1030" type="#_x0000_t75" style="width:20.25pt;height:20.25pt" o:ole="" fillcolor="window">
                  <v:imagedata r:id="rId106" o:title=""/>
                </v:shape>
                <o:OLEObject Type="Embed" ProgID="Equation.3" ShapeID="_x0000_i1030" DrawAspect="Content" ObjectID="_1799724706" r:id="rId107"/>
              </w:object>
            </w:r>
          </w:p>
        </w:tc>
        <w:tc>
          <w:tcPr>
            <w:tcW w:w="425" w:type="dxa"/>
          </w:tcPr>
          <w:p w14:paraId="5354AFC6"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72E829B3"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total </w:t>
            </w:r>
            <w:r w:rsidRPr="00A056AE">
              <w:rPr>
                <w:rFonts w:ascii="Arial" w:hAnsi="Arial" w:cs="Arial"/>
                <w:i/>
                <w:sz w:val="24"/>
                <w:szCs w:val="24"/>
              </w:rPr>
              <w:t>national electricity transmission system</w:t>
            </w:r>
            <w:r w:rsidRPr="00A056AE">
              <w:rPr>
                <w:rFonts w:ascii="Arial" w:hAnsi="Arial" w:cs="Arial"/>
                <w:sz w:val="24"/>
                <w:szCs w:val="24"/>
              </w:rPr>
              <w:t xml:space="preserve"> active power losses at time of </w:t>
            </w:r>
            <w:r w:rsidRPr="00A056AE">
              <w:rPr>
                <w:rFonts w:ascii="Arial" w:hAnsi="Arial" w:cs="Arial"/>
                <w:i/>
                <w:sz w:val="24"/>
                <w:szCs w:val="24"/>
              </w:rPr>
              <w:t>ACS peak demand</w:t>
            </w:r>
          </w:p>
        </w:tc>
      </w:tr>
      <w:tr w:rsidR="00A056AE" w:rsidRPr="00A056AE" w14:paraId="7598A050" w14:textId="77777777" w:rsidTr="00DD6AF9">
        <w:tc>
          <w:tcPr>
            <w:tcW w:w="567" w:type="dxa"/>
          </w:tcPr>
          <w:p w14:paraId="167DEBD8" w14:textId="77777777" w:rsidR="00A056AE" w:rsidRPr="00A056AE" w:rsidRDefault="00A056AE" w:rsidP="00DD6AF9">
            <w:pPr>
              <w:rPr>
                <w:rFonts w:ascii="Arial" w:hAnsi="Arial" w:cs="Arial"/>
                <w:sz w:val="24"/>
                <w:szCs w:val="24"/>
              </w:rPr>
            </w:pPr>
            <w:r w:rsidRPr="00A056AE">
              <w:rPr>
                <w:rFonts w:ascii="Arial" w:hAnsi="Arial" w:cs="Arial"/>
                <w:noProof/>
                <w:color w:val="2B579A"/>
                <w:position w:val="-8"/>
                <w:sz w:val="24"/>
                <w:szCs w:val="24"/>
                <w:shd w:val="clear" w:color="auto" w:fill="E6E6E6"/>
              </w:rPr>
              <w:object w:dxaOrig="260" w:dyaOrig="300" w14:anchorId="0FF9AA5A">
                <v:shape id="_x0000_i1031" type="#_x0000_t75" style="width:10.5pt;height:15.75pt" o:ole="" fillcolor="window">
                  <v:imagedata r:id="rId108" o:title=""/>
                </v:shape>
                <o:OLEObject Type="Embed" ProgID="Equation.3" ShapeID="_x0000_i1031" DrawAspect="Content" ObjectID="_1799724707" r:id="rId109"/>
              </w:object>
            </w:r>
          </w:p>
        </w:tc>
        <w:tc>
          <w:tcPr>
            <w:tcW w:w="425" w:type="dxa"/>
          </w:tcPr>
          <w:p w14:paraId="77CD6D45" w14:textId="77777777" w:rsidR="00A056AE" w:rsidRPr="00A056AE" w:rsidRDefault="00A056AE" w:rsidP="00DD6AF9">
            <w:pPr>
              <w:rPr>
                <w:rFonts w:ascii="Arial" w:hAnsi="Arial" w:cs="Arial"/>
                <w:sz w:val="24"/>
                <w:szCs w:val="24"/>
              </w:rPr>
            </w:pPr>
            <w:r w:rsidRPr="00A056AE">
              <w:rPr>
                <w:rFonts w:ascii="Arial" w:hAnsi="Arial" w:cs="Arial"/>
                <w:sz w:val="24"/>
                <w:szCs w:val="24"/>
              </w:rPr>
              <w:t>=</w:t>
            </w:r>
          </w:p>
        </w:tc>
        <w:tc>
          <w:tcPr>
            <w:tcW w:w="7431" w:type="dxa"/>
          </w:tcPr>
          <w:p w14:paraId="1EE5EBED" w14:textId="77777777" w:rsidR="00A056AE" w:rsidRPr="00A056AE" w:rsidRDefault="00A056AE" w:rsidP="00DD6AF9">
            <w:pPr>
              <w:spacing w:after="120"/>
              <w:rPr>
                <w:rFonts w:ascii="Arial" w:hAnsi="Arial" w:cs="Arial"/>
                <w:sz w:val="24"/>
                <w:szCs w:val="24"/>
              </w:rPr>
            </w:pPr>
            <w:r w:rsidRPr="00A056AE">
              <w:rPr>
                <w:rFonts w:ascii="Arial" w:hAnsi="Arial" w:cs="Arial"/>
                <w:sz w:val="24"/>
                <w:szCs w:val="24"/>
              </w:rPr>
              <w:t xml:space="preserve">the active power demand at the </w:t>
            </w:r>
            <w:r w:rsidRPr="00A056AE">
              <w:rPr>
                <w:rFonts w:ascii="Arial" w:hAnsi="Arial" w:cs="Arial"/>
                <w:i/>
                <w:sz w:val="24"/>
                <w:szCs w:val="24"/>
              </w:rPr>
              <w:t>j</w:t>
            </w:r>
            <w:r w:rsidRPr="00A056AE">
              <w:rPr>
                <w:rFonts w:ascii="Arial" w:hAnsi="Arial" w:cs="Arial"/>
                <w:sz w:val="24"/>
                <w:szCs w:val="24"/>
              </w:rPr>
              <w:t xml:space="preserve">th </w:t>
            </w:r>
            <w:r w:rsidRPr="00A056AE">
              <w:rPr>
                <w:rFonts w:ascii="Arial" w:hAnsi="Arial" w:cs="Arial"/>
                <w:i/>
                <w:sz w:val="24"/>
                <w:szCs w:val="24"/>
              </w:rPr>
              <w:t>national electricity transmission system</w:t>
            </w:r>
            <w:r w:rsidRPr="00A056AE">
              <w:rPr>
                <w:rFonts w:ascii="Arial" w:hAnsi="Arial" w:cs="Arial"/>
                <w:sz w:val="24"/>
                <w:szCs w:val="24"/>
              </w:rPr>
              <w:t xml:space="preserve"> demand site at the time of </w:t>
            </w:r>
            <w:r w:rsidRPr="00A056AE">
              <w:rPr>
                <w:rFonts w:ascii="Arial" w:hAnsi="Arial" w:cs="Arial"/>
                <w:i/>
                <w:sz w:val="24"/>
                <w:szCs w:val="24"/>
              </w:rPr>
              <w:t>ACS peak demand</w:t>
            </w:r>
          </w:p>
        </w:tc>
      </w:tr>
    </w:tbl>
    <w:p w14:paraId="65ED9522" w14:textId="63D8ED9E" w:rsidR="00A056AE" w:rsidRDefault="00A056AE">
      <w:pPr>
        <w:widowControl/>
        <w:rPr>
          <w:sz w:val="24"/>
          <w:szCs w:val="24"/>
        </w:rPr>
        <w:sectPr w:rsidR="00A056AE" w:rsidSect="00A056AE">
          <w:headerReference w:type="default" r:id="rId110"/>
          <w:type w:val="continuous"/>
          <w:pgSz w:w="11904" w:h="16834"/>
          <w:pgMar w:top="1420" w:right="1309" w:bottom="508" w:left="1418" w:header="720" w:footer="720" w:gutter="0"/>
          <w:cols w:space="720"/>
          <w:noEndnote/>
        </w:sectPr>
      </w:pPr>
    </w:p>
    <w:p w14:paraId="667F2911" w14:textId="730C2834" w:rsidR="009C1403" w:rsidRDefault="00C6386D">
      <w:pPr>
        <w:kinsoku w:val="0"/>
        <w:overflowPunct w:val="0"/>
        <w:autoSpaceDE/>
        <w:autoSpaceDN/>
        <w:adjustRightInd/>
        <w:spacing w:before="195" w:line="274" w:lineRule="exact"/>
        <w:jc w:val="both"/>
        <w:textAlignment w:val="baseline"/>
        <w:rPr>
          <w:rFonts w:ascii="Arial" w:hAnsi="Arial" w:cs="Arial"/>
          <w:sz w:val="24"/>
          <w:szCs w:val="24"/>
        </w:rPr>
      </w:pPr>
      <w:r>
        <w:rPr>
          <w:noProof/>
          <w:color w:val="2B579A"/>
          <w:shd w:val="clear" w:color="auto" w:fill="E6E6E6"/>
        </w:rPr>
        <mc:AlternateContent>
          <mc:Choice Requires="wps">
            <w:drawing>
              <wp:anchor distT="0" distB="0" distL="0" distR="0" simplePos="0" relativeHeight="251658322" behindDoc="0" locked="0" layoutInCell="0" allowOverlap="1" wp14:anchorId="703B3667" wp14:editId="189E60DD">
                <wp:simplePos x="0" y="0"/>
                <wp:positionH relativeFrom="page">
                  <wp:posOffset>909320</wp:posOffset>
                </wp:positionH>
                <wp:positionV relativeFrom="page">
                  <wp:posOffset>908685</wp:posOffset>
                </wp:positionV>
                <wp:extent cx="5765800" cy="243840"/>
                <wp:effectExtent l="0" t="0" r="0" b="0"/>
                <wp:wrapSquare wrapText="bothSides"/>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438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3B3667" id="Text Box 73" o:spid="_x0000_s1327" type="#_x0000_t202" style="position:absolute;left:0;text-align:left;margin-left:71.6pt;margin-top:71.55pt;width:454pt;height:19.2pt;z-index:25165832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" o:allowincell="f" stroked="f">
                <v:fill opacity="0"/>
                <v:textbox inset="0,0,0,0">
                  <w:txbxContent>
                    <w:p w14:paraId="5BD84D75" w14:textId="77777777" w:rsidR="009C1403" w:rsidRDefault="00C6386D">
                      <w:pPr>
                        <w:tabs>
                          <w:tab w:val="left" w:pos="2376"/>
                        </w:tabs>
                        <w:kinsoku w:val="0"/>
                        <w:overflowPunct w:val="0"/>
                        <w:autoSpaceDE/>
                        <w:autoSpaceDN/>
                        <w:adjustRightInd/>
                        <w:spacing w:before="5" w:after="48" w:line="330" w:lineRule="exact"/>
                        <w:textAlignment w:val="baseline"/>
                        <w:rPr>
                          <w:rFonts w:ascii="Arial" w:hAnsi="Arial" w:cs="Arial"/>
                          <w:b/>
                          <w:bCs/>
                          <w:i/>
                          <w:iCs/>
                          <w:spacing w:val="-2"/>
                          <w:sz w:val="29"/>
                          <w:szCs w:val="29"/>
                        </w:rPr>
                      </w:pPr>
                      <w:r>
                        <w:rPr>
                          <w:rFonts w:ascii="Arial" w:hAnsi="Arial" w:cs="Arial"/>
                          <w:b/>
                          <w:bCs/>
                          <w:spacing w:val="-2"/>
                          <w:sz w:val="29"/>
                          <w:szCs w:val="29"/>
                        </w:rPr>
                        <w:t>Appendix D</w:t>
                      </w:r>
                      <w:r>
                        <w:rPr>
                          <w:rFonts w:ascii="Arial" w:hAnsi="Arial" w:cs="Arial"/>
                          <w:b/>
                          <w:bCs/>
                          <w:spacing w:val="-2"/>
                          <w:sz w:val="29"/>
                          <w:szCs w:val="29"/>
                        </w:rPr>
                        <w:tab/>
                        <w:t xml:space="preserve">Application of the </w:t>
                      </w:r>
                      <w:r>
                        <w:rPr>
                          <w:rFonts w:ascii="Arial" w:hAnsi="Arial" w:cs="Arial"/>
                          <w:b/>
                          <w:bCs/>
                          <w:i/>
                          <w:iCs/>
                          <w:spacing w:val="-2"/>
                          <w:sz w:val="29"/>
                          <w:szCs w:val="29"/>
                        </w:rPr>
                        <w:t>Interconnection Allowance</w:t>
                      </w:r>
                    </w:p>
                  </w:txbxContent>
                </v:textbox>
                <w10:wrap type="square" anchorx="page" anchory="page"/>
              </v:shape>
            </w:pict>
          </mc:Fallback>
        </mc:AlternateContent>
      </w:r>
      <w:r>
        <w:rPr>
          <w:rFonts w:ascii="Arial" w:hAnsi="Arial" w:cs="Arial"/>
          <w:sz w:val="24"/>
          <w:szCs w:val="24"/>
        </w:rPr>
        <w:t xml:space="preserve">D.1 This appendix outlines the techniques underlying the use of the </w:t>
      </w:r>
      <w:r>
        <w:rPr>
          <w:rFonts w:ascii="Arial" w:hAnsi="Arial" w:cs="Arial"/>
          <w:i/>
          <w:iCs/>
          <w:sz w:val="24"/>
          <w:szCs w:val="24"/>
        </w:rPr>
        <w:t xml:space="preserve">interconnection allowance </w:t>
      </w:r>
      <w:r>
        <w:rPr>
          <w:rFonts w:ascii="Arial" w:hAnsi="Arial" w:cs="Arial"/>
          <w:sz w:val="24"/>
          <w:szCs w:val="24"/>
        </w:rPr>
        <w:t>under paragraphs 4.4.2 and 4.4.5.</w:t>
      </w:r>
    </w:p>
    <w:p w14:paraId="37576AB6" w14:textId="77777777" w:rsidR="009C1403" w:rsidRDefault="00C6386D">
      <w:pPr>
        <w:tabs>
          <w:tab w:val="left" w:pos="792"/>
        </w:tabs>
        <w:kinsoku w:val="0"/>
        <w:overflowPunct w:val="0"/>
        <w:autoSpaceDE/>
        <w:autoSpaceDN/>
        <w:adjustRightInd/>
        <w:spacing w:before="251" w:line="277" w:lineRule="exact"/>
        <w:jc w:val="both"/>
        <w:textAlignment w:val="baseline"/>
        <w:rPr>
          <w:rFonts w:ascii="Arial" w:hAnsi="Arial" w:cs="Arial"/>
          <w:sz w:val="24"/>
          <w:szCs w:val="24"/>
        </w:rPr>
      </w:pPr>
      <w:r>
        <w:rPr>
          <w:rFonts w:ascii="Arial" w:hAnsi="Arial" w:cs="Arial"/>
          <w:sz w:val="24"/>
          <w:szCs w:val="24"/>
        </w:rPr>
        <w:t>D.2</w:t>
      </w:r>
      <w:r>
        <w:rPr>
          <w:rFonts w:ascii="Arial" w:hAnsi="Arial" w:cs="Arial"/>
          <w:sz w:val="24"/>
          <w:szCs w:val="24"/>
        </w:rPr>
        <w:tab/>
        <w:t xml:space="preserve">The modification of the </w:t>
      </w:r>
      <w:r>
        <w:rPr>
          <w:rFonts w:ascii="Arial" w:hAnsi="Arial" w:cs="Arial"/>
          <w:i/>
          <w:iCs/>
          <w:sz w:val="24"/>
          <w:szCs w:val="24"/>
        </w:rPr>
        <w:t xml:space="preserve">MITS Security planned transfer condition </w:t>
      </w:r>
      <w:r>
        <w:rPr>
          <w:rFonts w:ascii="Arial" w:hAnsi="Arial" w:cs="Arial"/>
          <w:sz w:val="24"/>
          <w:szCs w:val="24"/>
        </w:rPr>
        <w:t>power flow</w:t>
      </w:r>
    </w:p>
    <w:p w14:paraId="2FA5936C" w14:textId="77777777" w:rsidR="009C1403" w:rsidRDefault="00C6386D">
      <w:pPr>
        <w:kinsoku w:val="0"/>
        <w:overflowPunct w:val="0"/>
        <w:autoSpaceDE/>
        <w:autoSpaceDN/>
        <w:adjustRightInd/>
        <w:spacing w:before="1" w:line="273" w:lineRule="exact"/>
        <w:jc w:val="both"/>
        <w:textAlignment w:val="baseline"/>
        <w:rPr>
          <w:rFonts w:ascii="Arial" w:hAnsi="Arial" w:cs="Arial"/>
          <w:sz w:val="24"/>
          <w:szCs w:val="24"/>
        </w:rPr>
      </w:pPr>
      <w:r>
        <w:rPr>
          <w:rFonts w:ascii="Arial" w:hAnsi="Arial" w:cs="Arial"/>
          <w:sz w:val="24"/>
          <w:szCs w:val="24"/>
        </w:rPr>
        <w:t xml:space="preserve">pattern to reflect an </w:t>
      </w:r>
      <w:r>
        <w:rPr>
          <w:rFonts w:ascii="Arial" w:hAnsi="Arial" w:cs="Arial"/>
          <w:i/>
          <w:iCs/>
          <w:sz w:val="24"/>
          <w:szCs w:val="24"/>
        </w:rPr>
        <w:t xml:space="preserve">interconnection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provided that</w:t>
      </w:r>
    </w:p>
    <w:p w14:paraId="7E155EC3" w14:textId="77777777" w:rsidR="009C1403" w:rsidRDefault="00C6386D">
      <w:pPr>
        <w:kinsoku w:val="0"/>
        <w:overflowPunct w:val="0"/>
        <w:autoSpaceDE/>
        <w:autoSpaceDN/>
        <w:adjustRightInd/>
        <w:spacing w:before="142" w:line="254" w:lineRule="exact"/>
        <w:ind w:left="1584" w:hanging="864"/>
        <w:textAlignment w:val="baseline"/>
        <w:rPr>
          <w:rFonts w:ascii="Arial" w:hAnsi="Arial" w:cs="Arial"/>
          <w:sz w:val="22"/>
          <w:szCs w:val="22"/>
        </w:rPr>
      </w:pPr>
      <w:r>
        <w:rPr>
          <w:rFonts w:ascii="Arial" w:hAnsi="Arial" w:cs="Arial"/>
          <w:sz w:val="24"/>
          <w:szCs w:val="24"/>
        </w:rPr>
        <w:t xml:space="preserve">D.2.1 </w:t>
      </w:r>
      <w:r>
        <w:rPr>
          <w:rFonts w:ascii="Arial" w:hAnsi="Arial" w:cs="Arial"/>
          <w:sz w:val="22"/>
          <w:szCs w:val="22"/>
        </w:rPr>
        <w:t xml:space="preserve">the smaller part contains more than 1500MW of demand at the time of the </w:t>
      </w:r>
      <w:r>
        <w:rPr>
          <w:rFonts w:ascii="Arial" w:hAnsi="Arial" w:cs="Arial"/>
          <w:i/>
          <w:iCs/>
          <w:sz w:val="22"/>
          <w:szCs w:val="22"/>
        </w:rPr>
        <w:t>ACS peak demand</w:t>
      </w:r>
      <w:r>
        <w:rPr>
          <w:rFonts w:ascii="Arial" w:hAnsi="Arial" w:cs="Arial"/>
          <w:sz w:val="22"/>
          <w:szCs w:val="22"/>
        </w:rPr>
        <w:t>; and</w:t>
      </w:r>
    </w:p>
    <w:p w14:paraId="14E15874"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D.2.2 the boundary between the two parts lies on the boundary between </w:t>
      </w:r>
      <w:r>
        <w:rPr>
          <w:rFonts w:ascii="Arial" w:hAnsi="Arial" w:cs="Arial"/>
          <w:i/>
          <w:iCs/>
          <w:sz w:val="21"/>
          <w:szCs w:val="21"/>
        </w:rPr>
        <w:t xml:space="preserve">SHET’s </w:t>
      </w:r>
      <w:r>
        <w:rPr>
          <w:rFonts w:ascii="Arial" w:hAnsi="Arial" w:cs="Arial"/>
          <w:i/>
          <w:iCs/>
          <w:sz w:val="22"/>
          <w:szCs w:val="22"/>
        </w:rPr>
        <w:t xml:space="preserve">transmission system </w:t>
      </w:r>
      <w:r>
        <w:rPr>
          <w:rFonts w:ascii="Arial" w:hAnsi="Arial" w:cs="Arial"/>
          <w:sz w:val="22"/>
          <w:szCs w:val="22"/>
        </w:rPr>
        <w:t xml:space="preserve">and </w:t>
      </w:r>
      <w:r>
        <w:rPr>
          <w:rFonts w:ascii="Arial" w:hAnsi="Arial" w:cs="Arial"/>
          <w:i/>
          <w:iCs/>
          <w:sz w:val="22"/>
          <w:szCs w:val="22"/>
        </w:rPr>
        <w:t>SPT’s transmission system</w:t>
      </w:r>
      <w:r>
        <w:rPr>
          <w:rFonts w:ascii="Arial" w:hAnsi="Arial" w:cs="Arial"/>
          <w:sz w:val="22"/>
          <w:szCs w:val="22"/>
        </w:rPr>
        <w:t xml:space="preserve">, or between </w:t>
      </w:r>
      <w:r>
        <w:rPr>
          <w:rFonts w:ascii="Arial" w:hAnsi="Arial" w:cs="Arial"/>
          <w:i/>
          <w:iCs/>
          <w:sz w:val="22"/>
          <w:szCs w:val="22"/>
        </w:rPr>
        <w:t xml:space="preserve">SPT’s transmission system </w:t>
      </w:r>
      <w:r>
        <w:rPr>
          <w:rFonts w:ascii="Arial" w:hAnsi="Arial" w:cs="Arial"/>
          <w:sz w:val="22"/>
          <w:szCs w:val="22"/>
        </w:rPr>
        <w:t xml:space="preserve">and </w:t>
      </w:r>
      <w:r>
        <w:rPr>
          <w:rFonts w:ascii="Arial" w:hAnsi="Arial" w:cs="Arial"/>
          <w:i/>
          <w:iCs/>
          <w:sz w:val="22"/>
          <w:szCs w:val="22"/>
        </w:rPr>
        <w:t>NGET’s transmission system</w:t>
      </w:r>
      <w:r>
        <w:rPr>
          <w:rFonts w:ascii="Arial" w:hAnsi="Arial" w:cs="Arial"/>
          <w:sz w:val="22"/>
          <w:szCs w:val="22"/>
        </w:rPr>
        <w:t xml:space="preserve">, or entirely within </w:t>
      </w:r>
      <w:r>
        <w:rPr>
          <w:rFonts w:ascii="Arial" w:hAnsi="Arial" w:cs="Arial"/>
          <w:i/>
          <w:iCs/>
          <w:sz w:val="22"/>
          <w:szCs w:val="22"/>
        </w:rPr>
        <w:t>NGET’s transmission system</w:t>
      </w:r>
      <w:r>
        <w:rPr>
          <w:rFonts w:ascii="Arial" w:hAnsi="Arial" w:cs="Arial"/>
          <w:sz w:val="22"/>
          <w:szCs w:val="22"/>
        </w:rPr>
        <w:t>.</w:t>
      </w:r>
    </w:p>
    <w:p w14:paraId="240B0620" w14:textId="77777777" w:rsidR="009C1403" w:rsidRDefault="00C6386D">
      <w:pPr>
        <w:tabs>
          <w:tab w:val="left" w:pos="792"/>
        </w:tabs>
        <w:kinsoku w:val="0"/>
        <w:overflowPunct w:val="0"/>
        <w:autoSpaceDE/>
        <w:autoSpaceDN/>
        <w:adjustRightInd/>
        <w:spacing w:before="239" w:line="277" w:lineRule="exact"/>
        <w:textAlignment w:val="baseline"/>
        <w:rPr>
          <w:rFonts w:ascii="Arial" w:hAnsi="Arial" w:cs="Arial"/>
          <w:sz w:val="24"/>
          <w:szCs w:val="24"/>
        </w:rPr>
      </w:pPr>
      <w:r>
        <w:rPr>
          <w:rFonts w:ascii="Arial" w:hAnsi="Arial" w:cs="Arial"/>
          <w:sz w:val="24"/>
          <w:szCs w:val="24"/>
        </w:rPr>
        <w:t>D.3</w:t>
      </w:r>
      <w:r>
        <w:rPr>
          <w:rFonts w:ascii="Arial" w:hAnsi="Arial" w:cs="Arial"/>
          <w:sz w:val="24"/>
          <w:szCs w:val="24"/>
        </w:rPr>
        <w:tab/>
        <w:t xml:space="preserve">The </w:t>
      </w:r>
      <w:r>
        <w:rPr>
          <w:rFonts w:ascii="Arial" w:hAnsi="Arial" w:cs="Arial"/>
          <w:i/>
          <w:iCs/>
          <w:sz w:val="24"/>
          <w:szCs w:val="24"/>
        </w:rPr>
        <w:t xml:space="preserve">interconnection allowance </w:t>
      </w:r>
      <w:r>
        <w:rPr>
          <w:rFonts w:ascii="Arial" w:hAnsi="Arial" w:cs="Arial"/>
          <w:sz w:val="24"/>
          <w:szCs w:val="24"/>
        </w:rPr>
        <w:t>is then applied by:</w:t>
      </w:r>
      <w:r>
        <w:rPr>
          <w:rFonts w:ascii="Arial" w:hAnsi="Arial" w:cs="Arial"/>
          <w:sz w:val="24"/>
          <w:szCs w:val="24"/>
        </w:rPr>
        <w:noBreakHyphen/>
      </w:r>
    </w:p>
    <w:p w14:paraId="55F6C500" w14:textId="77777777" w:rsidR="009C1403" w:rsidRDefault="00C6386D">
      <w:pPr>
        <w:kinsoku w:val="0"/>
        <w:overflowPunct w:val="0"/>
        <w:autoSpaceDE/>
        <w:autoSpaceDN/>
        <w:adjustRightInd/>
        <w:spacing w:before="125" w:line="256" w:lineRule="exact"/>
        <w:ind w:left="1584" w:hanging="864"/>
        <w:jc w:val="both"/>
        <w:textAlignment w:val="baseline"/>
        <w:rPr>
          <w:rFonts w:ascii="Arial" w:hAnsi="Arial" w:cs="Arial"/>
          <w:sz w:val="22"/>
          <w:szCs w:val="22"/>
        </w:rPr>
      </w:pPr>
      <w:r>
        <w:rPr>
          <w:rFonts w:ascii="Arial" w:hAnsi="Arial" w:cs="Arial"/>
          <w:sz w:val="24"/>
          <w:szCs w:val="24"/>
        </w:rPr>
        <w:t xml:space="preserve">D.3.1 </w:t>
      </w:r>
      <w:r>
        <w:rPr>
          <w:rFonts w:ascii="Arial" w:hAnsi="Arial" w:cs="Arial"/>
          <w:sz w:val="22"/>
          <w:szCs w:val="22"/>
        </w:rPr>
        <w:t xml:space="preserve">summing the demand and the total active power generation output (including imports from </w:t>
      </w:r>
      <w:r>
        <w:rPr>
          <w:rFonts w:ascii="Arial" w:hAnsi="Arial" w:cs="Arial"/>
          <w:i/>
          <w:iCs/>
          <w:sz w:val="22"/>
          <w:szCs w:val="22"/>
        </w:rPr>
        <w:t>external systems</w:t>
      </w:r>
      <w:r>
        <w:rPr>
          <w:rFonts w:ascii="Arial" w:hAnsi="Arial" w:cs="Arial"/>
          <w:sz w:val="22"/>
          <w:szCs w:val="22"/>
        </w:rPr>
        <w:t xml:space="preserve">) under the </w:t>
      </w:r>
      <w:r>
        <w:rPr>
          <w:rFonts w:ascii="Arial" w:hAnsi="Arial" w:cs="Arial"/>
          <w:i/>
          <w:iCs/>
          <w:sz w:val="22"/>
          <w:szCs w:val="22"/>
        </w:rPr>
        <w:t xml:space="preserve">Security planned transfer condition </w:t>
      </w:r>
      <w:r>
        <w:rPr>
          <w:rFonts w:ascii="Arial" w:hAnsi="Arial" w:cs="Arial"/>
          <w:sz w:val="22"/>
          <w:szCs w:val="22"/>
        </w:rPr>
        <w:t xml:space="preserve">within the smaller of the two parts and expressing this sum as a percentage of twice the </w:t>
      </w:r>
      <w:r>
        <w:rPr>
          <w:rFonts w:ascii="Arial" w:hAnsi="Arial" w:cs="Arial"/>
          <w:i/>
          <w:iCs/>
          <w:sz w:val="22"/>
          <w:szCs w:val="22"/>
        </w:rPr>
        <w:t>ACS peak demand</w:t>
      </w:r>
      <w:r>
        <w:rPr>
          <w:rFonts w:ascii="Arial" w:hAnsi="Arial" w:cs="Arial"/>
          <w:sz w:val="22"/>
          <w:szCs w:val="22"/>
        </w:rPr>
        <w:t>;</w:t>
      </w:r>
    </w:p>
    <w:p w14:paraId="76F086DC" w14:textId="77777777" w:rsidR="009C1403" w:rsidRDefault="00C6386D">
      <w:pPr>
        <w:kinsoku w:val="0"/>
        <w:overflowPunct w:val="0"/>
        <w:autoSpaceDE/>
        <w:autoSpaceDN/>
        <w:adjustRightInd/>
        <w:spacing w:before="115" w:line="256" w:lineRule="exact"/>
        <w:ind w:left="1584" w:hanging="864"/>
        <w:jc w:val="both"/>
        <w:textAlignment w:val="baseline"/>
        <w:rPr>
          <w:rFonts w:ascii="Arial" w:hAnsi="Arial" w:cs="Arial"/>
          <w:sz w:val="22"/>
          <w:szCs w:val="22"/>
        </w:rPr>
      </w:pPr>
      <w:r>
        <w:rPr>
          <w:rFonts w:ascii="Arial" w:hAnsi="Arial" w:cs="Arial"/>
          <w:sz w:val="22"/>
          <w:szCs w:val="22"/>
        </w:rPr>
        <w:t xml:space="preserve">D.3.2 </w:t>
      </w:r>
      <w:r>
        <w:rPr>
          <w:rFonts w:ascii="Arial" w:hAnsi="Arial" w:cs="Arial"/>
          <w:sz w:val="23"/>
          <w:szCs w:val="23"/>
        </w:rPr>
        <w:t xml:space="preserve">using Figure D.1, traditionally known as the ‘Circle Diagram’, to determine the </w:t>
      </w:r>
      <w:r>
        <w:rPr>
          <w:rFonts w:ascii="Arial" w:hAnsi="Arial" w:cs="Arial"/>
          <w:i/>
          <w:iCs/>
          <w:sz w:val="22"/>
          <w:szCs w:val="22"/>
        </w:rPr>
        <w:t xml:space="preserve">interconnection allowance </w:t>
      </w:r>
      <w:r>
        <w:rPr>
          <w:rFonts w:ascii="Arial" w:hAnsi="Arial" w:cs="Arial"/>
          <w:sz w:val="22"/>
          <w:szCs w:val="22"/>
        </w:rPr>
        <w:t xml:space="preserve">(in MW) by taking the appropriate percentage of the </w:t>
      </w:r>
      <w:r>
        <w:rPr>
          <w:rFonts w:ascii="Arial" w:hAnsi="Arial" w:cs="Arial"/>
          <w:i/>
          <w:iCs/>
          <w:sz w:val="22"/>
          <w:szCs w:val="22"/>
        </w:rPr>
        <w:t>ACS peak demand</w:t>
      </w:r>
      <w:r>
        <w:rPr>
          <w:rFonts w:ascii="Arial" w:hAnsi="Arial" w:cs="Arial"/>
          <w:sz w:val="22"/>
          <w:szCs w:val="22"/>
        </w:rPr>
        <w:t>;</w:t>
      </w:r>
    </w:p>
    <w:p w14:paraId="04729B6A" w14:textId="77777777" w:rsidR="009C1403" w:rsidRDefault="00C6386D">
      <w:pPr>
        <w:kinsoku w:val="0"/>
        <w:overflowPunct w:val="0"/>
        <w:autoSpaceDE/>
        <w:autoSpaceDN/>
        <w:adjustRightInd/>
        <w:spacing w:before="107" w:line="257" w:lineRule="exact"/>
        <w:ind w:left="1584" w:hanging="864"/>
        <w:jc w:val="both"/>
        <w:textAlignment w:val="baseline"/>
        <w:rPr>
          <w:rFonts w:ascii="Arial" w:hAnsi="Arial" w:cs="Arial"/>
          <w:sz w:val="22"/>
          <w:szCs w:val="22"/>
        </w:rPr>
      </w:pPr>
      <w:r>
        <w:rPr>
          <w:rFonts w:ascii="Arial" w:hAnsi="Arial" w:cs="Arial"/>
          <w:sz w:val="22"/>
          <w:szCs w:val="22"/>
        </w:rPr>
        <w:t xml:space="preserve">D.3.3 finding the total active power generation output and total demand in each part of the system when applying the </w:t>
      </w:r>
      <w:r>
        <w:rPr>
          <w:rFonts w:ascii="Arial" w:hAnsi="Arial" w:cs="Arial"/>
          <w:i/>
          <w:iCs/>
          <w:sz w:val="22"/>
          <w:szCs w:val="22"/>
        </w:rPr>
        <w:t xml:space="preserve">interconnection allowance </w:t>
      </w:r>
      <w:r>
        <w:rPr>
          <w:rFonts w:ascii="Arial" w:hAnsi="Arial" w:cs="Arial"/>
          <w:sz w:val="22"/>
          <w:szCs w:val="22"/>
        </w:rPr>
        <w:t xml:space="preserve">or half </w:t>
      </w:r>
      <w:r>
        <w:rPr>
          <w:rFonts w:ascii="Arial" w:hAnsi="Arial" w:cs="Arial"/>
          <w:i/>
          <w:iCs/>
          <w:sz w:val="22"/>
          <w:szCs w:val="22"/>
        </w:rPr>
        <w:t xml:space="preserve">interconnection allowance </w:t>
      </w:r>
      <w:r>
        <w:rPr>
          <w:rFonts w:ascii="Arial" w:hAnsi="Arial" w:cs="Arial"/>
          <w:sz w:val="22"/>
          <w:szCs w:val="22"/>
        </w:rPr>
        <w:t>(as appropriate) as described in paragraphs D.4 and D.5;</w:t>
      </w:r>
    </w:p>
    <w:p w14:paraId="3BC0DDCB" w14:textId="77777777" w:rsidR="009C1403" w:rsidRDefault="00C6386D">
      <w:pPr>
        <w:kinsoku w:val="0"/>
        <w:overflowPunct w:val="0"/>
        <w:autoSpaceDE/>
        <w:autoSpaceDN/>
        <w:adjustRightInd/>
        <w:spacing w:before="117" w:line="253" w:lineRule="exact"/>
        <w:ind w:left="1584" w:hanging="864"/>
        <w:jc w:val="both"/>
        <w:textAlignment w:val="baseline"/>
        <w:rPr>
          <w:rFonts w:ascii="Arial" w:hAnsi="Arial" w:cs="Arial"/>
          <w:sz w:val="22"/>
          <w:szCs w:val="22"/>
        </w:rPr>
      </w:pPr>
      <w:r>
        <w:rPr>
          <w:rFonts w:ascii="Arial" w:hAnsi="Arial" w:cs="Arial"/>
          <w:sz w:val="22"/>
          <w:szCs w:val="22"/>
        </w:rPr>
        <w:t xml:space="preserve">D.3.4 for the conditions described under paragraph 4.4.2, proportionally scaling all the generation and demand in both parts of the system,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710975A2" w14:textId="77777777" w:rsidR="009C1403" w:rsidRDefault="00C6386D">
      <w:pPr>
        <w:kinsoku w:val="0"/>
        <w:overflowPunct w:val="0"/>
        <w:autoSpaceDE/>
        <w:autoSpaceDN/>
        <w:adjustRightInd/>
        <w:spacing w:before="114" w:line="256" w:lineRule="exact"/>
        <w:ind w:left="1584" w:hanging="864"/>
        <w:jc w:val="both"/>
        <w:textAlignment w:val="baseline"/>
        <w:rPr>
          <w:rFonts w:ascii="Arial" w:hAnsi="Arial" w:cs="Arial"/>
          <w:sz w:val="22"/>
          <w:szCs w:val="22"/>
        </w:rPr>
      </w:pPr>
      <w:r>
        <w:rPr>
          <w:rFonts w:ascii="Arial" w:hAnsi="Arial" w:cs="Arial"/>
          <w:sz w:val="22"/>
          <w:szCs w:val="22"/>
        </w:rPr>
        <w:t xml:space="preserve">D.3.5 for the conditions described under paragraph 4.4.5, proportionally scaling demand in both parts of the system and setting </w:t>
      </w:r>
      <w:r>
        <w:rPr>
          <w:rFonts w:ascii="Arial" w:hAnsi="Arial" w:cs="Arial"/>
          <w:i/>
          <w:iCs/>
          <w:sz w:val="22"/>
          <w:szCs w:val="22"/>
        </w:rPr>
        <w:t xml:space="preserve">generating units </w:t>
      </w:r>
      <w:r>
        <w:rPr>
          <w:rFonts w:ascii="Arial" w:hAnsi="Arial" w:cs="Arial"/>
          <w:sz w:val="22"/>
          <w:szCs w:val="22"/>
        </w:rPr>
        <w:t xml:space="preserve">with their outputs such that their totals are as described in paragraphs D.4 and D.5 below such that the transfer between the two parts increases by: first, the full </w:t>
      </w:r>
      <w:r>
        <w:rPr>
          <w:rFonts w:ascii="Arial" w:hAnsi="Arial" w:cs="Arial"/>
          <w:i/>
          <w:iCs/>
          <w:sz w:val="22"/>
          <w:szCs w:val="22"/>
        </w:rPr>
        <w:t xml:space="preserve">interconnection allowance </w:t>
      </w:r>
      <w:r>
        <w:rPr>
          <w:rFonts w:ascii="Arial" w:hAnsi="Arial" w:cs="Arial"/>
          <w:sz w:val="22"/>
          <w:szCs w:val="22"/>
        </w:rPr>
        <w:t xml:space="preserve">when considering the single </w:t>
      </w:r>
      <w:r>
        <w:rPr>
          <w:rFonts w:ascii="Arial" w:hAnsi="Arial" w:cs="Arial"/>
          <w:i/>
          <w:iCs/>
          <w:sz w:val="22"/>
          <w:szCs w:val="22"/>
        </w:rPr>
        <w:t xml:space="preserve">fault outages </w:t>
      </w:r>
      <w:r>
        <w:rPr>
          <w:rFonts w:ascii="Arial" w:hAnsi="Arial" w:cs="Arial"/>
          <w:sz w:val="22"/>
          <w:szCs w:val="22"/>
        </w:rPr>
        <w:t xml:space="preserve">in item 4.6.1; and second, half the </w:t>
      </w:r>
      <w:r>
        <w:rPr>
          <w:rFonts w:ascii="Arial" w:hAnsi="Arial" w:cs="Arial"/>
          <w:i/>
          <w:iCs/>
          <w:sz w:val="22"/>
          <w:szCs w:val="22"/>
        </w:rPr>
        <w:t xml:space="preserve">interconnection allowance </w:t>
      </w:r>
      <w:r>
        <w:rPr>
          <w:rFonts w:ascii="Arial" w:hAnsi="Arial" w:cs="Arial"/>
          <w:sz w:val="22"/>
          <w:szCs w:val="22"/>
        </w:rPr>
        <w:t xml:space="preserve">for all other </w:t>
      </w:r>
      <w:r>
        <w:rPr>
          <w:rFonts w:ascii="Arial" w:hAnsi="Arial" w:cs="Arial"/>
          <w:i/>
          <w:iCs/>
          <w:sz w:val="22"/>
          <w:szCs w:val="22"/>
        </w:rPr>
        <w:t xml:space="preserve">secured events </w:t>
      </w:r>
      <w:r>
        <w:rPr>
          <w:rFonts w:ascii="Arial" w:hAnsi="Arial" w:cs="Arial"/>
          <w:sz w:val="22"/>
          <w:szCs w:val="22"/>
        </w:rPr>
        <w:t>in paragraph 4.6.</w:t>
      </w:r>
    </w:p>
    <w:p w14:paraId="12F2AD3C" w14:textId="77777777" w:rsidR="009C1403" w:rsidRDefault="00C6386D">
      <w:pPr>
        <w:tabs>
          <w:tab w:val="left" w:pos="720"/>
        </w:tabs>
        <w:kinsoku w:val="0"/>
        <w:overflowPunct w:val="0"/>
        <w:autoSpaceDE/>
        <w:autoSpaceDN/>
        <w:adjustRightInd/>
        <w:spacing w:before="110" w:line="276" w:lineRule="exact"/>
        <w:textAlignment w:val="baseline"/>
        <w:rPr>
          <w:rFonts w:ascii="Arial" w:hAnsi="Arial" w:cs="Arial"/>
          <w:sz w:val="24"/>
          <w:szCs w:val="24"/>
        </w:rPr>
      </w:pPr>
      <w:r>
        <w:rPr>
          <w:rFonts w:ascii="Arial" w:hAnsi="Arial" w:cs="Arial"/>
          <w:sz w:val="24"/>
          <w:szCs w:val="24"/>
        </w:rPr>
        <w:t>D.4</w:t>
      </w:r>
      <w:r>
        <w:rPr>
          <w:rFonts w:ascii="Arial" w:hAnsi="Arial" w:cs="Arial"/>
          <w:sz w:val="24"/>
          <w:szCs w:val="24"/>
        </w:rPr>
        <w:tab/>
        <w:t>Suppose that the two contiguous parts of the system in question are areas 1</w:t>
      </w:r>
    </w:p>
    <w:p w14:paraId="02EC8123" w14:textId="77777777" w:rsidR="009C1403" w:rsidRDefault="00C6386D">
      <w:pPr>
        <w:kinsoku w:val="0"/>
        <w:overflowPunct w:val="0"/>
        <w:autoSpaceDE/>
        <w:autoSpaceDN/>
        <w:adjustRightInd/>
        <w:spacing w:before="1" w:line="275" w:lineRule="exact"/>
        <w:ind w:left="720"/>
        <w:jc w:val="both"/>
        <w:textAlignment w:val="baseline"/>
        <w:rPr>
          <w:rFonts w:ascii="Arial" w:hAnsi="Arial" w:cs="Arial"/>
          <w:spacing w:val="-2"/>
          <w:sz w:val="24"/>
          <w:szCs w:val="24"/>
        </w:rPr>
      </w:pPr>
      <w:r>
        <w:rPr>
          <w:rFonts w:ascii="Arial" w:hAnsi="Arial" w:cs="Arial"/>
          <w:spacing w:val="-2"/>
          <w:sz w:val="24"/>
          <w:szCs w:val="24"/>
        </w:rPr>
        <w:t xml:space="preserve">and 2 and that area 1 exports to area 2. Let </w:t>
      </w:r>
      <w:r>
        <w:rPr>
          <w:rFonts w:ascii="Arial" w:hAnsi="Arial" w:cs="Arial"/>
          <w:i/>
          <w:iCs/>
          <w:spacing w:val="-2"/>
          <w:sz w:val="24"/>
          <w:szCs w:val="24"/>
        </w:rPr>
        <w:t>G</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G</w:t>
      </w:r>
      <w:r>
        <w:rPr>
          <w:rFonts w:ascii="Arial" w:hAnsi="Arial" w:cs="Arial"/>
          <w:spacing w:val="-2"/>
          <w:sz w:val="16"/>
          <w:szCs w:val="16"/>
        </w:rPr>
        <w:t xml:space="preserve">2 </w:t>
      </w:r>
      <w:r>
        <w:rPr>
          <w:rFonts w:ascii="Arial" w:hAnsi="Arial" w:cs="Arial"/>
          <w:spacing w:val="-2"/>
          <w:sz w:val="24"/>
          <w:szCs w:val="24"/>
        </w:rPr>
        <w:t xml:space="preserve">be the total generation in areas 1 and 2 respectively and </w:t>
      </w:r>
      <w:r>
        <w:rPr>
          <w:rFonts w:ascii="Arial" w:hAnsi="Arial" w:cs="Arial"/>
          <w:i/>
          <w:iCs/>
          <w:spacing w:val="-2"/>
          <w:sz w:val="24"/>
          <w:szCs w:val="24"/>
        </w:rPr>
        <w:t>D</w:t>
      </w:r>
      <w:r>
        <w:rPr>
          <w:rFonts w:ascii="Arial" w:hAnsi="Arial" w:cs="Arial"/>
          <w:spacing w:val="-2"/>
          <w:sz w:val="16"/>
          <w:szCs w:val="16"/>
        </w:rPr>
        <w:t xml:space="preserve">1 </w:t>
      </w:r>
      <w:r>
        <w:rPr>
          <w:rFonts w:ascii="Arial" w:hAnsi="Arial" w:cs="Arial"/>
          <w:spacing w:val="-2"/>
          <w:sz w:val="24"/>
          <w:szCs w:val="24"/>
        </w:rPr>
        <w:t xml:space="preserve">and </w:t>
      </w:r>
      <w:r>
        <w:rPr>
          <w:rFonts w:ascii="Arial" w:hAnsi="Arial" w:cs="Arial"/>
          <w:i/>
          <w:iCs/>
          <w:spacing w:val="-2"/>
          <w:sz w:val="24"/>
          <w:szCs w:val="24"/>
        </w:rPr>
        <w:t>D</w:t>
      </w:r>
      <w:r>
        <w:rPr>
          <w:rFonts w:ascii="Arial" w:hAnsi="Arial" w:cs="Arial"/>
          <w:spacing w:val="-2"/>
          <w:sz w:val="16"/>
          <w:szCs w:val="16"/>
        </w:rPr>
        <w:t xml:space="preserve">2 </w:t>
      </w:r>
      <w:r>
        <w:rPr>
          <w:rFonts w:ascii="Arial" w:hAnsi="Arial" w:cs="Arial"/>
          <w:spacing w:val="-2"/>
          <w:sz w:val="24"/>
          <w:szCs w:val="24"/>
        </w:rPr>
        <w:t xml:space="preserve">be the total demand in areas 1 and 2 under the </w:t>
      </w:r>
      <w:r>
        <w:rPr>
          <w:rFonts w:ascii="Arial" w:hAnsi="Arial" w:cs="Arial"/>
          <w:i/>
          <w:iCs/>
          <w:spacing w:val="-2"/>
          <w:sz w:val="24"/>
          <w:szCs w:val="24"/>
        </w:rPr>
        <w:t>Security planned transfer condition</w:t>
      </w:r>
      <w:r>
        <w:rPr>
          <w:rFonts w:ascii="Arial" w:hAnsi="Arial" w:cs="Arial"/>
          <w:spacing w:val="-2"/>
          <w:sz w:val="24"/>
          <w:szCs w:val="24"/>
        </w:rPr>
        <w:t xml:space="preserve">. Let </w:t>
      </w:r>
      <w:r>
        <w:rPr>
          <w:rFonts w:ascii="Arial" w:hAnsi="Arial" w:cs="Arial"/>
          <w:i/>
          <w:iCs/>
          <w:spacing w:val="-2"/>
          <w:sz w:val="24"/>
          <w:szCs w:val="24"/>
        </w:rPr>
        <w:t xml:space="preserve">I </w:t>
      </w:r>
      <w:r>
        <w:rPr>
          <w:rFonts w:ascii="Arial" w:hAnsi="Arial" w:cs="Arial"/>
          <w:spacing w:val="-2"/>
          <w:sz w:val="24"/>
          <w:szCs w:val="24"/>
        </w:rPr>
        <w:t xml:space="preserve">be the transfer required in addition to that under the </w:t>
      </w:r>
      <w:r>
        <w:rPr>
          <w:rFonts w:ascii="Arial" w:hAnsi="Arial" w:cs="Arial"/>
          <w:i/>
          <w:iCs/>
          <w:spacing w:val="-2"/>
          <w:sz w:val="24"/>
          <w:szCs w:val="24"/>
        </w:rPr>
        <w:t xml:space="preserve">Security planned transfer condition </w:t>
      </w:r>
      <w:r>
        <w:rPr>
          <w:rFonts w:ascii="Arial" w:hAnsi="Arial" w:cs="Arial"/>
          <w:spacing w:val="-2"/>
          <w:sz w:val="24"/>
          <w:szCs w:val="24"/>
        </w:rPr>
        <w:t xml:space="preserve">(i.e. the value of </w:t>
      </w:r>
      <w:r>
        <w:rPr>
          <w:rFonts w:ascii="Arial" w:hAnsi="Arial" w:cs="Arial"/>
          <w:i/>
          <w:iCs/>
          <w:spacing w:val="-2"/>
          <w:sz w:val="24"/>
          <w:szCs w:val="24"/>
        </w:rPr>
        <w:t xml:space="preserve">I </w:t>
      </w:r>
      <w:r>
        <w:rPr>
          <w:rFonts w:ascii="Arial" w:hAnsi="Arial" w:cs="Arial"/>
          <w:spacing w:val="-2"/>
          <w:sz w:val="24"/>
          <w:szCs w:val="24"/>
        </w:rPr>
        <w:t xml:space="preserve">is equal to the </w:t>
      </w:r>
      <w:r>
        <w:rPr>
          <w:rFonts w:ascii="Arial" w:hAnsi="Arial" w:cs="Arial"/>
          <w:i/>
          <w:iCs/>
          <w:spacing w:val="-2"/>
          <w:sz w:val="24"/>
          <w:szCs w:val="24"/>
        </w:rPr>
        <w:t xml:space="preserve">interconnection allowance </w:t>
      </w:r>
      <w:r>
        <w:rPr>
          <w:rFonts w:ascii="Arial" w:hAnsi="Arial" w:cs="Arial"/>
          <w:spacing w:val="-2"/>
          <w:sz w:val="24"/>
          <w:szCs w:val="24"/>
        </w:rPr>
        <w:t xml:space="preserve">or half the </w:t>
      </w:r>
      <w:r>
        <w:rPr>
          <w:rFonts w:ascii="Arial" w:hAnsi="Arial" w:cs="Arial"/>
          <w:i/>
          <w:iCs/>
          <w:spacing w:val="-2"/>
          <w:sz w:val="24"/>
          <w:szCs w:val="24"/>
        </w:rPr>
        <w:t xml:space="preserve">interconnection allowance </w:t>
      </w:r>
      <w:r>
        <w:rPr>
          <w:rFonts w:ascii="Arial" w:hAnsi="Arial" w:cs="Arial"/>
          <w:spacing w:val="-2"/>
          <w:sz w:val="24"/>
          <w:szCs w:val="24"/>
        </w:rPr>
        <w:t>as specified in paragraphs D.3.4 and D.3.5).</w:t>
      </w:r>
    </w:p>
    <w:p w14:paraId="4622C0E1" w14:textId="77777777" w:rsidR="009C1403" w:rsidRDefault="009C1403">
      <w:pPr>
        <w:widowControl/>
        <w:rPr>
          <w:sz w:val="24"/>
          <w:szCs w:val="24"/>
        </w:rPr>
        <w:sectPr w:rsidR="009C1403">
          <w:headerReference w:type="default" r:id="rId111"/>
          <w:pgSz w:w="11904" w:h="16834"/>
          <w:pgMar w:top="1815" w:right="1392" w:bottom="508" w:left="1432" w:header="720" w:footer="720" w:gutter="0"/>
          <w:cols w:space="720"/>
          <w:noEndnote/>
        </w:sectPr>
      </w:pPr>
    </w:p>
    <w:p w14:paraId="3E4E552D" w14:textId="6D5DD9FB" w:rsidR="009C1403" w:rsidRDefault="00C6386D">
      <w:pPr>
        <w:kinsoku w:val="0"/>
        <w:overflowPunct w:val="0"/>
        <w:autoSpaceDE/>
        <w:autoSpaceDN/>
        <w:adjustRightInd/>
        <w:spacing w:line="274" w:lineRule="exact"/>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23" behindDoc="0" locked="0" layoutInCell="0" allowOverlap="1" wp14:anchorId="49857E95" wp14:editId="10BFE3A2">
                <wp:simplePos x="0" y="0"/>
                <wp:positionH relativeFrom="page">
                  <wp:posOffset>902970</wp:posOffset>
                </wp:positionH>
                <wp:positionV relativeFrom="page">
                  <wp:posOffset>916940</wp:posOffset>
                </wp:positionV>
                <wp:extent cx="5765800" cy="177165"/>
                <wp:effectExtent l="0" t="0" r="0" b="0"/>
                <wp:wrapSquare wrapText="bothSides"/>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771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57E95" id="Text Box 71" o:spid="_x0000_s1328" type="#_x0000_t202" style="position:absolute;margin-left:71.1pt;margin-top:72.2pt;width:454pt;height:13.95pt;z-index:25165832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" o:allowincell="f" stroked="f">
                <v:fill opacity="0"/>
                <v:textbox inset="0,0,0,0">
                  <w:txbxContent>
                    <w:p w14:paraId="22596F4A" w14:textId="77777777" w:rsidR="009C1403" w:rsidRDefault="00C6386D">
                      <w:pPr>
                        <w:tabs>
                          <w:tab w:val="right" w:pos="9000"/>
                        </w:tabs>
                        <w:kinsoku w:val="0"/>
                        <w:overflowPunct w:val="0"/>
                        <w:autoSpaceDE/>
                        <w:autoSpaceDN/>
                        <w:adjustRightInd/>
                        <w:spacing w:before="2" w:line="267" w:lineRule="exact"/>
                        <w:textAlignment w:val="baseline"/>
                        <w:rPr>
                          <w:rFonts w:ascii="Arial" w:hAnsi="Arial" w:cs="Arial"/>
                          <w:sz w:val="24"/>
                          <w:szCs w:val="24"/>
                        </w:rPr>
                      </w:pPr>
                      <w:r>
                        <w:rPr>
                          <w:rFonts w:ascii="Arial" w:hAnsi="Arial" w:cs="Arial"/>
                          <w:sz w:val="24"/>
                          <w:szCs w:val="24"/>
                        </w:rPr>
                        <w:t>D.5</w:t>
                      </w:r>
                      <w:r>
                        <w:rPr>
                          <w:rFonts w:ascii="Arial" w:hAnsi="Arial" w:cs="Arial"/>
                          <w:sz w:val="24"/>
                          <w:szCs w:val="24"/>
                        </w:rPr>
                        <w:tab/>
                        <w:t>The additional transfer is proportionally divided between the generation and</w:t>
                      </w:r>
                    </w:p>
                  </w:txbxContent>
                </v:textbox>
                <w10:wrap type="square" anchorx="page" anchory="page"/>
              </v:shape>
            </w:pict>
          </mc:Fallback>
        </mc:AlternateContent>
      </w:r>
      <w:r>
        <w:rPr>
          <w:rFonts w:ascii="Arial" w:hAnsi="Arial" w:cs="Arial"/>
          <w:spacing w:val="-1"/>
          <w:sz w:val="24"/>
          <w:szCs w:val="24"/>
        </w:rPr>
        <w:t>demand in the two areas as follows:</w:t>
      </w:r>
    </w:p>
    <w:p w14:paraId="059F3121" w14:textId="1574107C" w:rsidR="009C1403" w:rsidRDefault="00C6386D" w:rsidP="00BC1685">
      <w:pPr>
        <w:kinsoku w:val="0"/>
        <w:overflowPunct w:val="0"/>
        <w:autoSpaceDE/>
        <w:autoSpaceDN/>
        <w:adjustRightInd/>
        <w:spacing w:before="398" w:after="239" w:line="274"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interconnection allowance </w:t>
      </w:r>
      <w:r>
        <w:rPr>
          <w:rFonts w:ascii="Arial" w:hAnsi="Arial" w:cs="Arial"/>
          <w:sz w:val="24"/>
          <w:szCs w:val="24"/>
        </w:rPr>
        <w:t xml:space="preserve">or half </w:t>
      </w:r>
      <w:r>
        <w:rPr>
          <w:rFonts w:ascii="Arial" w:hAnsi="Arial" w:cs="Arial"/>
          <w:i/>
          <w:iCs/>
          <w:sz w:val="24"/>
          <w:szCs w:val="24"/>
        </w:rPr>
        <w:t xml:space="preserve">interconnection allowance </w:t>
      </w:r>
      <w:r>
        <w:rPr>
          <w:rFonts w:ascii="Arial" w:hAnsi="Arial" w:cs="Arial"/>
          <w:sz w:val="24"/>
          <w:szCs w:val="24"/>
        </w:rPr>
        <w:t>in areas 1 and 2 are</w:t>
      </w:r>
    </w:p>
    <w:p w14:paraId="5BA615DC" w14:textId="612AEA17" w:rsidR="00BC1685" w:rsidRDefault="007860F0" w:rsidP="007860F0">
      <w:pPr>
        <w:kinsoku w:val="0"/>
        <w:overflowPunct w:val="0"/>
        <w:autoSpaceDE/>
        <w:autoSpaceDN/>
        <w:adjustRightInd/>
        <w:spacing w:before="398" w:after="239" w:line="274" w:lineRule="exact"/>
        <w:ind w:left="720"/>
        <w:jc w:val="center"/>
        <w:textAlignment w:val="baseline"/>
        <w:rPr>
          <w:sz w:val="24"/>
          <w:szCs w:val="24"/>
        </w:rPr>
      </w:pPr>
      <w:r w:rsidRPr="00087373">
        <w:rPr>
          <w:noProof/>
          <w:color w:val="2B579A"/>
          <w:position w:val="-30"/>
          <w:shd w:val="clear" w:color="auto" w:fill="E6E6E6"/>
        </w:rPr>
        <w:object w:dxaOrig="1120" w:dyaOrig="720" w14:anchorId="77DC8017">
          <v:shape id="_x0000_i1032" type="#_x0000_t75" style="width:56.25pt;height:36.75pt" o:ole="" fillcolor="window">
            <v:imagedata r:id="rId112" o:title=""/>
          </v:shape>
          <o:OLEObject Type="Embed" ProgID="Equation.3" ShapeID="_x0000_i1032" DrawAspect="Content" ObjectID="_1799724708" r:id="rId113"/>
        </w:object>
      </w:r>
    </w:p>
    <w:p w14:paraId="57D81F11" w14:textId="77777777" w:rsidR="009C1403" w:rsidRDefault="009C1403">
      <w:pPr>
        <w:kinsoku w:val="0"/>
        <w:overflowPunct w:val="0"/>
        <w:autoSpaceDE/>
        <w:autoSpaceDN/>
        <w:adjustRightInd/>
        <w:spacing w:after="268" w:line="20" w:lineRule="exact"/>
        <w:textAlignment w:val="baseline"/>
        <w:rPr>
          <w:sz w:val="24"/>
          <w:szCs w:val="24"/>
        </w:rPr>
      </w:pPr>
    </w:p>
    <w:p w14:paraId="192CAEF0" w14:textId="77777777" w:rsidR="009C1403" w:rsidRDefault="00C6386D">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sz w:val="24"/>
          <w:szCs w:val="24"/>
        </w:rPr>
        <w:t>and the total amounts of generation in areas 1 and 2 are</w:t>
      </w:r>
    </w:p>
    <w:p w14:paraId="514CEFC0" w14:textId="624FA888" w:rsidR="007860F0" w:rsidRDefault="004629CA">
      <w:pPr>
        <w:kinsoku w:val="0"/>
        <w:overflowPunct w:val="0"/>
        <w:autoSpaceDE/>
        <w:autoSpaceDN/>
        <w:adjustRightInd/>
        <w:spacing w:before="2" w:line="278" w:lineRule="exact"/>
        <w:ind w:left="720"/>
        <w:textAlignment w:val="baseline"/>
        <w:rPr>
          <w:rFonts w:ascii="Arial" w:hAnsi="Arial" w:cs="Arial"/>
          <w:sz w:val="24"/>
          <w:szCs w:val="24"/>
        </w:rPr>
      </w:pPr>
      <w:r>
        <w:rPr>
          <w:rFonts w:ascii="Arial" w:hAnsi="Arial" w:cs="Arial"/>
          <w:noProof/>
          <w:color w:val="2B579A"/>
          <w:sz w:val="24"/>
          <w:szCs w:val="24"/>
          <w:shd w:val="clear" w:color="auto" w:fill="E6E6E6"/>
        </w:rPr>
        <w:drawing>
          <wp:anchor distT="0" distB="0" distL="114300" distR="114300" simplePos="0" relativeHeight="251658339" behindDoc="0" locked="0" layoutInCell="1" allowOverlap="1" wp14:anchorId="1EBE7165" wp14:editId="04EBC695">
            <wp:simplePos x="0" y="0"/>
            <wp:positionH relativeFrom="column">
              <wp:posOffset>2603555</wp:posOffset>
            </wp:positionH>
            <wp:positionV relativeFrom="paragraph">
              <wp:posOffset>109467</wp:posOffset>
            </wp:positionV>
            <wp:extent cx="866140" cy="466725"/>
            <wp:effectExtent l="0" t="0" r="0" b="9525"/>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868391" cy="467938"/>
                    </a:xfrm>
                    <a:prstGeom prst="rect">
                      <a:avLst/>
                    </a:prstGeom>
                    <a:noFill/>
                  </pic:spPr>
                </pic:pic>
              </a:graphicData>
            </a:graphic>
            <wp14:sizeRelH relativeFrom="margin">
              <wp14:pctWidth>0</wp14:pctWidth>
            </wp14:sizeRelH>
            <wp14:sizeRelV relativeFrom="margin">
              <wp14:pctHeight>0</wp14:pctHeight>
            </wp14:sizeRelV>
          </wp:anchor>
        </w:drawing>
      </w:r>
    </w:p>
    <w:p w14:paraId="4C7AF9B9" w14:textId="5ED31168" w:rsidR="007860F0" w:rsidRDefault="007860F0">
      <w:pPr>
        <w:kinsoku w:val="0"/>
        <w:overflowPunct w:val="0"/>
        <w:autoSpaceDE/>
        <w:autoSpaceDN/>
        <w:adjustRightInd/>
        <w:spacing w:before="2" w:line="278" w:lineRule="exact"/>
        <w:ind w:left="720"/>
        <w:textAlignment w:val="baseline"/>
        <w:rPr>
          <w:rFonts w:ascii="Arial" w:hAnsi="Arial" w:cs="Arial"/>
          <w:sz w:val="24"/>
          <w:szCs w:val="24"/>
        </w:rPr>
      </w:pPr>
    </w:p>
    <w:p w14:paraId="71849D5D" w14:textId="1EC6F97A" w:rsidR="009C1403" w:rsidRDefault="009C1403">
      <w:pPr>
        <w:kinsoku w:val="0"/>
        <w:overflowPunct w:val="0"/>
        <w:autoSpaceDE/>
        <w:autoSpaceDN/>
        <w:adjustRightInd/>
        <w:spacing w:after="268" w:line="20" w:lineRule="exact"/>
        <w:textAlignment w:val="baseline"/>
        <w:rPr>
          <w:i/>
          <w:iCs/>
          <w:spacing w:val="52"/>
          <w:sz w:val="24"/>
          <w:szCs w:val="24"/>
        </w:rPr>
      </w:pPr>
    </w:p>
    <w:p w14:paraId="4E4CD4D3" w14:textId="77777777" w:rsidR="007860F0" w:rsidRDefault="007860F0">
      <w:pPr>
        <w:kinsoku w:val="0"/>
        <w:overflowPunct w:val="0"/>
        <w:autoSpaceDE/>
        <w:autoSpaceDN/>
        <w:adjustRightInd/>
        <w:spacing w:after="268"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2569"/>
        <w:gridCol w:w="1394"/>
        <w:gridCol w:w="89"/>
        <w:gridCol w:w="197"/>
        <w:gridCol w:w="307"/>
        <w:gridCol w:w="20"/>
        <w:gridCol w:w="269"/>
        <w:gridCol w:w="494"/>
      </w:tblGrid>
      <w:tr w:rsidR="009C1403" w14:paraId="6151BBFA" w14:textId="77777777">
        <w:trPr>
          <w:cantSplit/>
          <w:trHeight w:hRule="exact" w:val="581"/>
        </w:trPr>
        <w:tc>
          <w:tcPr>
            <w:tcW w:w="2569" w:type="dxa"/>
            <w:tcBorders>
              <w:top w:val="nil"/>
              <w:left w:val="nil"/>
              <w:bottom w:val="nil"/>
              <w:right w:val="nil"/>
            </w:tcBorders>
          </w:tcPr>
          <w:p w14:paraId="0795E270" w14:textId="77777777" w:rsidR="009C1403" w:rsidRDefault="00C6386D">
            <w:pPr>
              <w:kinsoku w:val="0"/>
              <w:overflowPunct w:val="0"/>
              <w:autoSpaceDE/>
              <w:autoSpaceDN/>
              <w:adjustRightInd/>
              <w:spacing w:after="296" w:line="278" w:lineRule="exact"/>
              <w:ind w:left="648"/>
              <w:textAlignment w:val="baseline"/>
              <w:rPr>
                <w:rFonts w:ascii="Arial" w:hAnsi="Arial" w:cs="Arial"/>
                <w:sz w:val="24"/>
                <w:szCs w:val="24"/>
              </w:rPr>
            </w:pPr>
            <w:r>
              <w:rPr>
                <w:rFonts w:ascii="Arial" w:hAnsi="Arial" w:cs="Arial"/>
                <w:sz w:val="24"/>
                <w:szCs w:val="24"/>
              </w:rPr>
              <w:t>where</w:t>
            </w:r>
          </w:p>
        </w:tc>
        <w:tc>
          <w:tcPr>
            <w:tcW w:w="1394" w:type="dxa"/>
            <w:vMerge w:val="restart"/>
            <w:tcBorders>
              <w:top w:val="nil"/>
              <w:left w:val="nil"/>
              <w:bottom w:val="nil"/>
              <w:right w:val="nil"/>
            </w:tcBorders>
            <w:vAlign w:val="center"/>
          </w:tcPr>
          <w:p w14:paraId="1C1C9AA9" w14:textId="77777777" w:rsidR="009C1403" w:rsidRDefault="00C6386D">
            <w:pPr>
              <w:kinsoku w:val="0"/>
              <w:overflowPunct w:val="0"/>
              <w:autoSpaceDE/>
              <w:autoSpaceDN/>
              <w:adjustRightInd/>
              <w:spacing w:before="462" w:after="393" w:line="268" w:lineRule="exact"/>
              <w:jc w:val="right"/>
              <w:textAlignment w:val="baseline"/>
              <w:rPr>
                <w:i/>
                <w:iCs/>
                <w:sz w:val="14"/>
                <w:szCs w:val="14"/>
              </w:rPr>
            </w:pPr>
            <w:r>
              <w:rPr>
                <w:i/>
                <w:iCs/>
                <w:sz w:val="24"/>
                <w:szCs w:val="24"/>
              </w:rPr>
              <w:t>k</w:t>
            </w:r>
            <w:r>
              <w:rPr>
                <w:i/>
                <w:iCs/>
                <w:sz w:val="24"/>
                <w:szCs w:val="24"/>
                <w:vertAlign w:val="subscript"/>
              </w:rPr>
              <w:t>d</w:t>
            </w:r>
          </w:p>
        </w:tc>
        <w:tc>
          <w:tcPr>
            <w:tcW w:w="89" w:type="dxa"/>
            <w:tcBorders>
              <w:top w:val="nil"/>
              <w:left w:val="nil"/>
              <w:bottom w:val="nil"/>
              <w:right w:val="nil"/>
            </w:tcBorders>
          </w:tcPr>
          <w:p w14:paraId="1066132C" w14:textId="77777777" w:rsidR="009C1403" w:rsidRDefault="009C1403">
            <w:pPr>
              <w:kinsoku w:val="0"/>
              <w:overflowPunct w:val="0"/>
              <w:autoSpaceDE/>
              <w:autoSpaceDN/>
              <w:adjustRightInd/>
              <w:spacing w:before="462" w:after="393" w:line="268" w:lineRule="exact"/>
              <w:jc w:val="right"/>
              <w:textAlignment w:val="baseline"/>
              <w:rPr>
                <w:i/>
                <w:iCs/>
                <w:sz w:val="14"/>
                <w:szCs w:val="14"/>
              </w:rPr>
            </w:pPr>
          </w:p>
        </w:tc>
        <w:tc>
          <w:tcPr>
            <w:tcW w:w="197" w:type="dxa"/>
            <w:vMerge w:val="restart"/>
            <w:tcBorders>
              <w:top w:val="nil"/>
              <w:left w:val="nil"/>
              <w:bottom w:val="nil"/>
              <w:right w:val="nil"/>
            </w:tcBorders>
            <w:vAlign w:val="center"/>
          </w:tcPr>
          <w:p w14:paraId="36FA474B" w14:textId="77777777" w:rsidR="009C1403" w:rsidRDefault="00C6386D">
            <w:pPr>
              <w:kinsoku w:val="0"/>
              <w:overflowPunct w:val="0"/>
              <w:autoSpaceDE/>
              <w:autoSpaceDN/>
              <w:adjustRightInd/>
              <w:spacing w:before="367" w:after="439" w:line="317"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vAlign w:val="center"/>
          </w:tcPr>
          <w:p w14:paraId="3A8DC696" w14:textId="77777777" w:rsidR="009C1403" w:rsidRDefault="00C6386D">
            <w:pPr>
              <w:kinsoku w:val="0"/>
              <w:overflowPunct w:val="0"/>
              <w:autoSpaceDE/>
              <w:autoSpaceDN/>
              <w:adjustRightInd/>
              <w:spacing w:before="433" w:after="422" w:line="268" w:lineRule="exact"/>
              <w:textAlignment w:val="baseline"/>
              <w:rPr>
                <w:sz w:val="24"/>
                <w:szCs w:val="24"/>
              </w:rPr>
            </w:pPr>
            <w:r>
              <w:rPr>
                <w:sz w:val="24"/>
                <w:szCs w:val="24"/>
              </w:rPr>
              <w:t>1</w:t>
            </w:r>
          </w:p>
        </w:tc>
        <w:tc>
          <w:tcPr>
            <w:tcW w:w="17" w:type="dxa"/>
            <w:tcBorders>
              <w:top w:val="nil"/>
              <w:left w:val="nil"/>
              <w:bottom w:val="single" w:sz="4" w:space="0" w:color="000000"/>
              <w:right w:val="nil"/>
            </w:tcBorders>
          </w:tcPr>
          <w:p w14:paraId="6C084720"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269" w:type="dxa"/>
            <w:tcBorders>
              <w:top w:val="nil"/>
              <w:left w:val="nil"/>
              <w:bottom w:val="single" w:sz="4" w:space="0" w:color="000000"/>
              <w:right w:val="nil"/>
            </w:tcBorders>
          </w:tcPr>
          <w:p w14:paraId="149D8047" w14:textId="77777777" w:rsidR="009C1403" w:rsidRDefault="009C1403">
            <w:pPr>
              <w:kinsoku w:val="0"/>
              <w:overflowPunct w:val="0"/>
              <w:autoSpaceDE/>
              <w:autoSpaceDN/>
              <w:adjustRightInd/>
              <w:spacing w:before="433" w:after="422" w:line="268" w:lineRule="exact"/>
              <w:textAlignment w:val="baseline"/>
              <w:rPr>
                <w:sz w:val="24"/>
                <w:szCs w:val="24"/>
              </w:rPr>
            </w:pPr>
          </w:p>
        </w:tc>
        <w:tc>
          <w:tcPr>
            <w:tcW w:w="494" w:type="dxa"/>
            <w:tcBorders>
              <w:top w:val="nil"/>
              <w:left w:val="nil"/>
              <w:bottom w:val="single" w:sz="4" w:space="0" w:color="000000"/>
              <w:right w:val="nil"/>
            </w:tcBorders>
          </w:tcPr>
          <w:p w14:paraId="794EDBC3" w14:textId="77777777" w:rsidR="009C1403" w:rsidRDefault="00C6386D">
            <w:pPr>
              <w:kinsoku w:val="0"/>
              <w:overflowPunct w:val="0"/>
              <w:autoSpaceDE/>
              <w:autoSpaceDN/>
              <w:adjustRightInd/>
              <w:spacing w:before="284" w:after="24" w:line="268" w:lineRule="exact"/>
              <w:textAlignment w:val="baseline"/>
              <w:rPr>
                <w:i/>
                <w:iCs/>
                <w:sz w:val="24"/>
                <w:szCs w:val="24"/>
              </w:rPr>
            </w:pPr>
            <w:r>
              <w:rPr>
                <w:i/>
                <w:iCs/>
                <w:sz w:val="24"/>
                <w:szCs w:val="24"/>
              </w:rPr>
              <w:t>I</w:t>
            </w:r>
          </w:p>
        </w:tc>
      </w:tr>
      <w:tr w:rsidR="009C1403" w14:paraId="790D9CF8" w14:textId="77777777">
        <w:trPr>
          <w:cantSplit/>
          <w:trHeight w:hRule="exact" w:val="543"/>
        </w:trPr>
        <w:tc>
          <w:tcPr>
            <w:tcW w:w="2569" w:type="dxa"/>
            <w:tcBorders>
              <w:top w:val="nil"/>
              <w:left w:val="nil"/>
              <w:bottom w:val="nil"/>
              <w:right w:val="nil"/>
            </w:tcBorders>
          </w:tcPr>
          <w:p w14:paraId="17A554A4" w14:textId="77777777" w:rsidR="009C1403" w:rsidRDefault="009C1403">
            <w:pPr>
              <w:kinsoku w:val="0"/>
              <w:overflowPunct w:val="0"/>
              <w:autoSpaceDE/>
              <w:autoSpaceDN/>
              <w:adjustRightInd/>
              <w:textAlignment w:val="baseline"/>
              <w:rPr>
                <w:i/>
                <w:iCs/>
                <w:sz w:val="24"/>
                <w:szCs w:val="24"/>
              </w:rPr>
            </w:pPr>
          </w:p>
        </w:tc>
        <w:tc>
          <w:tcPr>
            <w:tcW w:w="1394" w:type="dxa"/>
            <w:vMerge/>
            <w:tcBorders>
              <w:top w:val="nil"/>
              <w:left w:val="nil"/>
              <w:bottom w:val="nil"/>
              <w:right w:val="nil"/>
            </w:tcBorders>
            <w:vAlign w:val="center"/>
          </w:tcPr>
          <w:p w14:paraId="3CACE3DB" w14:textId="77777777" w:rsidR="009C1403" w:rsidRDefault="009C1403">
            <w:pPr>
              <w:kinsoku w:val="0"/>
              <w:overflowPunct w:val="0"/>
              <w:autoSpaceDE/>
              <w:autoSpaceDN/>
              <w:adjustRightInd/>
              <w:textAlignment w:val="baseline"/>
              <w:rPr>
                <w:i/>
                <w:iCs/>
                <w:sz w:val="24"/>
                <w:szCs w:val="24"/>
              </w:rPr>
            </w:pPr>
          </w:p>
        </w:tc>
        <w:tc>
          <w:tcPr>
            <w:tcW w:w="89" w:type="dxa"/>
            <w:tcBorders>
              <w:top w:val="nil"/>
              <w:left w:val="nil"/>
              <w:bottom w:val="nil"/>
              <w:right w:val="nil"/>
            </w:tcBorders>
          </w:tcPr>
          <w:p w14:paraId="4FAE1EF3" w14:textId="77777777" w:rsidR="009C1403" w:rsidRDefault="00C6386D">
            <w:pPr>
              <w:kinsoku w:val="0"/>
              <w:overflowPunct w:val="0"/>
              <w:autoSpaceDE/>
              <w:autoSpaceDN/>
              <w:adjustRightInd/>
              <w:spacing w:after="390" w:line="152" w:lineRule="exact"/>
              <w:jc w:val="center"/>
              <w:textAlignment w:val="baseline"/>
              <w:rPr>
                <w:sz w:val="14"/>
                <w:szCs w:val="14"/>
              </w:rPr>
            </w:pPr>
            <w:r>
              <w:rPr>
                <w:sz w:val="14"/>
                <w:szCs w:val="14"/>
              </w:rPr>
              <w:t>1</w:t>
            </w:r>
          </w:p>
        </w:tc>
        <w:tc>
          <w:tcPr>
            <w:tcW w:w="197" w:type="dxa"/>
            <w:vMerge/>
            <w:tcBorders>
              <w:top w:val="nil"/>
              <w:left w:val="nil"/>
              <w:bottom w:val="nil"/>
              <w:right w:val="nil"/>
            </w:tcBorders>
            <w:vAlign w:val="center"/>
          </w:tcPr>
          <w:p w14:paraId="65E63AAC"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307" w:type="dxa"/>
            <w:vMerge/>
            <w:tcBorders>
              <w:top w:val="nil"/>
              <w:left w:val="nil"/>
              <w:bottom w:val="nil"/>
              <w:right w:val="nil"/>
            </w:tcBorders>
            <w:vAlign w:val="center"/>
          </w:tcPr>
          <w:p w14:paraId="4C65D5FD"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17" w:type="dxa"/>
            <w:tcBorders>
              <w:top w:val="single" w:sz="4" w:space="0" w:color="000000"/>
              <w:left w:val="nil"/>
              <w:bottom w:val="nil"/>
              <w:right w:val="nil"/>
            </w:tcBorders>
          </w:tcPr>
          <w:p w14:paraId="79CF2E43" w14:textId="77777777" w:rsidR="009C1403" w:rsidRDefault="009C1403">
            <w:pPr>
              <w:kinsoku w:val="0"/>
              <w:overflowPunct w:val="0"/>
              <w:autoSpaceDE/>
              <w:autoSpaceDN/>
              <w:adjustRightInd/>
              <w:spacing w:after="390" w:line="152" w:lineRule="exact"/>
              <w:jc w:val="center"/>
              <w:textAlignment w:val="baseline"/>
              <w:rPr>
                <w:sz w:val="14"/>
                <w:szCs w:val="14"/>
              </w:rPr>
            </w:pPr>
          </w:p>
        </w:tc>
        <w:tc>
          <w:tcPr>
            <w:tcW w:w="269" w:type="dxa"/>
            <w:tcBorders>
              <w:top w:val="single" w:sz="4" w:space="0" w:color="000000"/>
              <w:left w:val="nil"/>
              <w:bottom w:val="single" w:sz="4" w:space="0" w:color="000000"/>
              <w:right w:val="nil"/>
            </w:tcBorders>
          </w:tcPr>
          <w:p w14:paraId="1C2EBB00" w14:textId="77777777" w:rsidR="009C1403" w:rsidRDefault="00C6386D">
            <w:pPr>
              <w:kinsoku w:val="0"/>
              <w:overflowPunct w:val="0"/>
              <w:autoSpaceDE/>
              <w:autoSpaceDN/>
              <w:adjustRightInd/>
              <w:spacing w:before="63" w:after="211"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vMerge w:val="restart"/>
            <w:tcBorders>
              <w:top w:val="single" w:sz="4" w:space="0" w:color="000000"/>
              <w:left w:val="nil"/>
              <w:bottom w:val="nil"/>
              <w:right w:val="nil"/>
            </w:tcBorders>
          </w:tcPr>
          <w:p w14:paraId="47C8AFD0" w14:textId="77777777" w:rsidR="009C1403" w:rsidRDefault="00C6386D">
            <w:pPr>
              <w:kinsoku w:val="0"/>
              <w:overflowPunct w:val="0"/>
              <w:autoSpaceDE/>
              <w:autoSpaceDN/>
              <w:adjustRightInd/>
              <w:spacing w:after="24" w:line="331" w:lineRule="exact"/>
              <w:textAlignment w:val="baseline"/>
              <w:rPr>
                <w:i/>
                <w:iCs/>
                <w:spacing w:val="12"/>
                <w:sz w:val="24"/>
                <w:szCs w:val="24"/>
              </w:rPr>
            </w:pPr>
            <w:r>
              <w:rPr>
                <w:i/>
                <w:iCs/>
                <w:spacing w:val="12"/>
                <w:sz w:val="23"/>
                <w:szCs w:val="23"/>
              </w:rPr>
              <w:t>+</w:t>
            </w:r>
            <w:r>
              <w:rPr>
                <w:i/>
                <w:iCs/>
                <w:spacing w:val="12"/>
                <w:sz w:val="24"/>
                <w:szCs w:val="24"/>
              </w:rPr>
              <w:t>G</w:t>
            </w:r>
            <w:r>
              <w:rPr>
                <w:spacing w:val="12"/>
                <w:sz w:val="24"/>
                <w:szCs w:val="24"/>
                <w:vertAlign w:val="subscript"/>
              </w:rPr>
              <w:t>1</w:t>
            </w:r>
            <w:r>
              <w:rPr>
                <w:spacing w:val="12"/>
                <w:sz w:val="14"/>
                <w:szCs w:val="14"/>
              </w:rPr>
              <w:t xml:space="preserve"> </w:t>
            </w:r>
            <w:r>
              <w:rPr>
                <w:i/>
                <w:iCs/>
                <w:spacing w:val="12"/>
                <w:sz w:val="24"/>
                <w:szCs w:val="24"/>
              </w:rPr>
              <w:t>I</w:t>
            </w:r>
          </w:p>
        </w:tc>
      </w:tr>
      <w:tr w:rsidR="009C1403" w14:paraId="69A1B6C8" w14:textId="77777777">
        <w:trPr>
          <w:cantSplit/>
          <w:trHeight w:hRule="exact" w:val="149"/>
        </w:trPr>
        <w:tc>
          <w:tcPr>
            <w:tcW w:w="2569" w:type="dxa"/>
            <w:tcBorders>
              <w:top w:val="nil"/>
              <w:left w:val="nil"/>
              <w:bottom w:val="nil"/>
              <w:right w:val="nil"/>
            </w:tcBorders>
          </w:tcPr>
          <w:p w14:paraId="1A4BD134" w14:textId="77777777" w:rsidR="009C1403" w:rsidRDefault="009C1403">
            <w:pPr>
              <w:kinsoku w:val="0"/>
              <w:overflowPunct w:val="0"/>
              <w:autoSpaceDE/>
              <w:autoSpaceDN/>
              <w:adjustRightInd/>
              <w:textAlignment w:val="baseline"/>
              <w:rPr>
                <w:i/>
                <w:iCs/>
                <w:spacing w:val="12"/>
                <w:sz w:val="23"/>
                <w:szCs w:val="23"/>
              </w:rPr>
            </w:pPr>
          </w:p>
        </w:tc>
        <w:tc>
          <w:tcPr>
            <w:tcW w:w="1394" w:type="dxa"/>
            <w:vMerge w:val="restart"/>
            <w:tcBorders>
              <w:top w:val="nil"/>
              <w:left w:val="nil"/>
              <w:bottom w:val="nil"/>
              <w:right w:val="nil"/>
            </w:tcBorders>
          </w:tcPr>
          <w:p w14:paraId="69A57C26" w14:textId="77777777" w:rsidR="009C1403" w:rsidRDefault="00C6386D">
            <w:pPr>
              <w:kinsoku w:val="0"/>
              <w:overflowPunct w:val="0"/>
              <w:autoSpaceDE/>
              <w:autoSpaceDN/>
              <w:adjustRightInd/>
              <w:spacing w:after="417" w:line="273" w:lineRule="exact"/>
              <w:jc w:val="right"/>
              <w:textAlignment w:val="baseline"/>
              <w:rPr>
                <w:i/>
                <w:iCs/>
                <w:sz w:val="14"/>
                <w:szCs w:val="14"/>
              </w:rPr>
            </w:pPr>
            <w:r>
              <w:rPr>
                <w:i/>
                <w:iCs/>
                <w:sz w:val="24"/>
                <w:szCs w:val="24"/>
              </w:rPr>
              <w:t>k</w:t>
            </w:r>
            <w:r>
              <w:rPr>
                <w:i/>
                <w:iCs/>
                <w:sz w:val="24"/>
                <w:szCs w:val="24"/>
                <w:vertAlign w:val="subscript"/>
              </w:rPr>
              <w:t>g</w:t>
            </w:r>
          </w:p>
        </w:tc>
        <w:tc>
          <w:tcPr>
            <w:tcW w:w="89" w:type="dxa"/>
            <w:tcBorders>
              <w:top w:val="nil"/>
              <w:left w:val="nil"/>
              <w:bottom w:val="nil"/>
              <w:right w:val="nil"/>
            </w:tcBorders>
          </w:tcPr>
          <w:p w14:paraId="0C98A9DB" w14:textId="77777777" w:rsidR="009C1403" w:rsidRDefault="009C1403">
            <w:pPr>
              <w:kinsoku w:val="0"/>
              <w:overflowPunct w:val="0"/>
              <w:autoSpaceDE/>
              <w:autoSpaceDN/>
              <w:adjustRightInd/>
              <w:spacing w:after="417" w:line="273" w:lineRule="exact"/>
              <w:jc w:val="right"/>
              <w:textAlignment w:val="baseline"/>
              <w:rPr>
                <w:i/>
                <w:iCs/>
                <w:sz w:val="14"/>
                <w:szCs w:val="14"/>
              </w:rPr>
            </w:pPr>
          </w:p>
        </w:tc>
        <w:tc>
          <w:tcPr>
            <w:tcW w:w="197" w:type="dxa"/>
            <w:vMerge w:val="restart"/>
            <w:tcBorders>
              <w:top w:val="nil"/>
              <w:left w:val="nil"/>
              <w:bottom w:val="nil"/>
              <w:right w:val="nil"/>
            </w:tcBorders>
          </w:tcPr>
          <w:p w14:paraId="57B8E730" w14:textId="77777777" w:rsidR="009C1403" w:rsidRDefault="00C6386D">
            <w:pPr>
              <w:kinsoku w:val="0"/>
              <w:overflowPunct w:val="0"/>
              <w:autoSpaceDE/>
              <w:autoSpaceDN/>
              <w:adjustRightInd/>
              <w:spacing w:after="468" w:line="251" w:lineRule="exact"/>
              <w:jc w:val="center"/>
              <w:textAlignment w:val="baseline"/>
              <w:rPr>
                <w:rFonts w:ascii="Tahoma" w:hAnsi="Tahoma" w:cs="Tahoma"/>
                <w:sz w:val="22"/>
                <w:szCs w:val="22"/>
              </w:rPr>
            </w:pPr>
            <w:r>
              <w:rPr>
                <w:rFonts w:ascii="Tahoma" w:hAnsi="Tahoma" w:cs="Tahoma"/>
                <w:sz w:val="22"/>
                <w:szCs w:val="22"/>
              </w:rPr>
              <w:t>=</w:t>
            </w:r>
          </w:p>
        </w:tc>
        <w:tc>
          <w:tcPr>
            <w:tcW w:w="307" w:type="dxa"/>
            <w:vMerge w:val="restart"/>
            <w:tcBorders>
              <w:top w:val="nil"/>
              <w:left w:val="nil"/>
              <w:bottom w:val="nil"/>
              <w:right w:val="nil"/>
            </w:tcBorders>
          </w:tcPr>
          <w:p w14:paraId="6B89F1DA" w14:textId="77777777" w:rsidR="009C1403" w:rsidRDefault="00C6386D">
            <w:pPr>
              <w:kinsoku w:val="0"/>
              <w:overflowPunct w:val="0"/>
              <w:autoSpaceDE/>
              <w:autoSpaceDN/>
              <w:adjustRightInd/>
              <w:spacing w:after="451" w:line="268" w:lineRule="exact"/>
              <w:textAlignment w:val="baseline"/>
              <w:rPr>
                <w:rFonts w:ascii="Tahoma" w:hAnsi="Tahoma" w:cs="Tahoma"/>
                <w:sz w:val="22"/>
                <w:szCs w:val="22"/>
              </w:rPr>
            </w:pPr>
            <w:r>
              <w:rPr>
                <w:sz w:val="24"/>
                <w:szCs w:val="24"/>
              </w:rPr>
              <w:t>1</w:t>
            </w:r>
            <w:r>
              <w:rPr>
                <w:rFonts w:ascii="Tahoma" w:hAnsi="Tahoma" w:cs="Tahoma"/>
                <w:sz w:val="22"/>
                <w:szCs w:val="22"/>
              </w:rPr>
              <w:t>+</w:t>
            </w:r>
          </w:p>
        </w:tc>
        <w:tc>
          <w:tcPr>
            <w:tcW w:w="17" w:type="dxa"/>
            <w:tcBorders>
              <w:top w:val="nil"/>
              <w:left w:val="nil"/>
              <w:bottom w:val="nil"/>
              <w:right w:val="nil"/>
            </w:tcBorders>
          </w:tcPr>
          <w:p w14:paraId="26103B19"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269" w:type="dxa"/>
            <w:tcBorders>
              <w:top w:val="single" w:sz="4" w:space="0" w:color="000000"/>
              <w:left w:val="nil"/>
              <w:bottom w:val="single" w:sz="4" w:space="0" w:color="000000"/>
              <w:right w:val="nil"/>
            </w:tcBorders>
          </w:tcPr>
          <w:p w14:paraId="57B7EE2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c>
          <w:tcPr>
            <w:tcW w:w="494" w:type="dxa"/>
            <w:vMerge/>
            <w:tcBorders>
              <w:top w:val="nil"/>
              <w:left w:val="nil"/>
              <w:bottom w:val="single" w:sz="4" w:space="0" w:color="000000"/>
              <w:right w:val="nil"/>
            </w:tcBorders>
          </w:tcPr>
          <w:p w14:paraId="4637E6E5" w14:textId="77777777" w:rsidR="009C1403" w:rsidRDefault="009C1403">
            <w:pPr>
              <w:kinsoku w:val="0"/>
              <w:overflowPunct w:val="0"/>
              <w:autoSpaceDE/>
              <w:autoSpaceDN/>
              <w:adjustRightInd/>
              <w:spacing w:after="451" w:line="268" w:lineRule="exact"/>
              <w:textAlignment w:val="baseline"/>
              <w:rPr>
                <w:rFonts w:ascii="Tahoma" w:hAnsi="Tahoma" w:cs="Tahoma"/>
                <w:sz w:val="22"/>
                <w:szCs w:val="22"/>
              </w:rPr>
            </w:pPr>
          </w:p>
        </w:tc>
      </w:tr>
      <w:tr w:rsidR="009C1403" w14:paraId="59037A74" w14:textId="77777777">
        <w:trPr>
          <w:cantSplit/>
          <w:trHeight w:hRule="exact" w:val="583"/>
        </w:trPr>
        <w:tc>
          <w:tcPr>
            <w:tcW w:w="2569" w:type="dxa"/>
            <w:tcBorders>
              <w:top w:val="nil"/>
              <w:left w:val="nil"/>
              <w:bottom w:val="nil"/>
              <w:right w:val="nil"/>
            </w:tcBorders>
            <w:vAlign w:val="bottom"/>
          </w:tcPr>
          <w:p w14:paraId="7BEDFD74" w14:textId="77777777" w:rsidR="009C1403" w:rsidRDefault="00C6386D">
            <w:pPr>
              <w:kinsoku w:val="0"/>
              <w:overflowPunct w:val="0"/>
              <w:autoSpaceDE/>
              <w:autoSpaceDN/>
              <w:adjustRightInd/>
              <w:spacing w:before="346" w:line="224" w:lineRule="exact"/>
              <w:ind w:left="648"/>
              <w:textAlignment w:val="baseline"/>
              <w:rPr>
                <w:rFonts w:ascii="Arial" w:hAnsi="Arial" w:cs="Arial"/>
                <w:sz w:val="24"/>
                <w:szCs w:val="24"/>
              </w:rPr>
            </w:pPr>
            <w:r>
              <w:rPr>
                <w:rFonts w:ascii="Arial" w:hAnsi="Arial" w:cs="Arial"/>
                <w:sz w:val="24"/>
                <w:szCs w:val="24"/>
              </w:rPr>
              <w:t>and</w:t>
            </w:r>
          </w:p>
        </w:tc>
        <w:tc>
          <w:tcPr>
            <w:tcW w:w="1394" w:type="dxa"/>
            <w:vMerge/>
            <w:tcBorders>
              <w:top w:val="nil"/>
              <w:left w:val="nil"/>
              <w:bottom w:val="nil"/>
              <w:right w:val="nil"/>
            </w:tcBorders>
          </w:tcPr>
          <w:p w14:paraId="7421536F" w14:textId="77777777" w:rsidR="009C1403" w:rsidRDefault="009C1403">
            <w:pPr>
              <w:kinsoku w:val="0"/>
              <w:overflowPunct w:val="0"/>
              <w:autoSpaceDE/>
              <w:autoSpaceDN/>
              <w:adjustRightInd/>
              <w:spacing w:before="346" w:line="224" w:lineRule="exact"/>
              <w:ind w:left="648"/>
              <w:textAlignment w:val="baseline"/>
              <w:rPr>
                <w:rFonts w:ascii="Arial" w:hAnsi="Arial" w:cs="Arial"/>
                <w:sz w:val="24"/>
                <w:szCs w:val="24"/>
              </w:rPr>
            </w:pPr>
          </w:p>
        </w:tc>
        <w:tc>
          <w:tcPr>
            <w:tcW w:w="89" w:type="dxa"/>
            <w:tcBorders>
              <w:top w:val="nil"/>
              <w:left w:val="nil"/>
              <w:bottom w:val="nil"/>
              <w:right w:val="nil"/>
            </w:tcBorders>
          </w:tcPr>
          <w:p w14:paraId="3D8AB2C0" w14:textId="77777777" w:rsidR="009C1403" w:rsidRDefault="00C6386D">
            <w:pPr>
              <w:kinsoku w:val="0"/>
              <w:overflowPunct w:val="0"/>
              <w:autoSpaceDE/>
              <w:autoSpaceDN/>
              <w:adjustRightInd/>
              <w:spacing w:after="419" w:line="151" w:lineRule="exact"/>
              <w:jc w:val="center"/>
              <w:textAlignment w:val="baseline"/>
              <w:rPr>
                <w:sz w:val="14"/>
                <w:szCs w:val="14"/>
              </w:rPr>
            </w:pPr>
            <w:r>
              <w:rPr>
                <w:sz w:val="14"/>
                <w:szCs w:val="14"/>
              </w:rPr>
              <w:t>1</w:t>
            </w:r>
          </w:p>
        </w:tc>
        <w:tc>
          <w:tcPr>
            <w:tcW w:w="197" w:type="dxa"/>
            <w:vMerge/>
            <w:tcBorders>
              <w:top w:val="nil"/>
              <w:left w:val="nil"/>
              <w:bottom w:val="nil"/>
              <w:right w:val="nil"/>
            </w:tcBorders>
          </w:tcPr>
          <w:p w14:paraId="0CF8391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307" w:type="dxa"/>
            <w:vMerge/>
            <w:tcBorders>
              <w:top w:val="nil"/>
              <w:left w:val="nil"/>
              <w:bottom w:val="nil"/>
              <w:right w:val="nil"/>
            </w:tcBorders>
          </w:tcPr>
          <w:p w14:paraId="29B393FB"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17" w:type="dxa"/>
            <w:tcBorders>
              <w:top w:val="nil"/>
              <w:left w:val="nil"/>
              <w:bottom w:val="nil"/>
              <w:right w:val="nil"/>
            </w:tcBorders>
          </w:tcPr>
          <w:p w14:paraId="6940CF7C" w14:textId="77777777" w:rsidR="009C1403" w:rsidRDefault="009C1403">
            <w:pPr>
              <w:kinsoku w:val="0"/>
              <w:overflowPunct w:val="0"/>
              <w:autoSpaceDE/>
              <w:autoSpaceDN/>
              <w:adjustRightInd/>
              <w:spacing w:after="419" w:line="151" w:lineRule="exact"/>
              <w:jc w:val="center"/>
              <w:textAlignment w:val="baseline"/>
              <w:rPr>
                <w:sz w:val="14"/>
                <w:szCs w:val="14"/>
              </w:rPr>
            </w:pPr>
          </w:p>
        </w:tc>
        <w:tc>
          <w:tcPr>
            <w:tcW w:w="269" w:type="dxa"/>
            <w:tcBorders>
              <w:top w:val="single" w:sz="4" w:space="0" w:color="000000"/>
              <w:left w:val="nil"/>
              <w:bottom w:val="nil"/>
              <w:right w:val="nil"/>
            </w:tcBorders>
          </w:tcPr>
          <w:p w14:paraId="7664B6F0" w14:textId="77777777" w:rsidR="009C1403" w:rsidRDefault="00C6386D">
            <w:pPr>
              <w:kinsoku w:val="0"/>
              <w:overflowPunct w:val="0"/>
              <w:autoSpaceDE/>
              <w:autoSpaceDN/>
              <w:adjustRightInd/>
              <w:spacing w:before="62" w:after="240" w:line="268" w:lineRule="exact"/>
              <w:jc w:val="center"/>
              <w:textAlignment w:val="baseline"/>
              <w:rPr>
                <w:spacing w:val="-41"/>
                <w:sz w:val="14"/>
                <w:szCs w:val="14"/>
              </w:rPr>
            </w:pPr>
            <w:r>
              <w:rPr>
                <w:i/>
                <w:iCs/>
                <w:spacing w:val="-41"/>
                <w:sz w:val="24"/>
                <w:szCs w:val="24"/>
              </w:rPr>
              <w:t>D</w:t>
            </w:r>
            <w:r>
              <w:rPr>
                <w:spacing w:val="-41"/>
                <w:sz w:val="24"/>
                <w:szCs w:val="24"/>
                <w:vertAlign w:val="subscript"/>
              </w:rPr>
              <w:t>1</w:t>
            </w:r>
          </w:p>
        </w:tc>
        <w:tc>
          <w:tcPr>
            <w:tcW w:w="494" w:type="dxa"/>
            <w:tcBorders>
              <w:top w:val="single" w:sz="4" w:space="0" w:color="000000"/>
              <w:left w:val="nil"/>
              <w:bottom w:val="nil"/>
              <w:right w:val="nil"/>
            </w:tcBorders>
          </w:tcPr>
          <w:p w14:paraId="10CB0ECD" w14:textId="77777777" w:rsidR="009C1403" w:rsidRDefault="00C6386D">
            <w:pPr>
              <w:kinsoku w:val="0"/>
              <w:overflowPunct w:val="0"/>
              <w:autoSpaceDE/>
              <w:autoSpaceDN/>
              <w:adjustRightInd/>
              <w:spacing w:before="39" w:after="249" w:line="282" w:lineRule="exact"/>
              <w:textAlignment w:val="baseline"/>
              <w:rPr>
                <w:sz w:val="14"/>
                <w:szCs w:val="14"/>
              </w:rPr>
            </w:pPr>
            <w:r>
              <w:rPr>
                <w:i/>
                <w:iCs/>
                <w:sz w:val="23"/>
                <w:szCs w:val="23"/>
              </w:rPr>
              <w:t>+</w:t>
            </w:r>
            <w:r>
              <w:rPr>
                <w:i/>
                <w:iCs/>
                <w:sz w:val="24"/>
                <w:szCs w:val="24"/>
              </w:rPr>
              <w:t>G</w:t>
            </w:r>
            <w:r>
              <w:rPr>
                <w:sz w:val="24"/>
                <w:szCs w:val="24"/>
                <w:vertAlign w:val="subscript"/>
              </w:rPr>
              <w:t>1</w:t>
            </w:r>
          </w:p>
        </w:tc>
      </w:tr>
    </w:tbl>
    <w:p w14:paraId="757DA5E1" w14:textId="77777777" w:rsidR="009C1403" w:rsidRDefault="009C1403">
      <w:pPr>
        <w:kinsoku w:val="0"/>
        <w:overflowPunct w:val="0"/>
        <w:autoSpaceDE/>
        <w:autoSpaceDN/>
        <w:adjustRightInd/>
        <w:spacing w:after="88" w:line="20" w:lineRule="exact"/>
        <w:ind w:right="3744"/>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915"/>
        <w:gridCol w:w="115"/>
        <w:gridCol w:w="195"/>
        <w:gridCol w:w="324"/>
        <w:gridCol w:w="300"/>
        <w:gridCol w:w="487"/>
      </w:tblGrid>
      <w:tr w:rsidR="009C1403" w14:paraId="441CDCBE" w14:textId="77777777">
        <w:trPr>
          <w:cantSplit/>
          <w:trHeight w:hRule="exact" w:val="249"/>
        </w:trPr>
        <w:tc>
          <w:tcPr>
            <w:tcW w:w="3915" w:type="dxa"/>
            <w:vMerge w:val="restart"/>
            <w:tcBorders>
              <w:top w:val="nil"/>
              <w:left w:val="nil"/>
              <w:bottom w:val="nil"/>
              <w:right w:val="nil"/>
            </w:tcBorders>
          </w:tcPr>
          <w:p w14:paraId="70519E99" w14:textId="77777777" w:rsidR="009C1403" w:rsidRDefault="00C6386D">
            <w:pPr>
              <w:kinsoku w:val="0"/>
              <w:overflowPunct w:val="0"/>
              <w:autoSpaceDE/>
              <w:autoSpaceDN/>
              <w:adjustRightInd/>
              <w:spacing w:before="130" w:after="389" w:line="268" w:lineRule="exact"/>
              <w:jc w:val="right"/>
              <w:textAlignment w:val="baseline"/>
              <w:rPr>
                <w:i/>
                <w:iCs/>
                <w:sz w:val="14"/>
                <w:szCs w:val="14"/>
              </w:rPr>
            </w:pPr>
            <w:r>
              <w:rPr>
                <w:i/>
                <w:iCs/>
                <w:sz w:val="24"/>
                <w:szCs w:val="24"/>
              </w:rPr>
              <w:t>k</w:t>
            </w:r>
            <w:r>
              <w:rPr>
                <w:i/>
                <w:iCs/>
                <w:sz w:val="24"/>
                <w:szCs w:val="24"/>
                <w:vertAlign w:val="subscript"/>
              </w:rPr>
              <w:t>d</w:t>
            </w:r>
          </w:p>
        </w:tc>
        <w:tc>
          <w:tcPr>
            <w:tcW w:w="115" w:type="dxa"/>
            <w:tcBorders>
              <w:top w:val="nil"/>
              <w:left w:val="nil"/>
              <w:bottom w:val="nil"/>
              <w:right w:val="nil"/>
            </w:tcBorders>
          </w:tcPr>
          <w:p w14:paraId="063E4926" w14:textId="77777777" w:rsidR="009C1403" w:rsidRDefault="009C1403">
            <w:pPr>
              <w:kinsoku w:val="0"/>
              <w:overflowPunct w:val="0"/>
              <w:autoSpaceDE/>
              <w:autoSpaceDN/>
              <w:adjustRightInd/>
              <w:spacing w:before="130" w:after="389" w:line="268" w:lineRule="exact"/>
              <w:jc w:val="right"/>
              <w:textAlignment w:val="baseline"/>
              <w:rPr>
                <w:i/>
                <w:iCs/>
                <w:sz w:val="14"/>
                <w:szCs w:val="14"/>
              </w:rPr>
            </w:pPr>
          </w:p>
        </w:tc>
        <w:tc>
          <w:tcPr>
            <w:tcW w:w="195" w:type="dxa"/>
            <w:vMerge w:val="restart"/>
            <w:tcBorders>
              <w:top w:val="nil"/>
              <w:left w:val="nil"/>
              <w:bottom w:val="nil"/>
              <w:right w:val="nil"/>
            </w:tcBorders>
          </w:tcPr>
          <w:p w14:paraId="1E88EA22" w14:textId="77777777" w:rsidR="009C1403" w:rsidRDefault="00C6386D">
            <w:pPr>
              <w:kinsoku w:val="0"/>
              <w:overflowPunct w:val="0"/>
              <w:autoSpaceDE/>
              <w:autoSpaceDN/>
              <w:adjustRightInd/>
              <w:spacing w:before="35" w:after="435" w:line="317"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58ADE17" w14:textId="77777777" w:rsidR="009C1403" w:rsidRDefault="00C6386D">
            <w:pPr>
              <w:kinsoku w:val="0"/>
              <w:overflowPunct w:val="0"/>
              <w:autoSpaceDE/>
              <w:autoSpaceDN/>
              <w:adjustRightInd/>
              <w:spacing w:before="78" w:after="418" w:line="291" w:lineRule="exact"/>
              <w:textAlignment w:val="baseline"/>
              <w:rPr>
                <w:rFonts w:ascii="Tahoma" w:hAnsi="Tahoma" w:cs="Tahoma"/>
                <w:i/>
                <w:iCs/>
                <w:sz w:val="22"/>
                <w:szCs w:val="22"/>
              </w:rPr>
            </w:pPr>
            <w:r>
              <w:rPr>
                <w:sz w:val="24"/>
                <w:szCs w:val="24"/>
              </w:rPr>
              <w:t>1</w:t>
            </w:r>
            <w:r>
              <w:rPr>
                <w:rFonts w:ascii="Tahoma" w:hAnsi="Tahoma" w:cs="Tahoma"/>
                <w:i/>
                <w:iCs/>
                <w:sz w:val="22"/>
                <w:szCs w:val="22"/>
              </w:rPr>
              <w:t>+</w:t>
            </w:r>
          </w:p>
        </w:tc>
        <w:tc>
          <w:tcPr>
            <w:tcW w:w="300" w:type="dxa"/>
            <w:tcBorders>
              <w:top w:val="nil"/>
              <w:left w:val="nil"/>
              <w:bottom w:val="single" w:sz="4" w:space="0" w:color="000000"/>
              <w:right w:val="nil"/>
            </w:tcBorders>
          </w:tcPr>
          <w:p w14:paraId="3B76D3A0" w14:textId="77777777" w:rsidR="009C1403" w:rsidRDefault="009C1403">
            <w:pPr>
              <w:kinsoku w:val="0"/>
              <w:overflowPunct w:val="0"/>
              <w:autoSpaceDE/>
              <w:autoSpaceDN/>
              <w:adjustRightInd/>
              <w:spacing w:before="78" w:after="418" w:line="291" w:lineRule="exact"/>
              <w:textAlignment w:val="baseline"/>
              <w:rPr>
                <w:rFonts w:ascii="Tahoma" w:hAnsi="Tahoma" w:cs="Tahoma"/>
                <w:i/>
                <w:iCs/>
                <w:sz w:val="22"/>
                <w:szCs w:val="22"/>
              </w:rPr>
            </w:pPr>
          </w:p>
        </w:tc>
        <w:tc>
          <w:tcPr>
            <w:tcW w:w="487" w:type="dxa"/>
            <w:tcBorders>
              <w:top w:val="nil"/>
              <w:left w:val="nil"/>
              <w:bottom w:val="single" w:sz="4" w:space="0" w:color="000000"/>
              <w:right w:val="nil"/>
            </w:tcBorders>
            <w:vAlign w:val="center"/>
          </w:tcPr>
          <w:p w14:paraId="58A16E9A" w14:textId="77777777" w:rsidR="009C1403" w:rsidRDefault="00C6386D">
            <w:pPr>
              <w:kinsoku w:val="0"/>
              <w:overflowPunct w:val="0"/>
              <w:autoSpaceDE/>
              <w:autoSpaceDN/>
              <w:adjustRightInd/>
              <w:spacing w:after="19" w:line="220" w:lineRule="exact"/>
              <w:textAlignment w:val="baseline"/>
              <w:rPr>
                <w:i/>
                <w:iCs/>
                <w:sz w:val="24"/>
                <w:szCs w:val="24"/>
              </w:rPr>
            </w:pPr>
            <w:r>
              <w:rPr>
                <w:i/>
                <w:iCs/>
                <w:sz w:val="24"/>
                <w:szCs w:val="24"/>
              </w:rPr>
              <w:t>I</w:t>
            </w:r>
          </w:p>
        </w:tc>
      </w:tr>
      <w:tr w:rsidR="009C1403" w14:paraId="6058651F" w14:textId="77777777">
        <w:trPr>
          <w:cantSplit/>
          <w:trHeight w:hRule="exact" w:val="543"/>
        </w:trPr>
        <w:tc>
          <w:tcPr>
            <w:tcW w:w="3915" w:type="dxa"/>
            <w:vMerge/>
            <w:tcBorders>
              <w:top w:val="nil"/>
              <w:left w:val="nil"/>
              <w:bottom w:val="nil"/>
              <w:right w:val="nil"/>
            </w:tcBorders>
          </w:tcPr>
          <w:p w14:paraId="224D33DA" w14:textId="77777777" w:rsidR="009C1403" w:rsidRDefault="009C1403">
            <w:pPr>
              <w:kinsoku w:val="0"/>
              <w:overflowPunct w:val="0"/>
              <w:autoSpaceDE/>
              <w:autoSpaceDN/>
              <w:adjustRightInd/>
              <w:textAlignment w:val="baseline"/>
              <w:rPr>
                <w:i/>
                <w:iCs/>
                <w:sz w:val="24"/>
                <w:szCs w:val="24"/>
              </w:rPr>
            </w:pPr>
          </w:p>
        </w:tc>
        <w:tc>
          <w:tcPr>
            <w:tcW w:w="115" w:type="dxa"/>
            <w:tcBorders>
              <w:top w:val="nil"/>
              <w:left w:val="nil"/>
              <w:bottom w:val="nil"/>
              <w:right w:val="nil"/>
            </w:tcBorders>
          </w:tcPr>
          <w:p w14:paraId="06CAE8F9" w14:textId="77777777" w:rsidR="009C1403" w:rsidRDefault="00C6386D">
            <w:pPr>
              <w:kinsoku w:val="0"/>
              <w:overflowPunct w:val="0"/>
              <w:autoSpaceDE/>
              <w:autoSpaceDN/>
              <w:adjustRightInd/>
              <w:spacing w:after="386" w:line="152"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31584378"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24" w:type="dxa"/>
            <w:vMerge/>
            <w:tcBorders>
              <w:top w:val="nil"/>
              <w:left w:val="nil"/>
              <w:bottom w:val="nil"/>
              <w:right w:val="nil"/>
            </w:tcBorders>
          </w:tcPr>
          <w:p w14:paraId="2221101D" w14:textId="77777777" w:rsidR="009C1403" w:rsidRDefault="009C1403">
            <w:pPr>
              <w:kinsoku w:val="0"/>
              <w:overflowPunct w:val="0"/>
              <w:autoSpaceDE/>
              <w:autoSpaceDN/>
              <w:adjustRightInd/>
              <w:spacing w:after="386" w:line="152" w:lineRule="exact"/>
              <w:jc w:val="center"/>
              <w:textAlignment w:val="baseline"/>
              <w:rPr>
                <w:sz w:val="14"/>
                <w:szCs w:val="14"/>
              </w:rPr>
            </w:pPr>
          </w:p>
        </w:tc>
        <w:tc>
          <w:tcPr>
            <w:tcW w:w="300" w:type="dxa"/>
            <w:tcBorders>
              <w:top w:val="single" w:sz="4" w:space="0" w:color="000000"/>
              <w:left w:val="nil"/>
              <w:bottom w:val="single" w:sz="4" w:space="0" w:color="000000"/>
              <w:right w:val="nil"/>
            </w:tcBorders>
          </w:tcPr>
          <w:p w14:paraId="6973E0E1" w14:textId="77777777" w:rsidR="009C1403" w:rsidRDefault="00C6386D">
            <w:pPr>
              <w:kinsoku w:val="0"/>
              <w:overflowPunct w:val="0"/>
              <w:autoSpaceDE/>
              <w:autoSpaceDN/>
              <w:adjustRightInd/>
              <w:spacing w:before="63" w:after="207" w:line="268" w:lineRule="exact"/>
              <w:jc w:val="center"/>
              <w:textAlignment w:val="baseline"/>
              <w:rPr>
                <w:sz w:val="14"/>
                <w:szCs w:val="14"/>
              </w:rPr>
            </w:pPr>
            <w:r>
              <w:rPr>
                <w:i/>
                <w:iCs/>
                <w:sz w:val="24"/>
                <w:szCs w:val="24"/>
              </w:rPr>
              <w:t>D</w:t>
            </w:r>
            <w:r>
              <w:rPr>
                <w:sz w:val="24"/>
                <w:szCs w:val="24"/>
                <w:vertAlign w:val="subscript"/>
              </w:rPr>
              <w:t>2</w:t>
            </w:r>
          </w:p>
        </w:tc>
        <w:tc>
          <w:tcPr>
            <w:tcW w:w="487" w:type="dxa"/>
            <w:vMerge w:val="restart"/>
            <w:tcBorders>
              <w:top w:val="single" w:sz="4" w:space="0" w:color="000000"/>
              <w:left w:val="nil"/>
              <w:bottom w:val="nil"/>
              <w:right w:val="nil"/>
            </w:tcBorders>
          </w:tcPr>
          <w:p w14:paraId="1D87085C" w14:textId="77777777" w:rsidR="009C1403" w:rsidRDefault="00C6386D">
            <w:pPr>
              <w:kinsoku w:val="0"/>
              <w:overflowPunct w:val="0"/>
              <w:autoSpaceDE/>
              <w:autoSpaceDN/>
              <w:adjustRightInd/>
              <w:spacing w:after="20" w:line="331" w:lineRule="exact"/>
              <w:textAlignment w:val="baseline"/>
              <w:rPr>
                <w:i/>
                <w:iCs/>
                <w:spacing w:val="10"/>
                <w:sz w:val="24"/>
                <w:szCs w:val="24"/>
              </w:rPr>
            </w:pPr>
            <w:r>
              <w:rPr>
                <w:i/>
                <w:iCs/>
                <w:spacing w:val="10"/>
                <w:sz w:val="23"/>
                <w:szCs w:val="23"/>
              </w:rPr>
              <w:t>+</w:t>
            </w:r>
            <w:r>
              <w:rPr>
                <w:i/>
                <w:iCs/>
                <w:spacing w:val="10"/>
                <w:sz w:val="24"/>
                <w:szCs w:val="24"/>
              </w:rPr>
              <w:t>G</w:t>
            </w:r>
            <w:r>
              <w:rPr>
                <w:spacing w:val="10"/>
                <w:sz w:val="24"/>
                <w:szCs w:val="24"/>
                <w:vertAlign w:val="subscript"/>
              </w:rPr>
              <w:t>2</w:t>
            </w:r>
            <w:r>
              <w:rPr>
                <w:spacing w:val="10"/>
                <w:sz w:val="14"/>
                <w:szCs w:val="14"/>
              </w:rPr>
              <w:t xml:space="preserve"> </w:t>
            </w:r>
            <w:r>
              <w:rPr>
                <w:i/>
                <w:iCs/>
                <w:spacing w:val="10"/>
                <w:sz w:val="24"/>
                <w:szCs w:val="24"/>
              </w:rPr>
              <w:t>I</w:t>
            </w:r>
          </w:p>
        </w:tc>
      </w:tr>
      <w:tr w:rsidR="009C1403" w14:paraId="3282750B" w14:textId="77777777">
        <w:trPr>
          <w:cantSplit/>
          <w:trHeight w:hRule="exact" w:val="149"/>
        </w:trPr>
        <w:tc>
          <w:tcPr>
            <w:tcW w:w="3915" w:type="dxa"/>
            <w:vMerge w:val="restart"/>
            <w:tcBorders>
              <w:top w:val="nil"/>
              <w:left w:val="nil"/>
              <w:bottom w:val="nil"/>
              <w:right w:val="nil"/>
            </w:tcBorders>
          </w:tcPr>
          <w:p w14:paraId="3A2C3CD7" w14:textId="77777777" w:rsidR="009C1403" w:rsidRDefault="00C6386D">
            <w:pPr>
              <w:kinsoku w:val="0"/>
              <w:overflowPunct w:val="0"/>
              <w:autoSpaceDE/>
              <w:autoSpaceDN/>
              <w:adjustRightInd/>
              <w:spacing w:after="168" w:line="273" w:lineRule="exact"/>
              <w:jc w:val="right"/>
              <w:textAlignment w:val="baseline"/>
              <w:rPr>
                <w:i/>
                <w:iCs/>
                <w:sz w:val="14"/>
                <w:szCs w:val="14"/>
              </w:rPr>
            </w:pPr>
            <w:r>
              <w:rPr>
                <w:i/>
                <w:iCs/>
                <w:sz w:val="24"/>
                <w:szCs w:val="24"/>
              </w:rPr>
              <w:t>k</w:t>
            </w:r>
            <w:r>
              <w:rPr>
                <w:i/>
                <w:iCs/>
                <w:sz w:val="24"/>
                <w:szCs w:val="24"/>
                <w:vertAlign w:val="subscript"/>
              </w:rPr>
              <w:t>g</w:t>
            </w:r>
          </w:p>
        </w:tc>
        <w:tc>
          <w:tcPr>
            <w:tcW w:w="115" w:type="dxa"/>
            <w:tcBorders>
              <w:top w:val="nil"/>
              <w:left w:val="nil"/>
              <w:bottom w:val="nil"/>
              <w:right w:val="nil"/>
            </w:tcBorders>
          </w:tcPr>
          <w:p w14:paraId="4E26D122" w14:textId="77777777" w:rsidR="009C1403" w:rsidRDefault="009C1403">
            <w:pPr>
              <w:kinsoku w:val="0"/>
              <w:overflowPunct w:val="0"/>
              <w:autoSpaceDE/>
              <w:autoSpaceDN/>
              <w:adjustRightInd/>
              <w:spacing w:after="168" w:line="273" w:lineRule="exact"/>
              <w:jc w:val="right"/>
              <w:textAlignment w:val="baseline"/>
              <w:rPr>
                <w:i/>
                <w:iCs/>
                <w:sz w:val="14"/>
                <w:szCs w:val="14"/>
              </w:rPr>
            </w:pPr>
          </w:p>
        </w:tc>
        <w:tc>
          <w:tcPr>
            <w:tcW w:w="195" w:type="dxa"/>
            <w:vMerge w:val="restart"/>
            <w:tcBorders>
              <w:top w:val="nil"/>
              <w:left w:val="nil"/>
              <w:bottom w:val="nil"/>
              <w:right w:val="nil"/>
            </w:tcBorders>
          </w:tcPr>
          <w:p w14:paraId="4231D4B3" w14:textId="77777777" w:rsidR="009C1403" w:rsidRDefault="00C6386D">
            <w:pPr>
              <w:kinsoku w:val="0"/>
              <w:overflowPunct w:val="0"/>
              <w:autoSpaceDE/>
              <w:autoSpaceDN/>
              <w:adjustRightInd/>
              <w:spacing w:after="219" w:line="251" w:lineRule="exact"/>
              <w:jc w:val="center"/>
              <w:textAlignment w:val="baseline"/>
              <w:rPr>
                <w:rFonts w:ascii="Tahoma" w:hAnsi="Tahoma" w:cs="Tahoma"/>
                <w:i/>
                <w:iCs/>
                <w:sz w:val="22"/>
                <w:szCs w:val="22"/>
              </w:rPr>
            </w:pPr>
            <w:r>
              <w:rPr>
                <w:rFonts w:ascii="Tahoma" w:hAnsi="Tahoma" w:cs="Tahoma"/>
                <w:i/>
                <w:iCs/>
                <w:sz w:val="22"/>
                <w:szCs w:val="22"/>
              </w:rPr>
              <w:t>=</w:t>
            </w:r>
          </w:p>
        </w:tc>
        <w:tc>
          <w:tcPr>
            <w:tcW w:w="324" w:type="dxa"/>
            <w:vMerge w:val="restart"/>
            <w:tcBorders>
              <w:top w:val="nil"/>
              <w:left w:val="nil"/>
              <w:bottom w:val="nil"/>
              <w:right w:val="nil"/>
            </w:tcBorders>
          </w:tcPr>
          <w:p w14:paraId="0CB9BE95" w14:textId="77777777" w:rsidR="009C1403" w:rsidRDefault="00C6386D">
            <w:pPr>
              <w:kinsoku w:val="0"/>
              <w:overflowPunct w:val="0"/>
              <w:autoSpaceDE/>
              <w:autoSpaceDN/>
              <w:adjustRightInd/>
              <w:spacing w:after="202" w:line="268" w:lineRule="exact"/>
              <w:textAlignment w:val="baseline"/>
              <w:rPr>
                <w:sz w:val="24"/>
                <w:szCs w:val="24"/>
              </w:rPr>
            </w:pPr>
            <w:r>
              <w:rPr>
                <w:sz w:val="24"/>
                <w:szCs w:val="24"/>
              </w:rPr>
              <w:t>1</w:t>
            </w:r>
          </w:p>
        </w:tc>
        <w:tc>
          <w:tcPr>
            <w:tcW w:w="300" w:type="dxa"/>
            <w:tcBorders>
              <w:top w:val="single" w:sz="4" w:space="0" w:color="000000"/>
              <w:left w:val="nil"/>
              <w:bottom w:val="single" w:sz="4" w:space="0" w:color="000000"/>
              <w:right w:val="nil"/>
            </w:tcBorders>
          </w:tcPr>
          <w:p w14:paraId="4CD10EA7" w14:textId="77777777" w:rsidR="009C1403" w:rsidRDefault="009C1403">
            <w:pPr>
              <w:kinsoku w:val="0"/>
              <w:overflowPunct w:val="0"/>
              <w:autoSpaceDE/>
              <w:autoSpaceDN/>
              <w:adjustRightInd/>
              <w:spacing w:after="202" w:line="268" w:lineRule="exact"/>
              <w:textAlignment w:val="baseline"/>
              <w:rPr>
                <w:sz w:val="24"/>
                <w:szCs w:val="24"/>
              </w:rPr>
            </w:pPr>
          </w:p>
        </w:tc>
        <w:tc>
          <w:tcPr>
            <w:tcW w:w="487" w:type="dxa"/>
            <w:vMerge/>
            <w:tcBorders>
              <w:top w:val="nil"/>
              <w:left w:val="nil"/>
              <w:bottom w:val="single" w:sz="4" w:space="0" w:color="000000"/>
              <w:right w:val="nil"/>
            </w:tcBorders>
          </w:tcPr>
          <w:p w14:paraId="0B2C032C" w14:textId="77777777" w:rsidR="009C1403" w:rsidRDefault="009C1403">
            <w:pPr>
              <w:kinsoku w:val="0"/>
              <w:overflowPunct w:val="0"/>
              <w:autoSpaceDE/>
              <w:autoSpaceDN/>
              <w:adjustRightInd/>
              <w:spacing w:after="202" w:line="268" w:lineRule="exact"/>
              <w:textAlignment w:val="baseline"/>
              <w:rPr>
                <w:sz w:val="24"/>
                <w:szCs w:val="24"/>
              </w:rPr>
            </w:pPr>
          </w:p>
        </w:tc>
      </w:tr>
      <w:tr w:rsidR="009C1403" w14:paraId="13343005" w14:textId="77777777">
        <w:trPr>
          <w:cantSplit/>
          <w:trHeight w:hRule="exact" w:val="332"/>
        </w:trPr>
        <w:tc>
          <w:tcPr>
            <w:tcW w:w="3915" w:type="dxa"/>
            <w:vMerge/>
            <w:tcBorders>
              <w:top w:val="nil"/>
              <w:left w:val="nil"/>
              <w:bottom w:val="nil"/>
              <w:right w:val="nil"/>
            </w:tcBorders>
          </w:tcPr>
          <w:p w14:paraId="51D0FA77" w14:textId="77777777" w:rsidR="009C1403" w:rsidRDefault="009C1403">
            <w:pPr>
              <w:kinsoku w:val="0"/>
              <w:overflowPunct w:val="0"/>
              <w:autoSpaceDE/>
              <w:autoSpaceDN/>
              <w:adjustRightInd/>
              <w:textAlignment w:val="baseline"/>
              <w:rPr>
                <w:sz w:val="24"/>
                <w:szCs w:val="24"/>
              </w:rPr>
            </w:pPr>
          </w:p>
        </w:tc>
        <w:tc>
          <w:tcPr>
            <w:tcW w:w="115" w:type="dxa"/>
            <w:tcBorders>
              <w:top w:val="nil"/>
              <w:left w:val="nil"/>
              <w:bottom w:val="nil"/>
              <w:right w:val="nil"/>
            </w:tcBorders>
          </w:tcPr>
          <w:p w14:paraId="59258E68" w14:textId="77777777" w:rsidR="009C1403" w:rsidRDefault="00C6386D">
            <w:pPr>
              <w:kinsoku w:val="0"/>
              <w:overflowPunct w:val="0"/>
              <w:autoSpaceDE/>
              <w:autoSpaceDN/>
              <w:adjustRightInd/>
              <w:spacing w:after="170" w:line="151" w:lineRule="exact"/>
              <w:jc w:val="center"/>
              <w:textAlignment w:val="baseline"/>
              <w:rPr>
                <w:sz w:val="14"/>
                <w:szCs w:val="14"/>
              </w:rPr>
            </w:pPr>
            <w:r>
              <w:rPr>
                <w:sz w:val="14"/>
                <w:szCs w:val="14"/>
              </w:rPr>
              <w:t>2</w:t>
            </w:r>
          </w:p>
        </w:tc>
        <w:tc>
          <w:tcPr>
            <w:tcW w:w="195" w:type="dxa"/>
            <w:vMerge/>
            <w:tcBorders>
              <w:top w:val="nil"/>
              <w:left w:val="nil"/>
              <w:bottom w:val="nil"/>
              <w:right w:val="nil"/>
            </w:tcBorders>
          </w:tcPr>
          <w:p w14:paraId="10D50A32"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24" w:type="dxa"/>
            <w:vMerge/>
            <w:tcBorders>
              <w:top w:val="nil"/>
              <w:left w:val="nil"/>
              <w:bottom w:val="nil"/>
              <w:right w:val="nil"/>
            </w:tcBorders>
          </w:tcPr>
          <w:p w14:paraId="57F4CE8B" w14:textId="77777777" w:rsidR="009C1403" w:rsidRDefault="009C1403">
            <w:pPr>
              <w:kinsoku w:val="0"/>
              <w:overflowPunct w:val="0"/>
              <w:autoSpaceDE/>
              <w:autoSpaceDN/>
              <w:adjustRightInd/>
              <w:spacing w:after="170" w:line="151" w:lineRule="exact"/>
              <w:jc w:val="center"/>
              <w:textAlignment w:val="baseline"/>
              <w:rPr>
                <w:sz w:val="14"/>
                <w:szCs w:val="14"/>
              </w:rPr>
            </w:pPr>
          </w:p>
        </w:tc>
        <w:tc>
          <w:tcPr>
            <w:tcW w:w="300" w:type="dxa"/>
            <w:tcBorders>
              <w:top w:val="single" w:sz="4" w:space="0" w:color="000000"/>
              <w:left w:val="nil"/>
              <w:bottom w:val="nil"/>
              <w:right w:val="nil"/>
            </w:tcBorders>
            <w:vAlign w:val="center"/>
          </w:tcPr>
          <w:p w14:paraId="65A4950B" w14:textId="77777777" w:rsidR="009C1403" w:rsidRDefault="00C6386D">
            <w:pPr>
              <w:kinsoku w:val="0"/>
              <w:overflowPunct w:val="0"/>
              <w:autoSpaceDE/>
              <w:autoSpaceDN/>
              <w:adjustRightInd/>
              <w:spacing w:before="62" w:line="259" w:lineRule="exact"/>
              <w:jc w:val="center"/>
              <w:textAlignment w:val="baseline"/>
              <w:rPr>
                <w:sz w:val="14"/>
                <w:szCs w:val="14"/>
              </w:rPr>
            </w:pPr>
            <w:r>
              <w:rPr>
                <w:i/>
                <w:iCs/>
                <w:sz w:val="24"/>
                <w:szCs w:val="24"/>
              </w:rPr>
              <w:t>D</w:t>
            </w:r>
            <w:r>
              <w:rPr>
                <w:sz w:val="24"/>
                <w:szCs w:val="24"/>
                <w:vertAlign w:val="subscript"/>
              </w:rPr>
              <w:t>2</w:t>
            </w:r>
          </w:p>
        </w:tc>
        <w:tc>
          <w:tcPr>
            <w:tcW w:w="487" w:type="dxa"/>
            <w:tcBorders>
              <w:top w:val="single" w:sz="4" w:space="0" w:color="000000"/>
              <w:left w:val="nil"/>
              <w:bottom w:val="nil"/>
              <w:right w:val="nil"/>
            </w:tcBorders>
            <w:vAlign w:val="center"/>
          </w:tcPr>
          <w:p w14:paraId="75F6AC12" w14:textId="77777777" w:rsidR="009C1403" w:rsidRDefault="00C6386D">
            <w:pPr>
              <w:kinsoku w:val="0"/>
              <w:overflowPunct w:val="0"/>
              <w:autoSpaceDE/>
              <w:autoSpaceDN/>
              <w:adjustRightInd/>
              <w:spacing w:line="291" w:lineRule="exact"/>
              <w:textAlignment w:val="baseline"/>
              <w:rPr>
                <w:sz w:val="14"/>
                <w:szCs w:val="14"/>
              </w:rPr>
            </w:pPr>
            <w:r>
              <w:rPr>
                <w:rFonts w:ascii="Tahoma" w:hAnsi="Tahoma" w:cs="Tahoma"/>
                <w:i/>
                <w:iCs/>
                <w:sz w:val="22"/>
                <w:szCs w:val="22"/>
              </w:rPr>
              <w:t>+</w:t>
            </w:r>
            <w:r>
              <w:rPr>
                <w:i/>
                <w:iCs/>
                <w:sz w:val="24"/>
                <w:szCs w:val="24"/>
              </w:rPr>
              <w:t>G</w:t>
            </w:r>
            <w:r>
              <w:rPr>
                <w:sz w:val="24"/>
                <w:szCs w:val="24"/>
                <w:vertAlign w:val="subscript"/>
              </w:rPr>
              <w:t>2</w:t>
            </w:r>
          </w:p>
        </w:tc>
      </w:tr>
    </w:tbl>
    <w:p w14:paraId="5422DE7F" w14:textId="77777777" w:rsidR="009C1403" w:rsidRDefault="009C1403">
      <w:pPr>
        <w:widowControl/>
        <w:rPr>
          <w:sz w:val="24"/>
          <w:szCs w:val="24"/>
        </w:rPr>
        <w:sectPr w:rsidR="009C1403">
          <w:headerReference w:type="default" r:id="rId115"/>
          <w:pgSz w:w="11904" w:h="16834"/>
          <w:pgMar w:top="1723" w:right="1402" w:bottom="508" w:left="1422" w:header="720" w:footer="720" w:gutter="0"/>
          <w:cols w:space="720"/>
          <w:noEndnote/>
        </w:sectPr>
      </w:pPr>
    </w:p>
    <w:p w14:paraId="58BE8E32" w14:textId="4DC0EAC1" w:rsidR="009C1403" w:rsidRDefault="00C6386D">
      <w:pPr>
        <w:kinsoku w:val="0"/>
        <w:overflowPunct w:val="0"/>
        <w:autoSpaceDE/>
        <w:autoSpaceDN/>
        <w:adjustRightInd/>
        <w:spacing w:before="9" w:line="207" w:lineRule="exact"/>
        <w:ind w:left="360"/>
        <w:textAlignment w:val="baseline"/>
        <w:rPr>
          <w:rFonts w:ascii="Arial" w:hAnsi="Arial" w:cs="Arial"/>
          <w:spacing w:val="21"/>
          <w:sz w:val="18"/>
          <w:szCs w:val="18"/>
        </w:rPr>
      </w:pPr>
      <w:r>
        <w:rPr>
          <w:noProof/>
          <w:color w:val="2B579A"/>
          <w:shd w:val="clear" w:color="auto" w:fill="E6E6E6"/>
        </w:rPr>
        <mc:AlternateContent>
          <mc:Choice Requires="wps">
            <w:drawing>
              <wp:anchor distT="0" distB="0" distL="0" distR="0" simplePos="0" relativeHeight="251658324" behindDoc="0" locked="0" layoutInCell="0" allowOverlap="1" wp14:anchorId="78666F4F" wp14:editId="0BAEC14D">
                <wp:simplePos x="0" y="0"/>
                <wp:positionH relativeFrom="page">
                  <wp:posOffset>1271270</wp:posOffset>
                </wp:positionH>
                <wp:positionV relativeFrom="page">
                  <wp:posOffset>1376680</wp:posOffset>
                </wp:positionV>
                <wp:extent cx="227330" cy="396240"/>
                <wp:effectExtent l="0" t="0" r="0" b="0"/>
                <wp:wrapSquare wrapText="bothSides"/>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66F4F" id="Text Box 69" o:spid="_x0000_s1329" type="#_x0000_t202" style="position:absolute;left:0;text-align:left;margin-left:100.1pt;margin-top:108.4pt;width:17.9pt;height:31.2pt;z-index:2516583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" o:allowincell="f" stroked="f">
                <v:fill opacity="0"/>
                <v:textbox inset="0,0,0,0">
                  <w:txbxContent>
                    <w:p w14:paraId="3FECAA66"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3.5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5" behindDoc="0" locked="0" layoutInCell="0" allowOverlap="1" wp14:anchorId="0CC91334" wp14:editId="0AB27DA0">
                <wp:simplePos x="0" y="0"/>
                <wp:positionH relativeFrom="page">
                  <wp:posOffset>1271270</wp:posOffset>
                </wp:positionH>
                <wp:positionV relativeFrom="page">
                  <wp:posOffset>2169160</wp:posOffset>
                </wp:positionV>
                <wp:extent cx="227330" cy="396240"/>
                <wp:effectExtent l="0" t="0" r="0" b="0"/>
                <wp:wrapSquare wrapText="bothSides"/>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1334" id="Text Box 68" o:spid="_x0000_s1330" type="#_x0000_t202" style="position:absolute;left:0;text-align:left;margin-left:100.1pt;margin-top:170.8pt;width:17.9pt;height:31.2pt;z-index:25165832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" o:allowincell="f" stroked="f">
                <v:fill opacity="0"/>
                <v:textbox inset="0,0,0,0">
                  <w:txbxContent>
                    <w:p w14:paraId="602349BE"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2.5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6" behindDoc="0" locked="0" layoutInCell="0" allowOverlap="1" wp14:anchorId="18F25BC7" wp14:editId="265DD155">
                <wp:simplePos x="0" y="0"/>
                <wp:positionH relativeFrom="page">
                  <wp:posOffset>1271270</wp:posOffset>
                </wp:positionH>
                <wp:positionV relativeFrom="page">
                  <wp:posOffset>3754120</wp:posOffset>
                </wp:positionV>
                <wp:extent cx="227330" cy="396240"/>
                <wp:effectExtent l="0" t="0" r="0" b="0"/>
                <wp:wrapSquare wrapText="bothSides"/>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F25BC7" id="Text Box 67" o:spid="_x0000_s1331" type="#_x0000_t202" style="position:absolute;left:0;text-align:left;margin-left:100.1pt;margin-top:295.6pt;width:17.9pt;height:31.2pt;z-index:25165832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" o:allowincell="f" stroked="f">
                <v:fill opacity="0"/>
                <v:textbox inset="0,0,0,0">
                  <w:txbxContent>
                    <w:p w14:paraId="1ED2DE79" w14:textId="77777777" w:rsidR="009C1403" w:rsidRDefault="00C6386D">
                      <w:pPr>
                        <w:kinsoku w:val="0"/>
                        <w:overflowPunct w:val="0"/>
                        <w:autoSpaceDE/>
                        <w:autoSpaceDN/>
                        <w:adjustRightInd/>
                        <w:spacing w:before="417" w:line="194" w:lineRule="exact"/>
                        <w:textAlignment w:val="baseline"/>
                        <w:rPr>
                          <w:rFonts w:ascii="Arial" w:hAnsi="Arial" w:cs="Arial"/>
                          <w:spacing w:val="-1"/>
                          <w:sz w:val="18"/>
                          <w:szCs w:val="18"/>
                        </w:rPr>
                      </w:pPr>
                      <w:r>
                        <w:rPr>
                          <w:rFonts w:ascii="Arial" w:hAnsi="Arial" w:cs="Arial"/>
                          <w:spacing w:val="-1"/>
                          <w:sz w:val="18"/>
                          <w:szCs w:val="18"/>
                        </w:rPr>
                        <w:t>0.5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7" behindDoc="0" locked="0" layoutInCell="0" allowOverlap="1" wp14:anchorId="24B7A960" wp14:editId="6C1BD446">
                <wp:simplePos x="0" y="0"/>
                <wp:positionH relativeFrom="page">
                  <wp:posOffset>1271270</wp:posOffset>
                </wp:positionH>
                <wp:positionV relativeFrom="page">
                  <wp:posOffset>2961640</wp:posOffset>
                </wp:positionV>
                <wp:extent cx="227330" cy="396240"/>
                <wp:effectExtent l="0" t="0" r="0" b="0"/>
                <wp:wrapSquare wrapText="bothSides"/>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B7A960" id="Text Box 66" o:spid="_x0000_s1332" type="#_x0000_t202" style="position:absolute;left:0;text-align:left;margin-left:100.1pt;margin-top:233.2pt;width:17.9pt;height:31.2pt;z-index:25165832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" o:allowincell="f" stroked="f">
                <v:fill opacity="0"/>
                <v:textbox inset="0,0,0,0">
                  <w:txbxContent>
                    <w:p w14:paraId="0C98E0AC" w14:textId="77777777" w:rsidR="009C1403" w:rsidRDefault="00C6386D">
                      <w:pPr>
                        <w:kinsoku w:val="0"/>
                        <w:overflowPunct w:val="0"/>
                        <w:autoSpaceDE/>
                        <w:autoSpaceDN/>
                        <w:adjustRightInd/>
                        <w:spacing w:before="417" w:line="203" w:lineRule="exact"/>
                        <w:textAlignment w:val="baseline"/>
                        <w:rPr>
                          <w:rFonts w:ascii="Arial" w:hAnsi="Arial" w:cs="Arial"/>
                          <w:spacing w:val="-4"/>
                          <w:sz w:val="18"/>
                          <w:szCs w:val="18"/>
                        </w:rPr>
                      </w:pPr>
                      <w:r>
                        <w:rPr>
                          <w:rFonts w:ascii="Arial" w:hAnsi="Arial" w:cs="Arial"/>
                          <w:spacing w:val="-4"/>
                          <w:sz w:val="18"/>
                          <w:szCs w:val="18"/>
                        </w:rPr>
                        <w:t>1.5</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8" behindDoc="0" locked="0" layoutInCell="0" allowOverlap="1" wp14:anchorId="34E997AD" wp14:editId="5EF3ADCA">
                <wp:simplePos x="0" y="0"/>
                <wp:positionH relativeFrom="page">
                  <wp:posOffset>1315085</wp:posOffset>
                </wp:positionH>
                <wp:positionV relativeFrom="page">
                  <wp:posOffset>980440</wp:posOffset>
                </wp:positionV>
                <wp:extent cx="186690" cy="396240"/>
                <wp:effectExtent l="0" t="0" r="0" b="0"/>
                <wp:wrapSquare wrapText="bothSides"/>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E997AD" id="Text Box 65" o:spid="_x0000_s1333" type="#_x0000_t202" style="position:absolute;left:0;text-align:left;margin-left:103.55pt;margin-top:77.2pt;width:14.7pt;height:31.2pt;z-index:251658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" o:allowincell="f" stroked="f">
                <v:fill opacity="0"/>
                <v:textbox inset="0,0,0,0">
                  <w:txbxContent>
                    <w:p w14:paraId="0FDA006C"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4</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29" behindDoc="0" locked="0" layoutInCell="0" allowOverlap="1" wp14:anchorId="006C8C7C" wp14:editId="12BBD8E2">
                <wp:simplePos x="0" y="0"/>
                <wp:positionH relativeFrom="page">
                  <wp:posOffset>1317625</wp:posOffset>
                </wp:positionH>
                <wp:positionV relativeFrom="page">
                  <wp:posOffset>1772920</wp:posOffset>
                </wp:positionV>
                <wp:extent cx="184150" cy="396240"/>
                <wp:effectExtent l="0" t="0" r="0" b="0"/>
                <wp:wrapSquare wrapText="bothSides"/>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6C8C7C" id="Text Box 64" o:spid="_x0000_s1334" type="#_x0000_t202" style="position:absolute;left:0;text-align:left;margin-left:103.75pt;margin-top:139.6pt;width:14.5pt;height:31.2pt;z-index:25165832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" o:allowincell="f" stroked="f">
                <v:fill opacity="0"/>
                <v:textbox inset="0,0,0,0">
                  <w:txbxContent>
                    <w:p w14:paraId="223F7316"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3</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0" behindDoc="0" locked="0" layoutInCell="0" allowOverlap="1" wp14:anchorId="5F563335" wp14:editId="6C3AD0AB">
                <wp:simplePos x="0" y="0"/>
                <wp:positionH relativeFrom="page">
                  <wp:posOffset>1317625</wp:posOffset>
                </wp:positionH>
                <wp:positionV relativeFrom="page">
                  <wp:posOffset>2565400</wp:posOffset>
                </wp:positionV>
                <wp:extent cx="180975" cy="396240"/>
                <wp:effectExtent l="0" t="0" r="0" b="0"/>
                <wp:wrapSquare wrapText="bothSides"/>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97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563335" id="Text Box 63" o:spid="_x0000_s1335" type="#_x0000_t202" style="position:absolute;left:0;text-align:left;margin-left:103.75pt;margin-top:202pt;width:14.25pt;height:31.2pt;z-index:2516583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" o:allowincell="f" stroked="f">
                <v:fill opacity="0"/>
                <v:textbox inset="0,0,0,0">
                  <w:txbxContent>
                    <w:p w14:paraId="58DCB720" w14:textId="77777777" w:rsidR="009C1403" w:rsidRDefault="00C6386D">
                      <w:pPr>
                        <w:kinsoku w:val="0"/>
                        <w:overflowPunct w:val="0"/>
                        <w:autoSpaceDE/>
                        <w:autoSpaceDN/>
                        <w:adjustRightInd/>
                        <w:spacing w:before="417" w:line="194" w:lineRule="exact"/>
                        <w:textAlignment w:val="baseline"/>
                        <w:rPr>
                          <w:rFonts w:ascii="Arial" w:hAnsi="Arial" w:cs="Arial"/>
                          <w:sz w:val="18"/>
                          <w:szCs w:val="18"/>
                        </w:rPr>
                      </w:pPr>
                      <w:r>
                        <w:rPr>
                          <w:rFonts w:ascii="Arial" w:hAnsi="Arial" w:cs="Arial"/>
                          <w:sz w:val="18"/>
                          <w:szCs w:val="18"/>
                        </w:rPr>
                        <w:t>2</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1" behindDoc="0" locked="0" layoutInCell="0" allowOverlap="1" wp14:anchorId="08F76102" wp14:editId="792300BA">
                <wp:simplePos x="0" y="0"/>
                <wp:positionH relativeFrom="page">
                  <wp:posOffset>1317625</wp:posOffset>
                </wp:positionH>
                <wp:positionV relativeFrom="page">
                  <wp:posOffset>4150360</wp:posOffset>
                </wp:positionV>
                <wp:extent cx="184150" cy="396240"/>
                <wp:effectExtent l="0" t="0" r="0" b="0"/>
                <wp:wrapSquare wrapText="bothSides"/>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150"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76102" id="Text Box 62" o:spid="_x0000_s1336" type="#_x0000_t202" style="position:absolute;left:0;text-align:left;margin-left:103.75pt;margin-top:326.8pt;width:14.5pt;height:31.2pt;z-index:2516583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" o:allowincell="f" stroked="f">
                <v:fill opacity="0"/>
                <v:textbox inset="0,0,0,0">
                  <w:txbxContent>
                    <w:p w14:paraId="539CA22C" w14:textId="77777777" w:rsidR="009C1403" w:rsidRDefault="00C6386D">
                      <w:pPr>
                        <w:kinsoku w:val="0"/>
                        <w:overflowPunct w:val="0"/>
                        <w:autoSpaceDE/>
                        <w:autoSpaceDN/>
                        <w:adjustRightInd/>
                        <w:spacing w:before="417" w:line="203" w:lineRule="exact"/>
                        <w:textAlignment w:val="baseline"/>
                        <w:rPr>
                          <w:rFonts w:ascii="Arial" w:hAnsi="Arial" w:cs="Arial"/>
                          <w:sz w:val="18"/>
                          <w:szCs w:val="18"/>
                        </w:rPr>
                      </w:pPr>
                      <w:r>
                        <w:rPr>
                          <w:rFonts w:ascii="Arial" w:hAnsi="Arial" w:cs="Arial"/>
                          <w:sz w:val="18"/>
                          <w:szCs w:val="18"/>
                        </w:rPr>
                        <w:t>0</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2" behindDoc="0" locked="0" layoutInCell="0" allowOverlap="1" wp14:anchorId="1551461F" wp14:editId="519D971C">
                <wp:simplePos x="0" y="0"/>
                <wp:positionH relativeFrom="page">
                  <wp:posOffset>1327150</wp:posOffset>
                </wp:positionH>
                <wp:positionV relativeFrom="page">
                  <wp:posOffset>3357880</wp:posOffset>
                </wp:positionV>
                <wp:extent cx="159385" cy="396240"/>
                <wp:effectExtent l="0" t="0" r="0" b="0"/>
                <wp:wrapSquare wrapText="bothSides"/>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3962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1461F" id="Text Box 61" o:spid="_x0000_s1337" type="#_x0000_t202" style="position:absolute;left:0;text-align:left;margin-left:104.5pt;margin-top:264.4pt;width:12.55pt;height:31.2pt;z-index:2516583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" o:allowincell="f" stroked="f">
                <v:fill opacity="0"/>
                <v:textbox inset="0,0,0,0">
                  <w:txbxContent>
                    <w:p w14:paraId="7E5ACF82" w14:textId="77777777" w:rsidR="009C1403" w:rsidRDefault="00C6386D">
                      <w:pPr>
                        <w:kinsoku w:val="0"/>
                        <w:overflowPunct w:val="0"/>
                        <w:autoSpaceDE/>
                        <w:autoSpaceDN/>
                        <w:adjustRightInd/>
                        <w:spacing w:before="417" w:line="199" w:lineRule="exact"/>
                        <w:textAlignment w:val="baseline"/>
                        <w:rPr>
                          <w:rFonts w:ascii="Arial" w:hAnsi="Arial" w:cs="Arial"/>
                          <w:sz w:val="18"/>
                          <w:szCs w:val="18"/>
                        </w:rPr>
                      </w:pPr>
                      <w:r>
                        <w:rPr>
                          <w:rFonts w:ascii="Arial" w:hAnsi="Arial" w:cs="Arial"/>
                          <w:sz w:val="18"/>
                          <w:szCs w:val="18"/>
                        </w:rPr>
                        <w:t>1</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3" behindDoc="0" locked="0" layoutInCell="0" allowOverlap="1" wp14:anchorId="69FBD62C" wp14:editId="6EFD300F">
                <wp:simplePos x="0" y="0"/>
                <wp:positionH relativeFrom="page">
                  <wp:posOffset>1502410</wp:posOffset>
                </wp:positionH>
                <wp:positionV relativeFrom="page">
                  <wp:posOffset>1304290</wp:posOffset>
                </wp:positionV>
                <wp:extent cx="5032375" cy="3200400"/>
                <wp:effectExtent l="0" t="0" r="0" b="0"/>
                <wp:wrapSquare wrapText="bothSides"/>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2375" cy="32004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1358718678" name="Picture 1358718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BD62C" id="Text Box 60" o:spid="_x0000_s1338" type="#_x0000_t202" style="position:absolute;left:0;text-align:left;margin-left:118.3pt;margin-top:102.7pt;width:396.25pt;height:252pt;z-index:2516583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" o:allowincell="f" stroked="f">
                <v:fill opacity="0"/>
                <v:textbox inset="0,0,0,0">
                  <w:txbxContent>
                    <w:p w14:paraId="76C7A0AC" w14:textId="37F18A11" w:rsidR="009C1403" w:rsidRDefault="00C6386D">
                      <w:pPr>
                        <w:kinsoku w:val="0"/>
                        <w:overflowPunct w:val="0"/>
                        <w:autoSpaceDE/>
                        <w:autoSpaceDN/>
                        <w:adjustRightInd/>
                        <w:textAlignment w:val="baseline"/>
                        <w:rPr>
                          <w:sz w:val="24"/>
                          <w:szCs w:val="24"/>
                        </w:rPr>
                      </w:pPr>
                      <w:r>
                        <w:rPr>
                          <w:noProof/>
                          <w:color w:val="2B579A"/>
                          <w:sz w:val="24"/>
                          <w:szCs w:val="24"/>
                          <w:shd w:val="clear" w:color="auto" w:fill="E6E6E6"/>
                        </w:rPr>
                        <w:drawing>
                          <wp:inline distT="0" distB="0" distL="0" distR="0" wp14:anchorId="08CD2173" wp14:editId="2936D762">
                            <wp:extent cx="5029200" cy="3200400"/>
                            <wp:effectExtent l="0" t="0" r="0" b="0"/>
                            <wp:docPr id="1358718678" name="Picture 1358718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5029200" cy="3200400"/>
                                    </a:xfrm>
                                    <a:prstGeom prst="rect">
                                      <a:avLst/>
                                    </a:prstGeom>
                                    <a:noFill/>
                                    <a:ln>
                                      <a:noFill/>
                                    </a:ln>
                                  </pic:spPr>
                                </pic:pic>
                              </a:graphicData>
                            </a:graphic>
                          </wp:inline>
                        </w:drawing>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4" behindDoc="0" locked="0" layoutInCell="0" allowOverlap="1" wp14:anchorId="7D5437B0" wp14:editId="63FF3B3B">
                <wp:simplePos x="0" y="0"/>
                <wp:positionH relativeFrom="page">
                  <wp:posOffset>3996055</wp:posOffset>
                </wp:positionH>
                <wp:positionV relativeFrom="page">
                  <wp:posOffset>2200910</wp:posOffset>
                </wp:positionV>
                <wp:extent cx="2377440" cy="383540"/>
                <wp:effectExtent l="0" t="0" r="0" b="0"/>
                <wp:wrapSquare wrapText="bothSides"/>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835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5437B0" id="Text Box 59" o:spid="_x0000_s1339" type="#_x0000_t202" style="position:absolute;left:0;text-align:left;margin-left:314.65pt;margin-top:173.3pt;width:187.2pt;height:30.2pt;z-index:2516583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" o:allowincell="f" stroked="f">
                <v:fill opacity="0"/>
                <v:textbox inset="0,0,0,0">
                  <w:txbxContent>
                    <w:p w14:paraId="3ED6B02A" w14:textId="77777777" w:rsidR="009C1403" w:rsidRDefault="00C6386D">
                      <w:pPr>
                        <w:kinsoku w:val="0"/>
                        <w:overflowPunct w:val="0"/>
                        <w:autoSpaceDE/>
                        <w:autoSpaceDN/>
                        <w:adjustRightInd/>
                        <w:spacing w:line="190" w:lineRule="exact"/>
                        <w:textAlignment w:val="baseline"/>
                        <w:rPr>
                          <w:rFonts w:ascii="Arial" w:hAnsi="Arial" w:cs="Arial"/>
                          <w:spacing w:val="-7"/>
                        </w:rPr>
                      </w:pPr>
                      <w:r>
                        <w:rPr>
                          <w:rFonts w:ascii="Arial" w:hAnsi="Arial" w:cs="Arial"/>
                          <w:spacing w:val="-7"/>
                        </w:rPr>
                        <w:t>Notes</w:t>
                      </w:r>
                    </w:p>
                    <w:p w14:paraId="4D311FD0" w14:textId="77777777" w:rsidR="009C1403" w:rsidRDefault="00C6386D">
                      <w:pPr>
                        <w:numPr>
                          <w:ilvl w:val="0"/>
                          <w:numId w:val="46"/>
                        </w:numPr>
                        <w:kinsoku w:val="0"/>
                        <w:overflowPunct w:val="0"/>
                        <w:autoSpaceDE/>
                        <w:autoSpaceDN/>
                        <w:adjustRightInd/>
                        <w:spacing w:line="202" w:lineRule="exact"/>
                        <w:jc w:val="both"/>
                        <w:textAlignment w:val="baseline"/>
                        <w:rPr>
                          <w:rFonts w:ascii="Arial" w:hAnsi="Arial" w:cs="Arial"/>
                          <w:spacing w:val="-2"/>
                        </w:rPr>
                      </w:pPr>
                      <w:r>
                        <w:rPr>
                          <w:rFonts w:ascii="Arial" w:hAnsi="Arial" w:cs="Arial"/>
                          <w:spacing w:val="-2"/>
                        </w:rPr>
                        <w:t>'Demand' shall comprise all components of</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5" behindDoc="0" locked="0" layoutInCell="0" allowOverlap="1" wp14:anchorId="22E955BF" wp14:editId="46BE418E">
                <wp:simplePos x="0" y="0"/>
                <wp:positionH relativeFrom="page">
                  <wp:posOffset>3996055</wp:posOffset>
                </wp:positionH>
                <wp:positionV relativeFrom="page">
                  <wp:posOffset>2639695</wp:posOffset>
                </wp:positionV>
                <wp:extent cx="2426335" cy="1285875"/>
                <wp:effectExtent l="0" t="0" r="0" b="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6335" cy="1285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955BF" id="Text Box 58" o:spid="_x0000_s1340" type="#_x0000_t202" style="position:absolute;left:0;text-align:left;margin-left:314.65pt;margin-top:207.85pt;width:191.05pt;height:101.25pt;z-index:2516583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" o:allowincell="f" stroked="f">
                <v:fill opacity="0"/>
                <v:textbox inset="0,0,0,0">
                  <w:txbxContent>
                    <w:p w14:paraId="01EDB8DF" w14:textId="77777777" w:rsidR="009C1403" w:rsidRDefault="00C6386D">
                      <w:pPr>
                        <w:kinsoku w:val="0"/>
                        <w:overflowPunct w:val="0"/>
                        <w:autoSpaceDE/>
                        <w:autoSpaceDN/>
                        <w:adjustRightInd/>
                        <w:spacing w:line="190" w:lineRule="exact"/>
                        <w:ind w:left="216"/>
                        <w:textAlignment w:val="baseline"/>
                        <w:rPr>
                          <w:rFonts w:ascii="Arial" w:hAnsi="Arial" w:cs="Arial"/>
                          <w:i/>
                          <w:iCs/>
                        </w:rPr>
                      </w:pPr>
                      <w:r>
                        <w:rPr>
                          <w:rFonts w:ascii="Arial" w:hAnsi="Arial" w:cs="Arial"/>
                          <w:i/>
                          <w:iCs/>
                        </w:rPr>
                        <w:t>ACS peak demand</w:t>
                      </w:r>
                    </w:p>
                    <w:p w14:paraId="17D9FA16" w14:textId="77777777" w:rsidR="009C1403" w:rsidRDefault="00C6386D">
                      <w:pPr>
                        <w:numPr>
                          <w:ilvl w:val="0"/>
                          <w:numId w:val="46"/>
                        </w:numPr>
                        <w:kinsoku w:val="0"/>
                        <w:overflowPunct w:val="0"/>
                        <w:autoSpaceDE/>
                        <w:autoSpaceDN/>
                        <w:adjustRightInd/>
                        <w:spacing w:before="3" w:line="225" w:lineRule="exact"/>
                        <w:textAlignment w:val="baseline"/>
                        <w:rPr>
                          <w:rFonts w:ascii="Arial" w:hAnsi="Arial" w:cs="Arial"/>
                        </w:rPr>
                      </w:pPr>
                      <w:r>
                        <w:rPr>
                          <w:rFonts w:ascii="Arial" w:hAnsi="Arial" w:cs="Arial"/>
                        </w:rPr>
                        <w:t>'Generation' shall comprise</w:t>
                      </w:r>
                    </w:p>
                    <w:p w14:paraId="205BE4E1" w14:textId="77777777" w:rsidR="009C1403" w:rsidRDefault="00C6386D">
                      <w:pPr>
                        <w:kinsoku w:val="0"/>
                        <w:overflowPunct w:val="0"/>
                        <w:autoSpaceDE/>
                        <w:autoSpaceDN/>
                        <w:adjustRightInd/>
                        <w:spacing w:before="9" w:line="230" w:lineRule="exact"/>
                        <w:ind w:firstLine="216"/>
                        <w:textAlignment w:val="baseline"/>
                        <w:rPr>
                          <w:rFonts w:ascii="Arial" w:hAnsi="Arial" w:cs="Arial"/>
                          <w:i/>
                          <w:iCs/>
                        </w:rPr>
                      </w:pPr>
                      <w:r>
                        <w:rPr>
                          <w:rFonts w:ascii="Arial" w:hAnsi="Arial" w:cs="Arial"/>
                        </w:rPr>
                        <w:t xml:space="preserve">(a) the output from </w:t>
                      </w:r>
                      <w:r>
                        <w:rPr>
                          <w:rFonts w:ascii="Arial" w:hAnsi="Arial" w:cs="Arial"/>
                          <w:i/>
                          <w:iCs/>
                        </w:rPr>
                        <w:t>large power stations, medium power stations, and small power stations whether these are embedded or directly connected to the national electricity transmission system</w:t>
                      </w:r>
                    </w:p>
                    <w:p w14:paraId="00684FC7" w14:textId="77777777" w:rsidR="009C1403" w:rsidRDefault="00C6386D">
                      <w:pPr>
                        <w:kinsoku w:val="0"/>
                        <w:overflowPunct w:val="0"/>
                        <w:autoSpaceDE/>
                        <w:autoSpaceDN/>
                        <w:adjustRightInd/>
                        <w:spacing w:line="221" w:lineRule="exact"/>
                        <w:textAlignment w:val="baseline"/>
                        <w:rPr>
                          <w:rFonts w:ascii="Arial" w:hAnsi="Arial" w:cs="Arial"/>
                          <w:i/>
                          <w:iCs/>
                        </w:rPr>
                      </w:pPr>
                      <w:r>
                        <w:rPr>
                          <w:rFonts w:ascii="Arial" w:hAnsi="Arial" w:cs="Arial"/>
                        </w:rPr>
                        <w:t xml:space="preserve">b)imports into the </w:t>
                      </w:r>
                      <w:r>
                        <w:rPr>
                          <w:rFonts w:ascii="Arial" w:hAnsi="Arial" w:cs="Arial"/>
                          <w:i/>
                          <w:iCs/>
                        </w:rPr>
                        <w:t xml:space="preserve">national electricity transmissionsystem </w:t>
                      </w:r>
                      <w:r>
                        <w:rPr>
                          <w:rFonts w:ascii="Arial" w:hAnsi="Arial" w:cs="Arial"/>
                        </w:rPr>
                        <w:t xml:space="preserve">from </w:t>
                      </w:r>
                      <w:r>
                        <w:rPr>
                          <w:rFonts w:ascii="Arial" w:hAnsi="Arial" w:cs="Arial"/>
                          <w:i/>
                          <w:iCs/>
                        </w:rPr>
                        <w:t>external systems</w:t>
                      </w:r>
                    </w:p>
                  </w:txbxContent>
                </v:textbox>
                <w10:wrap type="square" anchorx="page" anchory="page"/>
              </v:shape>
            </w:pict>
          </mc:Fallback>
        </mc:AlternateContent>
      </w:r>
      <w:r>
        <w:rPr>
          <w:noProof/>
          <w:color w:val="2B579A"/>
          <w:shd w:val="clear" w:color="auto" w:fill="E6E6E6"/>
        </w:rPr>
        <mc:AlternateContent>
          <mc:Choice Requires="wps">
            <w:drawing>
              <wp:anchor distT="0" distB="0" distL="0" distR="0" simplePos="0" relativeHeight="251658336" behindDoc="0" locked="0" layoutInCell="0" allowOverlap="1" wp14:anchorId="6C8B4F22" wp14:editId="1A900643">
                <wp:simplePos x="0" y="0"/>
                <wp:positionH relativeFrom="page">
                  <wp:posOffset>1007745</wp:posOffset>
                </wp:positionH>
                <wp:positionV relativeFrom="page">
                  <wp:posOffset>1685290</wp:posOffset>
                </wp:positionV>
                <wp:extent cx="263525" cy="2505710"/>
                <wp:effectExtent l="0" t="0" r="0" b="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5057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B4F22" id="Text Box 57" o:spid="_x0000_s1341" type="#_x0000_t202" style="position:absolute;left:0;text-align:left;margin-left:79.35pt;margin-top:132.7pt;width:20.75pt;height:197.3pt;z-index:251658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" o:allowincell="f" stroked="f">
                <v:fill opacity="0"/>
                <v:textbox style="layout-flow:vertical;mso-layout-flow-alt:bottom-to-top" inset="0,0,0,0">
                  <w:txbxContent>
                    <w:p w14:paraId="0E2C33E6" w14:textId="77777777" w:rsidR="009C1403" w:rsidRDefault="00C6386D">
                      <w:pPr>
                        <w:kinsoku w:val="0"/>
                        <w:overflowPunct w:val="0"/>
                        <w:autoSpaceDE/>
                        <w:autoSpaceDN/>
                        <w:adjustRightInd/>
                        <w:spacing w:before="5" w:line="204" w:lineRule="exact"/>
                        <w:ind w:left="936" w:hanging="936"/>
                        <w:textAlignment w:val="baseline"/>
                        <w:rPr>
                          <w:rFonts w:ascii="Arial" w:hAnsi="Arial" w:cs="Arial"/>
                          <w:b/>
                          <w:bCs/>
                          <w:spacing w:val="-2"/>
                          <w:sz w:val="18"/>
                          <w:szCs w:val="18"/>
                        </w:rPr>
                      </w:pPr>
                      <w:r>
                        <w:rPr>
                          <w:rFonts w:ascii="Arial" w:hAnsi="Arial" w:cs="Arial"/>
                          <w:b/>
                          <w:bCs/>
                          <w:spacing w:val="-2"/>
                          <w:sz w:val="18"/>
                          <w:szCs w:val="18"/>
                        </w:rPr>
                        <w:t>Interconnection allowance as a percentage of total ACS peak demand</w:t>
                      </w:r>
                    </w:p>
                  </w:txbxContent>
                </v:textbox>
                <w10:wrap type="square" anchorx="page" anchory="page"/>
              </v:shape>
            </w:pict>
          </mc:Fallback>
        </mc:AlternateContent>
      </w:r>
      <w:r>
        <w:rPr>
          <w:rFonts w:ascii="Arial" w:hAnsi="Arial" w:cs="Arial"/>
          <w:spacing w:val="21"/>
          <w:sz w:val="18"/>
          <w:szCs w:val="18"/>
        </w:rPr>
        <w:t>0 2.5 5 7.5 10 12.5 15 17.5 20 22.5 25 27.5 30 32.5 35 37.5 40 42.5 45 47.5 50</w:t>
      </w:r>
    </w:p>
    <w:p w14:paraId="2161E8C3" w14:textId="77777777" w:rsidR="009C1403" w:rsidRDefault="00C6386D">
      <w:pPr>
        <w:kinsoku w:val="0"/>
        <w:overflowPunct w:val="0"/>
        <w:autoSpaceDE/>
        <w:autoSpaceDN/>
        <w:adjustRightInd/>
        <w:spacing w:before="29" w:line="211" w:lineRule="exact"/>
        <w:ind w:left="432"/>
        <w:jc w:val="center"/>
        <w:textAlignment w:val="baseline"/>
        <w:rPr>
          <w:rFonts w:ascii="Arial" w:hAnsi="Arial" w:cs="Arial"/>
          <w:b/>
          <w:bCs/>
          <w:sz w:val="18"/>
          <w:szCs w:val="18"/>
        </w:rPr>
      </w:pPr>
      <w:r>
        <w:rPr>
          <w:rFonts w:ascii="Arial" w:hAnsi="Arial" w:cs="Arial"/>
          <w:b/>
          <w:bCs/>
          <w:sz w:val="18"/>
          <w:szCs w:val="18"/>
        </w:rPr>
        <w:t>Sum of demand and generation in the smaller area as a percentage of</w:t>
      </w:r>
      <w:r>
        <w:rPr>
          <w:rFonts w:ascii="Arial" w:hAnsi="Arial" w:cs="Arial"/>
          <w:b/>
          <w:bCs/>
          <w:sz w:val="18"/>
          <w:szCs w:val="18"/>
        </w:rPr>
        <w:br/>
        <w:t>twice the total ACS peak demand</w:t>
      </w:r>
    </w:p>
    <w:p w14:paraId="442B3717" w14:textId="77777777" w:rsidR="009C1403" w:rsidRDefault="00C6386D">
      <w:pPr>
        <w:kinsoku w:val="0"/>
        <w:overflowPunct w:val="0"/>
        <w:autoSpaceDE/>
        <w:autoSpaceDN/>
        <w:adjustRightInd/>
        <w:spacing w:before="371" w:line="273" w:lineRule="exact"/>
        <w:ind w:left="2952" w:right="1224" w:hanging="2232"/>
        <w:textAlignment w:val="baseline"/>
        <w:rPr>
          <w:rFonts w:ascii="Arial" w:hAnsi="Arial" w:cs="Arial"/>
          <w:sz w:val="24"/>
          <w:szCs w:val="24"/>
        </w:rPr>
      </w:pPr>
      <w:r>
        <w:rPr>
          <w:rFonts w:ascii="Arial" w:hAnsi="Arial" w:cs="Arial"/>
          <w:sz w:val="24"/>
          <w:szCs w:val="24"/>
        </w:rPr>
        <w:t xml:space="preserve">Figure D.1 </w:t>
      </w:r>
      <w:r>
        <w:rPr>
          <w:rFonts w:ascii="Arial" w:hAnsi="Arial" w:cs="Arial"/>
          <w:i/>
          <w:iCs/>
          <w:sz w:val="24"/>
          <w:szCs w:val="24"/>
        </w:rPr>
        <w:t xml:space="preserve">Interconnection allowance </w:t>
      </w:r>
      <w:r>
        <w:rPr>
          <w:rFonts w:ascii="Arial" w:hAnsi="Arial" w:cs="Arial"/>
          <w:sz w:val="24"/>
          <w:szCs w:val="24"/>
        </w:rPr>
        <w:t>as a function of area size (the ‘circle diagram’)</w:t>
      </w:r>
    </w:p>
    <w:p w14:paraId="48ED3450" w14:textId="77777777" w:rsidR="009C1403" w:rsidRDefault="009C1403">
      <w:pPr>
        <w:widowControl/>
        <w:rPr>
          <w:sz w:val="24"/>
          <w:szCs w:val="24"/>
        </w:rPr>
        <w:sectPr w:rsidR="009C1403">
          <w:headerReference w:type="default" r:id="rId117"/>
          <w:pgSz w:w="11904" w:h="16834"/>
          <w:pgMar w:top="7160" w:right="1262" w:bottom="508" w:left="2002" w:header="720" w:footer="720" w:gutter="0"/>
          <w:cols w:space="720"/>
          <w:noEndnote/>
        </w:sectPr>
      </w:pPr>
    </w:p>
    <w:p w14:paraId="4EFCBB6D" w14:textId="34C3AEA8"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E</w:t>
      </w:r>
      <w:r>
        <w:rPr>
          <w:rFonts w:ascii="Arial" w:hAnsi="Arial" w:cs="Arial"/>
          <w:b/>
          <w:bCs/>
          <w:spacing w:val="-2"/>
          <w:sz w:val="29"/>
          <w:szCs w:val="29"/>
        </w:rPr>
        <w:tab/>
        <w:t xml:space="preserve">Modelling of </w:t>
      </w:r>
      <w:r>
        <w:rPr>
          <w:rFonts w:ascii="Arial" w:hAnsi="Arial" w:cs="Arial"/>
          <w:b/>
          <w:bCs/>
          <w:i/>
          <w:iCs/>
          <w:spacing w:val="-2"/>
          <w:sz w:val="29"/>
          <w:szCs w:val="29"/>
        </w:rPr>
        <w:t>Economy Planned Transfer</w:t>
      </w:r>
    </w:p>
    <w:p w14:paraId="50AF20AF" w14:textId="6150A34D" w:rsidR="009C1403" w:rsidRDefault="00C6386D">
      <w:pPr>
        <w:tabs>
          <w:tab w:val="right" w:pos="9072"/>
        </w:tabs>
        <w:kinsoku w:val="0"/>
        <w:overflowPunct w:val="0"/>
        <w:autoSpaceDE/>
        <w:autoSpaceDN/>
        <w:adjustRightInd/>
        <w:spacing w:before="236" w:line="275" w:lineRule="exact"/>
        <w:textAlignment w:val="baseline"/>
        <w:rPr>
          <w:rFonts w:ascii="Arial" w:hAnsi="Arial" w:cs="Arial"/>
          <w:sz w:val="24"/>
          <w:szCs w:val="24"/>
        </w:rPr>
      </w:pPr>
      <w:r>
        <w:rPr>
          <w:rFonts w:ascii="Arial" w:hAnsi="Arial" w:cs="Arial"/>
          <w:sz w:val="24"/>
          <w:szCs w:val="24"/>
        </w:rPr>
        <w:t>E.1</w:t>
      </w:r>
      <w:r>
        <w:rPr>
          <w:rFonts w:ascii="Arial" w:hAnsi="Arial" w:cs="Arial"/>
          <w:sz w:val="24"/>
          <w:szCs w:val="24"/>
        </w:rPr>
        <w:tab/>
        <w:t xml:space="preserve">For the determination of </w:t>
      </w:r>
      <w:ins w:id="3745" w:author="Stuart McLarnon (NESO)" w:date="2025-01-24T15:55:00Z" w16du:dateUtc="2025-01-24T15:55:00Z">
        <w:r w:rsidR="00630E60">
          <w:rPr>
            <w:rFonts w:ascii="Arial" w:hAnsi="Arial" w:cs="Arial"/>
            <w:i/>
            <w:iCs/>
            <w:sz w:val="24"/>
            <w:szCs w:val="24"/>
          </w:rPr>
          <w:t>e</w:t>
        </w:r>
      </w:ins>
      <w:del w:id="3746" w:author="Stuart McLarnon (NESO)" w:date="2025-01-24T15:55:00Z" w16du:dateUtc="2025-01-24T15:55:00Z">
        <w:r>
          <w:rPr>
            <w:rFonts w:ascii="Arial" w:hAnsi="Arial" w:cs="Arial"/>
            <w:i/>
            <w:iCs/>
            <w:sz w:val="24"/>
            <w:szCs w:val="24"/>
          </w:rPr>
          <w:delText>E</w:delText>
        </w:r>
      </w:del>
      <w:r>
        <w:rPr>
          <w:rFonts w:ascii="Arial" w:hAnsi="Arial" w:cs="Arial"/>
          <w:i/>
          <w:iCs/>
          <w:sz w:val="24"/>
          <w:szCs w:val="24"/>
        </w:rPr>
        <w:t xml:space="preserve">conomy planned transfer conditions </w:t>
      </w:r>
      <w:r>
        <w:rPr>
          <w:rFonts w:ascii="Arial" w:hAnsi="Arial" w:cs="Arial"/>
          <w:sz w:val="24"/>
          <w:szCs w:val="24"/>
        </w:rPr>
        <w:t>plant is</w:t>
      </w:r>
    </w:p>
    <w:p w14:paraId="6985BC7A"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categorised in three groups:</w:t>
      </w:r>
    </w:p>
    <w:p w14:paraId="4A9C8B88" w14:textId="77777777" w:rsidR="009C1403" w:rsidRDefault="00C6386D">
      <w:pPr>
        <w:kinsoku w:val="0"/>
        <w:overflowPunct w:val="0"/>
        <w:autoSpaceDE/>
        <w:autoSpaceDN/>
        <w:adjustRightInd/>
        <w:spacing w:before="254" w:line="274" w:lineRule="exact"/>
        <w:textAlignment w:val="baseline"/>
        <w:rPr>
          <w:rFonts w:ascii="Arial" w:hAnsi="Arial" w:cs="Arial"/>
          <w:sz w:val="24"/>
          <w:szCs w:val="24"/>
        </w:rPr>
      </w:pPr>
      <w:r>
        <w:rPr>
          <w:rFonts w:ascii="Arial" w:hAnsi="Arial" w:cs="Arial"/>
          <w:sz w:val="24"/>
          <w:szCs w:val="24"/>
        </w:rPr>
        <w:t>E.1.1 non-contributory generation</w:t>
      </w:r>
      <w:r>
        <w:rPr>
          <w:rFonts w:ascii="Arial" w:hAnsi="Arial" w:cs="Arial"/>
          <w:i/>
          <w:iCs/>
          <w:sz w:val="24"/>
          <w:szCs w:val="24"/>
        </w:rPr>
        <w:t xml:space="preserve">. </w:t>
      </w:r>
      <w:r>
        <w:rPr>
          <w:rFonts w:ascii="Arial" w:hAnsi="Arial" w:cs="Arial"/>
          <w:sz w:val="24"/>
          <w:szCs w:val="24"/>
        </w:rPr>
        <w:t>This plant, such as OCGTs, does not form part of the generation background</w:t>
      </w:r>
    </w:p>
    <w:p w14:paraId="72A1B9DE" w14:textId="77777777" w:rsidR="009C1403" w:rsidRDefault="00C6386D">
      <w:pPr>
        <w:kinsoku w:val="0"/>
        <w:overflowPunct w:val="0"/>
        <w:autoSpaceDE/>
        <w:autoSpaceDN/>
        <w:adjustRightInd/>
        <w:spacing w:before="124" w:line="274" w:lineRule="exact"/>
        <w:ind w:left="1440" w:hanging="720"/>
        <w:textAlignment w:val="baseline"/>
        <w:rPr>
          <w:rFonts w:ascii="Arial" w:hAnsi="Arial" w:cs="Arial"/>
          <w:sz w:val="24"/>
          <w:szCs w:val="24"/>
        </w:rPr>
      </w:pPr>
      <w:r>
        <w:rPr>
          <w:rFonts w:ascii="Arial" w:hAnsi="Arial" w:cs="Arial"/>
          <w:sz w:val="24"/>
          <w:szCs w:val="24"/>
        </w:rPr>
        <w:t>E.1.2 directly scaled plant. The output of plant in this category is determined by a fixed scaling factor, described in E.3</w:t>
      </w:r>
    </w:p>
    <w:p w14:paraId="41647535" w14:textId="77777777" w:rsidR="009C1403" w:rsidRDefault="00C6386D">
      <w:pPr>
        <w:kinsoku w:val="0"/>
        <w:overflowPunct w:val="0"/>
        <w:autoSpaceDE/>
        <w:autoSpaceDN/>
        <w:adjustRightInd/>
        <w:spacing w:before="261" w:line="281" w:lineRule="exact"/>
        <w:ind w:left="1440" w:hanging="720"/>
        <w:jc w:val="both"/>
        <w:textAlignment w:val="baseline"/>
        <w:rPr>
          <w:rFonts w:ascii="Arial" w:hAnsi="Arial" w:cs="Arial"/>
          <w:sz w:val="24"/>
          <w:szCs w:val="24"/>
        </w:rPr>
      </w:pPr>
      <w:r>
        <w:rPr>
          <w:rFonts w:ascii="Arial" w:hAnsi="Arial" w:cs="Arial"/>
          <w:sz w:val="24"/>
          <w:szCs w:val="24"/>
        </w:rPr>
        <w:t>E.1.3 variably scaled plant. The output of plant in this category is uniformly scaled by a variable factor that is calculated to ensure that generation and demand balance. This is described in E.5.</w:t>
      </w:r>
    </w:p>
    <w:p w14:paraId="45F139F6" w14:textId="262B09D9" w:rsidR="009C1403" w:rsidRDefault="00C6386D">
      <w:pPr>
        <w:kinsoku w:val="0"/>
        <w:overflowPunct w:val="0"/>
        <w:autoSpaceDE/>
        <w:autoSpaceDN/>
        <w:adjustRightInd/>
        <w:spacing w:before="259" w:line="288" w:lineRule="exact"/>
        <w:ind w:left="720" w:hanging="720"/>
        <w:textAlignment w:val="baseline"/>
        <w:rPr>
          <w:rFonts w:ascii="Arial" w:hAnsi="Arial" w:cs="Arial"/>
          <w:sz w:val="24"/>
          <w:szCs w:val="24"/>
        </w:rPr>
      </w:pPr>
      <w:r>
        <w:rPr>
          <w:rFonts w:ascii="Arial" w:hAnsi="Arial" w:cs="Arial"/>
          <w:sz w:val="24"/>
          <w:szCs w:val="24"/>
        </w:rPr>
        <w:t xml:space="preserve">E.2 The </w:t>
      </w:r>
      <w:del w:id="3747" w:author="Tammy Meek (ESO)" w:date="2024-05-01T12:05:00Z">
        <w:r w:rsidDel="00CC7555">
          <w:rPr>
            <w:rFonts w:ascii="Arial" w:hAnsi="Arial" w:cs="Arial"/>
            <w:sz w:val="24"/>
            <w:szCs w:val="24"/>
          </w:rPr>
          <w:delText xml:space="preserve">NGESO </w:delText>
        </w:r>
      </w:del>
      <w:ins w:id="3748" w:author="Tammy Meek (ESO)" w:date="2024-05-01T12:05:00Z">
        <w:del w:id="3749" w:author="Tammy Meek (NESO)" w:date="2025-01-27T11:15:00Z" w16du:dateUtc="2025-01-27T11:15:00Z">
          <w:r w:rsidR="00CC7555" w:rsidDel="00B43E79">
            <w:rPr>
              <w:rFonts w:ascii="Arial" w:hAnsi="Arial" w:cs="Arial"/>
              <w:sz w:val="24"/>
              <w:szCs w:val="24"/>
            </w:rPr>
            <w:delText xml:space="preserve">the </w:delText>
          </w:r>
        </w:del>
      </w:ins>
      <w:ins w:id="3750" w:author="Tammy Meek (ESO)" w:date="2024-05-02T10:34:00Z">
        <w:del w:id="3751" w:author="Tammy Meek (NESO)" w:date="2025-01-24T11:51:00Z" w16du:dateUtc="2025-01-24T11:51:00Z">
          <w:r w:rsidR="00362AAE" w:rsidRPr="00362AAE" w:rsidDel="00C14108">
            <w:rPr>
              <w:rFonts w:ascii="Arial" w:hAnsi="Arial" w:cs="Arial"/>
              <w:i/>
              <w:iCs/>
              <w:sz w:val="24"/>
              <w:szCs w:val="24"/>
            </w:rPr>
            <w:delText>ISOP</w:delText>
          </w:r>
        </w:del>
      </w:ins>
      <w:ins w:id="3752" w:author="Tammy Meek (NESO)" w:date="2025-01-24T11:51:00Z" w16du:dateUtc="2025-01-24T11:51:00Z">
        <w:r w:rsidR="00C14108" w:rsidRPr="00C14108">
          <w:rPr>
            <w:rFonts w:ascii="Arial" w:hAnsi="Arial" w:cs="Arial"/>
            <w:i/>
            <w:iCs/>
            <w:sz w:val="24"/>
            <w:szCs w:val="24"/>
          </w:rPr>
          <w:t>ISOP</w:t>
        </w:r>
      </w:ins>
      <w:ins w:id="3753" w:author="Tammy Meek (ESO)" w:date="2024-05-01T12:05:00Z">
        <w:r w:rsidR="00CC7555">
          <w:rPr>
            <w:rFonts w:ascii="Arial" w:hAnsi="Arial" w:cs="Arial"/>
            <w:sz w:val="24"/>
            <w:szCs w:val="24"/>
          </w:rPr>
          <w:t xml:space="preserve"> </w:t>
        </w:r>
      </w:ins>
      <w:r>
        <w:rPr>
          <w:rFonts w:ascii="Arial" w:hAnsi="Arial" w:cs="Arial"/>
          <w:sz w:val="24"/>
          <w:szCs w:val="24"/>
        </w:rPr>
        <w:t>will from time-to-time review, consult on, and publish the categorisation of plant.</w:t>
      </w:r>
    </w:p>
    <w:p w14:paraId="524965B0" w14:textId="77777777" w:rsidR="009C1403" w:rsidRDefault="00C6386D">
      <w:pPr>
        <w:kinsoku w:val="0"/>
        <w:overflowPunct w:val="0"/>
        <w:autoSpaceDE/>
        <w:autoSpaceDN/>
        <w:adjustRightInd/>
        <w:spacing w:before="122" w:line="280" w:lineRule="exact"/>
        <w:textAlignment w:val="baseline"/>
        <w:rPr>
          <w:rFonts w:ascii="Arial" w:hAnsi="Arial" w:cs="Arial"/>
          <w:b/>
          <w:bCs/>
          <w:sz w:val="24"/>
          <w:szCs w:val="24"/>
        </w:rPr>
      </w:pPr>
      <w:r>
        <w:rPr>
          <w:rFonts w:ascii="Arial" w:hAnsi="Arial" w:cs="Arial"/>
          <w:b/>
          <w:bCs/>
          <w:sz w:val="24"/>
          <w:szCs w:val="24"/>
        </w:rPr>
        <w:t>Directly Scaled Plant</w:t>
      </w:r>
    </w:p>
    <w:p w14:paraId="64CEEA2D" w14:textId="77777777" w:rsidR="009C1403" w:rsidRDefault="00C6386D">
      <w:pPr>
        <w:tabs>
          <w:tab w:val="right" w:pos="9072"/>
        </w:tabs>
        <w:kinsoku w:val="0"/>
        <w:overflowPunct w:val="0"/>
        <w:autoSpaceDE/>
        <w:autoSpaceDN/>
        <w:adjustRightInd/>
        <w:spacing w:before="296" w:line="276" w:lineRule="exact"/>
        <w:textAlignment w:val="baseline"/>
        <w:rPr>
          <w:rFonts w:ascii="Arial" w:hAnsi="Arial" w:cs="Arial"/>
          <w:sz w:val="24"/>
          <w:szCs w:val="24"/>
        </w:rPr>
      </w:pPr>
      <w:r>
        <w:rPr>
          <w:rFonts w:ascii="Arial" w:hAnsi="Arial" w:cs="Arial"/>
          <w:sz w:val="24"/>
          <w:szCs w:val="24"/>
        </w:rPr>
        <w:t>E.3</w:t>
      </w:r>
      <w:r>
        <w:rPr>
          <w:rFonts w:ascii="Arial" w:hAnsi="Arial" w:cs="Arial"/>
          <w:sz w:val="24"/>
          <w:szCs w:val="24"/>
        </w:rPr>
        <w:tab/>
        <w:t xml:space="preserve">In the </w:t>
      </w:r>
      <w:r>
        <w:rPr>
          <w:rFonts w:ascii="Arial" w:hAnsi="Arial" w:cs="Arial"/>
          <w:i/>
          <w:iCs/>
          <w:sz w:val="24"/>
          <w:szCs w:val="24"/>
        </w:rPr>
        <w:t xml:space="preserve">Economy planned transfer condition </w:t>
      </w:r>
      <w:r>
        <w:rPr>
          <w:rFonts w:ascii="Arial" w:hAnsi="Arial" w:cs="Arial"/>
          <w:sz w:val="24"/>
          <w:szCs w:val="24"/>
        </w:rPr>
        <w:t xml:space="preserve">the </w:t>
      </w:r>
      <w:r>
        <w:rPr>
          <w:rFonts w:ascii="Arial" w:hAnsi="Arial" w:cs="Arial"/>
          <w:i/>
          <w:iCs/>
          <w:sz w:val="24"/>
          <w:szCs w:val="24"/>
        </w:rPr>
        <w:t xml:space="preserve">registered capacities </w:t>
      </w:r>
      <w:r>
        <w:rPr>
          <w:rFonts w:ascii="Arial" w:hAnsi="Arial" w:cs="Arial"/>
          <w:sz w:val="24"/>
          <w:szCs w:val="24"/>
        </w:rPr>
        <w:t>of certain</w:t>
      </w:r>
    </w:p>
    <w:p w14:paraId="70FAA6FF"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sz w:val="24"/>
          <w:szCs w:val="24"/>
        </w:rPr>
        <w:t xml:space="preserve">classes of </w:t>
      </w:r>
      <w:r>
        <w:rPr>
          <w:rFonts w:ascii="Arial" w:hAnsi="Arial" w:cs="Arial"/>
          <w:i/>
          <w:iCs/>
          <w:sz w:val="24"/>
          <w:szCs w:val="24"/>
        </w:rPr>
        <w:t xml:space="preserve">power station </w:t>
      </w:r>
      <w:r>
        <w:rPr>
          <w:rFonts w:ascii="Arial" w:hAnsi="Arial" w:cs="Arial"/>
          <w:sz w:val="24"/>
          <w:szCs w:val="24"/>
        </w:rPr>
        <w:t>are scaled by fixed factors, known as D</w:t>
      </w:r>
      <w:r>
        <w:rPr>
          <w:rFonts w:ascii="Arial" w:hAnsi="Arial" w:cs="Arial"/>
          <w:sz w:val="16"/>
          <w:szCs w:val="16"/>
        </w:rPr>
        <w:t>T</w:t>
      </w:r>
      <w:r>
        <w:rPr>
          <w:rFonts w:ascii="Arial" w:hAnsi="Arial" w:cs="Arial"/>
          <w:sz w:val="24"/>
          <w:szCs w:val="24"/>
        </w:rPr>
        <w:t xml:space="preserve">, for classes T of </w:t>
      </w:r>
      <w:r>
        <w:rPr>
          <w:rFonts w:ascii="Arial" w:hAnsi="Arial" w:cs="Arial"/>
          <w:i/>
          <w:iCs/>
          <w:sz w:val="24"/>
          <w:szCs w:val="24"/>
        </w:rPr>
        <w:t>power station</w:t>
      </w:r>
      <w:r>
        <w:rPr>
          <w:rFonts w:ascii="Arial" w:hAnsi="Arial" w:cs="Arial"/>
          <w:sz w:val="24"/>
          <w:szCs w:val="24"/>
        </w:rPr>
        <w:t>. These factors are set as follows:</w:t>
      </w:r>
    </w:p>
    <w:p w14:paraId="5AE57EFE" w14:textId="77777777" w:rsidR="009C1403" w:rsidRDefault="00C6386D">
      <w:pPr>
        <w:kinsoku w:val="0"/>
        <w:overflowPunct w:val="0"/>
        <w:autoSpaceDE/>
        <w:autoSpaceDN/>
        <w:adjustRightInd/>
        <w:spacing w:before="235" w:line="274" w:lineRule="exact"/>
        <w:textAlignment w:val="baseline"/>
        <w:rPr>
          <w:rFonts w:ascii="Arial" w:hAnsi="Arial" w:cs="Arial"/>
          <w:sz w:val="24"/>
          <w:szCs w:val="24"/>
        </w:rPr>
      </w:pPr>
      <w:r>
        <w:rPr>
          <w:rFonts w:ascii="Arial" w:hAnsi="Arial" w:cs="Arial"/>
          <w:sz w:val="24"/>
          <w:szCs w:val="24"/>
        </w:rPr>
        <w:t>E.3.1 For nuclear stations, and for coal-fired and gas-fired stations fitted with Carbon Capture and Storage, D</w:t>
      </w:r>
      <w:r>
        <w:rPr>
          <w:rFonts w:ascii="Arial" w:hAnsi="Arial" w:cs="Arial"/>
          <w:sz w:val="16"/>
          <w:szCs w:val="16"/>
        </w:rPr>
        <w:t xml:space="preserve">T </w:t>
      </w:r>
      <w:r>
        <w:rPr>
          <w:rFonts w:ascii="Arial" w:hAnsi="Arial" w:cs="Arial"/>
          <w:sz w:val="24"/>
          <w:szCs w:val="24"/>
        </w:rPr>
        <w:t>= 0.85</w:t>
      </w:r>
    </w:p>
    <w:p w14:paraId="3145C7F1" w14:textId="77777777" w:rsidR="009C1403" w:rsidRDefault="00C6386D">
      <w:pPr>
        <w:kinsoku w:val="0"/>
        <w:overflowPunct w:val="0"/>
        <w:autoSpaceDE/>
        <w:autoSpaceDN/>
        <w:adjustRightInd/>
        <w:spacing w:before="15" w:line="513" w:lineRule="exact"/>
        <w:ind w:right="2304"/>
        <w:textAlignment w:val="baseline"/>
        <w:rPr>
          <w:rFonts w:ascii="Arial" w:hAnsi="Arial" w:cs="Arial"/>
          <w:sz w:val="24"/>
          <w:szCs w:val="24"/>
        </w:rPr>
      </w:pPr>
      <w:r>
        <w:rPr>
          <w:rFonts w:ascii="Arial" w:hAnsi="Arial" w:cs="Arial"/>
          <w:sz w:val="24"/>
          <w:szCs w:val="24"/>
        </w:rPr>
        <w:t>E.3.2 For stations powered by wind, wave, or tides, D</w:t>
      </w:r>
      <w:r>
        <w:rPr>
          <w:rFonts w:ascii="Arial" w:hAnsi="Arial" w:cs="Arial"/>
          <w:sz w:val="16"/>
          <w:szCs w:val="16"/>
        </w:rPr>
        <w:t xml:space="preserve">T </w:t>
      </w:r>
      <w:r>
        <w:rPr>
          <w:rFonts w:ascii="Arial" w:hAnsi="Arial" w:cs="Arial"/>
          <w:sz w:val="24"/>
          <w:szCs w:val="24"/>
        </w:rPr>
        <w:t>= 0.70. E.3.3 For pumped storage based stations, D</w:t>
      </w:r>
      <w:r>
        <w:rPr>
          <w:rFonts w:ascii="Arial" w:hAnsi="Arial" w:cs="Arial"/>
          <w:sz w:val="16"/>
          <w:szCs w:val="16"/>
        </w:rPr>
        <w:t xml:space="preserve">T </w:t>
      </w:r>
      <w:r>
        <w:rPr>
          <w:rFonts w:ascii="Arial" w:hAnsi="Arial" w:cs="Arial"/>
          <w:sz w:val="24"/>
          <w:szCs w:val="24"/>
        </w:rPr>
        <w:t>= 0.5</w:t>
      </w:r>
    </w:p>
    <w:p w14:paraId="5D143114" w14:textId="77777777" w:rsidR="009C1403" w:rsidRDefault="00C6386D">
      <w:pPr>
        <w:kinsoku w:val="0"/>
        <w:overflowPunct w:val="0"/>
        <w:autoSpaceDE/>
        <w:autoSpaceDN/>
        <w:adjustRightInd/>
        <w:spacing w:before="245" w:line="269" w:lineRule="exact"/>
        <w:textAlignment w:val="baseline"/>
        <w:rPr>
          <w:rFonts w:ascii="Arial" w:hAnsi="Arial" w:cs="Arial"/>
          <w:sz w:val="24"/>
          <w:szCs w:val="24"/>
        </w:rPr>
      </w:pPr>
      <w:r>
        <w:rPr>
          <w:rFonts w:ascii="Arial" w:hAnsi="Arial" w:cs="Arial"/>
          <w:sz w:val="24"/>
          <w:szCs w:val="24"/>
        </w:rPr>
        <w:t xml:space="preserve">E.3.4 For interconnectors to </w:t>
      </w:r>
      <w:r>
        <w:rPr>
          <w:rFonts w:ascii="Arial" w:hAnsi="Arial" w:cs="Arial"/>
          <w:i/>
          <w:iCs/>
          <w:sz w:val="24"/>
          <w:szCs w:val="24"/>
        </w:rPr>
        <w:t xml:space="preserve">external systems </w:t>
      </w:r>
      <w:r>
        <w:rPr>
          <w:rFonts w:ascii="Arial" w:hAnsi="Arial" w:cs="Arial"/>
          <w:sz w:val="24"/>
          <w:szCs w:val="24"/>
        </w:rPr>
        <w:t>regarded as importing into GB at the time of peak demand, D</w:t>
      </w:r>
      <w:r>
        <w:rPr>
          <w:rFonts w:ascii="Arial" w:hAnsi="Arial" w:cs="Arial"/>
          <w:sz w:val="16"/>
          <w:szCs w:val="16"/>
        </w:rPr>
        <w:t xml:space="preserve">T </w:t>
      </w:r>
      <w:r>
        <w:rPr>
          <w:rFonts w:ascii="Arial" w:hAnsi="Arial" w:cs="Arial"/>
          <w:sz w:val="24"/>
          <w:szCs w:val="24"/>
        </w:rPr>
        <w:t>= 1.0</w:t>
      </w:r>
    </w:p>
    <w:p w14:paraId="5AD2F4A5" w14:textId="2E3497CC" w:rsidR="009C1403" w:rsidRDefault="00C6386D" w:rsidP="00572665">
      <w:pPr>
        <w:tabs>
          <w:tab w:val="right" w:pos="9072"/>
        </w:tabs>
        <w:kinsoku w:val="0"/>
        <w:overflowPunct w:val="0"/>
        <w:autoSpaceDE/>
        <w:autoSpaceDN/>
        <w:adjustRightInd/>
        <w:spacing w:before="237" w:line="276" w:lineRule="exact"/>
        <w:jc w:val="both"/>
        <w:textAlignment w:val="baseline"/>
        <w:rPr>
          <w:rFonts w:ascii="Arial" w:hAnsi="Arial" w:cs="Arial"/>
          <w:sz w:val="24"/>
          <w:szCs w:val="24"/>
        </w:rPr>
      </w:pPr>
      <w:r>
        <w:rPr>
          <w:rFonts w:ascii="Arial" w:hAnsi="Arial" w:cs="Arial"/>
          <w:sz w:val="24"/>
          <w:szCs w:val="24"/>
        </w:rPr>
        <w:t>E.4</w:t>
      </w:r>
      <w:r>
        <w:rPr>
          <w:rFonts w:ascii="Arial" w:hAnsi="Arial" w:cs="Arial"/>
          <w:sz w:val="24"/>
          <w:szCs w:val="24"/>
        </w:rPr>
        <w:tab/>
        <w:t xml:space="preserve">The </w:t>
      </w:r>
      <w:del w:id="3754" w:author="Tammy Meek (ESO)" w:date="2024-05-01T12:06:00Z">
        <w:r w:rsidDel="00572665">
          <w:rPr>
            <w:rFonts w:ascii="Arial" w:hAnsi="Arial" w:cs="Arial"/>
            <w:sz w:val="24"/>
            <w:szCs w:val="24"/>
          </w:rPr>
          <w:delText xml:space="preserve">NGESO </w:delText>
        </w:r>
      </w:del>
      <w:ins w:id="3755" w:author="Tammy Meek (ESO)" w:date="2024-05-02T10:34:00Z">
        <w:del w:id="3756" w:author="Tammy Meek (NESO)" w:date="2025-01-24T11:51:00Z" w16du:dateUtc="2025-01-24T11:51:00Z">
          <w:r w:rsidR="00362AAE" w:rsidRPr="00362AAE" w:rsidDel="00C14108">
            <w:rPr>
              <w:rFonts w:ascii="Arial" w:hAnsi="Arial" w:cs="Arial"/>
              <w:i/>
              <w:iCs/>
              <w:sz w:val="24"/>
              <w:szCs w:val="24"/>
            </w:rPr>
            <w:delText>ISOP</w:delText>
          </w:r>
        </w:del>
      </w:ins>
      <w:ins w:id="3757" w:author="Tammy Meek (NESO)" w:date="2025-01-24T11:51:00Z" w16du:dateUtc="2025-01-24T11:51:00Z">
        <w:r w:rsidR="00C14108" w:rsidRPr="00C14108">
          <w:rPr>
            <w:rFonts w:ascii="Arial" w:hAnsi="Arial" w:cs="Arial"/>
            <w:i/>
            <w:iCs/>
            <w:sz w:val="24"/>
            <w:szCs w:val="24"/>
          </w:rPr>
          <w:t>ISOP</w:t>
        </w:r>
      </w:ins>
      <w:ins w:id="3758" w:author="Tammy Meek (ESO)" w:date="2024-05-01T12:06:00Z">
        <w:r w:rsidR="00572665">
          <w:rPr>
            <w:rFonts w:ascii="Arial" w:hAnsi="Arial" w:cs="Arial"/>
            <w:sz w:val="24"/>
            <w:szCs w:val="24"/>
          </w:rPr>
          <w:t xml:space="preserve"> </w:t>
        </w:r>
      </w:ins>
      <w:r>
        <w:rPr>
          <w:rFonts w:ascii="Arial" w:hAnsi="Arial" w:cs="Arial"/>
          <w:sz w:val="24"/>
          <w:szCs w:val="24"/>
        </w:rPr>
        <w:t>will review the appropriateness of these factors and revise them</w:t>
      </w:r>
      <w:r w:rsidR="00572665">
        <w:rPr>
          <w:rFonts w:ascii="Arial" w:hAnsi="Arial" w:cs="Arial"/>
          <w:sz w:val="24"/>
          <w:szCs w:val="24"/>
        </w:rPr>
        <w:t xml:space="preserve"> </w:t>
      </w:r>
      <w:r>
        <w:rPr>
          <w:rFonts w:ascii="Arial" w:hAnsi="Arial" w:cs="Arial"/>
          <w:sz w:val="24"/>
          <w:szCs w:val="24"/>
        </w:rPr>
        <w:t>where necessary, based on alignment with cost benefit analysis. The period between reviews shall be no more than five years, but may be less if required.</w:t>
      </w:r>
    </w:p>
    <w:p w14:paraId="6A0048B6" w14:textId="77777777" w:rsidR="009C1403" w:rsidRDefault="00C6386D">
      <w:pPr>
        <w:kinsoku w:val="0"/>
        <w:overflowPunct w:val="0"/>
        <w:autoSpaceDE/>
        <w:autoSpaceDN/>
        <w:adjustRightInd/>
        <w:spacing w:before="286" w:line="280" w:lineRule="exact"/>
        <w:textAlignment w:val="baseline"/>
        <w:rPr>
          <w:rFonts w:ascii="Arial" w:hAnsi="Arial" w:cs="Arial"/>
          <w:b/>
          <w:bCs/>
          <w:sz w:val="24"/>
          <w:szCs w:val="24"/>
        </w:rPr>
      </w:pPr>
      <w:r>
        <w:rPr>
          <w:rFonts w:ascii="Arial" w:hAnsi="Arial" w:cs="Arial"/>
          <w:b/>
          <w:bCs/>
          <w:sz w:val="24"/>
          <w:szCs w:val="24"/>
        </w:rPr>
        <w:t>Variably Scaled Plant</w:t>
      </w:r>
    </w:p>
    <w:p w14:paraId="27F2681A" w14:textId="77777777" w:rsidR="009C1403" w:rsidRDefault="00C6386D">
      <w:pPr>
        <w:tabs>
          <w:tab w:val="right" w:pos="9072"/>
        </w:tabs>
        <w:kinsoku w:val="0"/>
        <w:overflowPunct w:val="0"/>
        <w:autoSpaceDE/>
        <w:autoSpaceDN/>
        <w:adjustRightInd/>
        <w:spacing w:before="281" w:line="272" w:lineRule="exact"/>
        <w:textAlignment w:val="baseline"/>
        <w:rPr>
          <w:rFonts w:ascii="Arial" w:hAnsi="Arial" w:cs="Arial"/>
          <w:i/>
          <w:iCs/>
          <w:sz w:val="24"/>
          <w:szCs w:val="24"/>
        </w:rPr>
      </w:pPr>
      <w:r>
        <w:rPr>
          <w:rFonts w:ascii="Arial" w:hAnsi="Arial" w:cs="Arial"/>
          <w:sz w:val="24"/>
          <w:szCs w:val="24"/>
        </w:rPr>
        <w:t>E.5</w:t>
      </w:r>
      <w:r>
        <w:rPr>
          <w:rFonts w:ascii="Arial" w:hAnsi="Arial" w:cs="Arial"/>
          <w:sz w:val="24"/>
          <w:szCs w:val="24"/>
        </w:rPr>
        <w:tab/>
        <w:t xml:space="preserve">All remaining </w:t>
      </w:r>
      <w:r>
        <w:rPr>
          <w:rFonts w:ascii="Arial" w:hAnsi="Arial" w:cs="Arial"/>
          <w:i/>
          <w:iCs/>
          <w:sz w:val="24"/>
          <w:szCs w:val="24"/>
        </w:rPr>
        <w:t xml:space="preserve">power stations </w:t>
      </w:r>
      <w:r>
        <w:rPr>
          <w:rFonts w:ascii="Arial" w:hAnsi="Arial" w:cs="Arial"/>
          <w:sz w:val="24"/>
          <w:szCs w:val="24"/>
        </w:rPr>
        <w:t xml:space="preserve">and on the system at the time of the </w:t>
      </w:r>
      <w:r>
        <w:rPr>
          <w:rFonts w:ascii="Arial" w:hAnsi="Arial" w:cs="Arial"/>
          <w:i/>
          <w:iCs/>
          <w:sz w:val="24"/>
          <w:szCs w:val="24"/>
        </w:rPr>
        <w:t>ACS peak</w:t>
      </w:r>
    </w:p>
    <w:p w14:paraId="19907C33" w14:textId="77777777" w:rsidR="009C1403" w:rsidRDefault="00C6386D">
      <w:pPr>
        <w:kinsoku w:val="0"/>
        <w:overflowPunct w:val="0"/>
        <w:autoSpaceDE/>
        <w:autoSpaceDN/>
        <w:adjustRightInd/>
        <w:spacing w:line="278" w:lineRule="exact"/>
        <w:textAlignment w:val="baseline"/>
        <w:rPr>
          <w:rFonts w:ascii="Arial" w:hAnsi="Arial" w:cs="Arial"/>
          <w:sz w:val="24"/>
          <w:szCs w:val="24"/>
        </w:rPr>
      </w:pPr>
      <w:r>
        <w:rPr>
          <w:rFonts w:ascii="Arial" w:hAnsi="Arial" w:cs="Arial"/>
          <w:i/>
          <w:iCs/>
          <w:sz w:val="24"/>
          <w:szCs w:val="24"/>
        </w:rPr>
        <w:t xml:space="preserve">demand </w:t>
      </w:r>
      <w:r>
        <w:rPr>
          <w:rFonts w:ascii="Arial" w:hAnsi="Arial" w:cs="Arial"/>
          <w:sz w:val="24"/>
          <w:szCs w:val="24"/>
        </w:rPr>
        <w:t xml:space="preserve">are considered contributory and their output is calculated by applying a scaling factor to their </w:t>
      </w:r>
      <w:r>
        <w:rPr>
          <w:rFonts w:ascii="Arial" w:hAnsi="Arial" w:cs="Arial"/>
          <w:i/>
          <w:iCs/>
          <w:sz w:val="24"/>
          <w:szCs w:val="24"/>
        </w:rPr>
        <w:t xml:space="preserve">registered capacity </w:t>
      </w:r>
      <w:r>
        <w:rPr>
          <w:rFonts w:ascii="Arial" w:hAnsi="Arial" w:cs="Arial"/>
          <w:sz w:val="24"/>
          <w:szCs w:val="24"/>
        </w:rPr>
        <w:t xml:space="preserve">such that their aggregate output is equal to the forecast </w:t>
      </w:r>
      <w:r>
        <w:rPr>
          <w:rFonts w:ascii="Arial" w:hAnsi="Arial" w:cs="Arial"/>
          <w:i/>
          <w:iCs/>
          <w:sz w:val="24"/>
          <w:szCs w:val="24"/>
        </w:rPr>
        <w:t xml:space="preserve">ACS peak demand </w:t>
      </w:r>
      <w:r>
        <w:rPr>
          <w:rFonts w:ascii="Arial" w:hAnsi="Arial" w:cs="Arial"/>
          <w:sz w:val="24"/>
          <w:szCs w:val="24"/>
        </w:rPr>
        <w:t>minus the total output of directly scaled plant.</w:t>
      </w:r>
    </w:p>
    <w:p w14:paraId="179158DC"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116EAD2" w14:textId="77777777" w:rsidR="00680DAE" w:rsidRDefault="00680DAE">
      <w:pPr>
        <w:kinsoku w:val="0"/>
        <w:overflowPunct w:val="0"/>
        <w:autoSpaceDE/>
        <w:autoSpaceDN/>
        <w:adjustRightInd/>
        <w:spacing w:before="525" w:line="276" w:lineRule="exact"/>
        <w:textAlignment w:val="baseline"/>
        <w:rPr>
          <w:rFonts w:ascii="Arial" w:hAnsi="Arial" w:cs="Arial"/>
          <w:spacing w:val="32"/>
          <w:sz w:val="24"/>
          <w:szCs w:val="24"/>
        </w:rPr>
      </w:pPr>
    </w:p>
    <w:p w14:paraId="56F96055" w14:textId="46E6993B" w:rsidR="009C1403" w:rsidRPr="00F60D9D" w:rsidRDefault="00C6386D" w:rsidP="00F60D9D">
      <w:pPr>
        <w:pStyle w:val="NoSpacing"/>
        <w:ind w:firstLine="720"/>
        <w:rPr>
          <w:rFonts w:ascii="Arial" w:hAnsi="Arial" w:cs="Arial"/>
          <w:sz w:val="24"/>
          <w:szCs w:val="24"/>
        </w:rPr>
      </w:pPr>
      <w:r w:rsidRPr="00F60D9D">
        <w:rPr>
          <w:rFonts w:ascii="Arial" w:hAnsi="Arial" w:cs="Arial"/>
          <w:sz w:val="24"/>
          <w:szCs w:val="24"/>
        </w:rPr>
        <w:t>E.6 Thus,</w:t>
      </w:r>
    </w:p>
    <w:p w14:paraId="5F59D727" w14:textId="38F2784B" w:rsidR="009C1403" w:rsidRDefault="00680DAE" w:rsidP="00680DAE">
      <w:pPr>
        <w:widowControl/>
        <w:jc w:val="center"/>
        <w:rPr>
          <w:sz w:val="24"/>
          <w:szCs w:val="24"/>
        </w:rPr>
      </w:pPr>
      <w:r w:rsidRPr="00087373">
        <w:rPr>
          <w:rFonts w:cs="Arial"/>
          <w:noProof/>
          <w:color w:val="2B579A"/>
          <w:position w:val="-52"/>
          <w:shd w:val="clear" w:color="auto" w:fill="E6E6E6"/>
        </w:rPr>
        <w:object w:dxaOrig="5319" w:dyaOrig="1160" w14:anchorId="6D74E7EE">
          <v:shape id="_x0000_i1033" type="#_x0000_t75" style="width:267.75pt;height:56.25pt" o:ole="" fillcolor="window">
            <v:imagedata r:id="rId118" o:title=""/>
          </v:shape>
          <o:OLEObject Type="Embed" ProgID="Equation.3" ShapeID="_x0000_i1033" DrawAspect="Content" ObjectID="_1799724709" r:id="rId119"/>
        </w:object>
      </w:r>
    </w:p>
    <w:p w14:paraId="5881A677" w14:textId="77777777" w:rsidR="00680DAE" w:rsidRDefault="00680DAE">
      <w:pPr>
        <w:widowControl/>
        <w:rPr>
          <w:sz w:val="24"/>
          <w:szCs w:val="24"/>
        </w:rPr>
      </w:pPr>
    </w:p>
    <w:p w14:paraId="44BD8A04" w14:textId="09272038" w:rsidR="009C1403" w:rsidRPr="00F60D9D" w:rsidRDefault="00C6386D" w:rsidP="00F60D9D">
      <w:pPr>
        <w:pStyle w:val="NoSpacing"/>
        <w:rPr>
          <w:rFonts w:ascii="Arial" w:hAnsi="Arial" w:cs="Arial"/>
          <w:sz w:val="24"/>
          <w:szCs w:val="24"/>
        </w:rPr>
      </w:pPr>
      <w:r w:rsidRPr="00F60D9D">
        <w:rPr>
          <w:rFonts w:ascii="Arial" w:hAnsi="Arial" w:cs="Arial"/>
          <w:sz w:val="24"/>
          <w:szCs w:val="24"/>
        </w:rPr>
        <w:t>where</w:t>
      </w:r>
    </w:p>
    <w:p w14:paraId="19170101" w14:textId="77777777" w:rsidR="00F60D9D" w:rsidRPr="00F60D9D" w:rsidRDefault="00F60D9D" w:rsidP="00F60D9D">
      <w:pPr>
        <w:pStyle w:val="NoSpacing"/>
        <w:rPr>
          <w:rFonts w:ascii="Arial" w:hAnsi="Arial" w:cs="Arial"/>
          <w:spacing w:val="25"/>
          <w:sz w:val="24"/>
          <w:szCs w:val="24"/>
        </w:rPr>
      </w:pPr>
    </w:p>
    <w:p w14:paraId="5FD486B4" w14:textId="77777777" w:rsidR="005C6579" w:rsidRDefault="005C6579" w:rsidP="005C6579">
      <w:pPr>
        <w:pStyle w:val="NoSpacing"/>
        <w:rPr>
          <w:rFonts w:ascii="Arial" w:hAnsi="Arial" w:cs="Arial"/>
          <w:sz w:val="24"/>
          <w:szCs w:val="24"/>
        </w:rPr>
      </w:pPr>
    </w:p>
    <w:p w14:paraId="6871FD7C" w14:textId="2F5DE536" w:rsidR="005C6579" w:rsidRDefault="00AC540E" w:rsidP="00AC540E">
      <w:pPr>
        <w:pStyle w:val="NoSpacing"/>
        <w:jc w:val="center"/>
        <w:rPr>
          <w:rFonts w:ascii="Arial" w:hAnsi="Arial" w:cs="Arial"/>
          <w:sz w:val="24"/>
          <w:szCs w:val="24"/>
        </w:rPr>
      </w:pPr>
      <w:r w:rsidRPr="00087373">
        <w:rPr>
          <w:rFonts w:cs="Arial"/>
          <w:noProof/>
          <w:color w:val="2B579A"/>
          <w:position w:val="-64"/>
          <w:shd w:val="clear" w:color="auto" w:fill="E6E6E6"/>
        </w:rPr>
        <w:object w:dxaOrig="3580" w:dyaOrig="1400" w14:anchorId="5F71E4A8">
          <v:shape id="_x0000_i1034" type="#_x0000_t75" style="width:180.75pt;height:1in" o:ole="" fillcolor="window">
            <v:imagedata r:id="rId120" o:title=""/>
          </v:shape>
          <o:OLEObject Type="Embed" ProgID="Equation.3" ShapeID="_x0000_i1034" DrawAspect="Content" ObjectID="_1799724710" r:id="rId121"/>
        </w:object>
      </w:r>
    </w:p>
    <w:p w14:paraId="286A6D7B" w14:textId="77777777" w:rsidR="005C6579" w:rsidRDefault="005C6579" w:rsidP="005C6579">
      <w:pPr>
        <w:pStyle w:val="NoSpacing"/>
        <w:rPr>
          <w:rFonts w:ascii="Arial" w:hAnsi="Arial" w:cs="Arial"/>
          <w:sz w:val="24"/>
          <w:szCs w:val="24"/>
        </w:rPr>
      </w:pPr>
    </w:p>
    <w:p w14:paraId="2947CA27" w14:textId="0381DF91" w:rsidR="009C1403" w:rsidRPr="005C6579" w:rsidRDefault="00F60D9D" w:rsidP="005C6579">
      <w:pPr>
        <w:pStyle w:val="NoSpacing"/>
        <w:rPr>
          <w:rFonts w:ascii="Arial" w:hAnsi="Arial" w:cs="Arial"/>
          <w:sz w:val="24"/>
          <w:szCs w:val="24"/>
        </w:rPr>
      </w:pPr>
      <w:r w:rsidRPr="005C6579">
        <w:rPr>
          <w:rFonts w:ascii="Arial" w:hAnsi="Arial" w:cs="Arial"/>
          <w:sz w:val="24"/>
          <w:szCs w:val="24"/>
        </w:rPr>
        <w:t>and</w:t>
      </w:r>
    </w:p>
    <w:p w14:paraId="0305737A" w14:textId="77777777" w:rsidR="009C1403" w:rsidRDefault="009C1403">
      <w:pPr>
        <w:widowControl/>
        <w:rPr>
          <w:sz w:val="24"/>
          <w:szCs w:val="24"/>
        </w:rPr>
      </w:pPr>
    </w:p>
    <w:p w14:paraId="6EAA0E92" w14:textId="77777777" w:rsidR="00AC540E" w:rsidRDefault="00AC540E">
      <w:pPr>
        <w:widowControl/>
        <w:rPr>
          <w:sz w:val="24"/>
          <w:szCs w:val="24"/>
        </w:rPr>
      </w:pPr>
    </w:p>
    <w:tbl>
      <w:tblPr>
        <w:tblW w:w="8423" w:type="dxa"/>
        <w:tblInd w:w="817" w:type="dxa"/>
        <w:tblLayout w:type="fixed"/>
        <w:tblLook w:val="0000" w:firstRow="0" w:lastRow="0" w:firstColumn="0" w:lastColumn="0" w:noHBand="0" w:noVBand="0"/>
      </w:tblPr>
      <w:tblGrid>
        <w:gridCol w:w="567"/>
        <w:gridCol w:w="425"/>
        <w:gridCol w:w="7431"/>
      </w:tblGrid>
      <w:tr w:rsidR="00845DFD" w:rsidRPr="00087373" w14:paraId="4CAC5D95" w14:textId="77777777" w:rsidTr="00DD6AF9">
        <w:tc>
          <w:tcPr>
            <w:tcW w:w="567" w:type="dxa"/>
          </w:tcPr>
          <w:p w14:paraId="1160FB8E" w14:textId="77777777" w:rsidR="00845DFD" w:rsidRPr="00087373" w:rsidRDefault="00845DFD" w:rsidP="00DD6AF9">
            <w:pPr>
              <w:rPr>
                <w:rFonts w:cs="Arial"/>
              </w:rPr>
            </w:pPr>
            <w:r w:rsidRPr="00087373">
              <w:rPr>
                <w:rFonts w:cs="Arial"/>
                <w:noProof/>
                <w:color w:val="2B579A"/>
                <w:position w:val="-14"/>
                <w:shd w:val="clear" w:color="auto" w:fill="E6E6E6"/>
              </w:rPr>
              <w:object w:dxaOrig="300" w:dyaOrig="380" w14:anchorId="03810AA0">
                <v:shape id="_x0000_i1035" type="#_x0000_t75" style="width:15.75pt;height:20.25pt" o:ole="" fillcolor="window">
                  <v:imagedata r:id="rId122" o:title=""/>
                </v:shape>
                <o:OLEObject Type="Embed" ProgID="Equation.3" ShapeID="_x0000_i1035" DrawAspect="Content" ObjectID="_1799724711" r:id="rId123"/>
              </w:object>
            </w:r>
          </w:p>
        </w:tc>
        <w:tc>
          <w:tcPr>
            <w:tcW w:w="425" w:type="dxa"/>
          </w:tcPr>
          <w:p w14:paraId="509F34ED" w14:textId="77777777" w:rsidR="00845DFD" w:rsidRPr="00087373" w:rsidRDefault="00845DFD" w:rsidP="00DD6AF9">
            <w:pPr>
              <w:rPr>
                <w:rFonts w:cs="Arial"/>
              </w:rPr>
            </w:pPr>
            <w:r w:rsidRPr="00087373">
              <w:rPr>
                <w:rFonts w:cs="Arial"/>
              </w:rPr>
              <w:t>=</w:t>
            </w:r>
          </w:p>
        </w:tc>
        <w:tc>
          <w:tcPr>
            <w:tcW w:w="7431" w:type="dxa"/>
          </w:tcPr>
          <w:p w14:paraId="06BE46BC" w14:textId="77777777" w:rsidR="00845DFD" w:rsidRPr="00087373" w:rsidRDefault="00845DFD" w:rsidP="00DD6AF9">
            <w:pPr>
              <w:spacing w:after="120"/>
              <w:rPr>
                <w:rFonts w:cs="Arial"/>
              </w:rPr>
            </w:pPr>
            <w:r w:rsidRPr="00087373">
              <w:rPr>
                <w:rFonts w:cs="Arial"/>
              </w:rPr>
              <w:t xml:space="preserve">the output of the </w:t>
            </w:r>
            <w:r w:rsidRPr="00087373">
              <w:rPr>
                <w:rFonts w:cs="Arial"/>
                <w:i/>
              </w:rPr>
              <w:t>i</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845DFD" w:rsidRPr="00087373" w14:paraId="2E9BFA35" w14:textId="77777777" w:rsidTr="00DD6AF9">
        <w:tc>
          <w:tcPr>
            <w:tcW w:w="567" w:type="dxa"/>
          </w:tcPr>
          <w:p w14:paraId="0B8EFB51" w14:textId="77777777" w:rsidR="00845DFD" w:rsidRPr="00087373" w:rsidRDefault="00845DFD" w:rsidP="00DD6AF9">
            <w:pPr>
              <w:rPr>
                <w:rFonts w:cs="Arial"/>
                <w:i/>
              </w:rPr>
            </w:pPr>
            <w:r w:rsidRPr="00087373">
              <w:rPr>
                <w:rFonts w:cs="Arial"/>
                <w:noProof/>
                <w:color w:val="2B579A"/>
                <w:position w:val="-10"/>
                <w:shd w:val="clear" w:color="auto" w:fill="E6E6E6"/>
              </w:rPr>
              <w:object w:dxaOrig="340" w:dyaOrig="340" w14:anchorId="088152D4">
                <v:shape id="_x0000_i1036" type="#_x0000_t75" style="width:15.75pt;height:15.75pt" o:ole="" fillcolor="window">
                  <v:imagedata r:id="rId124" o:title=""/>
                </v:shape>
                <o:OLEObject Type="Embed" ProgID="Equation.3" ShapeID="_x0000_i1036" DrawAspect="Content" ObjectID="_1799724712" r:id="rId125"/>
              </w:object>
            </w:r>
          </w:p>
        </w:tc>
        <w:tc>
          <w:tcPr>
            <w:tcW w:w="425" w:type="dxa"/>
          </w:tcPr>
          <w:p w14:paraId="074C1245" w14:textId="77777777" w:rsidR="00845DFD" w:rsidRPr="00087373" w:rsidRDefault="00845DFD" w:rsidP="00DD6AF9">
            <w:pPr>
              <w:rPr>
                <w:rFonts w:cs="Arial"/>
              </w:rPr>
            </w:pPr>
            <w:r w:rsidRPr="00087373">
              <w:rPr>
                <w:rFonts w:cs="Arial"/>
              </w:rPr>
              <w:t>=</w:t>
            </w:r>
          </w:p>
        </w:tc>
        <w:tc>
          <w:tcPr>
            <w:tcW w:w="7431" w:type="dxa"/>
          </w:tcPr>
          <w:p w14:paraId="0C658B41" w14:textId="77777777" w:rsidR="00845DFD" w:rsidRPr="00087373" w:rsidRDefault="00845DFD" w:rsidP="00DD6AF9">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845DFD" w:rsidRPr="00087373" w14:paraId="206E254B" w14:textId="77777777" w:rsidTr="00DD6AF9">
        <w:tc>
          <w:tcPr>
            <w:tcW w:w="567" w:type="dxa"/>
          </w:tcPr>
          <w:p w14:paraId="30DA8292" w14:textId="77777777" w:rsidR="00845DFD" w:rsidRPr="00087373" w:rsidRDefault="00845DFD" w:rsidP="00DD6AF9">
            <w:pPr>
              <w:rPr>
                <w:rFonts w:cs="Arial"/>
                <w:i/>
              </w:rPr>
            </w:pPr>
            <w:r w:rsidRPr="00087373">
              <w:rPr>
                <w:rFonts w:cs="Arial"/>
                <w:noProof/>
                <w:color w:val="2B579A"/>
                <w:position w:val="-14"/>
                <w:shd w:val="clear" w:color="auto" w:fill="E6E6E6"/>
              </w:rPr>
              <w:object w:dxaOrig="460" w:dyaOrig="380" w14:anchorId="6453330E">
                <v:shape id="_x0000_i1037" type="#_x0000_t75" style="width:25.5pt;height:20.25pt" o:ole="" fillcolor="window">
                  <v:imagedata r:id="rId126" o:title=""/>
                </v:shape>
                <o:OLEObject Type="Embed" ProgID="Equation.3" ShapeID="_x0000_i1037" DrawAspect="Content" ObjectID="_1799724713" r:id="rId127"/>
              </w:object>
            </w:r>
          </w:p>
        </w:tc>
        <w:tc>
          <w:tcPr>
            <w:tcW w:w="425" w:type="dxa"/>
          </w:tcPr>
          <w:p w14:paraId="49CFE12C" w14:textId="77777777" w:rsidR="00845DFD" w:rsidRPr="00087373" w:rsidRDefault="00845DFD" w:rsidP="00DD6AF9">
            <w:pPr>
              <w:rPr>
                <w:rFonts w:cs="Arial"/>
              </w:rPr>
            </w:pPr>
            <w:r w:rsidRPr="00087373">
              <w:rPr>
                <w:rFonts w:cs="Arial"/>
              </w:rPr>
              <w:t>=</w:t>
            </w:r>
          </w:p>
        </w:tc>
        <w:tc>
          <w:tcPr>
            <w:tcW w:w="7431" w:type="dxa"/>
          </w:tcPr>
          <w:p w14:paraId="46FE2F6C"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845DFD" w:rsidRPr="00087373" w14:paraId="6AAC5998" w14:textId="77777777" w:rsidTr="00DD6AF9">
        <w:tc>
          <w:tcPr>
            <w:tcW w:w="567" w:type="dxa"/>
          </w:tcPr>
          <w:p w14:paraId="3C9966AB" w14:textId="77777777" w:rsidR="00845DFD" w:rsidRPr="00087373" w:rsidRDefault="00845DFD" w:rsidP="00DD6AF9">
            <w:pPr>
              <w:rPr>
                <w:rFonts w:cs="Arial"/>
                <w:i/>
              </w:rPr>
            </w:pPr>
            <w:r w:rsidRPr="00087373">
              <w:rPr>
                <w:rFonts w:cs="Arial"/>
                <w:noProof/>
                <w:color w:val="2B579A"/>
                <w:position w:val="-12"/>
                <w:shd w:val="clear" w:color="auto" w:fill="E6E6E6"/>
              </w:rPr>
              <w:object w:dxaOrig="460" w:dyaOrig="360" w14:anchorId="66DA8816">
                <v:shape id="_x0000_i1038" type="#_x0000_t75" style="width:25.5pt;height:20.25pt" o:ole="" fillcolor="window">
                  <v:imagedata r:id="rId128" o:title=""/>
                </v:shape>
                <o:OLEObject Type="Embed" ProgID="Equation.3" ShapeID="_x0000_i1038" DrawAspect="Content" ObjectID="_1799724714" r:id="rId129"/>
              </w:object>
            </w:r>
          </w:p>
        </w:tc>
        <w:tc>
          <w:tcPr>
            <w:tcW w:w="425" w:type="dxa"/>
          </w:tcPr>
          <w:p w14:paraId="64047F57" w14:textId="77777777" w:rsidR="00845DFD" w:rsidRPr="00087373" w:rsidRDefault="00845DFD" w:rsidP="00DD6AF9">
            <w:pPr>
              <w:rPr>
                <w:rFonts w:cs="Arial"/>
              </w:rPr>
            </w:pPr>
            <w:r w:rsidRPr="00087373">
              <w:rPr>
                <w:rFonts w:cs="Arial"/>
              </w:rPr>
              <w:t>=</w:t>
            </w:r>
          </w:p>
        </w:tc>
        <w:tc>
          <w:tcPr>
            <w:tcW w:w="7431" w:type="dxa"/>
          </w:tcPr>
          <w:p w14:paraId="1B9628EA" w14:textId="77777777" w:rsidR="00845DFD" w:rsidRPr="00087373" w:rsidRDefault="00845DFD" w:rsidP="00DD6AF9">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845DFD" w:rsidRPr="00087373" w14:paraId="7F37DD81" w14:textId="77777777" w:rsidTr="00DD6AF9">
        <w:tc>
          <w:tcPr>
            <w:tcW w:w="567" w:type="dxa"/>
          </w:tcPr>
          <w:p w14:paraId="70F60C16" w14:textId="77777777" w:rsidR="00845DFD" w:rsidRPr="00087373" w:rsidRDefault="00845DFD" w:rsidP="00DD6AF9">
            <w:pPr>
              <w:rPr>
                <w:rFonts w:cs="Arial"/>
              </w:rPr>
            </w:pPr>
            <w:r w:rsidRPr="00087373">
              <w:rPr>
                <w:rFonts w:cs="Arial"/>
                <w:noProof/>
                <w:color w:val="2B579A"/>
                <w:position w:val="-12"/>
                <w:shd w:val="clear" w:color="auto" w:fill="E6E6E6"/>
              </w:rPr>
              <w:object w:dxaOrig="420" w:dyaOrig="360" w14:anchorId="68A39253">
                <v:shape id="_x0000_i1039" type="#_x0000_t75" style="width:20.25pt;height:20.25pt" o:ole="" fillcolor="window">
                  <v:imagedata r:id="rId106" o:title=""/>
                </v:shape>
                <o:OLEObject Type="Embed" ProgID="Equation.3" ShapeID="_x0000_i1039" DrawAspect="Content" ObjectID="_1799724715" r:id="rId130"/>
              </w:object>
            </w:r>
          </w:p>
        </w:tc>
        <w:tc>
          <w:tcPr>
            <w:tcW w:w="425" w:type="dxa"/>
          </w:tcPr>
          <w:p w14:paraId="2A3A891A" w14:textId="77777777" w:rsidR="00845DFD" w:rsidRPr="00087373" w:rsidRDefault="00845DFD" w:rsidP="00DD6AF9">
            <w:pPr>
              <w:rPr>
                <w:rFonts w:cs="Arial"/>
              </w:rPr>
            </w:pPr>
            <w:r w:rsidRPr="00087373">
              <w:rPr>
                <w:rFonts w:cs="Arial"/>
              </w:rPr>
              <w:t>=</w:t>
            </w:r>
          </w:p>
        </w:tc>
        <w:tc>
          <w:tcPr>
            <w:tcW w:w="7431" w:type="dxa"/>
          </w:tcPr>
          <w:p w14:paraId="22AA6D82" w14:textId="77777777" w:rsidR="00845DFD" w:rsidRPr="00087373" w:rsidRDefault="00845DFD" w:rsidP="00DD6AF9">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845DFD" w:rsidRPr="00087373" w14:paraId="15D2FEEC" w14:textId="77777777" w:rsidTr="00DD6AF9">
        <w:tc>
          <w:tcPr>
            <w:tcW w:w="567" w:type="dxa"/>
          </w:tcPr>
          <w:p w14:paraId="1D39906E" w14:textId="77777777" w:rsidR="00845DFD" w:rsidRPr="00087373" w:rsidRDefault="00845DFD" w:rsidP="00DD6AF9">
            <w:pPr>
              <w:rPr>
                <w:rFonts w:cs="Arial"/>
              </w:rPr>
            </w:pPr>
            <w:r w:rsidRPr="00087373">
              <w:rPr>
                <w:rFonts w:cs="Arial"/>
                <w:noProof/>
                <w:color w:val="2B579A"/>
                <w:position w:val="-8"/>
                <w:shd w:val="clear" w:color="auto" w:fill="E6E6E6"/>
              </w:rPr>
              <w:object w:dxaOrig="260" w:dyaOrig="300" w14:anchorId="66316E4A">
                <v:shape id="_x0000_i1040" type="#_x0000_t75" style="width:10.5pt;height:15.75pt" o:ole="" fillcolor="window">
                  <v:imagedata r:id="rId131" o:title=""/>
                </v:shape>
                <o:OLEObject Type="Embed" ProgID="Equation.3" ShapeID="_x0000_i1040" DrawAspect="Content" ObjectID="_1799724716" r:id="rId132"/>
              </w:object>
            </w:r>
          </w:p>
        </w:tc>
        <w:tc>
          <w:tcPr>
            <w:tcW w:w="425" w:type="dxa"/>
          </w:tcPr>
          <w:p w14:paraId="44669B76" w14:textId="77777777" w:rsidR="00845DFD" w:rsidRPr="00087373" w:rsidRDefault="00845DFD" w:rsidP="00DD6AF9">
            <w:pPr>
              <w:rPr>
                <w:rFonts w:cs="Arial"/>
              </w:rPr>
            </w:pPr>
            <w:r w:rsidRPr="00087373">
              <w:rPr>
                <w:rFonts w:cs="Arial"/>
              </w:rPr>
              <w:t>=</w:t>
            </w:r>
          </w:p>
        </w:tc>
        <w:tc>
          <w:tcPr>
            <w:tcW w:w="7431" w:type="dxa"/>
          </w:tcPr>
          <w:p w14:paraId="2F66CCFE" w14:textId="77777777" w:rsidR="00845DFD" w:rsidRPr="00087373" w:rsidRDefault="00845DFD" w:rsidP="00DD6AF9">
            <w:pPr>
              <w:spacing w:after="120"/>
              <w:rPr>
                <w:rFonts w:cs="Arial"/>
              </w:rPr>
            </w:pPr>
            <w:r w:rsidRPr="00087373">
              <w:rPr>
                <w:rFonts w:cs="Arial"/>
              </w:rPr>
              <w:t xml:space="preserve">the active power demand at the </w:t>
            </w:r>
            <w:r w:rsidRPr="00087373">
              <w:rPr>
                <w:rFonts w:cs="Arial"/>
                <w:i/>
              </w:rPr>
              <w:t>j</w:t>
            </w:r>
            <w:r w:rsidRPr="00087373">
              <w:rPr>
                <w:rFonts w:cs="Arial"/>
                <w:vertAlign w:val="superscript"/>
              </w:rPr>
              <w:t>th</w:t>
            </w:r>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7CD380CC" w14:textId="1B8F973F" w:rsidR="00AC540E" w:rsidRDefault="00AC540E">
      <w:pPr>
        <w:widowControl/>
        <w:rPr>
          <w:sz w:val="24"/>
          <w:szCs w:val="24"/>
        </w:rPr>
        <w:sectPr w:rsidR="00AC540E">
          <w:headerReference w:type="default" r:id="rId133"/>
          <w:pgSz w:w="11904" w:h="16834"/>
          <w:pgMar w:top="1700" w:right="1198" w:bottom="508" w:left="2066" w:header="720" w:footer="720" w:gutter="0"/>
          <w:cols w:space="720"/>
          <w:noEndnote/>
        </w:sectPr>
      </w:pPr>
    </w:p>
    <w:p w14:paraId="5900FF6E" w14:textId="1D9E5675" w:rsidR="009C1403" w:rsidRDefault="00C6386D">
      <w:pPr>
        <w:tabs>
          <w:tab w:val="left" w:pos="2376"/>
        </w:tabs>
        <w:kinsoku w:val="0"/>
        <w:overflowPunct w:val="0"/>
        <w:autoSpaceDE/>
        <w:autoSpaceDN/>
        <w:adjustRightInd/>
        <w:spacing w:before="16" w:line="335" w:lineRule="exact"/>
        <w:textAlignment w:val="baseline"/>
        <w:rPr>
          <w:rFonts w:ascii="Arial" w:hAnsi="Arial" w:cs="Arial"/>
          <w:b/>
          <w:bCs/>
          <w:i/>
          <w:iCs/>
          <w:spacing w:val="-2"/>
          <w:sz w:val="29"/>
          <w:szCs w:val="29"/>
        </w:rPr>
      </w:pPr>
      <w:r>
        <w:rPr>
          <w:rFonts w:ascii="Arial" w:hAnsi="Arial" w:cs="Arial"/>
          <w:b/>
          <w:bCs/>
          <w:spacing w:val="-2"/>
          <w:sz w:val="29"/>
          <w:szCs w:val="29"/>
        </w:rPr>
        <w:t>Appendix F</w:t>
      </w:r>
      <w:r>
        <w:rPr>
          <w:rFonts w:ascii="Arial" w:hAnsi="Arial" w:cs="Arial"/>
          <w:b/>
          <w:bCs/>
          <w:spacing w:val="-2"/>
          <w:sz w:val="29"/>
          <w:szCs w:val="29"/>
        </w:rPr>
        <w:tab/>
        <w:t xml:space="preserve">Application of the </w:t>
      </w:r>
      <w:r>
        <w:rPr>
          <w:rFonts w:ascii="Arial" w:hAnsi="Arial" w:cs="Arial"/>
          <w:b/>
          <w:bCs/>
          <w:i/>
          <w:iCs/>
          <w:spacing w:val="-2"/>
          <w:sz w:val="29"/>
          <w:szCs w:val="29"/>
        </w:rPr>
        <w:t>Boundary Allowance</w:t>
      </w:r>
    </w:p>
    <w:p w14:paraId="1653F967" w14:textId="77777777" w:rsidR="009C1403" w:rsidRDefault="00C6386D">
      <w:pPr>
        <w:tabs>
          <w:tab w:val="left" w:pos="792"/>
        </w:tabs>
        <w:kinsoku w:val="0"/>
        <w:overflowPunct w:val="0"/>
        <w:autoSpaceDE/>
        <w:autoSpaceDN/>
        <w:adjustRightInd/>
        <w:spacing w:before="242" w:line="273" w:lineRule="exact"/>
        <w:textAlignment w:val="baseline"/>
        <w:rPr>
          <w:rFonts w:ascii="Arial" w:hAnsi="Arial" w:cs="Arial"/>
          <w:i/>
          <w:iCs/>
          <w:spacing w:val="3"/>
          <w:sz w:val="24"/>
          <w:szCs w:val="24"/>
        </w:rPr>
      </w:pPr>
      <w:r>
        <w:rPr>
          <w:rFonts w:ascii="Arial" w:hAnsi="Arial" w:cs="Arial"/>
          <w:spacing w:val="3"/>
          <w:sz w:val="24"/>
          <w:szCs w:val="24"/>
        </w:rPr>
        <w:t>F.1</w:t>
      </w:r>
      <w:r>
        <w:rPr>
          <w:rFonts w:ascii="Arial" w:hAnsi="Arial" w:cs="Arial"/>
          <w:spacing w:val="3"/>
          <w:sz w:val="24"/>
          <w:szCs w:val="24"/>
        </w:rPr>
        <w:tab/>
        <w:t xml:space="preserve">This appendix outlines the techniques underlying the use of the </w:t>
      </w:r>
      <w:r>
        <w:rPr>
          <w:rFonts w:ascii="Arial" w:hAnsi="Arial" w:cs="Arial"/>
          <w:i/>
          <w:iCs/>
          <w:spacing w:val="3"/>
          <w:sz w:val="24"/>
          <w:szCs w:val="24"/>
        </w:rPr>
        <w:t>boundary</w:t>
      </w:r>
    </w:p>
    <w:p w14:paraId="2E93A11C" w14:textId="77777777" w:rsidR="009C1403" w:rsidRDefault="00C6386D">
      <w:pPr>
        <w:kinsoku w:val="0"/>
        <w:overflowPunct w:val="0"/>
        <w:autoSpaceDE/>
        <w:autoSpaceDN/>
        <w:adjustRightInd/>
        <w:spacing w:before="1" w:line="273" w:lineRule="exact"/>
        <w:textAlignment w:val="baseline"/>
        <w:rPr>
          <w:rFonts w:ascii="Arial" w:hAnsi="Arial" w:cs="Arial"/>
          <w:sz w:val="24"/>
          <w:szCs w:val="24"/>
        </w:rPr>
      </w:pPr>
      <w:r>
        <w:rPr>
          <w:rFonts w:ascii="Arial" w:hAnsi="Arial" w:cs="Arial"/>
          <w:i/>
          <w:iCs/>
          <w:sz w:val="24"/>
          <w:szCs w:val="24"/>
        </w:rPr>
        <w:t xml:space="preserve">allowance </w:t>
      </w:r>
      <w:r>
        <w:rPr>
          <w:rFonts w:ascii="Arial" w:hAnsi="Arial" w:cs="Arial"/>
          <w:sz w:val="24"/>
          <w:szCs w:val="24"/>
        </w:rPr>
        <w:t>under paragraphs 4.4.4 and 4.4.5.</w:t>
      </w:r>
    </w:p>
    <w:p w14:paraId="70988DF4" w14:textId="77777777" w:rsidR="009C1403" w:rsidRDefault="00C6386D">
      <w:pPr>
        <w:tabs>
          <w:tab w:val="left" w:pos="792"/>
        </w:tabs>
        <w:kinsoku w:val="0"/>
        <w:overflowPunct w:val="0"/>
        <w:autoSpaceDE/>
        <w:autoSpaceDN/>
        <w:adjustRightInd/>
        <w:spacing w:before="255" w:line="273" w:lineRule="exact"/>
        <w:textAlignment w:val="baseline"/>
        <w:rPr>
          <w:rFonts w:ascii="Arial" w:hAnsi="Arial" w:cs="Arial"/>
          <w:spacing w:val="-1"/>
          <w:sz w:val="24"/>
          <w:szCs w:val="24"/>
        </w:rPr>
      </w:pPr>
      <w:r>
        <w:rPr>
          <w:rFonts w:ascii="Arial" w:hAnsi="Arial" w:cs="Arial"/>
          <w:spacing w:val="-1"/>
          <w:sz w:val="24"/>
          <w:szCs w:val="24"/>
        </w:rPr>
        <w:t>F.2</w:t>
      </w:r>
      <w:r>
        <w:rPr>
          <w:rFonts w:ascii="Arial" w:hAnsi="Arial" w:cs="Arial"/>
          <w:spacing w:val="-1"/>
          <w:sz w:val="24"/>
          <w:szCs w:val="24"/>
        </w:rPr>
        <w:tab/>
        <w:t xml:space="preserve">The modification of the </w:t>
      </w:r>
      <w:r>
        <w:rPr>
          <w:rFonts w:ascii="Arial" w:hAnsi="Arial" w:cs="Arial"/>
          <w:i/>
          <w:iCs/>
          <w:spacing w:val="-1"/>
          <w:sz w:val="24"/>
          <w:szCs w:val="24"/>
        </w:rPr>
        <w:t xml:space="preserve">MITS Economy planned transfer condition </w:t>
      </w:r>
      <w:r>
        <w:rPr>
          <w:rFonts w:ascii="Arial" w:hAnsi="Arial" w:cs="Arial"/>
          <w:spacing w:val="-1"/>
          <w:sz w:val="24"/>
          <w:szCs w:val="24"/>
        </w:rPr>
        <w:t>power flow</w:t>
      </w:r>
    </w:p>
    <w:p w14:paraId="278AC13A" w14:textId="77777777" w:rsidR="009C1403" w:rsidRDefault="00C6386D">
      <w:pPr>
        <w:kinsoku w:val="0"/>
        <w:overflowPunct w:val="0"/>
        <w:autoSpaceDE/>
        <w:autoSpaceDN/>
        <w:adjustRightInd/>
        <w:spacing w:line="271" w:lineRule="exact"/>
        <w:jc w:val="both"/>
        <w:textAlignment w:val="baseline"/>
        <w:rPr>
          <w:rFonts w:ascii="Arial" w:hAnsi="Arial" w:cs="Arial"/>
          <w:sz w:val="24"/>
          <w:szCs w:val="24"/>
        </w:rPr>
      </w:pPr>
      <w:r>
        <w:rPr>
          <w:rFonts w:ascii="Arial" w:hAnsi="Arial" w:cs="Arial"/>
          <w:sz w:val="24"/>
          <w:szCs w:val="24"/>
        </w:rPr>
        <w:t xml:space="preserve">pattern to reflect a </w:t>
      </w:r>
      <w:r>
        <w:rPr>
          <w:rFonts w:ascii="Arial" w:hAnsi="Arial" w:cs="Arial"/>
          <w:i/>
          <w:iCs/>
          <w:sz w:val="24"/>
          <w:szCs w:val="24"/>
        </w:rPr>
        <w:t xml:space="preserve">boundary allowance </w:t>
      </w:r>
      <w:r>
        <w:rPr>
          <w:rFonts w:ascii="Arial" w:hAnsi="Arial" w:cs="Arial"/>
          <w:sz w:val="24"/>
          <w:szCs w:val="24"/>
        </w:rPr>
        <w:t xml:space="preserve">shall apply to the </w:t>
      </w:r>
      <w:r>
        <w:rPr>
          <w:rFonts w:ascii="Arial" w:hAnsi="Arial" w:cs="Arial"/>
          <w:i/>
          <w:iCs/>
          <w:sz w:val="24"/>
          <w:szCs w:val="24"/>
        </w:rPr>
        <w:t xml:space="preserve">national electricity transmission system </w:t>
      </w:r>
      <w:r>
        <w:rPr>
          <w:rFonts w:ascii="Arial" w:hAnsi="Arial" w:cs="Arial"/>
          <w:sz w:val="24"/>
          <w:szCs w:val="24"/>
        </w:rPr>
        <w:t>divided into any two contiguous parts, irrespective of the size or location of the parts.</w:t>
      </w:r>
    </w:p>
    <w:p w14:paraId="1123A404" w14:textId="77777777" w:rsidR="009C1403" w:rsidRDefault="00C6386D">
      <w:pPr>
        <w:tabs>
          <w:tab w:val="left" w:pos="792"/>
        </w:tabs>
        <w:kinsoku w:val="0"/>
        <w:overflowPunct w:val="0"/>
        <w:autoSpaceDE/>
        <w:autoSpaceDN/>
        <w:adjustRightInd/>
        <w:spacing w:before="258" w:line="273" w:lineRule="exact"/>
        <w:textAlignment w:val="baseline"/>
        <w:rPr>
          <w:rFonts w:ascii="Arial" w:hAnsi="Arial" w:cs="Arial"/>
          <w:sz w:val="24"/>
          <w:szCs w:val="24"/>
        </w:rPr>
      </w:pPr>
      <w:r>
        <w:rPr>
          <w:rFonts w:ascii="Arial" w:hAnsi="Arial" w:cs="Arial"/>
          <w:sz w:val="24"/>
          <w:szCs w:val="24"/>
        </w:rPr>
        <w:t>F.3</w:t>
      </w:r>
      <w:r>
        <w:rPr>
          <w:rFonts w:ascii="Arial" w:hAnsi="Arial" w:cs="Arial"/>
          <w:sz w:val="24"/>
          <w:szCs w:val="24"/>
        </w:rPr>
        <w:tab/>
        <w:t xml:space="preserve">The </w:t>
      </w:r>
      <w:r>
        <w:rPr>
          <w:rFonts w:ascii="Arial" w:hAnsi="Arial" w:cs="Arial"/>
          <w:i/>
          <w:iCs/>
          <w:sz w:val="24"/>
          <w:szCs w:val="24"/>
        </w:rPr>
        <w:t xml:space="preserve">boundary allowance </w:t>
      </w:r>
      <w:r>
        <w:rPr>
          <w:rFonts w:ascii="Arial" w:hAnsi="Arial" w:cs="Arial"/>
          <w:sz w:val="24"/>
          <w:szCs w:val="24"/>
        </w:rPr>
        <w:t>is applied by:</w:t>
      </w:r>
      <w:r>
        <w:rPr>
          <w:rFonts w:ascii="Arial" w:hAnsi="Arial" w:cs="Arial"/>
          <w:sz w:val="24"/>
          <w:szCs w:val="24"/>
        </w:rPr>
        <w:noBreakHyphen/>
      </w:r>
    </w:p>
    <w:p w14:paraId="1F57EE0B" w14:textId="77777777" w:rsidR="009C1403" w:rsidRDefault="00C6386D">
      <w:pPr>
        <w:kinsoku w:val="0"/>
        <w:overflowPunct w:val="0"/>
        <w:autoSpaceDE/>
        <w:autoSpaceDN/>
        <w:adjustRightInd/>
        <w:spacing w:before="103" w:line="281" w:lineRule="exact"/>
        <w:ind w:left="1584" w:hanging="720"/>
        <w:jc w:val="both"/>
        <w:textAlignment w:val="baseline"/>
        <w:rPr>
          <w:rFonts w:ascii="Arial" w:hAnsi="Arial" w:cs="Arial"/>
          <w:sz w:val="24"/>
          <w:szCs w:val="24"/>
        </w:rPr>
      </w:pPr>
      <w:r>
        <w:rPr>
          <w:rFonts w:ascii="Arial" w:hAnsi="Arial" w:cs="Arial"/>
          <w:sz w:val="24"/>
          <w:szCs w:val="24"/>
        </w:rPr>
        <w:t xml:space="preserve">F.3.1 summing the demand and the total active power generation output (including imports from </w:t>
      </w:r>
      <w:r>
        <w:rPr>
          <w:rFonts w:ascii="Arial" w:hAnsi="Arial" w:cs="Arial"/>
          <w:i/>
          <w:iCs/>
          <w:sz w:val="24"/>
          <w:szCs w:val="24"/>
        </w:rPr>
        <w:t>external systems</w:t>
      </w:r>
      <w:r>
        <w:rPr>
          <w:rFonts w:ascii="Arial" w:hAnsi="Arial" w:cs="Arial"/>
          <w:sz w:val="24"/>
          <w:szCs w:val="24"/>
        </w:rPr>
        <w:t xml:space="preserve">) under the </w:t>
      </w:r>
      <w:r>
        <w:rPr>
          <w:rFonts w:ascii="Arial" w:hAnsi="Arial" w:cs="Arial"/>
          <w:i/>
          <w:iCs/>
          <w:sz w:val="24"/>
          <w:szCs w:val="24"/>
        </w:rPr>
        <w:t xml:space="preserve">Economy planned transfer condition </w:t>
      </w:r>
      <w:r>
        <w:rPr>
          <w:rFonts w:ascii="Arial" w:hAnsi="Arial" w:cs="Arial"/>
          <w:sz w:val="24"/>
          <w:szCs w:val="24"/>
        </w:rPr>
        <w:t>within the smaller of the two parts;</w:t>
      </w:r>
    </w:p>
    <w:p w14:paraId="0B53E581" w14:textId="77777777" w:rsidR="009C1403" w:rsidRDefault="00C6386D">
      <w:pPr>
        <w:kinsoku w:val="0"/>
        <w:overflowPunct w:val="0"/>
        <w:autoSpaceDE/>
        <w:autoSpaceDN/>
        <w:adjustRightInd/>
        <w:spacing w:before="130" w:line="273" w:lineRule="exact"/>
        <w:jc w:val="center"/>
        <w:textAlignment w:val="baseline"/>
        <w:rPr>
          <w:rFonts w:ascii="Arial" w:hAnsi="Arial" w:cs="Arial"/>
          <w:spacing w:val="1"/>
          <w:sz w:val="24"/>
          <w:szCs w:val="24"/>
        </w:rPr>
      </w:pPr>
      <w:r>
        <w:rPr>
          <w:rFonts w:ascii="Arial" w:hAnsi="Arial" w:cs="Arial"/>
          <w:spacing w:val="1"/>
          <w:sz w:val="24"/>
          <w:szCs w:val="24"/>
        </w:rPr>
        <w:t xml:space="preserve">F.3.2 using Figure F.1 to determine the </w:t>
      </w:r>
      <w:r>
        <w:rPr>
          <w:rFonts w:ascii="Arial" w:hAnsi="Arial" w:cs="Arial"/>
          <w:i/>
          <w:iCs/>
          <w:spacing w:val="1"/>
          <w:sz w:val="24"/>
          <w:szCs w:val="24"/>
        </w:rPr>
        <w:t xml:space="preserve">boundary allowance </w:t>
      </w:r>
      <w:r>
        <w:rPr>
          <w:rFonts w:ascii="Arial" w:hAnsi="Arial" w:cs="Arial"/>
          <w:spacing w:val="1"/>
          <w:sz w:val="24"/>
          <w:szCs w:val="24"/>
        </w:rPr>
        <w:t>(in MW)</w:t>
      </w:r>
    </w:p>
    <w:p w14:paraId="2C98409C" w14:textId="77777777" w:rsidR="009C1403" w:rsidRDefault="00C6386D">
      <w:pPr>
        <w:kinsoku w:val="0"/>
        <w:overflowPunct w:val="0"/>
        <w:autoSpaceDE/>
        <w:autoSpaceDN/>
        <w:adjustRightInd/>
        <w:spacing w:before="119" w:line="273" w:lineRule="exact"/>
        <w:ind w:left="1584" w:hanging="720"/>
        <w:jc w:val="both"/>
        <w:textAlignment w:val="baseline"/>
        <w:rPr>
          <w:rFonts w:ascii="Arial" w:hAnsi="Arial" w:cs="Arial"/>
          <w:sz w:val="24"/>
          <w:szCs w:val="24"/>
        </w:rPr>
      </w:pPr>
      <w:r>
        <w:rPr>
          <w:rFonts w:ascii="Arial" w:hAnsi="Arial" w:cs="Arial"/>
          <w:sz w:val="24"/>
          <w:szCs w:val="24"/>
        </w:rPr>
        <w:t xml:space="preserve">F.3.3 finding the total active power generation output and total demand in each part of the system when applying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(as appropriate) as described in paragraphs F.4 and F.5;</w:t>
      </w:r>
    </w:p>
    <w:p w14:paraId="67F363BB" w14:textId="77777777" w:rsidR="009C1403" w:rsidRDefault="00C6386D">
      <w:pPr>
        <w:kinsoku w:val="0"/>
        <w:overflowPunct w:val="0"/>
        <w:autoSpaceDE/>
        <w:autoSpaceDN/>
        <w:adjustRightInd/>
        <w:spacing w:before="141" w:line="273" w:lineRule="exact"/>
        <w:ind w:left="1584" w:hanging="720"/>
        <w:jc w:val="both"/>
        <w:textAlignment w:val="baseline"/>
        <w:rPr>
          <w:rFonts w:ascii="Arial" w:hAnsi="Arial" w:cs="Arial"/>
          <w:sz w:val="24"/>
          <w:szCs w:val="24"/>
        </w:rPr>
      </w:pPr>
      <w:r>
        <w:rPr>
          <w:rFonts w:ascii="Arial" w:hAnsi="Arial" w:cs="Arial"/>
          <w:sz w:val="24"/>
          <w:szCs w:val="24"/>
        </w:rPr>
        <w:t xml:space="preserve">F.3.4 for the conditions described under paragraph 4.4.4, proportionally scaling all the generation and demand in both parts of the system, as described in paragraphs 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7F45EC93" w14:textId="77777777" w:rsidR="009C1403" w:rsidRDefault="00C6386D">
      <w:pPr>
        <w:kinsoku w:val="0"/>
        <w:overflowPunct w:val="0"/>
        <w:autoSpaceDE/>
        <w:autoSpaceDN/>
        <w:adjustRightInd/>
        <w:spacing w:before="124" w:line="273" w:lineRule="exact"/>
        <w:ind w:left="1584" w:hanging="720"/>
        <w:jc w:val="both"/>
        <w:textAlignment w:val="baseline"/>
        <w:rPr>
          <w:rFonts w:ascii="Arial" w:hAnsi="Arial" w:cs="Arial"/>
          <w:spacing w:val="-3"/>
          <w:sz w:val="24"/>
          <w:szCs w:val="24"/>
        </w:rPr>
      </w:pPr>
      <w:r>
        <w:rPr>
          <w:rFonts w:ascii="Arial" w:hAnsi="Arial" w:cs="Arial"/>
          <w:spacing w:val="-3"/>
          <w:sz w:val="24"/>
          <w:szCs w:val="24"/>
        </w:rPr>
        <w:t xml:space="preserve">F.3.5 for the conditions described under paragraph 4.4.5, proportionally scaling demand in both parts of the system and setting </w:t>
      </w:r>
      <w:r>
        <w:rPr>
          <w:rFonts w:ascii="Arial" w:hAnsi="Arial" w:cs="Arial"/>
          <w:i/>
          <w:iCs/>
          <w:spacing w:val="-3"/>
          <w:sz w:val="24"/>
          <w:szCs w:val="24"/>
        </w:rPr>
        <w:t xml:space="preserve">generating units </w:t>
      </w:r>
      <w:r>
        <w:rPr>
          <w:rFonts w:ascii="Arial" w:hAnsi="Arial" w:cs="Arial"/>
          <w:spacing w:val="-3"/>
          <w:sz w:val="24"/>
          <w:szCs w:val="24"/>
        </w:rPr>
        <w:t>with their outputs such that their totals are as described in paragraphs</w:t>
      </w:r>
    </w:p>
    <w:p w14:paraId="3891B5F8" w14:textId="77777777" w:rsidR="009C1403" w:rsidRDefault="00C6386D">
      <w:pPr>
        <w:kinsoku w:val="0"/>
        <w:overflowPunct w:val="0"/>
        <w:autoSpaceDE/>
        <w:autoSpaceDN/>
        <w:adjustRightInd/>
        <w:spacing w:before="20" w:line="273" w:lineRule="exact"/>
        <w:ind w:left="1584"/>
        <w:jc w:val="both"/>
        <w:textAlignment w:val="baseline"/>
        <w:rPr>
          <w:rFonts w:ascii="Arial" w:hAnsi="Arial" w:cs="Arial"/>
          <w:sz w:val="24"/>
          <w:szCs w:val="24"/>
        </w:rPr>
      </w:pPr>
      <w:r>
        <w:rPr>
          <w:rFonts w:ascii="Arial" w:hAnsi="Arial" w:cs="Arial"/>
          <w:sz w:val="24"/>
          <w:szCs w:val="24"/>
        </w:rPr>
        <w:t xml:space="preserve">F.4 and F.5 below such that the transfer between the two parts increases by: first, the full </w:t>
      </w:r>
      <w:r>
        <w:rPr>
          <w:rFonts w:ascii="Arial" w:hAnsi="Arial" w:cs="Arial"/>
          <w:i/>
          <w:iCs/>
          <w:sz w:val="24"/>
          <w:szCs w:val="24"/>
        </w:rPr>
        <w:t xml:space="preserve">boundary allowance </w:t>
      </w:r>
      <w:r>
        <w:rPr>
          <w:rFonts w:ascii="Arial" w:hAnsi="Arial" w:cs="Arial"/>
          <w:sz w:val="24"/>
          <w:szCs w:val="24"/>
        </w:rPr>
        <w:t xml:space="preserve">when considering the single </w:t>
      </w:r>
      <w:r>
        <w:rPr>
          <w:rFonts w:ascii="Arial" w:hAnsi="Arial" w:cs="Arial"/>
          <w:i/>
          <w:iCs/>
          <w:sz w:val="24"/>
          <w:szCs w:val="24"/>
        </w:rPr>
        <w:t xml:space="preserve">fault outages </w:t>
      </w:r>
      <w:r>
        <w:rPr>
          <w:rFonts w:ascii="Arial" w:hAnsi="Arial" w:cs="Arial"/>
          <w:sz w:val="24"/>
          <w:szCs w:val="24"/>
        </w:rPr>
        <w:t xml:space="preserve">in item 4.6.1; and second, half the </w:t>
      </w:r>
      <w:r>
        <w:rPr>
          <w:rFonts w:ascii="Arial" w:hAnsi="Arial" w:cs="Arial"/>
          <w:i/>
          <w:iCs/>
          <w:sz w:val="24"/>
          <w:szCs w:val="24"/>
        </w:rPr>
        <w:t xml:space="preserve">boundary allowance </w:t>
      </w:r>
      <w:r>
        <w:rPr>
          <w:rFonts w:ascii="Arial" w:hAnsi="Arial" w:cs="Arial"/>
          <w:sz w:val="24"/>
          <w:szCs w:val="24"/>
        </w:rPr>
        <w:t xml:space="preserve">for all other </w:t>
      </w:r>
      <w:r>
        <w:rPr>
          <w:rFonts w:ascii="Arial" w:hAnsi="Arial" w:cs="Arial"/>
          <w:i/>
          <w:iCs/>
          <w:sz w:val="24"/>
          <w:szCs w:val="24"/>
        </w:rPr>
        <w:t xml:space="preserve">secured events </w:t>
      </w:r>
      <w:r>
        <w:rPr>
          <w:rFonts w:ascii="Arial" w:hAnsi="Arial" w:cs="Arial"/>
          <w:sz w:val="24"/>
          <w:szCs w:val="24"/>
        </w:rPr>
        <w:t>in paragraph 4.6.</w:t>
      </w:r>
    </w:p>
    <w:p w14:paraId="48FEBA98" w14:textId="77777777" w:rsidR="009C1403" w:rsidRDefault="00C6386D">
      <w:pPr>
        <w:tabs>
          <w:tab w:val="left" w:pos="792"/>
        </w:tabs>
        <w:kinsoku w:val="0"/>
        <w:overflowPunct w:val="0"/>
        <w:autoSpaceDE/>
        <w:autoSpaceDN/>
        <w:adjustRightInd/>
        <w:spacing w:before="249" w:line="276" w:lineRule="exact"/>
        <w:textAlignment w:val="baseline"/>
        <w:rPr>
          <w:rFonts w:ascii="Arial" w:hAnsi="Arial" w:cs="Arial"/>
          <w:sz w:val="24"/>
          <w:szCs w:val="24"/>
        </w:rPr>
      </w:pPr>
      <w:r>
        <w:rPr>
          <w:rFonts w:ascii="Arial" w:hAnsi="Arial" w:cs="Arial"/>
          <w:sz w:val="24"/>
          <w:szCs w:val="24"/>
        </w:rPr>
        <w:t>F.4</w:t>
      </w:r>
      <w:r>
        <w:rPr>
          <w:rFonts w:ascii="Arial" w:hAnsi="Arial" w:cs="Arial"/>
          <w:sz w:val="24"/>
          <w:szCs w:val="24"/>
        </w:rPr>
        <w:tab/>
        <w:t>Suppose that the two contiguous parts of the system in question are areas 1</w:t>
      </w:r>
    </w:p>
    <w:p w14:paraId="6F492857" w14:textId="77777777" w:rsidR="009C1403" w:rsidRDefault="00C6386D">
      <w:pPr>
        <w:kinsoku w:val="0"/>
        <w:overflowPunct w:val="0"/>
        <w:autoSpaceDE/>
        <w:autoSpaceDN/>
        <w:adjustRightInd/>
        <w:spacing w:before="15" w:line="273" w:lineRule="exact"/>
        <w:jc w:val="both"/>
        <w:textAlignment w:val="baseline"/>
        <w:rPr>
          <w:rFonts w:ascii="Arial" w:hAnsi="Arial" w:cs="Arial"/>
          <w:spacing w:val="-1"/>
          <w:sz w:val="24"/>
          <w:szCs w:val="24"/>
        </w:rPr>
      </w:pPr>
      <w:r>
        <w:rPr>
          <w:rFonts w:ascii="Arial" w:hAnsi="Arial" w:cs="Arial"/>
          <w:spacing w:val="-1"/>
          <w:sz w:val="24"/>
          <w:szCs w:val="24"/>
        </w:rPr>
        <w:t xml:space="preserve">and 2 and that area 1 exports to area 2. Let </w:t>
      </w:r>
      <w:r>
        <w:rPr>
          <w:rFonts w:ascii="Arial" w:hAnsi="Arial" w:cs="Arial"/>
          <w:i/>
          <w:iCs/>
          <w:spacing w:val="-1"/>
          <w:sz w:val="24"/>
          <w:szCs w:val="24"/>
        </w:rPr>
        <w:t>G</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G</w:t>
      </w:r>
      <w:r>
        <w:rPr>
          <w:rFonts w:ascii="Arial" w:hAnsi="Arial" w:cs="Arial"/>
          <w:spacing w:val="-1"/>
          <w:sz w:val="16"/>
          <w:szCs w:val="16"/>
        </w:rPr>
        <w:t xml:space="preserve">2 </w:t>
      </w:r>
      <w:r>
        <w:rPr>
          <w:rFonts w:ascii="Arial" w:hAnsi="Arial" w:cs="Arial"/>
          <w:spacing w:val="-1"/>
          <w:sz w:val="24"/>
          <w:szCs w:val="24"/>
        </w:rPr>
        <w:t xml:space="preserve">be the total generation in areas 1 and 2 respectively and </w:t>
      </w:r>
      <w:r>
        <w:rPr>
          <w:rFonts w:ascii="Arial" w:hAnsi="Arial" w:cs="Arial"/>
          <w:i/>
          <w:iCs/>
          <w:spacing w:val="-1"/>
          <w:sz w:val="24"/>
          <w:szCs w:val="24"/>
        </w:rPr>
        <w:t>D</w:t>
      </w:r>
      <w:r>
        <w:rPr>
          <w:rFonts w:ascii="Arial" w:hAnsi="Arial" w:cs="Arial"/>
          <w:spacing w:val="-1"/>
          <w:sz w:val="16"/>
          <w:szCs w:val="16"/>
        </w:rPr>
        <w:t xml:space="preserve">1 </w:t>
      </w:r>
      <w:r>
        <w:rPr>
          <w:rFonts w:ascii="Arial" w:hAnsi="Arial" w:cs="Arial"/>
          <w:spacing w:val="-1"/>
          <w:sz w:val="24"/>
          <w:szCs w:val="24"/>
        </w:rPr>
        <w:t xml:space="preserve">and </w:t>
      </w:r>
      <w:r>
        <w:rPr>
          <w:rFonts w:ascii="Arial" w:hAnsi="Arial" w:cs="Arial"/>
          <w:i/>
          <w:iCs/>
          <w:spacing w:val="-1"/>
          <w:sz w:val="24"/>
          <w:szCs w:val="24"/>
        </w:rPr>
        <w:t>D</w:t>
      </w:r>
      <w:r>
        <w:rPr>
          <w:rFonts w:ascii="Arial" w:hAnsi="Arial" w:cs="Arial"/>
          <w:spacing w:val="-1"/>
          <w:sz w:val="16"/>
          <w:szCs w:val="16"/>
        </w:rPr>
        <w:t xml:space="preserve">2 </w:t>
      </w:r>
      <w:r>
        <w:rPr>
          <w:rFonts w:ascii="Arial" w:hAnsi="Arial" w:cs="Arial"/>
          <w:spacing w:val="-1"/>
          <w:sz w:val="24"/>
          <w:szCs w:val="24"/>
        </w:rPr>
        <w:t xml:space="preserve">be the total demand in areas 1 and 2 under the </w:t>
      </w:r>
      <w:r>
        <w:rPr>
          <w:rFonts w:ascii="Arial" w:hAnsi="Arial" w:cs="Arial"/>
          <w:i/>
          <w:iCs/>
          <w:spacing w:val="-1"/>
          <w:sz w:val="24"/>
          <w:szCs w:val="24"/>
        </w:rPr>
        <w:t>planned transfer condition</w:t>
      </w:r>
      <w:r>
        <w:rPr>
          <w:rFonts w:ascii="Arial" w:hAnsi="Arial" w:cs="Arial"/>
          <w:spacing w:val="-1"/>
          <w:sz w:val="24"/>
          <w:szCs w:val="24"/>
        </w:rPr>
        <w:t xml:space="preserve">. Let </w:t>
      </w:r>
      <w:r>
        <w:rPr>
          <w:rFonts w:ascii="Arial" w:hAnsi="Arial" w:cs="Arial"/>
          <w:i/>
          <w:iCs/>
          <w:spacing w:val="-1"/>
          <w:sz w:val="24"/>
          <w:szCs w:val="24"/>
        </w:rPr>
        <w:t xml:space="preserve">B </w:t>
      </w:r>
      <w:r>
        <w:rPr>
          <w:rFonts w:ascii="Arial" w:hAnsi="Arial" w:cs="Arial"/>
          <w:spacing w:val="-1"/>
          <w:sz w:val="24"/>
          <w:szCs w:val="24"/>
        </w:rPr>
        <w:t xml:space="preserve">be the transfer required in addition to that under the </w:t>
      </w:r>
      <w:r>
        <w:rPr>
          <w:rFonts w:ascii="Arial" w:hAnsi="Arial" w:cs="Arial"/>
          <w:i/>
          <w:iCs/>
          <w:spacing w:val="-1"/>
          <w:sz w:val="24"/>
          <w:szCs w:val="24"/>
        </w:rPr>
        <w:t xml:space="preserve">planned transfer condition </w:t>
      </w:r>
      <w:r>
        <w:rPr>
          <w:rFonts w:ascii="Arial" w:hAnsi="Arial" w:cs="Arial"/>
          <w:spacing w:val="-1"/>
          <w:sz w:val="24"/>
          <w:szCs w:val="24"/>
        </w:rPr>
        <w:t xml:space="preserve">(i.e. the value of </w:t>
      </w:r>
      <w:r>
        <w:rPr>
          <w:rFonts w:ascii="Arial" w:hAnsi="Arial" w:cs="Arial"/>
          <w:i/>
          <w:iCs/>
          <w:spacing w:val="-1"/>
          <w:sz w:val="24"/>
          <w:szCs w:val="24"/>
        </w:rPr>
        <w:t xml:space="preserve">B </w:t>
      </w:r>
      <w:r>
        <w:rPr>
          <w:rFonts w:ascii="Arial" w:hAnsi="Arial" w:cs="Arial"/>
          <w:spacing w:val="-1"/>
          <w:sz w:val="24"/>
          <w:szCs w:val="24"/>
        </w:rPr>
        <w:t xml:space="preserve">is equal to the </w:t>
      </w:r>
      <w:r>
        <w:rPr>
          <w:rFonts w:ascii="Arial" w:hAnsi="Arial" w:cs="Arial"/>
          <w:i/>
          <w:iCs/>
          <w:spacing w:val="-1"/>
          <w:sz w:val="24"/>
          <w:szCs w:val="24"/>
        </w:rPr>
        <w:t xml:space="preserve">boundary allowance </w:t>
      </w:r>
      <w:r>
        <w:rPr>
          <w:rFonts w:ascii="Arial" w:hAnsi="Arial" w:cs="Arial"/>
          <w:spacing w:val="-1"/>
          <w:sz w:val="24"/>
          <w:szCs w:val="24"/>
        </w:rPr>
        <w:t xml:space="preserve">or half the </w:t>
      </w:r>
      <w:r>
        <w:rPr>
          <w:rFonts w:ascii="Arial" w:hAnsi="Arial" w:cs="Arial"/>
          <w:i/>
          <w:iCs/>
          <w:spacing w:val="-1"/>
          <w:sz w:val="24"/>
          <w:szCs w:val="24"/>
        </w:rPr>
        <w:t xml:space="preserve">boundary allowance </w:t>
      </w:r>
      <w:r>
        <w:rPr>
          <w:rFonts w:ascii="Arial" w:hAnsi="Arial" w:cs="Arial"/>
          <w:spacing w:val="-1"/>
          <w:sz w:val="24"/>
          <w:szCs w:val="24"/>
        </w:rPr>
        <w:t>as specified in paragraphs F.3.4 and F.3.5).</w:t>
      </w:r>
    </w:p>
    <w:p w14:paraId="649D8A9D" w14:textId="77777777" w:rsidR="009C1403" w:rsidRDefault="00C6386D">
      <w:pPr>
        <w:tabs>
          <w:tab w:val="left" w:pos="792"/>
        </w:tabs>
        <w:kinsoku w:val="0"/>
        <w:overflowPunct w:val="0"/>
        <w:autoSpaceDE/>
        <w:autoSpaceDN/>
        <w:adjustRightInd/>
        <w:spacing w:before="230" w:line="275" w:lineRule="exact"/>
        <w:jc w:val="both"/>
        <w:textAlignment w:val="baseline"/>
        <w:rPr>
          <w:rFonts w:ascii="Arial" w:hAnsi="Arial" w:cs="Arial"/>
          <w:spacing w:val="1"/>
          <w:sz w:val="24"/>
          <w:szCs w:val="24"/>
        </w:rPr>
      </w:pPr>
      <w:r>
        <w:rPr>
          <w:rFonts w:ascii="Arial" w:hAnsi="Arial" w:cs="Arial"/>
          <w:spacing w:val="1"/>
          <w:sz w:val="24"/>
          <w:szCs w:val="24"/>
        </w:rPr>
        <w:t>F.5</w:t>
      </w:r>
      <w:r>
        <w:rPr>
          <w:rFonts w:ascii="Arial" w:hAnsi="Arial" w:cs="Arial"/>
          <w:spacing w:val="1"/>
          <w:sz w:val="24"/>
          <w:szCs w:val="24"/>
        </w:rPr>
        <w:tab/>
        <w:t>The additional transfer is proportionally divided between the generation and</w:t>
      </w:r>
    </w:p>
    <w:p w14:paraId="0ADB905D" w14:textId="77777777" w:rsidR="009C1403" w:rsidRDefault="00C6386D">
      <w:pPr>
        <w:kinsoku w:val="0"/>
        <w:overflowPunct w:val="0"/>
        <w:autoSpaceDE/>
        <w:autoSpaceDN/>
        <w:adjustRightInd/>
        <w:spacing w:line="275" w:lineRule="exact"/>
        <w:textAlignment w:val="baseline"/>
        <w:rPr>
          <w:rFonts w:ascii="Arial" w:hAnsi="Arial" w:cs="Arial"/>
          <w:spacing w:val="-1"/>
          <w:sz w:val="24"/>
          <w:szCs w:val="24"/>
        </w:rPr>
      </w:pPr>
      <w:r>
        <w:rPr>
          <w:rFonts w:ascii="Arial" w:hAnsi="Arial" w:cs="Arial"/>
          <w:spacing w:val="-1"/>
          <w:sz w:val="24"/>
          <w:szCs w:val="24"/>
        </w:rPr>
        <w:t>demand in the two areas as follows:</w:t>
      </w:r>
    </w:p>
    <w:p w14:paraId="243E05C5" w14:textId="77777777" w:rsidR="009C1403" w:rsidRDefault="00C6386D">
      <w:pPr>
        <w:kinsoku w:val="0"/>
        <w:overflowPunct w:val="0"/>
        <w:autoSpaceDE/>
        <w:autoSpaceDN/>
        <w:adjustRightInd/>
        <w:spacing w:before="387" w:line="288" w:lineRule="exact"/>
        <w:ind w:left="720"/>
        <w:textAlignment w:val="baseline"/>
        <w:rPr>
          <w:rFonts w:ascii="Arial" w:hAnsi="Arial" w:cs="Arial"/>
          <w:sz w:val="24"/>
          <w:szCs w:val="24"/>
        </w:rPr>
      </w:pPr>
      <w:r>
        <w:rPr>
          <w:rFonts w:ascii="Arial" w:hAnsi="Arial" w:cs="Arial"/>
          <w:sz w:val="24"/>
          <w:szCs w:val="24"/>
        </w:rPr>
        <w:t xml:space="preserve">the total demands after application of the </w:t>
      </w:r>
      <w:r>
        <w:rPr>
          <w:rFonts w:ascii="Arial" w:hAnsi="Arial" w:cs="Arial"/>
          <w:i/>
          <w:iCs/>
          <w:sz w:val="24"/>
          <w:szCs w:val="24"/>
        </w:rPr>
        <w:t xml:space="preserve">boundary allowance </w:t>
      </w:r>
      <w:r>
        <w:rPr>
          <w:rFonts w:ascii="Arial" w:hAnsi="Arial" w:cs="Arial"/>
          <w:sz w:val="24"/>
          <w:szCs w:val="24"/>
        </w:rPr>
        <w:t xml:space="preserve">or half </w:t>
      </w:r>
      <w:r>
        <w:rPr>
          <w:rFonts w:ascii="Arial" w:hAnsi="Arial" w:cs="Arial"/>
          <w:i/>
          <w:iCs/>
          <w:sz w:val="24"/>
          <w:szCs w:val="24"/>
        </w:rPr>
        <w:t xml:space="preserve">boundary allowance </w:t>
      </w:r>
      <w:r>
        <w:rPr>
          <w:rFonts w:ascii="Arial" w:hAnsi="Arial" w:cs="Arial"/>
          <w:sz w:val="24"/>
          <w:szCs w:val="24"/>
        </w:rPr>
        <w:t>in areas 1 and 2 are</w:t>
      </w:r>
    </w:p>
    <w:p w14:paraId="7A702311" w14:textId="77777777" w:rsidR="009C1403" w:rsidRDefault="009C1403">
      <w:pPr>
        <w:widowControl/>
        <w:rPr>
          <w:sz w:val="24"/>
          <w:szCs w:val="24"/>
        </w:rPr>
        <w:sectPr w:rsidR="009C1403">
          <w:headerReference w:type="default" r:id="rId134"/>
          <w:pgSz w:w="11904" w:h="16834"/>
          <w:pgMar w:top="1420" w:right="1400" w:bottom="508" w:left="1424" w:header="720" w:footer="720" w:gutter="0"/>
          <w:cols w:space="720"/>
          <w:noEndnote/>
        </w:sectPr>
      </w:pPr>
    </w:p>
    <w:p w14:paraId="3AFE2E79" w14:textId="333D334E" w:rsidR="009C1403" w:rsidRDefault="006A57EF">
      <w:pPr>
        <w:kinsoku w:val="0"/>
        <w:overflowPunct w:val="0"/>
        <w:autoSpaceDE/>
        <w:autoSpaceDN/>
        <w:adjustRightInd/>
        <w:spacing w:before="88" w:line="20" w:lineRule="exact"/>
        <w:textAlignment w:val="baseline"/>
        <w:rPr>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0" behindDoc="1" locked="0" layoutInCell="1" allowOverlap="1" wp14:anchorId="41F69C7D" wp14:editId="68547FA2">
            <wp:simplePos x="0" y="0"/>
            <wp:positionH relativeFrom="column">
              <wp:posOffset>1947987</wp:posOffset>
            </wp:positionH>
            <wp:positionV relativeFrom="paragraph">
              <wp:posOffset>1021</wp:posOffset>
            </wp:positionV>
            <wp:extent cx="723900" cy="466725"/>
            <wp:effectExtent l="0" t="0" r="0" b="9525"/>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2F2E01A0" w14:textId="675699F6" w:rsidR="009C1403" w:rsidRDefault="009C1403">
      <w:pPr>
        <w:kinsoku w:val="0"/>
        <w:overflowPunct w:val="0"/>
        <w:autoSpaceDE/>
        <w:autoSpaceDN/>
        <w:adjustRightInd/>
        <w:spacing w:before="52" w:line="20" w:lineRule="exact"/>
        <w:textAlignment w:val="baseline"/>
        <w:rPr>
          <w:sz w:val="24"/>
          <w:szCs w:val="24"/>
        </w:rPr>
      </w:pPr>
    </w:p>
    <w:p w14:paraId="49E4D73A" w14:textId="13515BD8"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F773281" w14:textId="66EE80FC" w:rsidR="009A7C4A" w:rsidRDefault="009A7C4A">
      <w:pPr>
        <w:kinsoku w:val="0"/>
        <w:overflowPunct w:val="0"/>
        <w:autoSpaceDE/>
        <w:autoSpaceDN/>
        <w:adjustRightInd/>
        <w:spacing w:before="2" w:line="281" w:lineRule="exact"/>
        <w:ind w:left="72"/>
        <w:textAlignment w:val="baseline"/>
        <w:rPr>
          <w:rFonts w:ascii="Arial" w:hAnsi="Arial" w:cs="Arial"/>
          <w:spacing w:val="-1"/>
          <w:sz w:val="24"/>
          <w:szCs w:val="24"/>
        </w:rPr>
      </w:pPr>
    </w:p>
    <w:p w14:paraId="1C034886" w14:textId="434F3690"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5E1CC02C" w14:textId="77777777" w:rsidR="00D35BAB" w:rsidRDefault="00D35BAB">
      <w:pPr>
        <w:kinsoku w:val="0"/>
        <w:overflowPunct w:val="0"/>
        <w:autoSpaceDE/>
        <w:autoSpaceDN/>
        <w:adjustRightInd/>
        <w:spacing w:before="2" w:line="281" w:lineRule="exact"/>
        <w:ind w:left="72"/>
        <w:textAlignment w:val="baseline"/>
        <w:rPr>
          <w:rFonts w:ascii="Arial" w:hAnsi="Arial" w:cs="Arial"/>
          <w:spacing w:val="-1"/>
          <w:sz w:val="24"/>
          <w:szCs w:val="24"/>
        </w:rPr>
      </w:pPr>
    </w:p>
    <w:p w14:paraId="01130BFA" w14:textId="348D089B" w:rsidR="009C1403" w:rsidRDefault="00C6386D">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and the total amounts of generation in areas 1 and 2 are</w:t>
      </w:r>
    </w:p>
    <w:p w14:paraId="6E26E620" w14:textId="4CFFEED3" w:rsidR="00D92465"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1" behindDoc="1" locked="0" layoutInCell="1" allowOverlap="1" wp14:anchorId="5625853C" wp14:editId="5AE3827F">
            <wp:simplePos x="0" y="0"/>
            <wp:positionH relativeFrom="column">
              <wp:posOffset>2250137</wp:posOffset>
            </wp:positionH>
            <wp:positionV relativeFrom="paragraph">
              <wp:posOffset>101406</wp:posOffset>
            </wp:positionV>
            <wp:extent cx="723900" cy="466725"/>
            <wp:effectExtent l="0" t="0" r="0" b="9525"/>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723900" cy="466725"/>
                    </a:xfrm>
                    <a:prstGeom prst="rect">
                      <a:avLst/>
                    </a:prstGeom>
                    <a:noFill/>
                  </pic:spPr>
                </pic:pic>
              </a:graphicData>
            </a:graphic>
          </wp:anchor>
        </w:drawing>
      </w:r>
    </w:p>
    <w:p w14:paraId="02F01DE4" w14:textId="74A3DA70"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4703CCD7" w14:textId="3A8D199B"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2429614D" w14:textId="77777777" w:rsidR="00D92465" w:rsidRDefault="00D92465">
      <w:pPr>
        <w:kinsoku w:val="0"/>
        <w:overflowPunct w:val="0"/>
        <w:autoSpaceDE/>
        <w:autoSpaceDN/>
        <w:adjustRightInd/>
        <w:spacing w:before="2" w:line="281" w:lineRule="exact"/>
        <w:ind w:left="72"/>
        <w:textAlignment w:val="baseline"/>
        <w:rPr>
          <w:rFonts w:ascii="Arial" w:hAnsi="Arial" w:cs="Arial"/>
          <w:spacing w:val="-1"/>
          <w:sz w:val="24"/>
          <w:szCs w:val="24"/>
        </w:rPr>
      </w:pPr>
    </w:p>
    <w:p w14:paraId="5DDF7574" w14:textId="669F08BA" w:rsidR="006B7BA7" w:rsidRDefault="006B7BA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spacing w:val="-1"/>
          <w:sz w:val="24"/>
          <w:szCs w:val="24"/>
        </w:rPr>
        <w:t>Where</w:t>
      </w:r>
    </w:p>
    <w:p w14:paraId="738B35AA"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17926466" w14:textId="3496A52C"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2" behindDoc="1" locked="0" layoutInCell="1" allowOverlap="1" wp14:anchorId="3142FD5A" wp14:editId="0F977F3E">
            <wp:simplePos x="0" y="0"/>
            <wp:positionH relativeFrom="column">
              <wp:posOffset>2162009</wp:posOffset>
            </wp:positionH>
            <wp:positionV relativeFrom="paragraph">
              <wp:posOffset>48619</wp:posOffset>
            </wp:positionV>
            <wp:extent cx="1057275" cy="923925"/>
            <wp:effectExtent l="0" t="0" r="9525" b="9525"/>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anchor>
        </w:drawing>
      </w:r>
    </w:p>
    <w:p w14:paraId="44AB5FD4" w14:textId="0253807E"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DC6AEB9" w14:textId="403D7038"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276EDC57" w14:textId="09E9FE0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BA9CF1E" w14:textId="77777777"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0283BD58" w14:textId="1BCDA9B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3F7AD668" w14:textId="1892E993"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75297486" w14:textId="29D07D61" w:rsidR="009B678C"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3" behindDoc="1" locked="0" layoutInCell="1" allowOverlap="1" wp14:anchorId="44994566" wp14:editId="052F154B">
            <wp:simplePos x="0" y="0"/>
            <wp:positionH relativeFrom="column">
              <wp:posOffset>1947987</wp:posOffset>
            </wp:positionH>
            <wp:positionV relativeFrom="paragraph">
              <wp:posOffset>106652</wp:posOffset>
            </wp:positionV>
            <wp:extent cx="1123950" cy="923925"/>
            <wp:effectExtent l="0" t="0" r="0" b="9525"/>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0" y="0"/>
                      <a:ext cx="1123950" cy="923925"/>
                    </a:xfrm>
                    <a:prstGeom prst="rect">
                      <a:avLst/>
                    </a:prstGeom>
                    <a:noFill/>
                  </pic:spPr>
                </pic:pic>
              </a:graphicData>
            </a:graphic>
          </wp:anchor>
        </w:drawing>
      </w:r>
      <w:r w:rsidR="009B678C">
        <w:rPr>
          <w:rFonts w:ascii="Arial" w:hAnsi="Arial" w:cs="Arial"/>
          <w:spacing w:val="-1"/>
          <w:sz w:val="24"/>
          <w:szCs w:val="24"/>
        </w:rPr>
        <w:t xml:space="preserve">and </w:t>
      </w:r>
    </w:p>
    <w:p w14:paraId="35938F3A" w14:textId="37263055" w:rsidR="009B678C" w:rsidRDefault="009B678C">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33F99" w14:textId="3EC9E5E1"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1DD1E968" w14:textId="2CF7081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2802216"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26665124" w14:textId="77777777"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5BF21DFA" w14:textId="65726E09"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334C58F" w14:textId="4199E425"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r>
        <w:rPr>
          <w:rFonts w:ascii="Arial" w:hAnsi="Arial" w:cs="Arial"/>
          <w:noProof/>
          <w:color w:val="2B579A"/>
          <w:spacing w:val="-1"/>
          <w:sz w:val="24"/>
          <w:szCs w:val="24"/>
          <w:shd w:val="clear" w:color="auto" w:fill="E6E6E6"/>
        </w:rPr>
        <w:drawing>
          <wp:anchor distT="0" distB="0" distL="114300" distR="114300" simplePos="0" relativeHeight="251658344" behindDoc="1" locked="0" layoutInCell="1" allowOverlap="1" wp14:anchorId="53837D94" wp14:editId="42A9360A">
            <wp:simplePos x="0" y="0"/>
            <wp:positionH relativeFrom="column">
              <wp:posOffset>-111401</wp:posOffset>
            </wp:positionH>
            <wp:positionV relativeFrom="paragraph">
              <wp:posOffset>60131</wp:posOffset>
            </wp:positionV>
            <wp:extent cx="5651500" cy="362140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0" y="0"/>
                      <a:ext cx="5651500" cy="3621405"/>
                    </a:xfrm>
                    <a:prstGeom prst="rect">
                      <a:avLst/>
                    </a:prstGeom>
                    <a:noFill/>
                  </pic:spPr>
                </pic:pic>
              </a:graphicData>
            </a:graphic>
          </wp:anchor>
        </w:drawing>
      </w:r>
    </w:p>
    <w:p w14:paraId="6C7606AD" w14:textId="14A257BF"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0264C28" w14:textId="28BF0B06"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7E17B1D8" w14:textId="446714E8" w:rsidR="0081719F" w:rsidRDefault="0081719F">
      <w:pPr>
        <w:kinsoku w:val="0"/>
        <w:overflowPunct w:val="0"/>
        <w:autoSpaceDE/>
        <w:autoSpaceDN/>
        <w:adjustRightInd/>
        <w:spacing w:before="2" w:line="281" w:lineRule="exact"/>
        <w:ind w:left="72"/>
        <w:textAlignment w:val="baseline"/>
        <w:rPr>
          <w:rFonts w:ascii="Arial" w:hAnsi="Arial" w:cs="Arial"/>
          <w:spacing w:val="-1"/>
          <w:sz w:val="24"/>
          <w:szCs w:val="24"/>
        </w:rPr>
      </w:pPr>
    </w:p>
    <w:p w14:paraId="6E8A72CF" w14:textId="222FC461" w:rsidR="00F83187" w:rsidRDefault="00F83187">
      <w:pPr>
        <w:kinsoku w:val="0"/>
        <w:overflowPunct w:val="0"/>
        <w:autoSpaceDE/>
        <w:autoSpaceDN/>
        <w:adjustRightInd/>
        <w:spacing w:before="2" w:line="281" w:lineRule="exact"/>
        <w:ind w:left="72"/>
        <w:textAlignment w:val="baseline"/>
        <w:rPr>
          <w:rFonts w:ascii="Arial" w:hAnsi="Arial" w:cs="Arial"/>
          <w:spacing w:val="-1"/>
          <w:sz w:val="24"/>
          <w:szCs w:val="24"/>
        </w:rPr>
      </w:pPr>
    </w:p>
    <w:p w14:paraId="6C53128B" w14:textId="77777777" w:rsidR="009C1403" w:rsidRDefault="009C1403">
      <w:pPr>
        <w:kinsoku w:val="0"/>
        <w:overflowPunct w:val="0"/>
        <w:autoSpaceDE/>
        <w:autoSpaceDN/>
        <w:adjustRightInd/>
        <w:spacing w:before="14" w:line="20" w:lineRule="exact"/>
        <w:ind w:right="1404"/>
        <w:textAlignment w:val="baseline"/>
        <w:rPr>
          <w:i/>
          <w:iCs/>
          <w:sz w:val="24"/>
          <w:szCs w:val="24"/>
        </w:rPr>
      </w:pPr>
    </w:p>
    <w:p w14:paraId="2866CA81" w14:textId="77777777" w:rsidR="00D92465" w:rsidRDefault="00D92465">
      <w:pPr>
        <w:kinsoku w:val="0"/>
        <w:overflowPunct w:val="0"/>
        <w:autoSpaceDE/>
        <w:autoSpaceDN/>
        <w:adjustRightInd/>
        <w:spacing w:before="14" w:line="20" w:lineRule="exact"/>
        <w:ind w:right="1404"/>
        <w:textAlignment w:val="baseline"/>
        <w:rPr>
          <w:sz w:val="24"/>
          <w:szCs w:val="24"/>
        </w:rPr>
      </w:pPr>
    </w:p>
    <w:p w14:paraId="26D2FFEA" w14:textId="6250ED8D" w:rsidR="009C1403" w:rsidRDefault="009C1403">
      <w:pPr>
        <w:kinsoku w:val="0"/>
        <w:overflowPunct w:val="0"/>
        <w:autoSpaceDE/>
        <w:autoSpaceDN/>
        <w:adjustRightInd/>
        <w:spacing w:after="52" w:line="20" w:lineRule="exact"/>
        <w:ind w:right="1404"/>
        <w:textAlignment w:val="baseline"/>
        <w:rPr>
          <w:sz w:val="24"/>
          <w:szCs w:val="24"/>
        </w:rPr>
      </w:pPr>
    </w:p>
    <w:p w14:paraId="07B0872F" w14:textId="77777777" w:rsidR="009C1403" w:rsidRDefault="009C1403">
      <w:pPr>
        <w:widowControl/>
        <w:rPr>
          <w:sz w:val="24"/>
          <w:szCs w:val="24"/>
        </w:rPr>
        <w:sectPr w:rsidR="009C1403">
          <w:headerReference w:type="default" r:id="rId139"/>
          <w:pgSz w:w="11904" w:h="16834"/>
          <w:pgMar w:top="1400" w:right="3718" w:bottom="508" w:left="2066" w:header="720" w:footer="720" w:gutter="0"/>
          <w:cols w:space="720"/>
          <w:noEndnote/>
        </w:sectPr>
      </w:pPr>
    </w:p>
    <w:p w14:paraId="17DF1DAC" w14:textId="1253A49E" w:rsidR="009C1403" w:rsidRDefault="009B678C">
      <w:pPr>
        <w:kinsoku w:val="0"/>
        <w:overflowPunct w:val="0"/>
        <w:autoSpaceDE/>
        <w:autoSpaceDN/>
        <w:adjustRightInd/>
        <w:spacing w:after="88" w:line="20" w:lineRule="exact"/>
        <w:ind w:right="3672"/>
        <w:textAlignment w:val="baseline"/>
        <w:rPr>
          <w:sz w:val="24"/>
          <w:szCs w:val="24"/>
        </w:rPr>
      </w:pPr>
      <w:r>
        <w:rPr>
          <w:noProof/>
          <w:color w:val="2B579A"/>
          <w:sz w:val="24"/>
          <w:szCs w:val="24"/>
          <w:shd w:val="clear" w:color="auto" w:fill="E6E6E6"/>
        </w:rPr>
        <w:drawing>
          <wp:inline distT="0" distB="0" distL="0" distR="0" wp14:anchorId="27A46E8C" wp14:editId="4F229C49">
            <wp:extent cx="1057275" cy="923925"/>
            <wp:effectExtent l="0" t="0" r="9525" b="9525"/>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6">
                      <a:extLst>
                        <a:ext uri="{28A0092B-C50C-407E-A947-70E740481C1C}">
                          <a14:useLocalDpi xmlns:a14="http://schemas.microsoft.com/office/drawing/2010/main" val="0"/>
                        </a:ext>
                      </a:extLst>
                    </a:blip>
                    <a:srcRect/>
                    <a:stretch>
                      <a:fillRect/>
                    </a:stretch>
                  </pic:blipFill>
                  <pic:spPr bwMode="auto">
                    <a:xfrm>
                      <a:off x="0" y="0"/>
                      <a:ext cx="1057275" cy="923925"/>
                    </a:xfrm>
                    <a:prstGeom prst="rect">
                      <a:avLst/>
                    </a:prstGeom>
                    <a:noFill/>
                  </pic:spPr>
                </pic:pic>
              </a:graphicData>
            </a:graphic>
          </wp:inline>
        </w:drawing>
      </w:r>
    </w:p>
    <w:p w14:paraId="391CB200" w14:textId="77777777" w:rsidR="00FE50EA" w:rsidRDefault="00FE50EA">
      <w:pPr>
        <w:widowControl/>
        <w:rPr>
          <w:sz w:val="24"/>
          <w:szCs w:val="24"/>
        </w:rPr>
      </w:pPr>
    </w:p>
    <w:p w14:paraId="33E4A75B" w14:textId="77777777" w:rsidR="00FE50EA" w:rsidRDefault="00FE50EA">
      <w:pPr>
        <w:widowControl/>
        <w:rPr>
          <w:sz w:val="24"/>
          <w:szCs w:val="24"/>
        </w:rPr>
      </w:pPr>
    </w:p>
    <w:p w14:paraId="22F729BE" w14:textId="77777777" w:rsidR="00FE50EA" w:rsidRDefault="00FE50EA">
      <w:pPr>
        <w:widowControl/>
        <w:rPr>
          <w:sz w:val="24"/>
          <w:szCs w:val="24"/>
        </w:rPr>
      </w:pPr>
    </w:p>
    <w:p w14:paraId="3414509D" w14:textId="77777777" w:rsidR="00FE50EA" w:rsidRDefault="00FE50EA">
      <w:pPr>
        <w:widowControl/>
        <w:rPr>
          <w:sz w:val="24"/>
          <w:szCs w:val="24"/>
        </w:rPr>
      </w:pPr>
    </w:p>
    <w:p w14:paraId="72CC18FB" w14:textId="77777777" w:rsidR="00FE50EA" w:rsidRDefault="00FE50EA">
      <w:pPr>
        <w:widowControl/>
        <w:rPr>
          <w:sz w:val="24"/>
          <w:szCs w:val="24"/>
        </w:rPr>
      </w:pPr>
    </w:p>
    <w:p w14:paraId="04BBD0D0" w14:textId="77777777" w:rsidR="00FE50EA" w:rsidRDefault="00FE50EA">
      <w:pPr>
        <w:widowControl/>
        <w:rPr>
          <w:sz w:val="24"/>
          <w:szCs w:val="24"/>
        </w:rPr>
      </w:pPr>
    </w:p>
    <w:p w14:paraId="6E8FB3B6" w14:textId="77777777" w:rsidR="00FE50EA" w:rsidRDefault="00FE50EA">
      <w:pPr>
        <w:widowControl/>
        <w:rPr>
          <w:sz w:val="24"/>
          <w:szCs w:val="24"/>
        </w:rPr>
      </w:pPr>
    </w:p>
    <w:p w14:paraId="6E82889F" w14:textId="77777777" w:rsidR="00FE50EA" w:rsidRDefault="00FE50EA">
      <w:pPr>
        <w:widowControl/>
        <w:rPr>
          <w:sz w:val="24"/>
          <w:szCs w:val="24"/>
        </w:rPr>
      </w:pPr>
    </w:p>
    <w:p w14:paraId="5B0C11FB" w14:textId="77777777" w:rsidR="00FE50EA" w:rsidRDefault="00FE50EA">
      <w:pPr>
        <w:widowControl/>
        <w:rPr>
          <w:sz w:val="24"/>
          <w:szCs w:val="24"/>
        </w:rPr>
      </w:pPr>
    </w:p>
    <w:p w14:paraId="2D3F66BC" w14:textId="77777777" w:rsidR="00FE50EA" w:rsidRDefault="00FE50EA">
      <w:pPr>
        <w:widowControl/>
        <w:rPr>
          <w:sz w:val="24"/>
          <w:szCs w:val="24"/>
        </w:rPr>
      </w:pPr>
    </w:p>
    <w:p w14:paraId="4642A58F" w14:textId="77777777" w:rsidR="00FE50EA" w:rsidRDefault="00FE50EA">
      <w:pPr>
        <w:widowControl/>
        <w:rPr>
          <w:sz w:val="24"/>
          <w:szCs w:val="24"/>
        </w:rPr>
      </w:pPr>
    </w:p>
    <w:p w14:paraId="13B3BA4A" w14:textId="77777777" w:rsidR="00FE50EA" w:rsidRDefault="00FE50EA">
      <w:pPr>
        <w:widowControl/>
        <w:rPr>
          <w:sz w:val="24"/>
          <w:szCs w:val="24"/>
        </w:rPr>
      </w:pPr>
    </w:p>
    <w:p w14:paraId="11D7428A" w14:textId="77777777" w:rsidR="00FE50EA" w:rsidRDefault="00FE50EA">
      <w:pPr>
        <w:widowControl/>
        <w:rPr>
          <w:sz w:val="24"/>
          <w:szCs w:val="24"/>
        </w:rPr>
      </w:pPr>
    </w:p>
    <w:p w14:paraId="11D4E305" w14:textId="77777777" w:rsidR="00FE50EA" w:rsidRDefault="00FE50EA">
      <w:pPr>
        <w:widowControl/>
        <w:rPr>
          <w:sz w:val="24"/>
          <w:szCs w:val="24"/>
        </w:rPr>
      </w:pPr>
    </w:p>
    <w:p w14:paraId="63891249" w14:textId="77777777" w:rsidR="00FE50EA" w:rsidRDefault="00FE50EA">
      <w:pPr>
        <w:widowControl/>
        <w:rPr>
          <w:sz w:val="24"/>
          <w:szCs w:val="24"/>
        </w:rPr>
      </w:pPr>
    </w:p>
    <w:p w14:paraId="7173B9C0" w14:textId="091AC876" w:rsidR="009C1403" w:rsidRPr="00FE50EA" w:rsidRDefault="00FE50EA" w:rsidP="00FE50EA">
      <w:pPr>
        <w:widowControl/>
        <w:ind w:firstLine="720"/>
        <w:jc w:val="center"/>
        <w:rPr>
          <w:rFonts w:ascii="Arial" w:hAnsi="Arial" w:cs="Arial"/>
          <w:sz w:val="24"/>
          <w:szCs w:val="24"/>
        </w:rPr>
        <w:sectPr w:rsidR="009C1403" w:rsidRPr="00FE50EA">
          <w:headerReference w:type="default" r:id="rId140"/>
          <w:type w:val="continuous"/>
          <w:pgSz w:w="11904" w:h="16834"/>
          <w:pgMar w:top="1400" w:right="1484" w:bottom="508" w:left="1340" w:header="720" w:footer="720" w:gutter="0"/>
          <w:cols w:space="720"/>
          <w:noEndnote/>
        </w:sectPr>
      </w:pPr>
      <w:r w:rsidRPr="00FE50EA">
        <w:rPr>
          <w:rFonts w:ascii="Arial" w:hAnsi="Arial" w:cs="Arial"/>
          <w:sz w:val="24"/>
          <w:szCs w:val="24"/>
        </w:rPr>
        <w:t>Figure F.1 Boundary allowance</w:t>
      </w:r>
    </w:p>
    <w:p w14:paraId="7FA9F4BB" w14:textId="2AFF76CB" w:rsidR="009C1403" w:rsidRDefault="00C6386D">
      <w:pPr>
        <w:tabs>
          <w:tab w:val="left" w:pos="2376"/>
        </w:tabs>
        <w:kinsoku w:val="0"/>
        <w:overflowPunct w:val="0"/>
        <w:autoSpaceDE/>
        <w:autoSpaceDN/>
        <w:adjustRightInd/>
        <w:spacing w:before="16" w:line="330" w:lineRule="exact"/>
        <w:textAlignment w:val="baseline"/>
        <w:rPr>
          <w:rFonts w:ascii="Arial" w:hAnsi="Arial" w:cs="Arial"/>
          <w:b/>
          <w:bCs/>
          <w:spacing w:val="-3"/>
          <w:sz w:val="29"/>
          <w:szCs w:val="29"/>
        </w:rPr>
      </w:pPr>
      <w:r>
        <w:rPr>
          <w:rFonts w:ascii="Arial" w:hAnsi="Arial" w:cs="Arial"/>
          <w:b/>
          <w:bCs/>
          <w:spacing w:val="-3"/>
          <w:sz w:val="29"/>
          <w:szCs w:val="29"/>
        </w:rPr>
        <w:t>Appendix G</w:t>
      </w:r>
      <w:r>
        <w:rPr>
          <w:rFonts w:ascii="Arial" w:hAnsi="Arial" w:cs="Arial"/>
          <w:b/>
          <w:bCs/>
          <w:spacing w:val="-3"/>
          <w:sz w:val="29"/>
          <w:szCs w:val="29"/>
        </w:rPr>
        <w:tab/>
        <w:t>Guidance on Economic Justification</w:t>
      </w:r>
    </w:p>
    <w:p w14:paraId="361E9F0C" w14:textId="77777777" w:rsidR="009C1403" w:rsidRDefault="00C6386D">
      <w:pPr>
        <w:tabs>
          <w:tab w:val="left" w:pos="792"/>
        </w:tabs>
        <w:kinsoku w:val="0"/>
        <w:overflowPunct w:val="0"/>
        <w:autoSpaceDE/>
        <w:autoSpaceDN/>
        <w:adjustRightInd/>
        <w:spacing w:before="261" w:line="275" w:lineRule="exact"/>
        <w:textAlignment w:val="baseline"/>
        <w:rPr>
          <w:rFonts w:ascii="Arial" w:hAnsi="Arial" w:cs="Arial"/>
          <w:sz w:val="24"/>
          <w:szCs w:val="24"/>
        </w:rPr>
      </w:pPr>
      <w:r>
        <w:rPr>
          <w:rFonts w:ascii="Arial" w:hAnsi="Arial" w:cs="Arial"/>
          <w:sz w:val="24"/>
          <w:szCs w:val="24"/>
        </w:rPr>
        <w:t>G.1</w:t>
      </w:r>
      <w:r>
        <w:rPr>
          <w:rFonts w:ascii="Arial" w:hAnsi="Arial" w:cs="Arial"/>
          <w:sz w:val="24"/>
          <w:szCs w:val="24"/>
        </w:rPr>
        <w:tab/>
        <w:t>These guidelines may be used to assist in the:</w:t>
      </w:r>
    </w:p>
    <w:p w14:paraId="4FC8659A" w14:textId="77777777" w:rsidR="009C1403" w:rsidRDefault="00C6386D">
      <w:pPr>
        <w:kinsoku w:val="0"/>
        <w:overflowPunct w:val="0"/>
        <w:autoSpaceDE/>
        <w:autoSpaceDN/>
        <w:adjustRightInd/>
        <w:spacing w:before="116" w:line="267" w:lineRule="exact"/>
        <w:ind w:left="1584" w:hanging="864"/>
        <w:jc w:val="both"/>
        <w:textAlignment w:val="baseline"/>
        <w:rPr>
          <w:rFonts w:ascii="Arial" w:hAnsi="Arial" w:cs="Arial"/>
          <w:spacing w:val="-2"/>
          <w:sz w:val="24"/>
          <w:szCs w:val="24"/>
        </w:rPr>
      </w:pPr>
      <w:r>
        <w:rPr>
          <w:rFonts w:ascii="Arial" w:hAnsi="Arial" w:cs="Arial"/>
          <w:spacing w:val="-2"/>
          <w:sz w:val="24"/>
          <w:szCs w:val="24"/>
        </w:rPr>
        <w:t>G.1.1 economic justification of investment in transmission equipment and/or purchase of services such as reactive power in addition to that required</w:t>
      </w:r>
    </w:p>
    <w:p w14:paraId="55EEA168" w14:textId="77777777" w:rsidR="009C1403" w:rsidRDefault="00C6386D">
      <w:pPr>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to meet the planning criteria of Sections 2, 3, 4, 7 or 8.</w:t>
      </w:r>
    </w:p>
    <w:p w14:paraId="3EB2F22A"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 xml:space="preserve">G.1.2 economic justification of the rearrangement of typical </w:t>
      </w:r>
      <w:r>
        <w:rPr>
          <w:rFonts w:ascii="Arial" w:hAnsi="Arial" w:cs="Arial"/>
          <w:i/>
          <w:iCs/>
          <w:sz w:val="24"/>
          <w:szCs w:val="24"/>
        </w:rPr>
        <w:t xml:space="preserve">planned outage </w:t>
      </w:r>
      <w:r>
        <w:rPr>
          <w:rFonts w:ascii="Arial" w:hAnsi="Arial" w:cs="Arial"/>
          <w:sz w:val="24"/>
          <w:szCs w:val="24"/>
        </w:rPr>
        <w:t xml:space="preserve">patterns and appropriate re-selection of </w:t>
      </w:r>
      <w:r>
        <w:rPr>
          <w:rFonts w:ascii="Arial" w:hAnsi="Arial" w:cs="Arial"/>
          <w:i/>
          <w:iCs/>
          <w:sz w:val="24"/>
          <w:szCs w:val="24"/>
        </w:rPr>
        <w:t>generating units</w:t>
      </w:r>
      <w:r>
        <w:rPr>
          <w:rFonts w:ascii="Arial" w:hAnsi="Arial" w:cs="Arial"/>
          <w:sz w:val="24"/>
          <w:szCs w:val="24"/>
        </w:rPr>
        <w:t xml:space="preserve">, for example through </w:t>
      </w:r>
      <w:r>
        <w:rPr>
          <w:rFonts w:ascii="Arial" w:hAnsi="Arial" w:cs="Arial"/>
          <w:i/>
          <w:iCs/>
          <w:sz w:val="24"/>
          <w:szCs w:val="24"/>
        </w:rPr>
        <w:t>balancing services</w:t>
      </w:r>
      <w:r>
        <w:rPr>
          <w:rFonts w:ascii="Arial" w:hAnsi="Arial" w:cs="Arial"/>
          <w:sz w:val="24"/>
          <w:szCs w:val="24"/>
        </w:rPr>
        <w:t>, from those expected to be available under the provisions of paragraph 2.13 in Section 2, paragraph 4.10 in Section 4 and 7.19 in Section 7; and</w:t>
      </w:r>
    </w:p>
    <w:p w14:paraId="720117DC" w14:textId="77777777"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G.1.3 evaluation of any expected additional operational costs or investments resulting from a proposed variation in connection design under the provisions of paragraphs 2.15 to 2.18 and/or paragraphs 3.12 to 3.15 and/or paragraphs 7.21 to 7.24.</w:t>
      </w:r>
    </w:p>
    <w:p w14:paraId="2EFD54A0" w14:textId="77777777" w:rsidR="009C1403" w:rsidRDefault="00C6386D">
      <w:pPr>
        <w:kinsoku w:val="0"/>
        <w:overflowPunct w:val="0"/>
        <w:autoSpaceDE/>
        <w:autoSpaceDN/>
        <w:adjustRightInd/>
        <w:spacing w:before="234" w:line="275" w:lineRule="exact"/>
        <w:textAlignment w:val="baseline"/>
        <w:rPr>
          <w:rFonts w:ascii="Arial" w:hAnsi="Arial" w:cs="Arial"/>
          <w:spacing w:val="17"/>
          <w:sz w:val="24"/>
          <w:szCs w:val="24"/>
        </w:rPr>
      </w:pPr>
      <w:r>
        <w:rPr>
          <w:rFonts w:ascii="Arial" w:hAnsi="Arial" w:cs="Arial"/>
          <w:spacing w:val="17"/>
          <w:sz w:val="24"/>
          <w:szCs w:val="24"/>
        </w:rPr>
        <w:t>G.2 Guidelines:</w:t>
      </w:r>
    </w:p>
    <w:p w14:paraId="47A441C9" w14:textId="77777777" w:rsidR="009C1403" w:rsidRDefault="00C6386D">
      <w:pPr>
        <w:kinsoku w:val="0"/>
        <w:overflowPunct w:val="0"/>
        <w:autoSpaceDE/>
        <w:autoSpaceDN/>
        <w:adjustRightInd/>
        <w:spacing w:before="127" w:line="276" w:lineRule="exact"/>
        <w:ind w:left="1584" w:hanging="864"/>
        <w:jc w:val="both"/>
        <w:textAlignment w:val="baseline"/>
        <w:rPr>
          <w:rFonts w:ascii="Arial" w:hAnsi="Arial" w:cs="Arial"/>
          <w:sz w:val="24"/>
          <w:szCs w:val="24"/>
        </w:rPr>
      </w:pPr>
      <w:r>
        <w:rPr>
          <w:rFonts w:ascii="Arial" w:hAnsi="Arial" w:cs="Arial"/>
          <w:sz w:val="24"/>
          <w:szCs w:val="24"/>
        </w:rPr>
        <w:t>G.2.1 additional investment in transmission equipment and/or the purchase of services would normally be justified if the net present value of the additional investment and/or service cost is less than the net present value of the expected operational or unreliability cost that would otherwise arise.</w:t>
      </w:r>
    </w:p>
    <w:p w14:paraId="037C96B0" w14:textId="77777777" w:rsidR="009C1403" w:rsidRDefault="00C6386D">
      <w:pPr>
        <w:kinsoku w:val="0"/>
        <w:overflowPunct w:val="0"/>
        <w:autoSpaceDE/>
        <w:autoSpaceDN/>
        <w:adjustRightInd/>
        <w:spacing w:before="108" w:line="276"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G2.2 the assessment of expected operational costs and the potential reliability implications shall normally require simulation of the expected operation of the </w:t>
      </w:r>
      <w:r>
        <w:rPr>
          <w:rFonts w:ascii="Arial" w:hAnsi="Arial" w:cs="Arial"/>
          <w:i/>
          <w:iCs/>
          <w:spacing w:val="1"/>
          <w:sz w:val="24"/>
          <w:szCs w:val="24"/>
        </w:rPr>
        <w:t xml:space="preserve">national electricity transmission system </w:t>
      </w:r>
      <w:r>
        <w:rPr>
          <w:rFonts w:ascii="Arial" w:hAnsi="Arial" w:cs="Arial"/>
          <w:spacing w:val="1"/>
          <w:sz w:val="24"/>
          <w:szCs w:val="24"/>
        </w:rPr>
        <w:t>in accordance with the operational criteria set out in Section 5 and Section 9 of the Standard.</w:t>
      </w:r>
    </w:p>
    <w:p w14:paraId="5DAD892B" w14:textId="77777777" w:rsidR="009C1403" w:rsidRDefault="00C6386D">
      <w:pPr>
        <w:kinsoku w:val="0"/>
        <w:overflowPunct w:val="0"/>
        <w:autoSpaceDE/>
        <w:autoSpaceDN/>
        <w:adjustRightInd/>
        <w:spacing w:before="122" w:line="281" w:lineRule="exact"/>
        <w:ind w:left="1584" w:hanging="864"/>
        <w:jc w:val="both"/>
        <w:textAlignment w:val="baseline"/>
        <w:rPr>
          <w:rFonts w:ascii="Arial" w:hAnsi="Arial" w:cs="Arial"/>
          <w:sz w:val="24"/>
          <w:szCs w:val="24"/>
        </w:rPr>
      </w:pPr>
      <w:r>
        <w:rPr>
          <w:rFonts w:ascii="Arial" w:hAnsi="Arial" w:cs="Arial"/>
          <w:sz w:val="24"/>
          <w:szCs w:val="24"/>
        </w:rPr>
        <w:t xml:space="preserve">G.2.3 due regard should be given to the expected duration of an appropriate range of prevailing conditions and the relevant </w:t>
      </w:r>
      <w:r>
        <w:rPr>
          <w:rFonts w:ascii="Arial" w:hAnsi="Arial" w:cs="Arial"/>
          <w:i/>
          <w:iCs/>
          <w:sz w:val="24"/>
          <w:szCs w:val="24"/>
        </w:rPr>
        <w:t xml:space="preserve">secured events </w:t>
      </w:r>
      <w:r>
        <w:rPr>
          <w:rFonts w:ascii="Arial" w:hAnsi="Arial" w:cs="Arial"/>
          <w:sz w:val="24"/>
          <w:szCs w:val="24"/>
        </w:rPr>
        <w:t>under those conditions as defined in section 5 and Section 9.</w:t>
      </w:r>
    </w:p>
    <w:p w14:paraId="65742F67" w14:textId="77777777" w:rsidR="009C1403" w:rsidRDefault="00C6386D">
      <w:pPr>
        <w:kinsoku w:val="0"/>
        <w:overflowPunct w:val="0"/>
        <w:autoSpaceDE/>
        <w:autoSpaceDN/>
        <w:adjustRightInd/>
        <w:spacing w:before="96" w:line="288" w:lineRule="exact"/>
        <w:ind w:left="1584" w:hanging="864"/>
        <w:jc w:val="both"/>
        <w:textAlignment w:val="baseline"/>
        <w:rPr>
          <w:rFonts w:ascii="Arial" w:hAnsi="Arial" w:cs="Arial"/>
          <w:sz w:val="24"/>
          <w:szCs w:val="24"/>
        </w:rPr>
      </w:pPr>
      <w:r>
        <w:rPr>
          <w:rFonts w:ascii="Arial" w:hAnsi="Arial" w:cs="Arial"/>
          <w:sz w:val="24"/>
          <w:szCs w:val="24"/>
        </w:rPr>
        <w:t>G.2.4 the operational costs to be considered shall normally include those arising from:</w:t>
      </w:r>
    </w:p>
    <w:p w14:paraId="354B7B21" w14:textId="77777777" w:rsidR="009C1403" w:rsidRDefault="00C6386D">
      <w:pPr>
        <w:kinsoku w:val="0"/>
        <w:overflowPunct w:val="0"/>
        <w:autoSpaceDE/>
        <w:autoSpaceDN/>
        <w:adjustRightInd/>
        <w:spacing w:before="109" w:line="275" w:lineRule="exact"/>
        <w:ind w:left="1584"/>
        <w:textAlignment w:val="baseline"/>
        <w:rPr>
          <w:rFonts w:ascii="Arial" w:hAnsi="Arial" w:cs="Arial"/>
          <w:spacing w:val="2"/>
          <w:sz w:val="24"/>
          <w:szCs w:val="24"/>
        </w:rPr>
      </w:pPr>
      <w:r>
        <w:rPr>
          <w:rFonts w:ascii="Arial" w:hAnsi="Arial" w:cs="Arial"/>
          <w:spacing w:val="2"/>
          <w:sz w:val="24"/>
          <w:szCs w:val="24"/>
        </w:rPr>
        <w:t>- transmission power losses;</w:t>
      </w:r>
    </w:p>
    <w:p w14:paraId="2BBF6C5E" w14:textId="77777777" w:rsidR="009C1403" w:rsidRDefault="00C6386D">
      <w:pPr>
        <w:kinsoku w:val="0"/>
        <w:overflowPunct w:val="0"/>
        <w:autoSpaceDE/>
        <w:autoSpaceDN/>
        <w:adjustRightInd/>
        <w:spacing w:before="13" w:line="274" w:lineRule="exact"/>
        <w:ind w:left="1584"/>
        <w:textAlignment w:val="baseline"/>
        <w:rPr>
          <w:rFonts w:ascii="Arial" w:hAnsi="Arial" w:cs="Arial"/>
          <w:spacing w:val="2"/>
          <w:sz w:val="24"/>
          <w:szCs w:val="24"/>
        </w:rPr>
      </w:pPr>
      <w:r>
        <w:rPr>
          <w:rFonts w:ascii="Arial" w:hAnsi="Arial" w:cs="Arial"/>
          <w:spacing w:val="2"/>
          <w:sz w:val="24"/>
          <w:szCs w:val="24"/>
        </w:rPr>
        <w:t>- frequency response;</w:t>
      </w:r>
    </w:p>
    <w:p w14:paraId="69AD21A5" w14:textId="77777777" w:rsidR="009C1403" w:rsidRDefault="00C6386D">
      <w:pPr>
        <w:kinsoku w:val="0"/>
        <w:overflowPunct w:val="0"/>
        <w:autoSpaceDE/>
        <w:autoSpaceDN/>
        <w:adjustRightInd/>
        <w:spacing w:line="271" w:lineRule="exact"/>
        <w:ind w:left="1584"/>
        <w:textAlignment w:val="baseline"/>
        <w:rPr>
          <w:rFonts w:ascii="Arial" w:hAnsi="Arial" w:cs="Arial"/>
          <w:spacing w:val="8"/>
          <w:sz w:val="24"/>
          <w:szCs w:val="24"/>
        </w:rPr>
      </w:pPr>
      <w:r>
        <w:rPr>
          <w:rFonts w:ascii="Arial" w:hAnsi="Arial" w:cs="Arial"/>
          <w:spacing w:val="8"/>
          <w:sz w:val="24"/>
          <w:szCs w:val="24"/>
        </w:rPr>
        <w:t>- reserve;</w:t>
      </w:r>
    </w:p>
    <w:p w14:paraId="31F0AC6E" w14:textId="77777777" w:rsidR="009C1403" w:rsidRDefault="00C6386D">
      <w:pPr>
        <w:kinsoku w:val="0"/>
        <w:overflowPunct w:val="0"/>
        <w:autoSpaceDE/>
        <w:autoSpaceDN/>
        <w:adjustRightInd/>
        <w:spacing w:line="271" w:lineRule="exact"/>
        <w:ind w:left="1584"/>
        <w:textAlignment w:val="baseline"/>
        <w:rPr>
          <w:rFonts w:ascii="Arial" w:hAnsi="Arial" w:cs="Arial"/>
          <w:spacing w:val="3"/>
          <w:sz w:val="24"/>
          <w:szCs w:val="24"/>
        </w:rPr>
      </w:pPr>
      <w:r>
        <w:rPr>
          <w:rFonts w:ascii="Arial" w:hAnsi="Arial" w:cs="Arial"/>
          <w:spacing w:val="3"/>
          <w:sz w:val="24"/>
          <w:szCs w:val="24"/>
        </w:rPr>
        <w:t>- reactive power requirements; and</w:t>
      </w:r>
    </w:p>
    <w:p w14:paraId="7913CA9B" w14:textId="77777777" w:rsidR="009C1403" w:rsidRDefault="00C6386D">
      <w:pPr>
        <w:kinsoku w:val="0"/>
        <w:overflowPunct w:val="0"/>
        <w:autoSpaceDE/>
        <w:autoSpaceDN/>
        <w:adjustRightInd/>
        <w:spacing w:line="275" w:lineRule="exact"/>
        <w:ind w:left="1584"/>
        <w:textAlignment w:val="baseline"/>
        <w:rPr>
          <w:rFonts w:ascii="Arial" w:hAnsi="Arial" w:cs="Arial"/>
          <w:spacing w:val="3"/>
          <w:sz w:val="24"/>
          <w:szCs w:val="24"/>
        </w:rPr>
      </w:pPr>
      <w:r>
        <w:rPr>
          <w:rFonts w:ascii="Arial" w:hAnsi="Arial" w:cs="Arial"/>
          <w:spacing w:val="3"/>
          <w:sz w:val="24"/>
          <w:szCs w:val="24"/>
        </w:rPr>
        <w:t>- system constraints,</w:t>
      </w:r>
    </w:p>
    <w:p w14:paraId="07508390" w14:textId="77777777" w:rsidR="009C1403" w:rsidRDefault="00C6386D">
      <w:pPr>
        <w:kinsoku w:val="0"/>
        <w:overflowPunct w:val="0"/>
        <w:autoSpaceDE/>
        <w:autoSpaceDN/>
        <w:adjustRightInd/>
        <w:spacing w:before="123" w:line="275" w:lineRule="exact"/>
        <w:ind w:left="1584"/>
        <w:textAlignment w:val="baseline"/>
        <w:rPr>
          <w:rFonts w:ascii="Arial" w:hAnsi="Arial" w:cs="Arial"/>
          <w:sz w:val="24"/>
          <w:szCs w:val="24"/>
        </w:rPr>
      </w:pPr>
      <w:r>
        <w:rPr>
          <w:rFonts w:ascii="Arial" w:hAnsi="Arial" w:cs="Arial"/>
          <w:sz w:val="24"/>
          <w:szCs w:val="24"/>
        </w:rPr>
        <w:t>and may also include costs arising from:</w:t>
      </w:r>
    </w:p>
    <w:p w14:paraId="36D3EA7A" w14:textId="77777777" w:rsidR="009C1403" w:rsidRDefault="00C6386D">
      <w:pPr>
        <w:kinsoku w:val="0"/>
        <w:overflowPunct w:val="0"/>
        <w:autoSpaceDE/>
        <w:autoSpaceDN/>
        <w:adjustRightInd/>
        <w:spacing w:before="128" w:line="274" w:lineRule="exact"/>
        <w:ind w:left="1584"/>
        <w:textAlignment w:val="baseline"/>
        <w:rPr>
          <w:rFonts w:ascii="Arial" w:hAnsi="Arial" w:cs="Arial"/>
          <w:spacing w:val="2"/>
          <w:sz w:val="24"/>
          <w:szCs w:val="24"/>
        </w:rPr>
      </w:pPr>
      <w:r>
        <w:rPr>
          <w:rFonts w:ascii="Arial" w:hAnsi="Arial" w:cs="Arial"/>
          <w:spacing w:val="2"/>
          <w:sz w:val="24"/>
          <w:szCs w:val="24"/>
        </w:rPr>
        <w:t>- rearrangement of transmission maintenance times; or</w:t>
      </w:r>
    </w:p>
    <w:p w14:paraId="7AD728E0" w14:textId="77777777" w:rsidR="009C1403" w:rsidRDefault="00C6386D">
      <w:pPr>
        <w:tabs>
          <w:tab w:val="left" w:pos="1872"/>
        </w:tabs>
        <w:kinsoku w:val="0"/>
        <w:overflowPunct w:val="0"/>
        <w:autoSpaceDE/>
        <w:autoSpaceDN/>
        <w:adjustRightInd/>
        <w:spacing w:line="275" w:lineRule="exact"/>
        <w:ind w:left="1584"/>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modified or additional contracts for other services.</w:t>
      </w:r>
    </w:p>
    <w:p w14:paraId="2B48226C" w14:textId="77777777" w:rsidR="009C1403" w:rsidRDefault="00C6386D">
      <w:pPr>
        <w:kinsoku w:val="0"/>
        <w:overflowPunct w:val="0"/>
        <w:autoSpaceDE/>
        <w:autoSpaceDN/>
        <w:adjustRightInd/>
        <w:spacing w:before="123" w:line="275" w:lineRule="exact"/>
        <w:ind w:left="720"/>
        <w:textAlignment w:val="baseline"/>
        <w:rPr>
          <w:rFonts w:ascii="Arial" w:hAnsi="Arial" w:cs="Arial"/>
          <w:spacing w:val="2"/>
          <w:sz w:val="24"/>
          <w:szCs w:val="24"/>
        </w:rPr>
      </w:pPr>
      <w:r>
        <w:rPr>
          <w:rFonts w:ascii="Arial" w:hAnsi="Arial" w:cs="Arial"/>
          <w:spacing w:val="2"/>
          <w:sz w:val="24"/>
          <w:szCs w:val="24"/>
        </w:rPr>
        <w:t>G.2.5 all costs should take account of future uncertainties</w:t>
      </w:r>
    </w:p>
    <w:p w14:paraId="095D4541" w14:textId="77777777" w:rsidR="009C1403" w:rsidRDefault="479F96F1">
      <w:pPr>
        <w:kinsoku w:val="0"/>
        <w:overflowPunct w:val="0"/>
        <w:autoSpaceDE/>
        <w:autoSpaceDN/>
        <w:adjustRightInd/>
        <w:spacing w:before="127" w:line="273" w:lineRule="exact"/>
        <w:ind w:left="1584" w:hanging="864"/>
        <w:jc w:val="both"/>
        <w:textAlignment w:val="baseline"/>
        <w:rPr>
          <w:rFonts w:ascii="Arial" w:hAnsi="Arial" w:cs="Arial"/>
          <w:spacing w:val="-1"/>
          <w:sz w:val="24"/>
          <w:szCs w:val="24"/>
        </w:rPr>
      </w:pPr>
      <w:r>
        <w:rPr>
          <w:rFonts w:ascii="Arial" w:hAnsi="Arial" w:cs="Arial"/>
          <w:spacing w:val="-1"/>
          <w:sz w:val="24"/>
          <w:szCs w:val="24"/>
        </w:rPr>
        <w:t xml:space="preserve">G.2.6 the evaluation of unreliability costs expected from operation of the </w:t>
      </w:r>
      <w:r w:rsidRPr="5D9186BE">
        <w:rPr>
          <w:rFonts w:ascii="Arial" w:hAnsi="Arial" w:cs="Arial"/>
          <w:i/>
          <w:iCs/>
          <w:spacing w:val="-1"/>
          <w:sz w:val="24"/>
          <w:szCs w:val="24"/>
        </w:rPr>
        <w:t xml:space="preserve">national electricity transmission system </w:t>
      </w:r>
      <w:r>
        <w:rPr>
          <w:rFonts w:ascii="Arial" w:hAnsi="Arial" w:cs="Arial"/>
          <w:spacing w:val="-1"/>
          <w:sz w:val="24"/>
          <w:szCs w:val="24"/>
        </w:rPr>
        <w:t>shall normally take account of the number and type of customers affected by supply interruptions and</w:t>
      </w:r>
    </w:p>
    <w:p w14:paraId="5A36950B" w14:textId="77777777" w:rsidR="009C1403" w:rsidRDefault="009C1403">
      <w:pPr>
        <w:widowControl/>
        <w:rPr>
          <w:sz w:val="24"/>
          <w:szCs w:val="24"/>
        </w:rPr>
        <w:sectPr w:rsidR="009C1403">
          <w:headerReference w:type="default" r:id="rId141"/>
          <w:pgSz w:w="11904" w:h="16834"/>
          <w:pgMar w:top="1420" w:right="1400" w:bottom="508" w:left="1424" w:header="720" w:footer="720" w:gutter="0"/>
          <w:cols w:space="720"/>
          <w:noEndnote/>
        </w:sectPr>
      </w:pPr>
    </w:p>
    <w:p w14:paraId="7B00BD4E" w14:textId="2C5F4874" w:rsidR="009C1403" w:rsidRDefault="00C6386D">
      <w:pPr>
        <w:kinsoku w:val="0"/>
        <w:overflowPunct w:val="0"/>
        <w:autoSpaceDE/>
        <w:autoSpaceDN/>
        <w:adjustRightInd/>
        <w:spacing w:before="9" w:line="273" w:lineRule="exact"/>
        <w:jc w:val="both"/>
        <w:textAlignment w:val="baseline"/>
        <w:rPr>
          <w:rFonts w:ascii="Arial" w:hAnsi="Arial" w:cs="Arial"/>
          <w:sz w:val="24"/>
          <w:szCs w:val="24"/>
        </w:rPr>
      </w:pPr>
      <w:r>
        <w:rPr>
          <w:rFonts w:ascii="Arial" w:hAnsi="Arial" w:cs="Arial"/>
          <w:sz w:val="24"/>
          <w:szCs w:val="24"/>
        </w:rPr>
        <w:t>use appropriate information available to facilitate a reasonable assessment of the economic consequences of such interruptions.</w:t>
      </w:r>
    </w:p>
    <w:p w14:paraId="666B5245" w14:textId="77777777" w:rsidR="009C1403" w:rsidRDefault="009C1403">
      <w:pPr>
        <w:widowControl/>
        <w:rPr>
          <w:sz w:val="24"/>
          <w:szCs w:val="24"/>
        </w:rPr>
        <w:sectPr w:rsidR="009C1403">
          <w:headerReference w:type="default" r:id="rId142"/>
          <w:pgSz w:w="11904" w:h="16834"/>
          <w:pgMar w:top="1440" w:right="1450" w:bottom="508" w:left="3014" w:header="720" w:footer="720" w:gutter="0"/>
          <w:cols w:space="720"/>
          <w:noEndnote/>
        </w:sectPr>
      </w:pPr>
    </w:p>
    <w:p w14:paraId="3E400180" w14:textId="0FD54A9B" w:rsidR="009C1403" w:rsidRDefault="00C6386D">
      <w:pPr>
        <w:kinsoku w:val="0"/>
        <w:overflowPunct w:val="0"/>
        <w:autoSpaceDE/>
        <w:autoSpaceDN/>
        <w:adjustRightInd/>
        <w:spacing w:line="322" w:lineRule="exact"/>
        <w:textAlignment w:val="baseline"/>
        <w:rPr>
          <w:rFonts w:ascii="Arial" w:hAnsi="Arial" w:cs="Arial"/>
          <w:b/>
          <w:bCs/>
          <w:spacing w:val="-3"/>
          <w:sz w:val="29"/>
          <w:szCs w:val="29"/>
        </w:rPr>
      </w:pPr>
      <w:r>
        <w:rPr>
          <w:noProof/>
          <w:color w:val="2B579A"/>
          <w:shd w:val="clear" w:color="auto" w:fill="E6E6E6"/>
        </w:rPr>
        <mc:AlternateContent>
          <mc:Choice Requires="wps">
            <w:drawing>
              <wp:anchor distT="0" distB="0" distL="0" distR="0" simplePos="0" relativeHeight="251658337" behindDoc="0" locked="0" layoutInCell="0" allowOverlap="1" wp14:anchorId="130615ED" wp14:editId="200F837D">
                <wp:simplePos x="0" y="0"/>
                <wp:positionH relativeFrom="page">
                  <wp:posOffset>902970</wp:posOffset>
                </wp:positionH>
                <wp:positionV relativeFrom="page">
                  <wp:posOffset>908685</wp:posOffset>
                </wp:positionV>
                <wp:extent cx="5765800" cy="21272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212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0615ED" id="Text Box 13" o:spid="_x0000_s1342" type="#_x0000_t202" style="position:absolute;margin-left:71.1pt;margin-top:71.55pt;width:454pt;height:16.75pt;z-index:25165833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" o:allowincell="f" stroked="f">
                <v:fill opacity="0"/>
                <v:textbox inset="0,0,0,0">
                  <w:txbxContent>
                    <w:p w14:paraId="77576EDE" w14:textId="77777777" w:rsidR="009C1403" w:rsidRDefault="00C6386D">
                      <w:pPr>
                        <w:tabs>
                          <w:tab w:val="right" w:pos="9000"/>
                        </w:tabs>
                        <w:kinsoku w:val="0"/>
                        <w:overflowPunct w:val="0"/>
                        <w:autoSpaceDE/>
                        <w:autoSpaceDN/>
                        <w:adjustRightInd/>
                        <w:spacing w:before="5" w:line="320" w:lineRule="exact"/>
                        <w:textAlignment w:val="baseline"/>
                        <w:rPr>
                          <w:rFonts w:ascii="Arial" w:hAnsi="Arial" w:cs="Arial"/>
                          <w:b/>
                          <w:bCs/>
                          <w:sz w:val="29"/>
                          <w:szCs w:val="29"/>
                        </w:rPr>
                      </w:pPr>
                      <w:r>
                        <w:rPr>
                          <w:rFonts w:ascii="Arial" w:hAnsi="Arial" w:cs="Arial"/>
                          <w:b/>
                          <w:bCs/>
                          <w:sz w:val="29"/>
                          <w:szCs w:val="29"/>
                        </w:rPr>
                        <w:t>Appendix H</w:t>
                      </w:r>
                      <w:r>
                        <w:rPr>
                          <w:rFonts w:ascii="Arial" w:hAnsi="Arial" w:cs="Arial"/>
                          <w:b/>
                          <w:bCs/>
                          <w:sz w:val="29"/>
                          <w:szCs w:val="29"/>
                        </w:rPr>
                        <w:tab/>
                        <w:t>Frequency Risk and Control Report Methodology</w:t>
                      </w:r>
                    </w:p>
                  </w:txbxContent>
                </v:textbox>
                <w10:wrap type="square" anchorx="page" anchory="page"/>
              </v:shape>
            </w:pict>
          </mc:Fallback>
        </mc:AlternateContent>
      </w:r>
      <w:r>
        <w:rPr>
          <w:rFonts w:ascii="Arial" w:hAnsi="Arial" w:cs="Arial"/>
          <w:b/>
          <w:bCs/>
          <w:spacing w:val="-3"/>
          <w:sz w:val="29"/>
          <w:szCs w:val="29"/>
        </w:rPr>
        <w:t>and Application</w:t>
      </w:r>
    </w:p>
    <w:p w14:paraId="38865C93" w14:textId="77777777" w:rsidR="009C1403" w:rsidRDefault="00C6386D">
      <w:pPr>
        <w:kinsoku w:val="0"/>
        <w:overflowPunct w:val="0"/>
        <w:autoSpaceDE/>
        <w:autoSpaceDN/>
        <w:adjustRightInd/>
        <w:spacing w:before="399" w:line="279" w:lineRule="exact"/>
        <w:textAlignment w:val="baseline"/>
        <w:rPr>
          <w:rFonts w:ascii="Arial" w:hAnsi="Arial" w:cs="Arial"/>
          <w:b/>
          <w:bCs/>
          <w:i/>
          <w:iCs/>
          <w:spacing w:val="-1"/>
          <w:sz w:val="24"/>
          <w:szCs w:val="24"/>
        </w:rPr>
      </w:pPr>
      <w:r>
        <w:rPr>
          <w:rFonts w:ascii="Arial" w:hAnsi="Arial" w:cs="Arial"/>
          <w:b/>
          <w:bCs/>
          <w:i/>
          <w:iCs/>
          <w:spacing w:val="-1"/>
          <w:sz w:val="24"/>
          <w:szCs w:val="24"/>
        </w:rPr>
        <w:t>Introduction</w:t>
      </w:r>
    </w:p>
    <w:p w14:paraId="159A3B69" w14:textId="77777777" w:rsidR="009C1403" w:rsidRDefault="00C6386D">
      <w:pPr>
        <w:tabs>
          <w:tab w:val="left" w:pos="1584"/>
        </w:tabs>
        <w:kinsoku w:val="0"/>
        <w:overflowPunct w:val="0"/>
        <w:autoSpaceDE/>
        <w:autoSpaceDN/>
        <w:adjustRightInd/>
        <w:spacing w:before="268" w:line="277" w:lineRule="exact"/>
        <w:ind w:left="720"/>
        <w:textAlignment w:val="baseline"/>
        <w:rPr>
          <w:rFonts w:ascii="Arial" w:hAnsi="Arial" w:cs="Arial"/>
          <w:spacing w:val="9"/>
          <w:sz w:val="24"/>
          <w:szCs w:val="24"/>
        </w:rPr>
      </w:pPr>
      <w:r>
        <w:rPr>
          <w:rFonts w:ascii="Arial" w:hAnsi="Arial" w:cs="Arial"/>
          <w:spacing w:val="9"/>
          <w:sz w:val="24"/>
          <w:szCs w:val="24"/>
        </w:rPr>
        <w:t>H.1</w:t>
      </w:r>
      <w:r>
        <w:rPr>
          <w:rFonts w:ascii="Arial" w:hAnsi="Arial" w:cs="Arial"/>
          <w:spacing w:val="9"/>
          <w:sz w:val="24"/>
          <w:szCs w:val="24"/>
        </w:rPr>
        <w:tab/>
        <w:t>This appendix sets out the process for production of a periodic</w:t>
      </w:r>
    </w:p>
    <w:p w14:paraId="58E5F3F9" w14:textId="77777777" w:rsidR="009C1403" w:rsidRDefault="00C6386D">
      <w:pPr>
        <w:kinsoku w:val="0"/>
        <w:overflowPunct w:val="0"/>
        <w:autoSpaceDE/>
        <w:autoSpaceDN/>
        <w:adjustRightInd/>
        <w:spacing w:line="276" w:lineRule="exact"/>
        <w:ind w:left="1584"/>
        <w:jc w:val="both"/>
        <w:textAlignment w:val="baseline"/>
        <w:rPr>
          <w:rFonts w:ascii="Arial" w:hAnsi="Arial" w:cs="Arial"/>
          <w:sz w:val="24"/>
          <w:szCs w:val="24"/>
        </w:rPr>
      </w:pPr>
      <w:r>
        <w:rPr>
          <w:rFonts w:ascii="Arial" w:hAnsi="Arial" w:cs="Arial"/>
          <w:sz w:val="24"/>
          <w:szCs w:val="24"/>
        </w:rPr>
        <w:t>Frequency Risk and Control Report (FRCR), in accordance with an agreed process and which is regularly reviewed and updated in consultation with interested parties and is subject to approval by the Authority.</w:t>
      </w:r>
    </w:p>
    <w:p w14:paraId="08CD8694" w14:textId="77777777"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12"/>
          <w:sz w:val="24"/>
          <w:szCs w:val="24"/>
        </w:rPr>
      </w:pPr>
      <w:r>
        <w:rPr>
          <w:rFonts w:ascii="Arial" w:hAnsi="Arial" w:cs="Arial"/>
          <w:spacing w:val="12"/>
          <w:sz w:val="24"/>
          <w:szCs w:val="24"/>
        </w:rPr>
        <w:t>H.2</w:t>
      </w:r>
      <w:r>
        <w:rPr>
          <w:rFonts w:ascii="Arial" w:hAnsi="Arial" w:cs="Arial"/>
          <w:spacing w:val="12"/>
          <w:sz w:val="24"/>
          <w:szCs w:val="24"/>
        </w:rPr>
        <w:tab/>
        <w:t>The FRCR is required to provide a transparent and consulted</w:t>
      </w:r>
    </w:p>
    <w:p w14:paraId="4FB09D8D" w14:textId="32B04560" w:rsidR="009C1403" w:rsidRDefault="00C6386D">
      <w:pPr>
        <w:kinsoku w:val="0"/>
        <w:overflowPunct w:val="0"/>
        <w:autoSpaceDE/>
        <w:autoSpaceDN/>
        <w:adjustRightInd/>
        <w:spacing w:line="276" w:lineRule="exact"/>
        <w:ind w:left="1584"/>
        <w:jc w:val="both"/>
        <w:textAlignment w:val="baseline"/>
        <w:rPr>
          <w:ins w:id="3819" w:author="Tammy Meek (NESO)" w:date="2024-11-07T09:54:00Z"/>
          <w:rFonts w:ascii="Arial" w:hAnsi="Arial" w:cs="Arial"/>
          <w:spacing w:val="-2"/>
          <w:sz w:val="24"/>
          <w:szCs w:val="24"/>
        </w:rPr>
      </w:pPr>
      <w:r>
        <w:rPr>
          <w:rFonts w:ascii="Arial" w:hAnsi="Arial" w:cs="Arial"/>
          <w:spacing w:val="-2"/>
          <w:sz w:val="24"/>
          <w:szCs w:val="24"/>
        </w:rPr>
        <w:t xml:space="preserve">assessment of the risk of unacceptable frequency conditions occurring, and their impact on Security of Supply inherent in the operation of the </w:t>
      </w:r>
      <w:r w:rsidRPr="001F65B9">
        <w:rPr>
          <w:rFonts w:ascii="Arial" w:hAnsi="Arial" w:cs="Arial"/>
          <w:i/>
          <w:iCs/>
          <w:spacing w:val="-2"/>
          <w:sz w:val="24"/>
          <w:szCs w:val="24"/>
          <w:rPrChange w:id="3820" w:author="Tammy Meek (NESO)" w:date="2025-01-27T11:15:00Z" w16du:dateUtc="2025-01-27T11:15:00Z">
            <w:rPr>
              <w:rFonts w:ascii="Arial" w:hAnsi="Arial" w:cs="Arial"/>
              <w:spacing w:val="-2"/>
              <w:sz w:val="24"/>
              <w:szCs w:val="24"/>
            </w:rPr>
          </w:rPrChange>
        </w:rPr>
        <w:t>National Electricity Transmission System.</w:t>
      </w:r>
      <w:r>
        <w:rPr>
          <w:rFonts w:ascii="Arial" w:hAnsi="Arial" w:cs="Arial"/>
          <w:spacing w:val="-2"/>
          <w:sz w:val="24"/>
          <w:szCs w:val="24"/>
        </w:rPr>
        <w:t xml:space="preserve"> It will set out which of these frequency risks the system should be secured against by </w:t>
      </w:r>
      <w:del w:id="3821" w:author="Tammy Meek (ESO)" w:date="2024-05-01T11:54:00Z">
        <w:r w:rsidDel="005F26FF">
          <w:rPr>
            <w:rFonts w:ascii="Arial" w:hAnsi="Arial" w:cs="Arial"/>
            <w:spacing w:val="-2"/>
            <w:sz w:val="24"/>
            <w:szCs w:val="24"/>
          </w:rPr>
          <w:delText xml:space="preserve">National Grid ESO </w:delText>
        </w:r>
      </w:del>
      <w:ins w:id="3822" w:author="Tammy Meek (ESO)" w:date="2024-05-01T11:54:00Z">
        <w:r w:rsidR="002D6FD8">
          <w:rPr>
            <w:rFonts w:ascii="Arial" w:hAnsi="Arial" w:cs="Arial"/>
            <w:spacing w:val="-2"/>
            <w:sz w:val="24"/>
            <w:szCs w:val="24"/>
          </w:rPr>
          <w:t xml:space="preserve">the </w:t>
        </w:r>
      </w:ins>
      <w:ins w:id="3823" w:author="Tammy Meek (ESO)" w:date="2024-05-02T10:34:00Z">
        <w:del w:id="3824" w:author="Tammy Meek (NESO)" w:date="2025-01-24T11:51:00Z" w16du:dateUtc="2025-01-24T11:51:00Z">
          <w:r w:rsidR="00362AAE" w:rsidRPr="00362AAE" w:rsidDel="00C14108">
            <w:rPr>
              <w:rFonts w:ascii="Arial" w:hAnsi="Arial" w:cs="Arial"/>
              <w:i/>
              <w:iCs/>
              <w:spacing w:val="-2"/>
              <w:sz w:val="24"/>
              <w:szCs w:val="24"/>
            </w:rPr>
            <w:delText>ISOP</w:delText>
          </w:r>
        </w:del>
      </w:ins>
      <w:ins w:id="3825" w:author="Tammy Meek (NESO)" w:date="2025-01-24T11:51:00Z" w16du:dateUtc="2025-01-24T11:51:00Z">
        <w:r w:rsidR="00C14108" w:rsidRPr="00C14108">
          <w:rPr>
            <w:rFonts w:ascii="Arial" w:hAnsi="Arial" w:cs="Arial"/>
            <w:i/>
            <w:iCs/>
            <w:spacing w:val="-2"/>
            <w:sz w:val="24"/>
            <w:szCs w:val="24"/>
          </w:rPr>
          <w:t>ISOP</w:t>
        </w:r>
      </w:ins>
      <w:ins w:id="3826" w:author="Tammy Meek (ESO)" w:date="2024-05-01T11:54:00Z">
        <w:r w:rsidR="002D6FD8">
          <w:rPr>
            <w:rFonts w:ascii="Arial" w:hAnsi="Arial" w:cs="Arial"/>
            <w:spacing w:val="-2"/>
            <w:sz w:val="24"/>
            <w:szCs w:val="24"/>
          </w:rPr>
          <w:t xml:space="preserve"> </w:t>
        </w:r>
      </w:ins>
      <w:r>
        <w:rPr>
          <w:rFonts w:ascii="Arial" w:hAnsi="Arial" w:cs="Arial"/>
          <w:spacing w:val="-2"/>
          <w:sz w:val="24"/>
          <w:szCs w:val="24"/>
        </w:rPr>
        <w:t>in their operation of the system to allow a balance to be struck between the consideration of risks, the benefit of avoiding these risks materialising, and the economic and efficient costs that will be incurred in ensuring the safe and secure operation of the system to do so.</w:t>
      </w:r>
    </w:p>
    <w:p w14:paraId="2D47D831" w14:textId="77777777" w:rsidR="00604953" w:rsidRDefault="00604953">
      <w:pPr>
        <w:kinsoku w:val="0"/>
        <w:overflowPunct w:val="0"/>
        <w:autoSpaceDE/>
        <w:autoSpaceDN/>
        <w:adjustRightInd/>
        <w:spacing w:line="276" w:lineRule="exact"/>
        <w:ind w:left="1584"/>
        <w:jc w:val="both"/>
        <w:textAlignment w:val="baseline"/>
        <w:rPr>
          <w:rFonts w:ascii="Arial" w:hAnsi="Arial" w:cs="Arial"/>
          <w:spacing w:val="-2"/>
          <w:sz w:val="24"/>
          <w:szCs w:val="24"/>
        </w:rPr>
      </w:pPr>
    </w:p>
    <w:p w14:paraId="078DAA71" w14:textId="65B7DBA8" w:rsidR="305FFDF1" w:rsidRDefault="479F96F1">
      <w:pPr>
        <w:spacing w:line="275" w:lineRule="exact"/>
        <w:ind w:left="1560" w:hanging="851"/>
        <w:jc w:val="both"/>
        <w:rPr>
          <w:rFonts w:ascii="Arial" w:hAnsi="Arial" w:cs="Arial"/>
          <w:sz w:val="24"/>
          <w:szCs w:val="24"/>
        </w:rPr>
        <w:pPrChange w:id="3827" w:author="Tammy Meek (NESO)" w:date="2024-11-07T09:53:00Z">
          <w:pPr>
            <w:spacing w:line="275" w:lineRule="exact"/>
            <w:ind w:left="1584"/>
            <w:jc w:val="both"/>
          </w:pPr>
        </w:pPrChange>
      </w:pPr>
      <w:r>
        <w:rPr>
          <w:rFonts w:ascii="Arial" w:hAnsi="Arial" w:cs="Arial"/>
          <w:spacing w:val="-2"/>
          <w:sz w:val="24"/>
          <w:szCs w:val="24"/>
        </w:rPr>
        <w:t>H.3</w:t>
      </w:r>
      <w:r w:rsidR="00C6386D">
        <w:rPr>
          <w:rFonts w:ascii="Arial" w:hAnsi="Arial" w:cs="Arial"/>
          <w:spacing w:val="-2"/>
          <w:sz w:val="24"/>
          <w:szCs w:val="24"/>
        </w:rPr>
        <w:tab/>
      </w:r>
      <w:r w:rsidR="305FFDF1" w:rsidRPr="5D9186BE">
        <w:rPr>
          <w:rFonts w:ascii="Arial" w:hAnsi="Arial" w:cs="Arial"/>
          <w:sz w:val="24"/>
          <w:szCs w:val="24"/>
        </w:rPr>
        <w:t>The methodology underpinning the FRCR process, along with how this</w:t>
      </w:r>
      <w:r w:rsidR="694F8C40" w:rsidRPr="5D9186BE">
        <w:rPr>
          <w:rFonts w:ascii="Arial" w:hAnsi="Arial" w:cs="Arial"/>
          <w:sz w:val="24"/>
          <w:szCs w:val="24"/>
        </w:rPr>
        <w:t xml:space="preserve"> </w:t>
      </w:r>
      <w:r w:rsidR="305FFDF1" w:rsidRPr="5D9186BE">
        <w:rPr>
          <w:rFonts w:ascii="Arial" w:hAnsi="Arial" w:cs="Arial"/>
          <w:sz w:val="24"/>
          <w:szCs w:val="24"/>
        </w:rPr>
        <w:t>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383D9152" w14:textId="18A03A64" w:rsidR="5D9186BE" w:rsidRDefault="5D9186BE" w:rsidP="5D9186BE">
      <w:pPr>
        <w:spacing w:line="275" w:lineRule="exact"/>
        <w:ind w:left="1584"/>
        <w:jc w:val="both"/>
        <w:rPr>
          <w:rFonts w:ascii="Arial" w:hAnsi="Arial" w:cs="Arial"/>
          <w:sz w:val="24"/>
          <w:szCs w:val="24"/>
        </w:rPr>
      </w:pPr>
    </w:p>
    <w:p w14:paraId="42924E8A" w14:textId="77777777" w:rsidR="009C1403" w:rsidRDefault="00C6386D">
      <w:pPr>
        <w:kinsoku w:val="0"/>
        <w:overflowPunct w:val="0"/>
        <w:autoSpaceDE/>
        <w:autoSpaceDN/>
        <w:adjustRightInd/>
        <w:spacing w:before="396" w:line="279" w:lineRule="exact"/>
        <w:textAlignment w:val="baseline"/>
        <w:rPr>
          <w:rFonts w:ascii="Arial" w:hAnsi="Arial" w:cs="Arial"/>
          <w:b/>
          <w:bCs/>
          <w:i/>
          <w:iCs/>
          <w:sz w:val="24"/>
          <w:szCs w:val="24"/>
        </w:rPr>
      </w:pPr>
      <w:r>
        <w:rPr>
          <w:rFonts w:ascii="Arial" w:hAnsi="Arial" w:cs="Arial"/>
          <w:b/>
          <w:bCs/>
          <w:i/>
          <w:iCs/>
          <w:sz w:val="24"/>
          <w:szCs w:val="24"/>
        </w:rPr>
        <w:t>Part A: The Frequency Risk and Control Report (FRCR) methodology</w:t>
      </w:r>
    </w:p>
    <w:p w14:paraId="6B720488" w14:textId="2F624CAB" w:rsidR="009C1403" w:rsidRDefault="00C6386D" w:rsidP="00E35EC2">
      <w:pPr>
        <w:tabs>
          <w:tab w:val="left" w:pos="1584"/>
        </w:tabs>
        <w:kinsoku w:val="0"/>
        <w:overflowPunct w:val="0"/>
        <w:autoSpaceDE/>
        <w:autoSpaceDN/>
        <w:adjustRightInd/>
        <w:spacing w:before="281" w:line="277" w:lineRule="exact"/>
        <w:ind w:left="1560" w:hanging="851"/>
        <w:jc w:val="both"/>
        <w:textAlignment w:val="baseline"/>
        <w:rPr>
          <w:rFonts w:ascii="Arial" w:hAnsi="Arial" w:cs="Arial"/>
          <w:sz w:val="24"/>
          <w:szCs w:val="24"/>
        </w:rPr>
      </w:pPr>
      <w:r>
        <w:rPr>
          <w:rFonts w:ascii="Arial" w:hAnsi="Arial" w:cs="Arial"/>
          <w:spacing w:val="1"/>
          <w:sz w:val="24"/>
          <w:szCs w:val="24"/>
        </w:rPr>
        <w:t>H.4</w:t>
      </w:r>
      <w:r>
        <w:rPr>
          <w:rFonts w:ascii="Arial" w:hAnsi="Arial" w:cs="Arial"/>
          <w:spacing w:val="1"/>
          <w:sz w:val="24"/>
          <w:szCs w:val="24"/>
        </w:rPr>
        <w:tab/>
      </w:r>
      <w:del w:id="3828" w:author="Tammy Meek (ESO)" w:date="2024-05-01T11:55:00Z">
        <w:r w:rsidDel="00E35EC2">
          <w:rPr>
            <w:rFonts w:ascii="Arial" w:hAnsi="Arial" w:cs="Arial"/>
            <w:spacing w:val="1"/>
            <w:sz w:val="24"/>
            <w:szCs w:val="24"/>
          </w:rPr>
          <w:delText>National Grid ESO</w:delText>
        </w:r>
      </w:del>
      <w:ins w:id="3829" w:author="Tammy Meek (ESO)" w:date="2024-05-01T11:55:00Z">
        <w:r w:rsidR="00E35EC2">
          <w:rPr>
            <w:rFonts w:ascii="Arial" w:hAnsi="Arial" w:cs="Arial"/>
            <w:spacing w:val="1"/>
            <w:sz w:val="24"/>
            <w:szCs w:val="24"/>
          </w:rPr>
          <w:t xml:space="preserve">The </w:t>
        </w:r>
      </w:ins>
      <w:ins w:id="3830" w:author="Tammy Meek (ESO)" w:date="2024-05-02T10:34:00Z">
        <w:del w:id="3831" w:author="Tammy Meek (NESO)" w:date="2025-01-24T11:51:00Z" w16du:dateUtc="2025-01-24T11:51:00Z">
          <w:r w:rsidR="00362AAE" w:rsidRPr="00362AAE" w:rsidDel="00C14108">
            <w:rPr>
              <w:rFonts w:ascii="Arial" w:hAnsi="Arial" w:cs="Arial"/>
              <w:i/>
              <w:iCs/>
              <w:spacing w:val="1"/>
              <w:sz w:val="24"/>
              <w:szCs w:val="24"/>
            </w:rPr>
            <w:delText>ISOP</w:delText>
          </w:r>
        </w:del>
      </w:ins>
      <w:ins w:id="3832" w:author="Tammy Meek (NESO)" w:date="2025-01-24T11:51:00Z" w16du:dateUtc="2025-01-24T11:51:00Z">
        <w:r w:rsidR="00C14108" w:rsidRPr="00C14108">
          <w:rPr>
            <w:rFonts w:ascii="Arial" w:hAnsi="Arial" w:cs="Arial"/>
            <w:i/>
            <w:iCs/>
            <w:spacing w:val="1"/>
            <w:sz w:val="24"/>
            <w:szCs w:val="24"/>
          </w:rPr>
          <w:t>ISOP</w:t>
        </w:r>
      </w:ins>
      <w:r>
        <w:rPr>
          <w:rFonts w:ascii="Arial" w:hAnsi="Arial" w:cs="Arial"/>
          <w:spacing w:val="1"/>
          <w:sz w:val="24"/>
          <w:szCs w:val="24"/>
        </w:rPr>
        <w:t xml:space="preserve"> shall initially and thereafter as required or as the</w:t>
      </w:r>
      <w:r w:rsidR="00E35EC2">
        <w:rPr>
          <w:rFonts w:ascii="Arial" w:hAnsi="Arial" w:cs="Arial"/>
          <w:spacing w:val="1"/>
          <w:sz w:val="24"/>
          <w:szCs w:val="24"/>
        </w:rPr>
        <w:t xml:space="preserve"> </w:t>
      </w:r>
      <w:r>
        <w:rPr>
          <w:rFonts w:ascii="Arial" w:hAnsi="Arial" w:cs="Arial"/>
          <w:sz w:val="24"/>
          <w:szCs w:val="24"/>
        </w:rPr>
        <w:t>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w:t>
      </w:r>
    </w:p>
    <w:p w14:paraId="6D522AE1" w14:textId="6923F8F6" w:rsidR="009C1403" w:rsidRDefault="00C6386D">
      <w:pPr>
        <w:tabs>
          <w:tab w:val="left" w:pos="1584"/>
        </w:tabs>
        <w:kinsoku w:val="0"/>
        <w:overflowPunct w:val="0"/>
        <w:autoSpaceDE/>
        <w:autoSpaceDN/>
        <w:adjustRightInd/>
        <w:spacing w:before="121" w:line="277" w:lineRule="exact"/>
        <w:ind w:left="720"/>
        <w:textAlignment w:val="baseline"/>
        <w:rPr>
          <w:rFonts w:ascii="Arial" w:hAnsi="Arial" w:cs="Arial"/>
          <w:spacing w:val="-3"/>
          <w:sz w:val="24"/>
          <w:szCs w:val="24"/>
        </w:rPr>
        <w:pPrChange w:id="3833" w:author="Tammy Meek (ESO)" w:date="2024-05-01T11:56:00Z">
          <w:pPr>
            <w:kinsoku w:val="0"/>
            <w:overflowPunct w:val="0"/>
            <w:autoSpaceDE/>
            <w:autoSpaceDN/>
            <w:adjustRightInd/>
            <w:spacing w:line="274" w:lineRule="exact"/>
            <w:ind w:left="1584"/>
            <w:textAlignment w:val="baseline"/>
          </w:pPr>
        </w:pPrChange>
      </w:pPr>
      <w:r>
        <w:rPr>
          <w:rFonts w:ascii="Arial" w:hAnsi="Arial" w:cs="Arial"/>
          <w:spacing w:val="2"/>
          <w:sz w:val="24"/>
          <w:szCs w:val="24"/>
        </w:rPr>
        <w:t>H.5</w:t>
      </w:r>
      <w:r>
        <w:rPr>
          <w:rFonts w:ascii="Arial" w:hAnsi="Arial" w:cs="Arial"/>
          <w:spacing w:val="2"/>
          <w:sz w:val="24"/>
          <w:szCs w:val="24"/>
        </w:rPr>
        <w:tab/>
        <w:t xml:space="preserve">Following any consultation pursuant to paragraph H4, </w:t>
      </w:r>
      <w:del w:id="3834" w:author="Tammy Meek (ESO)" w:date="2024-05-01T11:56:00Z">
        <w:r w:rsidDel="00567D05">
          <w:rPr>
            <w:rFonts w:ascii="Arial" w:hAnsi="Arial" w:cs="Arial"/>
            <w:spacing w:val="2"/>
            <w:sz w:val="24"/>
            <w:szCs w:val="24"/>
          </w:rPr>
          <w:delText>National Grid</w:delText>
        </w:r>
      </w:del>
      <w:r w:rsidR="00ED3183">
        <w:rPr>
          <w:rFonts w:ascii="Arial" w:hAnsi="Arial" w:cs="Arial"/>
          <w:spacing w:val="2"/>
          <w:sz w:val="24"/>
          <w:szCs w:val="24"/>
        </w:rPr>
        <w:t xml:space="preserve"> </w:t>
      </w:r>
      <w:del w:id="3835" w:author="Tammy Meek (ESO)" w:date="2024-05-01T11:56:00Z">
        <w:r w:rsidDel="00567D05">
          <w:rPr>
            <w:rFonts w:ascii="Arial" w:hAnsi="Arial" w:cs="Arial"/>
            <w:spacing w:val="-3"/>
            <w:sz w:val="24"/>
            <w:szCs w:val="24"/>
          </w:rPr>
          <w:delText>ESO</w:delText>
        </w:r>
      </w:del>
      <w:ins w:id="3836" w:author="Tammy Meek (ESO)" w:date="2024-05-01T11:56:00Z">
        <w:r w:rsidR="00567D05">
          <w:rPr>
            <w:rFonts w:ascii="Arial" w:hAnsi="Arial" w:cs="Arial"/>
            <w:spacing w:val="2"/>
            <w:sz w:val="24"/>
            <w:szCs w:val="24"/>
          </w:rPr>
          <w:t xml:space="preserve">the </w:t>
        </w:r>
      </w:ins>
      <w:ins w:id="3837" w:author="Tammy Meek (ESO)" w:date="2024-05-02T10:34:00Z">
        <w:del w:id="3838" w:author="Tammy Meek (NESO)" w:date="2025-01-24T11:51:00Z" w16du:dateUtc="2025-01-24T11:51:00Z">
          <w:r w:rsidR="00362AAE" w:rsidRPr="00362AAE" w:rsidDel="00C14108">
            <w:rPr>
              <w:rFonts w:ascii="Arial" w:hAnsi="Arial" w:cs="Arial"/>
              <w:i/>
              <w:iCs/>
              <w:spacing w:val="2"/>
              <w:sz w:val="24"/>
              <w:szCs w:val="24"/>
            </w:rPr>
            <w:delText>ISOP</w:delText>
          </w:r>
        </w:del>
      </w:ins>
      <w:ins w:id="3839" w:author="Tammy Meek (NESO)" w:date="2025-01-24T11:51:00Z" w16du:dateUtc="2025-01-24T11:51:00Z">
        <w:r w:rsidR="00C14108" w:rsidRPr="00C14108">
          <w:rPr>
            <w:rFonts w:ascii="Arial" w:hAnsi="Arial" w:cs="Arial"/>
            <w:i/>
            <w:iCs/>
            <w:spacing w:val="2"/>
            <w:sz w:val="24"/>
            <w:szCs w:val="24"/>
          </w:rPr>
          <w:t>ISOP</w:t>
        </w:r>
      </w:ins>
      <w:r>
        <w:rPr>
          <w:rFonts w:ascii="Arial" w:hAnsi="Arial" w:cs="Arial"/>
          <w:spacing w:val="-3"/>
          <w:sz w:val="24"/>
          <w:szCs w:val="24"/>
        </w:rPr>
        <w:t xml:space="preserve"> must:</w:t>
      </w:r>
    </w:p>
    <w:p w14:paraId="0443F5F9" w14:textId="77777777" w:rsidR="009C1403" w:rsidRDefault="00C6386D">
      <w:pPr>
        <w:numPr>
          <w:ilvl w:val="0"/>
          <w:numId w:val="47"/>
        </w:numPr>
        <w:kinsoku w:val="0"/>
        <w:overflowPunct w:val="0"/>
        <w:autoSpaceDE/>
        <w:autoSpaceDN/>
        <w:adjustRightInd/>
        <w:spacing w:before="133" w:line="271" w:lineRule="exact"/>
        <w:jc w:val="both"/>
        <w:textAlignment w:val="baseline"/>
        <w:rPr>
          <w:rFonts w:ascii="Arial" w:hAnsi="Arial" w:cs="Arial"/>
          <w:sz w:val="24"/>
          <w:szCs w:val="24"/>
        </w:rPr>
      </w:pPr>
      <w:r>
        <w:rPr>
          <w:rFonts w:ascii="Arial" w:hAnsi="Arial" w:cs="Arial"/>
          <w:sz w:val="24"/>
          <w:szCs w:val="24"/>
        </w:rPr>
        <w:t>by 1 April 2021, or such other date as directed by the Authority, submit to the SQSS Panel an initial FRCR methodology and proposed form of the initial FRCR; and</w:t>
      </w:r>
    </w:p>
    <w:p w14:paraId="3E400B3A" w14:textId="2412E217" w:rsidR="009C1403" w:rsidRDefault="00C6386D">
      <w:pPr>
        <w:numPr>
          <w:ilvl w:val="0"/>
          <w:numId w:val="47"/>
        </w:numPr>
        <w:kinsoku w:val="0"/>
        <w:overflowPunct w:val="0"/>
        <w:autoSpaceDE/>
        <w:autoSpaceDN/>
        <w:adjustRightInd/>
        <w:spacing w:before="114" w:line="277" w:lineRule="exact"/>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3840" w:author="Tammy Meek (ESO)" w:date="2024-05-01T11:56:00Z">
        <w:r w:rsidDel="008076BD">
          <w:rPr>
            <w:rFonts w:ascii="Arial" w:hAnsi="Arial" w:cs="Arial"/>
            <w:sz w:val="24"/>
            <w:szCs w:val="24"/>
          </w:rPr>
          <w:delText>National Grid ESO</w:delText>
        </w:r>
      </w:del>
      <w:ins w:id="3841" w:author="Tammy Meek (ESO)" w:date="2024-05-01T11:56:00Z">
        <w:r w:rsidR="008076BD">
          <w:rPr>
            <w:rFonts w:ascii="Arial" w:hAnsi="Arial" w:cs="Arial"/>
            <w:sz w:val="24"/>
            <w:szCs w:val="24"/>
          </w:rPr>
          <w:t xml:space="preserve">the </w:t>
        </w:r>
      </w:ins>
      <w:ins w:id="3842" w:author="Tammy Meek (ESO)" w:date="2024-05-02T10:34:00Z">
        <w:del w:id="3843" w:author="Tammy Meek (NESO)" w:date="2025-01-24T11:51:00Z" w16du:dateUtc="2025-01-24T11:51:00Z">
          <w:r w:rsidR="00362AAE" w:rsidRPr="00362AAE" w:rsidDel="00C14108">
            <w:rPr>
              <w:rFonts w:ascii="Arial" w:hAnsi="Arial" w:cs="Arial"/>
              <w:i/>
              <w:iCs/>
              <w:sz w:val="24"/>
              <w:szCs w:val="24"/>
            </w:rPr>
            <w:delText>ISOP</w:delText>
          </w:r>
        </w:del>
      </w:ins>
      <w:ins w:id="3844"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may see fit, further submit to the SQSS Panel an updated FRCR methodology.</w:t>
      </w:r>
    </w:p>
    <w:p w14:paraId="02289E59" w14:textId="3A6E9AEF" w:rsidR="009C1403" w:rsidRDefault="00ED3183" w:rsidP="00D951CB">
      <w:pPr>
        <w:tabs>
          <w:tab w:val="left" w:pos="1584"/>
        </w:tabs>
        <w:kinsoku w:val="0"/>
        <w:overflowPunct w:val="0"/>
        <w:autoSpaceDE/>
        <w:autoSpaceDN/>
        <w:adjustRightInd/>
        <w:spacing w:before="122" w:line="277" w:lineRule="exact"/>
        <w:ind w:left="1560" w:hanging="851"/>
        <w:jc w:val="both"/>
        <w:textAlignment w:val="baseline"/>
        <w:rPr>
          <w:rFonts w:ascii="Arial" w:hAnsi="Arial" w:cs="Arial"/>
          <w:spacing w:val="-1"/>
          <w:sz w:val="24"/>
          <w:szCs w:val="24"/>
        </w:rPr>
      </w:pPr>
      <w:r>
        <w:rPr>
          <w:noProof/>
          <w:color w:val="2B579A"/>
          <w:shd w:val="clear" w:color="auto" w:fill="E6E6E6"/>
        </w:rPr>
        <mc:AlternateContent>
          <mc:Choice Requires="wps">
            <w:drawing>
              <wp:anchor distT="0" distB="0" distL="0" distR="0" simplePos="0" relativeHeight="251658338" behindDoc="0" locked="0" layoutInCell="0" allowOverlap="1" wp14:anchorId="3FEF64D8" wp14:editId="3DF84621">
                <wp:simplePos x="0" y="0"/>
                <wp:positionH relativeFrom="page">
                  <wp:posOffset>1181100</wp:posOffset>
                </wp:positionH>
                <wp:positionV relativeFrom="page">
                  <wp:posOffset>2499995</wp:posOffset>
                </wp:positionV>
                <wp:extent cx="5749925" cy="179705"/>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9925" cy="1797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F64D8" id="Text Box 9" o:spid="_x0000_s1343" type="#_x0000_t202" style="position:absolute;left:0;text-align:left;margin-left:93pt;margin-top:196.85pt;width:452.75pt;height:14.15pt;z-index:25165833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" o:allowincell="f" stroked="f">
                <v:fill opacity="0"/>
                <v:textbox inset="0,0,0,0">
                  <w:txbxContent>
                    <w:p w14:paraId="6D0CBE0D" w14:textId="77777777" w:rsidR="009C1403" w:rsidRDefault="00C6386D">
                      <w:pPr>
                        <w:tabs>
                          <w:tab w:val="left" w:pos="1512"/>
                        </w:tabs>
                        <w:kinsoku w:val="0"/>
                        <w:overflowPunct w:val="0"/>
                        <w:autoSpaceDE/>
                        <w:autoSpaceDN/>
                        <w:adjustRightInd/>
                        <w:spacing w:before="2" w:line="268" w:lineRule="exact"/>
                        <w:ind w:left="720"/>
                        <w:textAlignment w:val="baseline"/>
                        <w:rPr>
                          <w:rFonts w:ascii="Arial" w:hAnsi="Arial" w:cs="Arial"/>
                          <w:sz w:val="24"/>
                          <w:szCs w:val="24"/>
                        </w:rPr>
                      </w:pPr>
                      <w:r>
                        <w:rPr>
                          <w:rFonts w:ascii="Arial" w:hAnsi="Arial" w:cs="Arial"/>
                          <w:sz w:val="24"/>
                          <w:szCs w:val="24"/>
                        </w:rPr>
                        <w:t>H.7</w:t>
                      </w:r>
                      <w:r>
                        <w:rPr>
                          <w:rFonts w:ascii="Arial" w:hAnsi="Arial" w:cs="Arial"/>
                          <w:sz w:val="24"/>
                          <w:szCs w:val="24"/>
                        </w:rPr>
                        <w:tab/>
                        <w:t>Submissions made under paragraph H5 must include:</w:t>
                      </w:r>
                    </w:p>
                  </w:txbxContent>
                </v:textbox>
                <w10:wrap type="square" anchorx="page" anchory="page"/>
              </v:shape>
            </w:pict>
          </mc:Fallback>
        </mc:AlternateContent>
      </w:r>
      <w:r w:rsidR="00C6386D">
        <w:rPr>
          <w:rFonts w:ascii="Arial" w:hAnsi="Arial" w:cs="Arial"/>
          <w:sz w:val="24"/>
          <w:szCs w:val="24"/>
        </w:rPr>
        <w:t>H.6</w:t>
      </w:r>
      <w:r w:rsidR="00C6386D">
        <w:rPr>
          <w:rFonts w:ascii="Arial" w:hAnsi="Arial" w:cs="Arial"/>
          <w:sz w:val="24"/>
          <w:szCs w:val="24"/>
        </w:rPr>
        <w:tab/>
      </w:r>
      <w:del w:id="3845" w:author="Tammy Meek (ESO)" w:date="2024-05-01T11:57:00Z">
        <w:r w:rsidR="00C6386D" w:rsidDel="00D951CB">
          <w:rPr>
            <w:rFonts w:ascii="Arial" w:hAnsi="Arial" w:cs="Arial"/>
            <w:sz w:val="24"/>
            <w:szCs w:val="24"/>
          </w:rPr>
          <w:delText>National Grid ESO</w:delText>
        </w:r>
      </w:del>
      <w:ins w:id="3846" w:author="Tammy Meek (ESO)" w:date="2024-05-01T11:57:00Z">
        <w:r w:rsidR="00D951CB">
          <w:rPr>
            <w:rFonts w:ascii="Arial" w:hAnsi="Arial" w:cs="Arial"/>
            <w:sz w:val="24"/>
            <w:szCs w:val="24"/>
          </w:rPr>
          <w:t xml:space="preserve">The </w:t>
        </w:r>
      </w:ins>
      <w:ins w:id="3847" w:author="Tammy Meek (ESO)" w:date="2024-05-02T10:34:00Z">
        <w:del w:id="3848" w:author="Tammy Meek (NESO)" w:date="2025-01-24T11:51:00Z" w16du:dateUtc="2025-01-24T11:51:00Z">
          <w:r w:rsidR="00362AAE" w:rsidRPr="00362AAE" w:rsidDel="00C14108">
            <w:rPr>
              <w:rFonts w:ascii="Arial" w:hAnsi="Arial" w:cs="Arial"/>
              <w:i/>
              <w:iCs/>
              <w:sz w:val="24"/>
              <w:szCs w:val="24"/>
            </w:rPr>
            <w:delText>ISOP</w:delText>
          </w:r>
        </w:del>
      </w:ins>
      <w:ins w:id="3849" w:author="Tammy Meek (NESO)" w:date="2025-01-24T11:51:00Z" w16du:dateUtc="2025-01-24T11:51:00Z">
        <w:r w:rsidR="00C14108" w:rsidRPr="00C14108">
          <w:rPr>
            <w:rFonts w:ascii="Arial" w:hAnsi="Arial" w:cs="Arial"/>
            <w:i/>
            <w:iCs/>
            <w:sz w:val="24"/>
            <w:szCs w:val="24"/>
          </w:rPr>
          <w:t>ISOP</w:t>
        </w:r>
      </w:ins>
      <w:r w:rsidR="00C6386D">
        <w:rPr>
          <w:rFonts w:ascii="Arial" w:hAnsi="Arial" w:cs="Arial"/>
          <w:sz w:val="24"/>
          <w:szCs w:val="24"/>
        </w:rPr>
        <w:t xml:space="preserve"> must make reasonable endeavours to ensure the</w:t>
      </w:r>
      <w:r w:rsidR="00D951CB">
        <w:rPr>
          <w:rFonts w:ascii="Arial" w:hAnsi="Arial" w:cs="Arial"/>
          <w:sz w:val="24"/>
          <w:szCs w:val="24"/>
        </w:rPr>
        <w:t xml:space="preserve"> </w:t>
      </w:r>
      <w:r w:rsidR="00C6386D">
        <w:rPr>
          <w:rFonts w:ascii="Arial" w:hAnsi="Arial" w:cs="Arial"/>
          <w:spacing w:val="-1"/>
          <w:sz w:val="24"/>
          <w:szCs w:val="24"/>
        </w:rPr>
        <w:t xml:space="preserve">FRCR methodology includes the information set out in paragraph H9. Where this has not been possible, the </w:t>
      </w:r>
      <w:del w:id="3850" w:author="Tammy Meek (ESO)" w:date="2024-05-01T11:59:00Z">
        <w:r w:rsidR="00C6386D" w:rsidDel="00E349FA">
          <w:rPr>
            <w:rFonts w:ascii="Arial" w:hAnsi="Arial" w:cs="Arial"/>
            <w:spacing w:val="-1"/>
            <w:sz w:val="24"/>
            <w:szCs w:val="24"/>
          </w:rPr>
          <w:delText>National Grid ESO</w:delText>
        </w:r>
      </w:del>
      <w:ins w:id="3851" w:author="Tammy Meek (ESO)" w:date="2024-05-02T10:34:00Z">
        <w:del w:id="3852" w:author="Tammy Meek (NESO)" w:date="2025-01-24T11:51:00Z" w16du:dateUtc="2025-01-24T11:51:00Z">
          <w:r w:rsidR="00362AAE" w:rsidRPr="00362AAE" w:rsidDel="00C14108">
            <w:rPr>
              <w:rFonts w:ascii="Arial" w:hAnsi="Arial" w:cs="Arial"/>
              <w:i/>
              <w:iCs/>
              <w:spacing w:val="-1"/>
              <w:sz w:val="24"/>
              <w:szCs w:val="24"/>
            </w:rPr>
            <w:delText>ISOP</w:delText>
          </w:r>
        </w:del>
      </w:ins>
      <w:ins w:id="3853" w:author="Tammy Meek (NESO)" w:date="2025-01-24T11:51:00Z" w16du:dateUtc="2025-01-24T11:51:00Z">
        <w:r w:rsidR="00C14108" w:rsidRPr="00C14108">
          <w:rPr>
            <w:rFonts w:ascii="Arial" w:hAnsi="Arial" w:cs="Arial"/>
            <w:i/>
            <w:iCs/>
            <w:spacing w:val="-1"/>
            <w:sz w:val="24"/>
            <w:szCs w:val="24"/>
          </w:rPr>
          <w:t>ISOP</w:t>
        </w:r>
      </w:ins>
      <w:r w:rsidR="00C6386D">
        <w:rPr>
          <w:rFonts w:ascii="Arial" w:hAnsi="Arial" w:cs="Arial"/>
          <w:spacing w:val="-1"/>
          <w:sz w:val="24"/>
          <w:szCs w:val="24"/>
        </w:rPr>
        <w:t xml:space="preserve"> must explain the reasons and how it proposes to progress outstanding issues.</w:t>
      </w:r>
    </w:p>
    <w:p w14:paraId="648D69E6" w14:textId="345EA391" w:rsidR="009C1403" w:rsidRDefault="009C1403">
      <w:pPr>
        <w:widowControl/>
        <w:rPr>
          <w:ins w:id="3854" w:author="Tammy Meek (ESO)" w:date="2024-05-01T12:00:00Z"/>
          <w:sz w:val="24"/>
          <w:szCs w:val="24"/>
        </w:rPr>
      </w:pPr>
    </w:p>
    <w:p w14:paraId="5EBB29D1" w14:textId="5127AD67" w:rsidR="009C1403" w:rsidRDefault="00C6386D" w:rsidP="006D2A03">
      <w:pPr>
        <w:numPr>
          <w:ilvl w:val="0"/>
          <w:numId w:val="48"/>
        </w:numPr>
        <w:kinsoku w:val="0"/>
        <w:overflowPunct w:val="0"/>
        <w:autoSpaceDE/>
        <w:autoSpaceDN/>
        <w:adjustRightInd/>
        <w:spacing w:before="131" w:line="268" w:lineRule="exact"/>
        <w:ind w:hanging="594"/>
        <w:jc w:val="both"/>
        <w:textAlignment w:val="baseline"/>
        <w:rPr>
          <w:rFonts w:ascii="Arial" w:hAnsi="Arial" w:cs="Arial"/>
          <w:sz w:val="24"/>
          <w:szCs w:val="24"/>
        </w:rPr>
      </w:pPr>
      <w:r>
        <w:rPr>
          <w:rFonts w:ascii="Arial" w:hAnsi="Arial" w:cs="Arial"/>
          <w:sz w:val="24"/>
          <w:szCs w:val="24"/>
        </w:rPr>
        <w:t>detailed explanation of the consultation process undertaken in the development of the FRCR methodology;</w:t>
      </w:r>
    </w:p>
    <w:p w14:paraId="4D401569" w14:textId="77777777" w:rsidR="009C1403" w:rsidRDefault="00C6386D" w:rsidP="006D2A03">
      <w:pPr>
        <w:numPr>
          <w:ilvl w:val="0"/>
          <w:numId w:val="48"/>
        </w:numPr>
        <w:kinsoku w:val="0"/>
        <w:overflowPunct w:val="0"/>
        <w:autoSpaceDE/>
        <w:autoSpaceDN/>
        <w:adjustRightInd/>
        <w:spacing w:before="130" w:line="276" w:lineRule="exact"/>
        <w:ind w:hanging="594"/>
        <w:jc w:val="both"/>
        <w:textAlignment w:val="baseline"/>
        <w:rPr>
          <w:rFonts w:ascii="Arial" w:hAnsi="Arial" w:cs="Arial"/>
          <w:sz w:val="24"/>
          <w:szCs w:val="24"/>
        </w:rPr>
      </w:pPr>
      <w:r>
        <w:rPr>
          <w:rFonts w:ascii="Arial" w:hAnsi="Arial" w:cs="Arial"/>
          <w:sz w:val="24"/>
          <w:szCs w:val="24"/>
        </w:rPr>
        <w:t>a summary of the views received from interested parties as part of the consultation process and an explanation of how these were taken into account in the development of the FRCR methodology; and</w:t>
      </w:r>
    </w:p>
    <w:p w14:paraId="2E8238DC" w14:textId="77777777" w:rsidR="009C1403" w:rsidRDefault="00C6386D" w:rsidP="006D2A03">
      <w:pPr>
        <w:numPr>
          <w:ilvl w:val="0"/>
          <w:numId w:val="48"/>
        </w:numPr>
        <w:kinsoku w:val="0"/>
        <w:overflowPunct w:val="0"/>
        <w:autoSpaceDE/>
        <w:autoSpaceDN/>
        <w:adjustRightInd/>
        <w:spacing w:before="96" w:line="288" w:lineRule="exact"/>
        <w:ind w:hanging="594"/>
        <w:jc w:val="both"/>
        <w:textAlignment w:val="baseline"/>
        <w:rPr>
          <w:rFonts w:ascii="Arial" w:hAnsi="Arial" w:cs="Arial"/>
          <w:sz w:val="24"/>
          <w:szCs w:val="24"/>
        </w:rPr>
      </w:pPr>
      <w:r>
        <w:rPr>
          <w:rFonts w:ascii="Arial" w:hAnsi="Arial" w:cs="Arial"/>
          <w:sz w:val="24"/>
          <w:szCs w:val="24"/>
        </w:rPr>
        <w:t>copies of any formal responses submitted as part of the consultation process.</w:t>
      </w:r>
    </w:p>
    <w:p w14:paraId="54CC0FFC" w14:textId="73522374" w:rsidR="009C1403" w:rsidRDefault="00C6386D">
      <w:pPr>
        <w:tabs>
          <w:tab w:val="left" w:pos="792"/>
        </w:tabs>
        <w:kinsoku w:val="0"/>
        <w:overflowPunct w:val="0"/>
        <w:autoSpaceDE/>
        <w:autoSpaceDN/>
        <w:adjustRightInd/>
        <w:spacing w:before="108" w:line="276" w:lineRule="exact"/>
        <w:textAlignment w:val="baseline"/>
        <w:rPr>
          <w:rFonts w:ascii="Arial" w:hAnsi="Arial" w:cs="Arial"/>
          <w:sz w:val="24"/>
          <w:szCs w:val="24"/>
        </w:rPr>
      </w:pPr>
      <w:r>
        <w:rPr>
          <w:rFonts w:ascii="Arial" w:hAnsi="Arial" w:cs="Arial"/>
          <w:sz w:val="24"/>
          <w:szCs w:val="24"/>
        </w:rPr>
        <w:t>H.8</w:t>
      </w:r>
      <w:r>
        <w:rPr>
          <w:rFonts w:ascii="Arial" w:hAnsi="Arial" w:cs="Arial"/>
          <w:sz w:val="24"/>
          <w:szCs w:val="24"/>
        </w:rPr>
        <w:tab/>
        <w:t xml:space="preserve">The </w:t>
      </w:r>
      <w:del w:id="3855" w:author="Tammy Meek (NESO)" w:date="2025-01-27T11:18:00Z" w16du:dateUtc="2025-01-27T11:18:00Z">
        <w:r w:rsidRPr="001F65B9" w:rsidDel="00CD302F">
          <w:rPr>
            <w:rFonts w:ascii="Arial" w:hAnsi="Arial" w:cs="Arial"/>
            <w:i/>
            <w:iCs/>
            <w:sz w:val="24"/>
            <w:szCs w:val="24"/>
            <w:rPrChange w:id="3856" w:author="Tammy Meek (NESO)" w:date="2025-01-27T11:16:00Z" w16du:dateUtc="2025-01-27T11:16:00Z">
              <w:rPr>
                <w:rFonts w:ascii="Arial" w:hAnsi="Arial" w:cs="Arial"/>
                <w:sz w:val="24"/>
                <w:szCs w:val="24"/>
              </w:rPr>
            </w:rPrChange>
          </w:rPr>
          <w:delText>SQSS</w:delText>
        </w:r>
      </w:del>
      <w:ins w:id="3857" w:author="Tammy Meek (NESO)" w:date="2025-01-27T11:18:00Z" w16du:dateUtc="2025-01-27T11:18:00Z">
        <w:r w:rsidR="00CD302F" w:rsidRPr="00CD302F">
          <w:rPr>
            <w:rFonts w:ascii="Arial" w:hAnsi="Arial" w:cs="Arial"/>
            <w:i/>
            <w:iCs/>
            <w:sz w:val="24"/>
            <w:szCs w:val="24"/>
          </w:rPr>
          <w:t>SQSS</w:t>
        </w:r>
      </w:ins>
      <w:r w:rsidRPr="001F65B9">
        <w:rPr>
          <w:rFonts w:ascii="Arial" w:hAnsi="Arial" w:cs="Arial"/>
          <w:i/>
          <w:iCs/>
          <w:sz w:val="24"/>
          <w:szCs w:val="24"/>
          <w:rPrChange w:id="3858" w:author="Tammy Meek (NESO)" w:date="2025-01-27T11:16:00Z" w16du:dateUtc="2025-01-27T11:16:00Z">
            <w:rPr>
              <w:rFonts w:ascii="Arial" w:hAnsi="Arial" w:cs="Arial"/>
              <w:sz w:val="24"/>
              <w:szCs w:val="24"/>
            </w:rPr>
          </w:rPrChange>
        </w:rPr>
        <w:t xml:space="preserve"> Panel</w:t>
      </w:r>
      <w:r>
        <w:rPr>
          <w:rFonts w:ascii="Arial" w:hAnsi="Arial" w:cs="Arial"/>
          <w:sz w:val="24"/>
          <w:szCs w:val="24"/>
        </w:rPr>
        <w:t xml:space="preserve"> will on receipt of a submission under paragraph H5:</w:t>
      </w:r>
    </w:p>
    <w:p w14:paraId="338E1C00" w14:textId="77777777" w:rsidR="009C1403" w:rsidRDefault="00C6386D">
      <w:pPr>
        <w:numPr>
          <w:ilvl w:val="0"/>
          <w:numId w:val="49"/>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recommend that the proposed FRCR methodology be used in the subsequent production of a FRCR; or</w:t>
      </w:r>
    </w:p>
    <w:p w14:paraId="6DD50397" w14:textId="403AA2BC" w:rsidR="009C1403" w:rsidRDefault="00C6386D">
      <w:pPr>
        <w:numPr>
          <w:ilvl w:val="0"/>
          <w:numId w:val="49"/>
        </w:numPr>
        <w:kinsoku w:val="0"/>
        <w:overflowPunct w:val="0"/>
        <w:autoSpaceDE/>
        <w:autoSpaceDN/>
        <w:adjustRightInd/>
        <w:spacing w:before="124" w:line="274" w:lineRule="exact"/>
        <w:jc w:val="both"/>
        <w:textAlignment w:val="baseline"/>
        <w:rPr>
          <w:rFonts w:ascii="Arial" w:hAnsi="Arial" w:cs="Arial"/>
          <w:sz w:val="24"/>
          <w:szCs w:val="24"/>
        </w:rPr>
      </w:pPr>
      <w:r>
        <w:rPr>
          <w:rFonts w:ascii="Arial" w:hAnsi="Arial" w:cs="Arial"/>
          <w:sz w:val="24"/>
          <w:szCs w:val="24"/>
        </w:rPr>
        <w:t xml:space="preserve">give direction to </w:t>
      </w:r>
      <w:del w:id="3859" w:author="Tammy Meek (ESO)" w:date="2024-05-01T12:01:00Z">
        <w:r w:rsidDel="006D2A03">
          <w:rPr>
            <w:rFonts w:ascii="Arial" w:hAnsi="Arial" w:cs="Arial"/>
            <w:sz w:val="24"/>
            <w:szCs w:val="24"/>
          </w:rPr>
          <w:delText>National Grid ESO</w:delText>
        </w:r>
      </w:del>
      <w:ins w:id="3860" w:author="Tammy Meek (ESO)" w:date="2024-05-01T12:01:00Z">
        <w:r w:rsidR="006D2A03">
          <w:rPr>
            <w:rFonts w:ascii="Arial" w:hAnsi="Arial" w:cs="Arial"/>
            <w:sz w:val="24"/>
            <w:szCs w:val="24"/>
          </w:rPr>
          <w:t xml:space="preserve">the </w:t>
        </w:r>
      </w:ins>
      <w:ins w:id="3861" w:author="Tammy Meek (ESO)" w:date="2024-05-02T10:34:00Z">
        <w:del w:id="3862" w:author="Tammy Meek (NESO)" w:date="2025-01-24T11:51:00Z" w16du:dateUtc="2025-01-24T11:51:00Z">
          <w:r w:rsidR="00362AAE" w:rsidRPr="00362AAE" w:rsidDel="00C14108">
            <w:rPr>
              <w:rFonts w:ascii="Arial" w:hAnsi="Arial" w:cs="Arial"/>
              <w:i/>
              <w:iCs/>
              <w:sz w:val="24"/>
              <w:szCs w:val="24"/>
            </w:rPr>
            <w:delText>ISOP</w:delText>
          </w:r>
        </w:del>
      </w:ins>
      <w:ins w:id="3863"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that the FRCR methodology requires further development.</w:t>
      </w:r>
    </w:p>
    <w:p w14:paraId="1FF79EA9" w14:textId="77777777" w:rsidR="009C1403" w:rsidRDefault="00C6386D">
      <w:pPr>
        <w:kinsoku w:val="0"/>
        <w:overflowPunct w:val="0"/>
        <w:autoSpaceDE/>
        <w:autoSpaceDN/>
        <w:adjustRightInd/>
        <w:spacing w:before="121" w:line="278" w:lineRule="exact"/>
        <w:ind w:left="1728"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methodology and will seek appropriate advice and guidance where required.</w:t>
      </w:r>
    </w:p>
    <w:p w14:paraId="798E74F6" w14:textId="77777777" w:rsidR="009C1403" w:rsidRDefault="00C6386D">
      <w:pPr>
        <w:tabs>
          <w:tab w:val="left" w:pos="792"/>
        </w:tabs>
        <w:kinsoku w:val="0"/>
        <w:overflowPunct w:val="0"/>
        <w:autoSpaceDE/>
        <w:autoSpaceDN/>
        <w:adjustRightInd/>
        <w:spacing w:before="507" w:line="276" w:lineRule="exact"/>
        <w:textAlignment w:val="baseline"/>
        <w:rPr>
          <w:rFonts w:ascii="Arial" w:hAnsi="Arial" w:cs="Arial"/>
          <w:sz w:val="24"/>
          <w:szCs w:val="24"/>
        </w:rPr>
      </w:pPr>
      <w:r>
        <w:rPr>
          <w:rFonts w:ascii="Arial" w:hAnsi="Arial" w:cs="Arial"/>
          <w:sz w:val="24"/>
          <w:szCs w:val="24"/>
        </w:rPr>
        <w:t>H.9</w:t>
      </w:r>
      <w:r>
        <w:rPr>
          <w:rFonts w:ascii="Arial" w:hAnsi="Arial" w:cs="Arial"/>
          <w:sz w:val="24"/>
          <w:szCs w:val="24"/>
        </w:rPr>
        <w:tab/>
        <w:t>The FRCR methodology must be designed to facilitate the economic</w:t>
      </w:r>
    </w:p>
    <w:p w14:paraId="6929EAB7" w14:textId="77777777" w:rsidR="009C1403" w:rsidRDefault="00C6386D">
      <w:pPr>
        <w:kinsoku w:val="0"/>
        <w:overflowPunct w:val="0"/>
        <w:autoSpaceDE/>
        <w:autoSpaceDN/>
        <w:adjustRightInd/>
        <w:spacing w:before="16" w:line="272" w:lineRule="exact"/>
        <w:ind w:left="864"/>
        <w:jc w:val="both"/>
        <w:textAlignment w:val="baseline"/>
        <w:rPr>
          <w:rFonts w:ascii="Arial" w:hAnsi="Arial" w:cs="Arial"/>
          <w:sz w:val="24"/>
          <w:szCs w:val="24"/>
        </w:rPr>
      </w:pPr>
      <w:r>
        <w:rPr>
          <w:rFonts w:ascii="Arial" w:hAnsi="Arial" w:cs="Arial"/>
          <w:sz w:val="24"/>
          <w:szCs w:val="24"/>
        </w:rPr>
        <w:t xml:space="preserve">assessment of the risk of unacceptable frequency conditions occurring on the </w:t>
      </w:r>
      <w:r w:rsidRPr="001F65B9">
        <w:rPr>
          <w:rFonts w:ascii="Arial" w:hAnsi="Arial" w:cs="Arial"/>
          <w:i/>
          <w:iCs/>
          <w:sz w:val="24"/>
          <w:szCs w:val="24"/>
          <w:rPrChange w:id="3864" w:author="Tammy Meek (NESO)" w:date="2025-01-27T11:16:00Z" w16du:dateUtc="2025-01-27T11:16:00Z">
            <w:rPr>
              <w:rFonts w:ascii="Arial" w:hAnsi="Arial" w:cs="Arial"/>
              <w:sz w:val="24"/>
              <w:szCs w:val="24"/>
            </w:rPr>
          </w:rPrChange>
        </w:rPr>
        <w:t>National Electricity Transmission System</w:t>
      </w:r>
      <w:r>
        <w:rPr>
          <w:rFonts w:ascii="Arial" w:hAnsi="Arial" w:cs="Arial"/>
          <w:sz w:val="24"/>
          <w:szCs w:val="24"/>
        </w:rPr>
        <w:t xml:space="preserve"> and which of these risks will be secured. The FRCR methodology must include (but need not be limited to):</w:t>
      </w:r>
    </w:p>
    <w:p w14:paraId="081E574F" w14:textId="77777777" w:rsidR="009C1403" w:rsidRDefault="00C6386D">
      <w:pPr>
        <w:numPr>
          <w:ilvl w:val="0"/>
          <w:numId w:val="50"/>
        </w:numPr>
        <w:kinsoku w:val="0"/>
        <w:overflowPunct w:val="0"/>
        <w:autoSpaceDE/>
        <w:autoSpaceDN/>
        <w:adjustRightInd/>
        <w:spacing w:before="134" w:line="269" w:lineRule="exact"/>
        <w:jc w:val="both"/>
        <w:textAlignment w:val="baseline"/>
        <w:rPr>
          <w:rFonts w:ascii="Arial" w:hAnsi="Arial" w:cs="Arial"/>
          <w:sz w:val="24"/>
          <w:szCs w:val="24"/>
        </w:rPr>
      </w:pPr>
      <w:r>
        <w:rPr>
          <w:rFonts w:ascii="Arial" w:hAnsi="Arial" w:cs="Arial"/>
          <w:sz w:val="24"/>
          <w:szCs w:val="24"/>
        </w:rPr>
        <w:t>the approach to be used to determine the circumstances for which unacceptable frequency conditions should not occur;</w:t>
      </w:r>
    </w:p>
    <w:p w14:paraId="0F082999" w14:textId="77777777" w:rsidR="009C1403" w:rsidRDefault="00C6386D">
      <w:pPr>
        <w:numPr>
          <w:ilvl w:val="0"/>
          <w:numId w:val="50"/>
        </w:numPr>
        <w:kinsoku w:val="0"/>
        <w:overflowPunct w:val="0"/>
        <w:autoSpaceDE/>
        <w:autoSpaceDN/>
        <w:adjustRightInd/>
        <w:spacing w:before="130" w:line="277" w:lineRule="exact"/>
        <w:jc w:val="both"/>
        <w:textAlignment w:val="baseline"/>
        <w:rPr>
          <w:rFonts w:ascii="Arial" w:hAnsi="Arial" w:cs="Arial"/>
          <w:sz w:val="24"/>
          <w:szCs w:val="24"/>
        </w:rPr>
      </w:pPr>
      <w:r>
        <w:rPr>
          <w:rFonts w:ascii="Arial" w:hAnsi="Arial" w:cs="Arial"/>
          <w:sz w:val="24"/>
          <w:szCs w:val="24"/>
        </w:rPr>
        <w:t>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H17;</w:t>
      </w:r>
    </w:p>
    <w:p w14:paraId="47309964" w14:textId="77777777" w:rsidR="009C1403" w:rsidRDefault="00C6386D">
      <w:pPr>
        <w:numPr>
          <w:ilvl w:val="0"/>
          <w:numId w:val="50"/>
        </w:numPr>
        <w:kinsoku w:val="0"/>
        <w:overflowPunct w:val="0"/>
        <w:autoSpaceDE/>
        <w:autoSpaceDN/>
        <w:adjustRightInd/>
        <w:spacing w:before="96" w:line="288" w:lineRule="exact"/>
        <w:jc w:val="both"/>
        <w:textAlignment w:val="baseline"/>
        <w:rPr>
          <w:rFonts w:ascii="Arial" w:hAnsi="Arial" w:cs="Arial"/>
          <w:sz w:val="24"/>
          <w:szCs w:val="24"/>
        </w:rPr>
      </w:pPr>
      <w:r>
        <w:rPr>
          <w:rFonts w:ascii="Arial" w:hAnsi="Arial" w:cs="Arial"/>
          <w:sz w:val="24"/>
          <w:szCs w:val="24"/>
        </w:rPr>
        <w:t>how each of the risks identified in (b) will be assessed, including but not limited to:</w:t>
      </w:r>
    </w:p>
    <w:p w14:paraId="2E795DC2" w14:textId="77777777" w:rsidR="009C1403" w:rsidRDefault="479F96F1" w:rsidP="5D9186BE">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
      <w:r w:rsidRPr="5D9186BE">
        <w:rPr>
          <w:rFonts w:ascii="Arial" w:hAnsi="Arial" w:cs="Arial"/>
          <w:sz w:val="24"/>
          <w:szCs w:val="24"/>
        </w:rPr>
        <w:t>the approach used to assess the technical and economic impacts;</w:t>
      </w:r>
    </w:p>
    <w:p w14:paraId="010E9972"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3865" w:author="Emily Middleton" w:date="2024-09-23T09:51:00Z">
          <w:pPr>
            <w:numPr>
              <w:numId w:val="52"/>
            </w:numPr>
            <w:tabs>
              <w:tab w:val="num" w:pos="2160"/>
            </w:tabs>
            <w:spacing w:before="96" w:line="288" w:lineRule="exact"/>
            <w:ind w:left="2520" w:hanging="792"/>
            <w:jc w:val="both"/>
          </w:pPr>
        </w:pPrChange>
      </w:pPr>
      <w:r w:rsidRPr="5D9186BE">
        <w:rPr>
          <w:rFonts w:ascii="Arial" w:hAnsi="Arial" w:cs="Arial"/>
          <w:sz w:val="24"/>
          <w:szCs w:val="24"/>
        </w:rPr>
        <w:t>the approach used to assess the likelihood and consequence of each such risk occurring; and</w:t>
      </w:r>
    </w:p>
    <w:p w14:paraId="28216635" w14:textId="77777777" w:rsidR="009C1403" w:rsidRDefault="479F96F1">
      <w:pPr>
        <w:numPr>
          <w:ilvl w:val="0"/>
          <w:numId w:val="1"/>
        </w:numPr>
        <w:kinsoku w:val="0"/>
        <w:overflowPunct w:val="0"/>
        <w:autoSpaceDE/>
        <w:autoSpaceDN/>
        <w:adjustRightInd/>
        <w:spacing w:before="96" w:line="288" w:lineRule="exact"/>
        <w:jc w:val="both"/>
        <w:textAlignment w:val="baseline"/>
        <w:rPr>
          <w:rFonts w:ascii="Arial" w:hAnsi="Arial" w:cs="Arial"/>
          <w:sz w:val="24"/>
          <w:szCs w:val="24"/>
        </w:rPr>
        <w:pPrChange w:id="3866" w:author="Emily Middleton" w:date="2024-09-23T09:51:00Z">
          <w:pPr>
            <w:numPr>
              <w:numId w:val="53"/>
            </w:numPr>
            <w:tabs>
              <w:tab w:val="num" w:pos="2088"/>
            </w:tabs>
            <w:spacing w:before="96" w:line="288" w:lineRule="exact"/>
            <w:ind w:left="2520" w:hanging="792"/>
            <w:jc w:val="both"/>
          </w:pPr>
        </w:pPrChange>
      </w:pPr>
      <w:r w:rsidRPr="5D9186BE">
        <w:rPr>
          <w:rFonts w:ascii="Arial" w:hAnsi="Arial" w:cs="Arial"/>
          <w:sz w:val="24"/>
          <w:szCs w:val="24"/>
        </w:rPr>
        <w:t>the approach used to quantify the cost of mitigating each such risk.</w:t>
      </w:r>
    </w:p>
    <w:p w14:paraId="5FFC8FA2" w14:textId="77777777" w:rsidR="009C1403" w:rsidRDefault="009C1403">
      <w:pPr>
        <w:widowControl/>
        <w:rPr>
          <w:sz w:val="24"/>
          <w:szCs w:val="24"/>
        </w:rPr>
      </w:pPr>
    </w:p>
    <w:p w14:paraId="4BFC8E41" w14:textId="39B7F93F" w:rsidR="009C1403" w:rsidRDefault="00C6386D">
      <w:pPr>
        <w:kinsoku w:val="0"/>
        <w:overflowPunct w:val="0"/>
        <w:autoSpaceDE/>
        <w:autoSpaceDN/>
        <w:adjustRightInd/>
        <w:spacing w:before="9" w:line="273" w:lineRule="exact"/>
        <w:ind w:left="3240" w:right="72" w:hanging="792"/>
        <w:jc w:val="both"/>
        <w:textAlignment w:val="baseline"/>
        <w:rPr>
          <w:rFonts w:ascii="Arial" w:hAnsi="Arial" w:cs="Arial"/>
          <w:sz w:val="24"/>
          <w:szCs w:val="24"/>
        </w:rPr>
      </w:pPr>
      <w:r>
        <w:rPr>
          <w:rFonts w:ascii="Arial" w:hAnsi="Arial" w:cs="Arial"/>
          <w:sz w:val="24"/>
          <w:szCs w:val="24"/>
        </w:rPr>
        <w:t>(iv) the sources of information as used to perform the assessment.</w:t>
      </w:r>
    </w:p>
    <w:p w14:paraId="32EA33B6" w14:textId="77777777" w:rsidR="009C1403" w:rsidRDefault="479F96F1" w:rsidP="5D9186BE">
      <w:pPr>
        <w:numPr>
          <w:ilvl w:val="0"/>
          <w:numId w:val="2"/>
        </w:numPr>
        <w:kinsoku w:val="0"/>
        <w:overflowPunct w:val="0"/>
        <w:autoSpaceDE/>
        <w:autoSpaceDN/>
        <w:adjustRightInd/>
        <w:spacing w:before="136" w:line="268" w:lineRule="exact"/>
        <w:ind w:right="72"/>
        <w:jc w:val="both"/>
        <w:textAlignment w:val="baseline"/>
        <w:rPr>
          <w:rFonts w:ascii="Arial" w:hAnsi="Arial" w:cs="Arial"/>
          <w:sz w:val="24"/>
          <w:szCs w:val="24"/>
        </w:rPr>
      </w:pPr>
      <w:r w:rsidRPr="5D9186BE">
        <w:rPr>
          <w:rFonts w:ascii="Arial" w:hAnsi="Arial" w:cs="Arial"/>
          <w:sz w:val="24"/>
          <w:szCs w:val="24"/>
        </w:rPr>
        <w:t>the benefits to the consumer in mitigating risks to the secure operation of the system;</w:t>
      </w:r>
    </w:p>
    <w:p w14:paraId="5DCE920D" w14:textId="2481CCF5" w:rsidR="009C1403" w:rsidRDefault="479F96F1" w:rsidP="5D9186BE">
      <w:pPr>
        <w:numPr>
          <w:ilvl w:val="0"/>
          <w:numId w:val="2"/>
        </w:numPr>
        <w:kinsoku w:val="0"/>
        <w:overflowPunct w:val="0"/>
        <w:autoSpaceDE/>
        <w:autoSpaceDN/>
        <w:adjustRightInd/>
        <w:spacing w:before="133" w:line="271" w:lineRule="exact"/>
        <w:ind w:right="72"/>
        <w:jc w:val="both"/>
        <w:textAlignment w:val="baseline"/>
        <w:rPr>
          <w:rFonts w:ascii="Arial" w:hAnsi="Arial" w:cs="Arial"/>
          <w:sz w:val="24"/>
          <w:szCs w:val="24"/>
        </w:rPr>
      </w:pPr>
      <w:r w:rsidRPr="5D9186BE">
        <w:rPr>
          <w:rFonts w:ascii="Arial" w:hAnsi="Arial" w:cs="Arial"/>
          <w:sz w:val="24"/>
          <w:szCs w:val="24"/>
        </w:rPr>
        <w:t xml:space="preserve">how </w:t>
      </w:r>
      <w:del w:id="3867" w:author="Tammy Meek (ESO)" w:date="2024-05-01T12:09:00Z">
        <w:r w:rsidR="00C6386D" w:rsidRPr="5D9186BE" w:rsidDel="479F96F1">
          <w:rPr>
            <w:rFonts w:ascii="Arial" w:hAnsi="Arial" w:cs="Arial"/>
            <w:sz w:val="24"/>
            <w:szCs w:val="24"/>
          </w:rPr>
          <w:delText>National Grid ESO</w:delText>
        </w:r>
      </w:del>
      <w:ins w:id="3868" w:author="Tammy Meek (ESO)" w:date="2024-05-01T12:09:00Z">
        <w:r w:rsidR="57DB9E3E" w:rsidRPr="5D9186BE">
          <w:rPr>
            <w:rFonts w:ascii="Arial" w:hAnsi="Arial" w:cs="Arial"/>
            <w:sz w:val="24"/>
            <w:szCs w:val="24"/>
          </w:rPr>
          <w:t xml:space="preserve">the </w:t>
        </w:r>
      </w:ins>
      <w:ins w:id="3869" w:author="Tammy Meek (ESO)" w:date="2024-05-02T10:34:00Z">
        <w:del w:id="3870" w:author="Tammy Meek (NESO)" w:date="2025-01-24T11:51:00Z" w16du:dateUtc="2025-01-24T11:51:00Z">
          <w:r w:rsidR="35AD7C19" w:rsidRPr="5D9186BE" w:rsidDel="00C14108">
            <w:rPr>
              <w:rFonts w:ascii="Arial" w:hAnsi="Arial" w:cs="Arial"/>
              <w:i/>
              <w:iCs/>
              <w:sz w:val="24"/>
              <w:szCs w:val="24"/>
            </w:rPr>
            <w:delText>ISOP</w:delText>
          </w:r>
        </w:del>
      </w:ins>
      <w:ins w:id="3871" w:author="Tammy Meek (NESO)" w:date="2025-01-24T11:51:00Z" w16du:dateUtc="2025-01-24T11:51:00Z">
        <w:r w:rsidR="00C14108" w:rsidRPr="00C14108">
          <w:rPr>
            <w:rFonts w:ascii="Arial" w:hAnsi="Arial" w:cs="Arial"/>
            <w:i/>
            <w:iCs/>
            <w:sz w:val="24"/>
            <w:szCs w:val="24"/>
          </w:rPr>
          <w:t>ISOP</w:t>
        </w:r>
      </w:ins>
      <w:r w:rsidRPr="5D9186BE">
        <w:rPr>
          <w:rFonts w:ascii="Arial" w:hAnsi="Arial" w:cs="Arial"/>
          <w:sz w:val="24"/>
          <w:szCs w:val="24"/>
        </w:rPr>
        <w:t xml:space="preserve"> will engage with interested parties to share relevant information and how that information will be</w:t>
      </w:r>
      <w:r w:rsidR="57DB9E3E" w:rsidRPr="5D9186BE">
        <w:rPr>
          <w:rFonts w:ascii="Arial" w:hAnsi="Arial" w:cs="Arial"/>
          <w:sz w:val="24"/>
          <w:szCs w:val="24"/>
        </w:rPr>
        <w:t xml:space="preserve"> used to re</w:t>
      </w:r>
      <w:r w:rsidRPr="5D9186BE">
        <w:rPr>
          <w:rFonts w:ascii="Arial" w:hAnsi="Arial" w:cs="Arial"/>
          <w:sz w:val="24"/>
          <w:szCs w:val="24"/>
        </w:rPr>
        <w:t>view and revise the FRCR methodology; and</w:t>
      </w:r>
      <w:ins w:id="3872" w:author="Tammy Meek (ESO)" w:date="2024-05-01T12:10:00Z">
        <w:r w:rsidR="57DB9E3E" w:rsidRPr="5D9186BE">
          <w:rPr>
            <w:rFonts w:ascii="Arial" w:hAnsi="Arial" w:cs="Arial"/>
            <w:sz w:val="24"/>
            <w:szCs w:val="24"/>
          </w:rPr>
          <w:t xml:space="preserve"> </w:t>
        </w:r>
      </w:ins>
    </w:p>
    <w:p w14:paraId="58C5DAC2" w14:textId="22A0917F" w:rsidR="009C1403" w:rsidRDefault="57DB9E3E">
      <w:pPr>
        <w:numPr>
          <w:ilvl w:val="0"/>
          <w:numId w:val="2"/>
        </w:numPr>
        <w:kinsoku w:val="0"/>
        <w:overflowPunct w:val="0"/>
        <w:autoSpaceDE/>
        <w:autoSpaceDN/>
        <w:adjustRightInd/>
        <w:spacing w:before="134" w:line="269" w:lineRule="exact"/>
        <w:ind w:right="72"/>
        <w:jc w:val="both"/>
        <w:textAlignment w:val="baseline"/>
        <w:rPr>
          <w:rFonts w:ascii="Arial" w:hAnsi="Arial" w:cs="Arial"/>
          <w:sz w:val="24"/>
          <w:szCs w:val="24"/>
        </w:rPr>
        <w:pPrChange w:id="3873" w:author="Emily Middleton" w:date="2024-09-23T09:49:00Z">
          <w:pPr>
            <w:numPr>
              <w:numId w:val="55"/>
            </w:numPr>
            <w:tabs>
              <w:tab w:val="num" w:pos="1944"/>
            </w:tabs>
            <w:spacing w:before="134" w:line="269" w:lineRule="exact"/>
            <w:ind w:left="2448" w:right="72" w:hanging="864"/>
            <w:jc w:val="both"/>
          </w:pPr>
        </w:pPrChange>
      </w:pPr>
      <w:r w:rsidRPr="5D9186BE">
        <w:rPr>
          <w:rFonts w:ascii="Arial" w:hAnsi="Arial" w:cs="Arial"/>
          <w:sz w:val="24"/>
          <w:szCs w:val="24"/>
        </w:rPr>
        <w:t xml:space="preserve">detailed of </w:t>
      </w:r>
      <w:del w:id="3874" w:author="Tammy Meek (ESO)" w:date="2024-05-01T12:11:00Z">
        <w:r w:rsidR="007F7DDE" w:rsidRPr="5D9186BE" w:rsidDel="479F96F1">
          <w:rPr>
            <w:rFonts w:ascii="Arial" w:hAnsi="Arial" w:cs="Arial"/>
            <w:sz w:val="24"/>
            <w:szCs w:val="24"/>
          </w:rPr>
          <w:delText>National Grid ESO</w:delText>
        </w:r>
      </w:del>
      <w:ins w:id="3875" w:author="Tammy Meek (ESO)" w:date="2024-05-01T12:11:00Z">
        <w:r w:rsidRPr="5D9186BE">
          <w:rPr>
            <w:rFonts w:ascii="Arial" w:hAnsi="Arial" w:cs="Arial"/>
            <w:sz w:val="24"/>
            <w:szCs w:val="24"/>
          </w:rPr>
          <w:t xml:space="preserve">the </w:t>
        </w:r>
      </w:ins>
      <w:ins w:id="3876" w:author="Tammy Meek (ESO)" w:date="2024-05-02T10:34:00Z">
        <w:del w:id="3877" w:author="Tammy Meek (NESO)" w:date="2025-01-24T11:51:00Z" w16du:dateUtc="2025-01-24T11:51:00Z">
          <w:r w:rsidR="35AD7C19" w:rsidRPr="5D9186BE" w:rsidDel="00C14108">
            <w:rPr>
              <w:rFonts w:ascii="Arial" w:hAnsi="Arial" w:cs="Arial"/>
              <w:i/>
              <w:iCs/>
              <w:sz w:val="24"/>
              <w:szCs w:val="24"/>
            </w:rPr>
            <w:delText>ISOP</w:delText>
          </w:r>
        </w:del>
      </w:ins>
      <w:ins w:id="3878" w:author="Tammy Meek (NESO)" w:date="2025-01-24T11:51:00Z" w16du:dateUtc="2025-01-24T11:51:00Z">
        <w:r w:rsidR="00C14108" w:rsidRPr="00C14108">
          <w:rPr>
            <w:rFonts w:ascii="Arial" w:hAnsi="Arial" w:cs="Arial"/>
            <w:i/>
            <w:iCs/>
            <w:sz w:val="24"/>
            <w:szCs w:val="24"/>
          </w:rPr>
          <w:t>ISOP</w:t>
        </w:r>
      </w:ins>
      <w:r w:rsidR="479F96F1" w:rsidRPr="5D9186BE">
        <w:rPr>
          <w:rFonts w:ascii="Arial" w:hAnsi="Arial" w:cs="Arial"/>
          <w:sz w:val="24"/>
          <w:szCs w:val="24"/>
        </w:rPr>
        <w:t>’s proposed timetable for updating and consulting on the FRCR methodology.</w:t>
      </w:r>
    </w:p>
    <w:p w14:paraId="39661CBE" w14:textId="77777777" w:rsidR="009C1403" w:rsidRDefault="00C6386D">
      <w:pPr>
        <w:kinsoku w:val="0"/>
        <w:overflowPunct w:val="0"/>
        <w:autoSpaceDE/>
        <w:autoSpaceDN/>
        <w:adjustRightInd/>
        <w:spacing w:before="526" w:line="278" w:lineRule="exact"/>
        <w:textAlignment w:val="baseline"/>
        <w:rPr>
          <w:rFonts w:ascii="Arial" w:hAnsi="Arial" w:cs="Arial"/>
          <w:b/>
          <w:bCs/>
          <w:i/>
          <w:iCs/>
          <w:sz w:val="24"/>
          <w:szCs w:val="24"/>
        </w:rPr>
      </w:pPr>
      <w:r>
        <w:rPr>
          <w:rFonts w:ascii="Arial" w:hAnsi="Arial" w:cs="Arial"/>
          <w:b/>
          <w:bCs/>
          <w:i/>
          <w:iCs/>
          <w:sz w:val="24"/>
          <w:szCs w:val="24"/>
        </w:rPr>
        <w:t>Part B: The Frequency Risk and Control Report (FRCR)</w:t>
      </w:r>
    </w:p>
    <w:p w14:paraId="730C77C4" w14:textId="185AC061" w:rsidR="009C1403" w:rsidRDefault="00C6386D" w:rsidP="00050AC3">
      <w:pPr>
        <w:tabs>
          <w:tab w:val="decimal" w:pos="864"/>
          <w:tab w:val="left" w:pos="1584"/>
        </w:tabs>
        <w:kinsoku w:val="0"/>
        <w:overflowPunct w:val="0"/>
        <w:autoSpaceDE/>
        <w:autoSpaceDN/>
        <w:adjustRightInd/>
        <w:spacing w:before="509" w:line="276" w:lineRule="exact"/>
        <w:ind w:left="720"/>
        <w:textAlignment w:val="baseline"/>
        <w:rPr>
          <w:rFonts w:ascii="Arial" w:hAnsi="Arial" w:cs="Arial"/>
          <w:sz w:val="24"/>
          <w:szCs w:val="24"/>
        </w:rPr>
      </w:pPr>
      <w:r>
        <w:rPr>
          <w:rFonts w:ascii="Arial" w:hAnsi="Arial" w:cs="Arial"/>
          <w:sz w:val="24"/>
          <w:szCs w:val="24"/>
        </w:rPr>
        <w:tab/>
        <w:t>H.10</w:t>
      </w:r>
      <w:r>
        <w:rPr>
          <w:rFonts w:ascii="Arial" w:hAnsi="Arial" w:cs="Arial"/>
          <w:sz w:val="24"/>
          <w:szCs w:val="24"/>
        </w:rPr>
        <w:tab/>
      </w:r>
      <w:ins w:id="3879" w:author="Tammy Meek (ESO)" w:date="2024-05-01T12:12:00Z">
        <w:r w:rsidR="00050AC3">
          <w:rPr>
            <w:rFonts w:ascii="Arial" w:hAnsi="Arial" w:cs="Arial"/>
            <w:sz w:val="24"/>
            <w:szCs w:val="24"/>
          </w:rPr>
          <w:t xml:space="preserve">The </w:t>
        </w:r>
      </w:ins>
      <w:ins w:id="3880" w:author="Tammy Meek (ESO)" w:date="2024-05-02T10:34:00Z">
        <w:del w:id="3881" w:author="Tammy Meek (NESO)" w:date="2025-01-24T11:51:00Z" w16du:dateUtc="2025-01-24T11:51:00Z">
          <w:r w:rsidR="00362AAE" w:rsidRPr="00362AAE" w:rsidDel="00C14108">
            <w:rPr>
              <w:rFonts w:ascii="Arial" w:hAnsi="Arial" w:cs="Arial"/>
              <w:i/>
              <w:iCs/>
              <w:sz w:val="24"/>
              <w:szCs w:val="24"/>
            </w:rPr>
            <w:delText>ISOP</w:delText>
          </w:r>
        </w:del>
      </w:ins>
      <w:ins w:id="3882" w:author="Tammy Meek (NESO)" w:date="2025-01-24T11:51:00Z" w16du:dateUtc="2025-01-24T11:51:00Z">
        <w:r w:rsidR="00C14108" w:rsidRPr="00C14108">
          <w:rPr>
            <w:rFonts w:ascii="Arial" w:hAnsi="Arial" w:cs="Arial"/>
            <w:i/>
            <w:iCs/>
            <w:sz w:val="24"/>
            <w:szCs w:val="24"/>
          </w:rPr>
          <w:t>ISOP</w:t>
        </w:r>
      </w:ins>
      <w:del w:id="3883" w:author="Tammy Meek (ESO)" w:date="2024-05-01T12:12:00Z">
        <w:r w:rsidDel="00050AC3">
          <w:rPr>
            <w:rFonts w:ascii="Arial" w:hAnsi="Arial" w:cs="Arial"/>
            <w:sz w:val="24"/>
            <w:szCs w:val="24"/>
          </w:rPr>
          <w:delText>National Grid ESO</w:delText>
        </w:r>
      </w:del>
      <w:r>
        <w:rPr>
          <w:rFonts w:ascii="Arial" w:hAnsi="Arial" w:cs="Arial"/>
          <w:sz w:val="24"/>
          <w:szCs w:val="24"/>
        </w:rPr>
        <w:t xml:space="preserve"> shall initially and at such other times as </w:t>
      </w:r>
      <w:ins w:id="3884" w:author="Tammy Meek (ESO)" w:date="2024-05-01T12:12:00Z">
        <w:r w:rsidR="00E3732E">
          <w:rPr>
            <w:rFonts w:ascii="Arial" w:hAnsi="Arial" w:cs="Arial"/>
            <w:sz w:val="24"/>
            <w:szCs w:val="24"/>
          </w:rPr>
          <w:t xml:space="preserve">the </w:t>
        </w:r>
      </w:ins>
      <w:ins w:id="3885" w:author="Tammy Meek (ESO)" w:date="2024-05-02T10:34:00Z">
        <w:del w:id="3886" w:author="Tammy Meek (NESO)" w:date="2025-01-24T11:51:00Z" w16du:dateUtc="2025-01-24T11:51:00Z">
          <w:r w:rsidR="00362AAE" w:rsidRPr="00362AAE" w:rsidDel="00C14108">
            <w:rPr>
              <w:rFonts w:ascii="Arial" w:hAnsi="Arial" w:cs="Arial"/>
              <w:i/>
              <w:iCs/>
              <w:sz w:val="24"/>
              <w:szCs w:val="24"/>
            </w:rPr>
            <w:delText>ISOP</w:delText>
          </w:r>
        </w:del>
      </w:ins>
      <w:ins w:id="3887" w:author="Tammy Meek (NESO)" w:date="2025-01-24T11:51:00Z" w16du:dateUtc="2025-01-24T11:51:00Z">
        <w:r w:rsidR="00C14108" w:rsidRPr="00C14108">
          <w:rPr>
            <w:rFonts w:ascii="Arial" w:hAnsi="Arial" w:cs="Arial"/>
            <w:i/>
            <w:iCs/>
            <w:sz w:val="24"/>
            <w:szCs w:val="24"/>
          </w:rPr>
          <w:t>ISOP</w:t>
        </w:r>
      </w:ins>
      <w:del w:id="3888" w:author="Tammy Meek (ESO)" w:date="2024-05-01T12:12:00Z">
        <w:r w:rsidDel="00E3732E">
          <w:rPr>
            <w:rFonts w:ascii="Arial" w:hAnsi="Arial" w:cs="Arial"/>
            <w:sz w:val="24"/>
            <w:szCs w:val="24"/>
          </w:rPr>
          <w:delText>National</w:delText>
        </w:r>
        <w:r w:rsidR="00050AC3" w:rsidDel="00E3732E">
          <w:rPr>
            <w:rFonts w:ascii="Arial" w:hAnsi="Arial" w:cs="Arial"/>
            <w:sz w:val="24"/>
            <w:szCs w:val="24"/>
          </w:rPr>
          <w:delText xml:space="preserve"> </w:delText>
        </w:r>
        <w:r w:rsidDel="00E3732E">
          <w:rPr>
            <w:rFonts w:ascii="Arial" w:hAnsi="Arial" w:cs="Arial"/>
            <w:sz w:val="24"/>
            <w:szCs w:val="24"/>
          </w:rPr>
          <w:delText>Grid ESO</w:delText>
        </w:r>
      </w:del>
      <w:r>
        <w:rPr>
          <w:rFonts w:ascii="Arial" w:hAnsi="Arial" w:cs="Arial"/>
          <w:sz w:val="24"/>
          <w:szCs w:val="24"/>
        </w:rPr>
        <w:t xml:space="preserve"> may see fit or the Authority may direct, develop proposals for the FRCR in consultation with interested parties. The consultation shall be of such a form and duration as to reasonably allow all interested parties to contribute.</w:t>
      </w:r>
    </w:p>
    <w:p w14:paraId="405B86ED" w14:textId="2A9F2572" w:rsidR="009C1403" w:rsidDel="00416A54" w:rsidRDefault="00C6386D">
      <w:pPr>
        <w:tabs>
          <w:tab w:val="decimal" w:pos="864"/>
          <w:tab w:val="left" w:pos="1584"/>
        </w:tabs>
        <w:kinsoku w:val="0"/>
        <w:overflowPunct w:val="0"/>
        <w:autoSpaceDE/>
        <w:autoSpaceDN/>
        <w:adjustRightInd/>
        <w:spacing w:before="122" w:line="275" w:lineRule="exact"/>
        <w:ind w:left="720"/>
        <w:textAlignment w:val="baseline"/>
        <w:rPr>
          <w:del w:id="3889" w:author="Tammy Meek (ESO)" w:date="2024-05-01T12:20:00Z"/>
          <w:rFonts w:ascii="Arial" w:hAnsi="Arial" w:cs="Arial"/>
          <w:sz w:val="24"/>
          <w:szCs w:val="24"/>
        </w:rPr>
      </w:pPr>
      <w:r>
        <w:rPr>
          <w:rFonts w:ascii="Arial" w:hAnsi="Arial" w:cs="Arial"/>
          <w:sz w:val="24"/>
          <w:szCs w:val="24"/>
        </w:rPr>
        <w:tab/>
        <w:t>H.11</w:t>
      </w:r>
      <w:r>
        <w:rPr>
          <w:rFonts w:ascii="Arial" w:hAnsi="Arial" w:cs="Arial"/>
          <w:sz w:val="24"/>
          <w:szCs w:val="24"/>
        </w:rPr>
        <w:tab/>
        <w:t xml:space="preserve">Following any consultation pursuant to paragraph H10, </w:t>
      </w:r>
      <w:ins w:id="3890" w:author="Tammy Meek (ESO)" w:date="2024-05-01T12:20:00Z">
        <w:r w:rsidR="00416A54">
          <w:rPr>
            <w:rFonts w:ascii="Arial" w:hAnsi="Arial" w:cs="Arial"/>
            <w:sz w:val="24"/>
            <w:szCs w:val="24"/>
          </w:rPr>
          <w:t>the</w:t>
        </w:r>
      </w:ins>
      <w:r w:rsidR="00E70033">
        <w:rPr>
          <w:rFonts w:ascii="Arial" w:hAnsi="Arial" w:cs="Arial"/>
          <w:sz w:val="24"/>
          <w:szCs w:val="24"/>
        </w:rPr>
        <w:t xml:space="preserve"> </w:t>
      </w:r>
      <w:ins w:id="3891" w:author="Tammy Meek (ESO)" w:date="2024-05-02T10:34:00Z">
        <w:del w:id="3892" w:author="Tammy Meek (NESO)" w:date="2025-01-24T11:51:00Z" w16du:dateUtc="2025-01-24T11:51:00Z">
          <w:r w:rsidR="00362AAE" w:rsidRPr="00362AAE" w:rsidDel="00C14108">
            <w:rPr>
              <w:rFonts w:ascii="Arial" w:hAnsi="Arial" w:cs="Arial"/>
              <w:i/>
              <w:iCs/>
              <w:sz w:val="24"/>
              <w:szCs w:val="24"/>
            </w:rPr>
            <w:delText>ISOP</w:delText>
          </w:r>
        </w:del>
      </w:ins>
      <w:ins w:id="3893" w:author="Tammy Meek (NESO)" w:date="2025-01-24T11:51:00Z" w16du:dateUtc="2025-01-24T11:51:00Z">
        <w:r w:rsidR="00C14108" w:rsidRPr="00C14108">
          <w:rPr>
            <w:rFonts w:ascii="Arial" w:hAnsi="Arial" w:cs="Arial"/>
            <w:i/>
            <w:iCs/>
            <w:sz w:val="24"/>
            <w:szCs w:val="24"/>
          </w:rPr>
          <w:t>ISOP</w:t>
        </w:r>
      </w:ins>
      <w:ins w:id="3894" w:author="Tammy Meek (NESO)" w:date="2025-01-27T11:16:00Z" w16du:dateUtc="2025-01-27T11:16:00Z">
        <w:r w:rsidR="001F65B9">
          <w:rPr>
            <w:rFonts w:ascii="Arial" w:hAnsi="Arial" w:cs="Arial"/>
            <w:i/>
            <w:iCs/>
            <w:sz w:val="24"/>
            <w:szCs w:val="24"/>
          </w:rPr>
          <w:t xml:space="preserve"> </w:t>
        </w:r>
      </w:ins>
      <w:del w:id="3895" w:author="Tammy Meek (ESO)" w:date="2024-05-01T12:20:00Z">
        <w:r w:rsidDel="00416A54">
          <w:rPr>
            <w:rFonts w:ascii="Arial" w:hAnsi="Arial" w:cs="Arial"/>
            <w:sz w:val="24"/>
            <w:szCs w:val="24"/>
          </w:rPr>
          <w:delText>National Grid</w:delText>
        </w:r>
      </w:del>
    </w:p>
    <w:p w14:paraId="1253FB28" w14:textId="77C2D928" w:rsidR="009C1403" w:rsidRDefault="00C6386D">
      <w:pPr>
        <w:tabs>
          <w:tab w:val="decimal" w:pos="864"/>
          <w:tab w:val="left" w:pos="1584"/>
        </w:tabs>
        <w:kinsoku w:val="0"/>
        <w:overflowPunct w:val="0"/>
        <w:autoSpaceDE/>
        <w:autoSpaceDN/>
        <w:adjustRightInd/>
        <w:spacing w:before="122" w:line="275" w:lineRule="exact"/>
        <w:ind w:left="720"/>
        <w:textAlignment w:val="baseline"/>
        <w:rPr>
          <w:rFonts w:ascii="Arial" w:hAnsi="Arial" w:cs="Arial"/>
          <w:spacing w:val="-3"/>
          <w:sz w:val="24"/>
          <w:szCs w:val="24"/>
        </w:rPr>
        <w:pPrChange w:id="3896" w:author="Tammy Meek (ESO)" w:date="2024-05-01T12:20:00Z">
          <w:pPr>
            <w:kinsoku w:val="0"/>
            <w:overflowPunct w:val="0"/>
            <w:autoSpaceDE/>
            <w:autoSpaceDN/>
            <w:adjustRightInd/>
            <w:spacing w:line="275" w:lineRule="exact"/>
            <w:ind w:left="1584"/>
            <w:textAlignment w:val="baseline"/>
          </w:pPr>
        </w:pPrChange>
      </w:pPr>
      <w:del w:id="3897" w:author="Tammy Meek (ESO)" w:date="2024-05-01T12:20:00Z">
        <w:r w:rsidDel="00416A54">
          <w:rPr>
            <w:rFonts w:ascii="Arial" w:hAnsi="Arial" w:cs="Arial"/>
            <w:spacing w:val="-3"/>
            <w:sz w:val="24"/>
            <w:szCs w:val="24"/>
          </w:rPr>
          <w:delText xml:space="preserve">ESO </w:delText>
        </w:r>
      </w:del>
      <w:r>
        <w:rPr>
          <w:rFonts w:ascii="Arial" w:hAnsi="Arial" w:cs="Arial"/>
          <w:spacing w:val="-3"/>
          <w:sz w:val="24"/>
          <w:szCs w:val="24"/>
        </w:rPr>
        <w:t>must:</w:t>
      </w:r>
    </w:p>
    <w:p w14:paraId="3AD6E4D4" w14:textId="77777777" w:rsidR="009C1403" w:rsidRDefault="00C6386D">
      <w:pPr>
        <w:numPr>
          <w:ilvl w:val="0"/>
          <w:numId w:val="56"/>
        </w:numPr>
        <w:kinsoku w:val="0"/>
        <w:overflowPunct w:val="0"/>
        <w:autoSpaceDE/>
        <w:autoSpaceDN/>
        <w:adjustRightInd/>
        <w:spacing w:before="126" w:line="275" w:lineRule="exact"/>
        <w:jc w:val="both"/>
        <w:textAlignment w:val="baseline"/>
        <w:rPr>
          <w:rFonts w:ascii="Arial" w:hAnsi="Arial" w:cs="Arial"/>
          <w:spacing w:val="-4"/>
          <w:sz w:val="24"/>
          <w:szCs w:val="24"/>
        </w:rPr>
      </w:pPr>
      <w:r>
        <w:rPr>
          <w:rFonts w:ascii="Arial" w:hAnsi="Arial" w:cs="Arial"/>
          <w:spacing w:val="-4"/>
          <w:sz w:val="24"/>
          <w:szCs w:val="24"/>
        </w:rPr>
        <w:t>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w:t>
      </w:r>
    </w:p>
    <w:p w14:paraId="611574CD" w14:textId="5EB9415B" w:rsidR="009C1403" w:rsidRDefault="00C6386D">
      <w:pPr>
        <w:numPr>
          <w:ilvl w:val="0"/>
          <w:numId w:val="56"/>
        </w:numPr>
        <w:kinsoku w:val="0"/>
        <w:overflowPunct w:val="0"/>
        <w:autoSpaceDE/>
        <w:autoSpaceDN/>
        <w:adjustRightInd/>
        <w:spacing w:before="126" w:line="278" w:lineRule="exact"/>
        <w:ind w:right="72"/>
        <w:jc w:val="both"/>
        <w:textAlignment w:val="baseline"/>
        <w:rPr>
          <w:rFonts w:ascii="Arial" w:hAnsi="Arial" w:cs="Arial"/>
          <w:sz w:val="24"/>
          <w:szCs w:val="24"/>
        </w:rPr>
      </w:pPr>
      <w:r>
        <w:rPr>
          <w:rFonts w:ascii="Arial" w:hAnsi="Arial" w:cs="Arial"/>
          <w:sz w:val="24"/>
          <w:szCs w:val="24"/>
        </w:rPr>
        <w:t xml:space="preserve">by such other date as directed by the Authority or as </w:t>
      </w:r>
      <w:del w:id="3898" w:author="Tammy Meek (ESO)" w:date="2024-05-02T10:29:00Z">
        <w:r w:rsidDel="00362AAE">
          <w:rPr>
            <w:rFonts w:ascii="Arial" w:hAnsi="Arial" w:cs="Arial"/>
            <w:sz w:val="24"/>
            <w:szCs w:val="24"/>
          </w:rPr>
          <w:delText>National Grid ESO</w:delText>
        </w:r>
      </w:del>
      <w:ins w:id="3899" w:author="Tammy Meek (ESO)" w:date="2024-05-02T10:29:00Z">
        <w:r w:rsidR="00362AAE" w:rsidRPr="00362AAE">
          <w:rPr>
            <w:rFonts w:ascii="Arial" w:hAnsi="Arial" w:cs="Arial"/>
            <w:i/>
            <w:iCs/>
            <w:sz w:val="24"/>
            <w:szCs w:val="24"/>
          </w:rPr>
          <w:t xml:space="preserve">The </w:t>
        </w:r>
      </w:ins>
      <w:ins w:id="3900" w:author="Tammy Meek (ESO)" w:date="2024-05-02T10:34:00Z">
        <w:del w:id="3901" w:author="Tammy Meek (NESO)" w:date="2025-01-24T11:51:00Z" w16du:dateUtc="2025-01-24T11:51:00Z">
          <w:r w:rsidR="00362AAE" w:rsidRPr="00362AAE" w:rsidDel="00C14108">
            <w:rPr>
              <w:rFonts w:ascii="Arial" w:hAnsi="Arial" w:cs="Arial"/>
              <w:i/>
              <w:iCs/>
              <w:sz w:val="24"/>
              <w:szCs w:val="24"/>
            </w:rPr>
            <w:delText>ISOP</w:delText>
          </w:r>
        </w:del>
      </w:ins>
      <w:ins w:id="3902"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may see fit, and as set out in paragraph H12, publish a revised FRCR.</w:t>
      </w:r>
    </w:p>
    <w:p w14:paraId="0F2EC9DF" w14:textId="040D3447" w:rsidR="009C1403" w:rsidRDefault="00C6386D">
      <w:pPr>
        <w:tabs>
          <w:tab w:val="decimal" w:pos="864"/>
          <w:tab w:val="left" w:pos="1584"/>
        </w:tabs>
        <w:kinsoku w:val="0"/>
        <w:overflowPunct w:val="0"/>
        <w:autoSpaceDE/>
        <w:autoSpaceDN/>
        <w:adjustRightInd/>
        <w:spacing w:before="113" w:line="276" w:lineRule="exact"/>
        <w:ind w:left="720"/>
        <w:textAlignment w:val="baseline"/>
        <w:rPr>
          <w:rFonts w:ascii="Arial" w:hAnsi="Arial" w:cs="Arial"/>
          <w:sz w:val="24"/>
          <w:szCs w:val="24"/>
        </w:rPr>
      </w:pPr>
      <w:r>
        <w:rPr>
          <w:rFonts w:ascii="Arial" w:hAnsi="Arial" w:cs="Arial"/>
          <w:sz w:val="24"/>
          <w:szCs w:val="24"/>
        </w:rPr>
        <w:tab/>
        <w:t>H.12</w:t>
      </w:r>
      <w:r>
        <w:rPr>
          <w:rFonts w:ascii="Arial" w:hAnsi="Arial" w:cs="Arial"/>
          <w:sz w:val="24"/>
          <w:szCs w:val="24"/>
        </w:rPr>
        <w:tab/>
        <w:t xml:space="preserve">Following publication of the initial FRCR, </w:t>
      </w:r>
      <w:del w:id="3903" w:author="Tammy Meek (ESO)" w:date="2024-05-01T12:20:00Z">
        <w:r w:rsidDel="007F09B1">
          <w:rPr>
            <w:rFonts w:ascii="Arial" w:hAnsi="Arial" w:cs="Arial"/>
            <w:sz w:val="24"/>
            <w:szCs w:val="24"/>
          </w:rPr>
          <w:delText>National Grid ESO</w:delText>
        </w:r>
      </w:del>
      <w:ins w:id="3904" w:author="Tammy Meek (ESO)" w:date="2024-05-01T12:20:00Z">
        <w:r w:rsidR="007F09B1">
          <w:rPr>
            <w:rFonts w:ascii="Arial" w:hAnsi="Arial" w:cs="Arial"/>
            <w:sz w:val="24"/>
            <w:szCs w:val="24"/>
          </w:rPr>
          <w:t xml:space="preserve">the </w:t>
        </w:r>
      </w:ins>
      <w:ins w:id="3905" w:author="Tammy Meek (ESO)" w:date="2024-05-02T10:34:00Z">
        <w:del w:id="3906" w:author="Tammy Meek (NESO)" w:date="2025-01-24T11:51:00Z" w16du:dateUtc="2025-01-24T11:51:00Z">
          <w:r w:rsidR="00362AAE" w:rsidRPr="00362AAE" w:rsidDel="00C14108">
            <w:rPr>
              <w:rFonts w:ascii="Arial" w:hAnsi="Arial" w:cs="Arial"/>
              <w:i/>
              <w:iCs/>
              <w:sz w:val="24"/>
              <w:szCs w:val="24"/>
            </w:rPr>
            <w:delText>ISOP</w:delText>
          </w:r>
        </w:del>
      </w:ins>
      <w:ins w:id="3907"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w:t>
      </w:r>
    </w:p>
    <w:p w14:paraId="11032AFC" w14:textId="77777777" w:rsidR="009C1403" w:rsidRDefault="00C6386D">
      <w:pPr>
        <w:numPr>
          <w:ilvl w:val="0"/>
          <w:numId w:val="57"/>
        </w:numPr>
        <w:kinsoku w:val="0"/>
        <w:overflowPunct w:val="0"/>
        <w:autoSpaceDE/>
        <w:autoSpaceDN/>
        <w:adjustRightInd/>
        <w:spacing w:before="121" w:line="278" w:lineRule="exact"/>
        <w:textAlignment w:val="baseline"/>
        <w:rPr>
          <w:rFonts w:ascii="Arial" w:hAnsi="Arial" w:cs="Arial"/>
          <w:spacing w:val="-1"/>
          <w:sz w:val="24"/>
          <w:szCs w:val="24"/>
        </w:rPr>
      </w:pPr>
      <w:r>
        <w:rPr>
          <w:rFonts w:ascii="Arial" w:hAnsi="Arial" w:cs="Arial"/>
          <w:spacing w:val="-1"/>
          <w:sz w:val="24"/>
          <w:szCs w:val="24"/>
        </w:rPr>
        <w:t>review at least once in each financial year the FRCR prepared and published in the previous financial year and consider any improvements to better facilitate the economic and efficient operation of the National Electricity Transmission System; and</w:t>
      </w:r>
    </w:p>
    <w:p w14:paraId="4194B726" w14:textId="77777777" w:rsidR="009C1403" w:rsidRDefault="00C6386D">
      <w:pPr>
        <w:numPr>
          <w:ilvl w:val="0"/>
          <w:numId w:val="57"/>
        </w:numPr>
        <w:kinsoku w:val="0"/>
        <w:overflowPunct w:val="0"/>
        <w:autoSpaceDE/>
        <w:autoSpaceDN/>
        <w:adjustRightInd/>
        <w:spacing w:before="126" w:line="275" w:lineRule="exact"/>
        <w:ind w:right="72"/>
        <w:jc w:val="both"/>
        <w:textAlignment w:val="baseline"/>
        <w:rPr>
          <w:rFonts w:ascii="Arial" w:hAnsi="Arial" w:cs="Arial"/>
          <w:sz w:val="24"/>
          <w:szCs w:val="24"/>
        </w:rPr>
      </w:pPr>
      <w:r>
        <w:rPr>
          <w:rFonts w:ascii="Arial" w:hAnsi="Arial" w:cs="Arial"/>
          <w:sz w:val="24"/>
          <w:szCs w:val="24"/>
        </w:rPr>
        <w:t>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w:t>
      </w:r>
    </w:p>
    <w:p w14:paraId="01431017" w14:textId="21A849FA" w:rsidR="009C1403" w:rsidRDefault="00C6386D">
      <w:pPr>
        <w:kinsoku w:val="0"/>
        <w:overflowPunct w:val="0"/>
        <w:autoSpaceDE/>
        <w:autoSpaceDN/>
        <w:adjustRightInd/>
        <w:spacing w:before="122" w:line="277" w:lineRule="exact"/>
        <w:ind w:left="1584" w:right="72" w:hanging="864"/>
        <w:jc w:val="both"/>
        <w:textAlignment w:val="baseline"/>
        <w:rPr>
          <w:rFonts w:ascii="Arial" w:hAnsi="Arial" w:cs="Arial"/>
          <w:spacing w:val="-3"/>
          <w:sz w:val="24"/>
          <w:szCs w:val="24"/>
        </w:rPr>
      </w:pPr>
      <w:r>
        <w:rPr>
          <w:rFonts w:ascii="Arial" w:hAnsi="Arial" w:cs="Arial"/>
          <w:spacing w:val="-3"/>
          <w:sz w:val="24"/>
          <w:szCs w:val="24"/>
        </w:rPr>
        <w:t xml:space="preserve">H.13 </w:t>
      </w:r>
      <w:del w:id="3908" w:author="Tammy Meek (ESO)" w:date="2024-05-01T12:21:00Z">
        <w:r w:rsidDel="001C08FE">
          <w:rPr>
            <w:rFonts w:ascii="Arial" w:hAnsi="Arial" w:cs="Arial"/>
            <w:spacing w:val="-3"/>
            <w:sz w:val="24"/>
            <w:szCs w:val="24"/>
          </w:rPr>
          <w:delText>National Grid ESO</w:delText>
        </w:r>
      </w:del>
      <w:ins w:id="3909" w:author="Tammy Meek (ESO)" w:date="2024-05-01T12:21:00Z">
        <w:r w:rsidR="001C08FE">
          <w:rPr>
            <w:rFonts w:ascii="Arial" w:hAnsi="Arial" w:cs="Arial"/>
            <w:spacing w:val="-3"/>
            <w:sz w:val="24"/>
            <w:szCs w:val="24"/>
          </w:rPr>
          <w:t xml:space="preserve">The </w:t>
        </w:r>
      </w:ins>
      <w:ins w:id="3910" w:author="Tammy Meek (ESO)" w:date="2024-05-02T10:34:00Z">
        <w:del w:id="3911" w:author="Tammy Meek (NESO)" w:date="2025-01-24T11:51:00Z" w16du:dateUtc="2025-01-24T11:51:00Z">
          <w:r w:rsidR="00362AAE" w:rsidRPr="00362AAE" w:rsidDel="00C14108">
            <w:rPr>
              <w:rFonts w:ascii="Arial" w:hAnsi="Arial" w:cs="Arial"/>
              <w:i/>
              <w:iCs/>
              <w:spacing w:val="-3"/>
              <w:sz w:val="24"/>
              <w:szCs w:val="24"/>
            </w:rPr>
            <w:delText>ISOP</w:delText>
          </w:r>
        </w:del>
      </w:ins>
      <w:ins w:id="3912"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make reasonable endeavours to ensure any FRCR submitted under paragraph H11 or H12 includes the information set out in paragraph H14. Where this has not been possible, </w:t>
      </w:r>
      <w:del w:id="3913" w:author="Tammy Meek (ESO)" w:date="2024-05-01T12:22:00Z">
        <w:r w:rsidDel="00C63721">
          <w:rPr>
            <w:rFonts w:ascii="Arial" w:hAnsi="Arial" w:cs="Arial"/>
            <w:spacing w:val="-3"/>
            <w:sz w:val="24"/>
            <w:szCs w:val="24"/>
          </w:rPr>
          <w:delText>National Grid ESO</w:delText>
        </w:r>
      </w:del>
      <w:ins w:id="3914" w:author="Tammy Meek (ESO)" w:date="2024-05-01T12:22:00Z">
        <w:r w:rsidR="00C63721">
          <w:rPr>
            <w:rFonts w:ascii="Arial" w:hAnsi="Arial" w:cs="Arial"/>
            <w:spacing w:val="-3"/>
            <w:sz w:val="24"/>
            <w:szCs w:val="24"/>
          </w:rPr>
          <w:t xml:space="preserve">the </w:t>
        </w:r>
      </w:ins>
      <w:ins w:id="3915" w:author="Tammy Meek (ESO)" w:date="2024-05-02T10:34:00Z">
        <w:del w:id="3916" w:author="Tammy Meek (NESO)" w:date="2025-01-24T11:51:00Z" w16du:dateUtc="2025-01-24T11:51:00Z">
          <w:r w:rsidR="00362AAE" w:rsidRPr="00362AAE" w:rsidDel="00C14108">
            <w:rPr>
              <w:rFonts w:ascii="Arial" w:hAnsi="Arial" w:cs="Arial"/>
              <w:i/>
              <w:iCs/>
              <w:spacing w:val="-3"/>
              <w:sz w:val="24"/>
              <w:szCs w:val="24"/>
            </w:rPr>
            <w:delText>ISOP</w:delText>
          </w:r>
        </w:del>
      </w:ins>
      <w:ins w:id="3917"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explain the reasons and how it proposes to progress outstanding issues.</w:t>
      </w:r>
    </w:p>
    <w:p w14:paraId="04CCE952" w14:textId="77777777" w:rsidR="009C1403" w:rsidRDefault="009C1403">
      <w:pPr>
        <w:widowControl/>
        <w:rPr>
          <w:sz w:val="24"/>
          <w:szCs w:val="24"/>
        </w:rPr>
        <w:sectPr w:rsidR="009C1403">
          <w:headerReference w:type="default" r:id="rId143"/>
          <w:pgSz w:w="11904" w:h="16834"/>
          <w:pgMar w:top="1440" w:right="1390" w:bottom="508" w:left="1434" w:header="720" w:footer="720" w:gutter="0"/>
          <w:cols w:space="720"/>
          <w:noEndnote/>
        </w:sectPr>
      </w:pPr>
    </w:p>
    <w:p w14:paraId="441FB3A6" w14:textId="5D197139" w:rsidR="009C1403" w:rsidRDefault="00C6386D">
      <w:pPr>
        <w:kinsoku w:val="0"/>
        <w:overflowPunct w:val="0"/>
        <w:autoSpaceDE/>
        <w:autoSpaceDN/>
        <w:adjustRightInd/>
        <w:spacing w:before="6" w:line="277" w:lineRule="exact"/>
        <w:textAlignment w:val="baseline"/>
        <w:rPr>
          <w:rFonts w:ascii="Arial" w:hAnsi="Arial" w:cs="Arial"/>
          <w:spacing w:val="3"/>
          <w:sz w:val="24"/>
          <w:szCs w:val="24"/>
        </w:rPr>
      </w:pPr>
      <w:r>
        <w:rPr>
          <w:rFonts w:ascii="Arial" w:hAnsi="Arial" w:cs="Arial"/>
          <w:spacing w:val="3"/>
          <w:sz w:val="24"/>
          <w:szCs w:val="24"/>
        </w:rPr>
        <w:t>H.14 Submissions made under paragraphs H11 or H12 must include:</w:t>
      </w:r>
    </w:p>
    <w:p w14:paraId="0F3BC9DF" w14:textId="77777777" w:rsidR="009C1403" w:rsidRDefault="00C6386D">
      <w:pPr>
        <w:numPr>
          <w:ilvl w:val="0"/>
          <w:numId w:val="58"/>
        </w:numPr>
        <w:kinsoku w:val="0"/>
        <w:overflowPunct w:val="0"/>
        <w:autoSpaceDE/>
        <w:autoSpaceDN/>
        <w:adjustRightInd/>
        <w:spacing w:before="129" w:line="274" w:lineRule="exact"/>
        <w:jc w:val="both"/>
        <w:textAlignment w:val="baseline"/>
        <w:rPr>
          <w:rFonts w:ascii="Arial" w:hAnsi="Arial" w:cs="Arial"/>
          <w:sz w:val="24"/>
          <w:szCs w:val="24"/>
        </w:rPr>
      </w:pPr>
      <w:r>
        <w:rPr>
          <w:rFonts w:ascii="Arial" w:hAnsi="Arial" w:cs="Arial"/>
          <w:sz w:val="24"/>
          <w:szCs w:val="24"/>
        </w:rPr>
        <w:t>a detailed explanation of the consultation process undertaken in the development of the FRCR;</w:t>
      </w:r>
    </w:p>
    <w:p w14:paraId="03BC2D15" w14:textId="77777777" w:rsidR="009C1403" w:rsidRDefault="00C6386D">
      <w:pPr>
        <w:numPr>
          <w:ilvl w:val="0"/>
          <w:numId w:val="58"/>
        </w:numPr>
        <w:kinsoku w:val="0"/>
        <w:overflowPunct w:val="0"/>
        <w:autoSpaceDE/>
        <w:autoSpaceDN/>
        <w:adjustRightInd/>
        <w:spacing w:before="127" w:line="271" w:lineRule="exact"/>
        <w:jc w:val="both"/>
        <w:textAlignment w:val="baseline"/>
        <w:rPr>
          <w:rFonts w:ascii="Arial" w:hAnsi="Arial" w:cs="Arial"/>
          <w:spacing w:val="-3"/>
          <w:sz w:val="24"/>
          <w:szCs w:val="24"/>
        </w:rPr>
      </w:pPr>
      <w:r>
        <w:rPr>
          <w:rFonts w:ascii="Arial" w:hAnsi="Arial" w:cs="Arial"/>
          <w:spacing w:val="-3"/>
          <w:sz w:val="24"/>
          <w:szCs w:val="24"/>
        </w:rPr>
        <w:t>a summary of the views received from interested parties as part of the consultation process and an explanation of how these were taken into account in the development of the FRCR; and</w:t>
      </w:r>
    </w:p>
    <w:p w14:paraId="651A3387" w14:textId="0ADFEA39" w:rsidR="009C1403" w:rsidRDefault="00C6386D">
      <w:pPr>
        <w:numPr>
          <w:ilvl w:val="0"/>
          <w:numId w:val="58"/>
        </w:numPr>
        <w:kinsoku w:val="0"/>
        <w:overflowPunct w:val="0"/>
        <w:autoSpaceDE/>
        <w:autoSpaceDN/>
        <w:adjustRightInd/>
        <w:spacing w:before="131" w:line="273" w:lineRule="exact"/>
        <w:jc w:val="both"/>
        <w:textAlignment w:val="baseline"/>
        <w:rPr>
          <w:rFonts w:ascii="Arial" w:hAnsi="Arial" w:cs="Arial"/>
          <w:sz w:val="24"/>
          <w:szCs w:val="24"/>
        </w:rPr>
      </w:pPr>
      <w:r>
        <w:rPr>
          <w:rFonts w:ascii="Arial" w:hAnsi="Arial" w:cs="Arial"/>
          <w:sz w:val="24"/>
          <w:szCs w:val="24"/>
        </w:rPr>
        <w:t xml:space="preserve">copies of any formal responses submitted to the </w:t>
      </w:r>
      <w:del w:id="3928" w:author="Tammy Meek (ESO)" w:date="2024-05-01T12:22:00Z">
        <w:r w:rsidDel="00C63721">
          <w:rPr>
            <w:rFonts w:ascii="Arial" w:hAnsi="Arial" w:cs="Arial"/>
            <w:sz w:val="24"/>
            <w:szCs w:val="24"/>
          </w:rPr>
          <w:delText>National Grid ESO</w:delText>
        </w:r>
      </w:del>
      <w:ins w:id="3929" w:author="Tammy Meek (ESO)" w:date="2024-05-01T12:22:00Z">
        <w:del w:id="3930" w:author="Tammy Meek (NESO)" w:date="2025-01-27T11:16:00Z" w16du:dateUtc="2025-01-27T11:16:00Z">
          <w:r w:rsidR="00C63721" w:rsidDel="001F65B9">
            <w:rPr>
              <w:rFonts w:ascii="Arial" w:hAnsi="Arial" w:cs="Arial"/>
              <w:sz w:val="24"/>
              <w:szCs w:val="24"/>
            </w:rPr>
            <w:delText xml:space="preserve">the </w:delText>
          </w:r>
        </w:del>
      </w:ins>
      <w:ins w:id="3931" w:author="Tammy Meek (ESO)" w:date="2024-05-02T10:34:00Z">
        <w:del w:id="3932" w:author="Tammy Meek (NESO)" w:date="2025-01-24T11:51:00Z" w16du:dateUtc="2025-01-24T11:51:00Z">
          <w:r w:rsidR="00362AAE" w:rsidRPr="00362AAE" w:rsidDel="00C14108">
            <w:rPr>
              <w:rFonts w:ascii="Arial" w:hAnsi="Arial" w:cs="Arial"/>
              <w:i/>
              <w:iCs/>
              <w:sz w:val="24"/>
              <w:szCs w:val="24"/>
            </w:rPr>
            <w:delText>ISOP</w:delText>
          </w:r>
        </w:del>
      </w:ins>
      <w:ins w:id="3933"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as part of its consultation process.</w:t>
      </w:r>
    </w:p>
    <w:p w14:paraId="3937A506" w14:textId="115A1F5C" w:rsidR="009C1403" w:rsidRDefault="00C6386D">
      <w:pPr>
        <w:kinsoku w:val="0"/>
        <w:overflowPunct w:val="0"/>
        <w:autoSpaceDE/>
        <w:autoSpaceDN/>
        <w:adjustRightInd/>
        <w:spacing w:before="123" w:line="276" w:lineRule="exact"/>
        <w:ind w:left="864" w:hanging="864"/>
        <w:jc w:val="both"/>
        <w:textAlignment w:val="baseline"/>
        <w:rPr>
          <w:rFonts w:ascii="Arial" w:hAnsi="Arial" w:cs="Arial"/>
          <w:sz w:val="24"/>
          <w:szCs w:val="24"/>
        </w:rPr>
      </w:pPr>
      <w:r>
        <w:rPr>
          <w:rFonts w:ascii="Arial" w:hAnsi="Arial" w:cs="Arial"/>
          <w:sz w:val="24"/>
          <w:szCs w:val="24"/>
        </w:rPr>
        <w:t xml:space="preserve">H.15 </w:t>
      </w:r>
      <w:r w:rsidR="0010168B">
        <w:rPr>
          <w:rFonts w:ascii="Arial" w:hAnsi="Arial" w:cs="Arial"/>
          <w:sz w:val="24"/>
          <w:szCs w:val="24"/>
        </w:rPr>
        <w:tab/>
      </w:r>
      <w:r>
        <w:rPr>
          <w:rFonts w:ascii="Arial" w:hAnsi="Arial" w:cs="Arial"/>
          <w:sz w:val="24"/>
          <w:szCs w:val="24"/>
        </w:rPr>
        <w:t xml:space="preserve">Following the approval of the FRCR under H19, </w:t>
      </w:r>
      <w:del w:id="3934" w:author="Tammy Meek (ESO)" w:date="2024-05-01T12:23:00Z">
        <w:r w:rsidDel="009834BA">
          <w:rPr>
            <w:rFonts w:ascii="Arial" w:hAnsi="Arial" w:cs="Arial"/>
            <w:sz w:val="24"/>
            <w:szCs w:val="24"/>
          </w:rPr>
          <w:delText>National Grid ESO</w:delText>
        </w:r>
      </w:del>
      <w:ins w:id="3935" w:author="Tammy Meek (ESO)" w:date="2024-05-01T12:23:00Z">
        <w:r w:rsidR="009834BA">
          <w:rPr>
            <w:rFonts w:ascii="Arial" w:hAnsi="Arial" w:cs="Arial"/>
            <w:sz w:val="24"/>
            <w:szCs w:val="24"/>
          </w:rPr>
          <w:t xml:space="preserve">the </w:t>
        </w:r>
      </w:ins>
      <w:ins w:id="3936" w:author="Tammy Meek (ESO)" w:date="2024-05-02T10:34:00Z">
        <w:del w:id="3937" w:author="Tammy Meek (NESO)" w:date="2025-01-24T11:51:00Z" w16du:dateUtc="2025-01-24T11:51:00Z">
          <w:r w:rsidR="00362AAE" w:rsidRPr="00362AAE" w:rsidDel="00C14108">
            <w:rPr>
              <w:rFonts w:ascii="Arial" w:hAnsi="Arial" w:cs="Arial"/>
              <w:i/>
              <w:iCs/>
              <w:sz w:val="24"/>
              <w:szCs w:val="24"/>
            </w:rPr>
            <w:delText>ISOP</w:delText>
          </w:r>
        </w:del>
      </w:ins>
      <w:ins w:id="3938"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 publish the FRCR on its website in such readily accessible form and manner that it considers will best facilitate engagement with stakeholders, and provide a copy of the FRCR on request, and free of charge, to any person who asks for one.</w:t>
      </w:r>
    </w:p>
    <w:p w14:paraId="15C041FC" w14:textId="2F2BA614" w:rsidR="009C1403" w:rsidRDefault="00C6386D">
      <w:pPr>
        <w:tabs>
          <w:tab w:val="right" w:pos="8280"/>
        </w:tabs>
        <w:kinsoku w:val="0"/>
        <w:overflowPunct w:val="0"/>
        <w:autoSpaceDE/>
        <w:autoSpaceDN/>
        <w:adjustRightInd/>
        <w:spacing w:before="126" w:line="277" w:lineRule="exact"/>
        <w:ind w:left="851" w:hanging="851"/>
        <w:jc w:val="both"/>
        <w:textAlignment w:val="baseline"/>
        <w:rPr>
          <w:rFonts w:ascii="Arial" w:hAnsi="Arial" w:cs="Arial"/>
          <w:spacing w:val="-3"/>
          <w:sz w:val="24"/>
          <w:szCs w:val="24"/>
        </w:rPr>
        <w:pPrChange w:id="3939" w:author="Tammy Meek (ESO)" w:date="2024-05-01T12:24:00Z">
          <w:pPr>
            <w:kinsoku w:val="0"/>
            <w:overflowPunct w:val="0"/>
            <w:autoSpaceDE/>
            <w:autoSpaceDN/>
            <w:adjustRightInd/>
            <w:spacing w:line="275" w:lineRule="exact"/>
            <w:ind w:left="864"/>
            <w:jc w:val="both"/>
            <w:textAlignment w:val="baseline"/>
          </w:pPr>
        </w:pPrChange>
      </w:pPr>
      <w:r>
        <w:rPr>
          <w:rFonts w:ascii="Arial" w:hAnsi="Arial" w:cs="Arial"/>
          <w:sz w:val="24"/>
          <w:szCs w:val="24"/>
        </w:rPr>
        <w:t>H.16</w:t>
      </w:r>
      <w:r>
        <w:rPr>
          <w:rFonts w:ascii="Arial" w:hAnsi="Arial" w:cs="Arial"/>
          <w:sz w:val="24"/>
          <w:szCs w:val="24"/>
        </w:rPr>
        <w:tab/>
        <w:t xml:space="preserve">In complying with the requirements of paragraph H15, </w:t>
      </w:r>
      <w:del w:id="3940" w:author="Tammy Meek (ESO)" w:date="2024-05-01T12:24:00Z">
        <w:r w:rsidDel="0010168B">
          <w:rPr>
            <w:rFonts w:ascii="Arial" w:hAnsi="Arial" w:cs="Arial"/>
            <w:sz w:val="24"/>
            <w:szCs w:val="24"/>
          </w:rPr>
          <w:delText>National Grid</w:delText>
        </w:r>
      </w:del>
      <w:r w:rsidR="0010168B">
        <w:rPr>
          <w:rFonts w:ascii="Arial" w:hAnsi="Arial" w:cs="Arial"/>
          <w:sz w:val="24"/>
          <w:szCs w:val="24"/>
        </w:rPr>
        <w:t xml:space="preserve"> </w:t>
      </w:r>
      <w:del w:id="3941" w:author="Tammy Meek (ESO)" w:date="2024-05-01T12:24:00Z">
        <w:r w:rsidDel="0010168B">
          <w:rPr>
            <w:rFonts w:ascii="Arial" w:hAnsi="Arial" w:cs="Arial"/>
            <w:spacing w:val="-3"/>
            <w:sz w:val="24"/>
            <w:szCs w:val="24"/>
          </w:rPr>
          <w:delText>ESO</w:delText>
        </w:r>
      </w:del>
      <w:ins w:id="3942" w:author="Tammy Meek (ESO)" w:date="2024-05-01T12:24:00Z">
        <w:r w:rsidR="0010168B">
          <w:rPr>
            <w:rFonts w:ascii="Arial" w:hAnsi="Arial" w:cs="Arial"/>
            <w:sz w:val="24"/>
            <w:szCs w:val="24"/>
          </w:rPr>
          <w:t xml:space="preserve">the </w:t>
        </w:r>
      </w:ins>
      <w:ins w:id="3943" w:author="Tammy Meek (ESO)" w:date="2024-05-02T10:34:00Z">
        <w:del w:id="3944" w:author="Tammy Meek (NESO)" w:date="2025-01-24T11:51:00Z" w16du:dateUtc="2025-01-24T11:51:00Z">
          <w:r w:rsidR="00362AAE" w:rsidRPr="00362AAE" w:rsidDel="00C14108">
            <w:rPr>
              <w:rFonts w:ascii="Arial" w:hAnsi="Arial" w:cs="Arial"/>
              <w:i/>
              <w:iCs/>
              <w:sz w:val="24"/>
              <w:szCs w:val="24"/>
            </w:rPr>
            <w:delText>ISOP</w:delText>
          </w:r>
        </w:del>
      </w:ins>
      <w:ins w:id="3945" w:author="Tammy Meek (NESO)" w:date="2025-01-24T11:51:00Z" w16du:dateUtc="2025-01-24T11:51:00Z">
        <w:r w:rsidR="00C14108" w:rsidRPr="00C14108">
          <w:rPr>
            <w:rFonts w:ascii="Arial" w:hAnsi="Arial" w:cs="Arial"/>
            <w:i/>
            <w:iCs/>
            <w:sz w:val="24"/>
            <w:szCs w:val="24"/>
          </w:rPr>
          <w:t>ISOP</w:t>
        </w:r>
      </w:ins>
      <w:r>
        <w:rPr>
          <w:rFonts w:ascii="Arial" w:hAnsi="Arial" w:cs="Arial"/>
          <w:spacing w:val="-3"/>
          <w:sz w:val="24"/>
          <w:szCs w:val="24"/>
        </w:rPr>
        <w:t xml:space="preserve">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w:t>
      </w:r>
      <w:del w:id="3946" w:author="Tammy Meek (ESO)" w:date="2024-05-02T10:30:00Z">
        <w:r w:rsidDel="00362AAE">
          <w:rPr>
            <w:rFonts w:ascii="Arial" w:hAnsi="Arial" w:cs="Arial"/>
            <w:spacing w:val="-3"/>
            <w:sz w:val="24"/>
            <w:szCs w:val="24"/>
          </w:rPr>
          <w:delText>National Grid ESO</w:delText>
        </w:r>
      </w:del>
      <w:ins w:id="3947" w:author="Tammy Meek (ESO)" w:date="2024-05-02T10:30:00Z">
        <w:r w:rsidR="00362AAE" w:rsidRPr="00362AAE">
          <w:rPr>
            <w:rFonts w:ascii="Arial" w:hAnsi="Arial" w:cs="Arial"/>
            <w:i/>
            <w:iCs/>
            <w:spacing w:val="-3"/>
            <w:sz w:val="24"/>
            <w:szCs w:val="24"/>
          </w:rPr>
          <w:t xml:space="preserve">The </w:t>
        </w:r>
      </w:ins>
      <w:ins w:id="3948" w:author="Tammy Meek (ESO)" w:date="2024-05-02T10:34:00Z">
        <w:del w:id="3949" w:author="Tammy Meek (NESO)" w:date="2025-01-24T11:51:00Z" w16du:dateUtc="2025-01-24T11:51:00Z">
          <w:r w:rsidR="00362AAE" w:rsidRPr="00362AAE" w:rsidDel="00C14108">
            <w:rPr>
              <w:rFonts w:ascii="Arial" w:hAnsi="Arial" w:cs="Arial"/>
              <w:i/>
              <w:iCs/>
              <w:spacing w:val="-3"/>
              <w:sz w:val="24"/>
              <w:szCs w:val="24"/>
            </w:rPr>
            <w:delText>ISOP</w:delText>
          </w:r>
        </w:del>
      </w:ins>
      <w:ins w:id="3950" w:author="Tammy Meek (NESO)" w:date="2025-01-24T11:51:00Z" w16du:dateUtc="2025-01-24T11:51:00Z">
        <w:r w:rsidR="00C14108" w:rsidRPr="00C14108">
          <w:rPr>
            <w:rFonts w:ascii="Arial" w:hAnsi="Arial" w:cs="Arial"/>
            <w:i/>
            <w:iCs/>
            <w:spacing w:val="-3"/>
            <w:sz w:val="24"/>
            <w:szCs w:val="24"/>
          </w:rPr>
          <w:t>ISOP</w:t>
        </w:r>
      </w:ins>
      <w:r>
        <w:rPr>
          <w:rFonts w:ascii="Arial" w:hAnsi="Arial" w:cs="Arial"/>
          <w:spacing w:val="-3"/>
          <w:sz w:val="24"/>
          <w:szCs w:val="24"/>
        </w:rPr>
        <w:t xml:space="preserve"> must provide to the SQSS Panel and the Authority its reasons for any omission of information from the FRCR as published and where it is intended that this be different from the report as submitted for approval under H11 or H12.</w:t>
      </w:r>
    </w:p>
    <w:p w14:paraId="0BB00FC1" w14:textId="0BD81029" w:rsidR="009C1403" w:rsidRDefault="00C6386D">
      <w:pPr>
        <w:kinsoku w:val="0"/>
        <w:overflowPunct w:val="0"/>
        <w:autoSpaceDE/>
        <w:autoSpaceDN/>
        <w:adjustRightInd/>
        <w:spacing w:before="129" w:line="274" w:lineRule="exact"/>
        <w:ind w:left="864" w:hanging="864"/>
        <w:jc w:val="both"/>
        <w:textAlignment w:val="baseline"/>
        <w:rPr>
          <w:rFonts w:ascii="Arial" w:hAnsi="Arial" w:cs="Arial"/>
          <w:sz w:val="24"/>
          <w:szCs w:val="24"/>
        </w:rPr>
      </w:pPr>
      <w:r>
        <w:rPr>
          <w:rFonts w:ascii="Arial" w:hAnsi="Arial" w:cs="Arial"/>
          <w:sz w:val="24"/>
          <w:szCs w:val="24"/>
        </w:rPr>
        <w:t xml:space="preserve">H.17 </w:t>
      </w:r>
      <w:r w:rsidR="0010168B">
        <w:rPr>
          <w:rFonts w:ascii="Arial" w:hAnsi="Arial" w:cs="Arial"/>
          <w:sz w:val="24"/>
          <w:szCs w:val="24"/>
        </w:rPr>
        <w:tab/>
      </w:r>
      <w:r>
        <w:rPr>
          <w:rFonts w:ascii="Arial" w:hAnsi="Arial" w:cs="Arial"/>
          <w:sz w:val="24"/>
          <w:szCs w:val="24"/>
        </w:rPr>
        <w:t>Each FRCR (including the initial FRCR) prepared in accordance with the methodology set out in Part A must:</w:t>
      </w:r>
    </w:p>
    <w:p w14:paraId="7C592338" w14:textId="77777777" w:rsidR="009C1403" w:rsidRDefault="00C6386D">
      <w:pPr>
        <w:kinsoku w:val="0"/>
        <w:overflowPunct w:val="0"/>
        <w:autoSpaceDE/>
        <w:autoSpaceDN/>
        <w:adjustRightInd/>
        <w:spacing w:before="121" w:line="277" w:lineRule="exact"/>
        <w:ind w:left="864"/>
        <w:textAlignment w:val="baseline"/>
        <w:rPr>
          <w:rFonts w:ascii="Arial" w:hAnsi="Arial" w:cs="Arial"/>
          <w:spacing w:val="-3"/>
          <w:sz w:val="24"/>
          <w:szCs w:val="24"/>
        </w:rPr>
      </w:pPr>
      <w:r>
        <w:rPr>
          <w:rFonts w:ascii="Arial" w:hAnsi="Arial" w:cs="Arial"/>
          <w:spacing w:val="-3"/>
          <w:sz w:val="24"/>
          <w:szCs w:val="24"/>
        </w:rPr>
        <w:t>(a) set out:</w:t>
      </w:r>
    </w:p>
    <w:p w14:paraId="02A91FD2" w14:textId="77777777" w:rsidR="009C1403" w:rsidRDefault="00C6386D">
      <w:pPr>
        <w:numPr>
          <w:ilvl w:val="0"/>
          <w:numId w:val="59"/>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those risks to the secure operation of the system considered under the FRCR;</w:t>
      </w:r>
    </w:p>
    <w:p w14:paraId="2D367429" w14:textId="77777777" w:rsidR="009C1403" w:rsidRDefault="00C6386D">
      <w:pPr>
        <w:numPr>
          <w:ilvl w:val="0"/>
          <w:numId w:val="59"/>
        </w:numPr>
        <w:kinsoku w:val="0"/>
        <w:overflowPunct w:val="0"/>
        <w:autoSpaceDE/>
        <w:autoSpaceDN/>
        <w:adjustRightInd/>
        <w:spacing w:before="127" w:line="277" w:lineRule="exact"/>
        <w:jc w:val="both"/>
        <w:textAlignment w:val="baseline"/>
        <w:rPr>
          <w:rFonts w:ascii="Arial" w:hAnsi="Arial" w:cs="Arial"/>
          <w:spacing w:val="-3"/>
          <w:sz w:val="24"/>
          <w:szCs w:val="24"/>
        </w:rPr>
      </w:pPr>
      <w:r>
        <w:rPr>
          <w:rFonts w:ascii="Arial" w:hAnsi="Arial" w:cs="Arial"/>
          <w:spacing w:val="-3"/>
          <w:sz w:val="24"/>
          <w:szCs w:val="24"/>
        </w:rPr>
        <w:t>the likelihood and consequence of each such risk occurring;</w:t>
      </w:r>
    </w:p>
    <w:p w14:paraId="1D131D91" w14:textId="77777777" w:rsidR="009C1403" w:rsidRDefault="00C6386D">
      <w:pPr>
        <w:numPr>
          <w:ilvl w:val="0"/>
          <w:numId w:val="59"/>
        </w:numPr>
        <w:kinsoku w:val="0"/>
        <w:overflowPunct w:val="0"/>
        <w:autoSpaceDE/>
        <w:autoSpaceDN/>
        <w:adjustRightInd/>
        <w:spacing w:before="107" w:line="277" w:lineRule="exact"/>
        <w:jc w:val="both"/>
        <w:textAlignment w:val="baseline"/>
        <w:rPr>
          <w:rFonts w:ascii="Arial" w:hAnsi="Arial" w:cs="Arial"/>
          <w:sz w:val="24"/>
          <w:szCs w:val="24"/>
        </w:rPr>
      </w:pPr>
      <w:r>
        <w:rPr>
          <w:rFonts w:ascii="Arial" w:hAnsi="Arial" w:cs="Arial"/>
          <w:sz w:val="24"/>
          <w:szCs w:val="24"/>
        </w:rPr>
        <w:t>the likely cost of securing the system against such risks;</w:t>
      </w:r>
    </w:p>
    <w:p w14:paraId="016217E6" w14:textId="77777777" w:rsidR="009C1403" w:rsidRDefault="00C6386D">
      <w:pPr>
        <w:numPr>
          <w:ilvl w:val="0"/>
          <w:numId w:val="59"/>
        </w:numPr>
        <w:kinsoku w:val="0"/>
        <w:overflowPunct w:val="0"/>
        <w:autoSpaceDE/>
        <w:autoSpaceDN/>
        <w:adjustRightInd/>
        <w:spacing w:before="121" w:line="277" w:lineRule="exact"/>
        <w:jc w:val="both"/>
        <w:textAlignment w:val="baseline"/>
        <w:rPr>
          <w:rFonts w:ascii="Arial" w:hAnsi="Arial" w:cs="Arial"/>
          <w:sz w:val="24"/>
          <w:szCs w:val="24"/>
        </w:rPr>
      </w:pPr>
      <w:r>
        <w:rPr>
          <w:rFonts w:ascii="Arial" w:hAnsi="Arial" w:cs="Arial"/>
          <w:sz w:val="24"/>
          <w:szCs w:val="24"/>
        </w:rPr>
        <w:t>the benefits to the consumer in mitigating such risks;</w:t>
      </w:r>
    </w:p>
    <w:p w14:paraId="2B3B8C53" w14:textId="388F0C35" w:rsidR="009C1403" w:rsidRDefault="00C6386D">
      <w:pPr>
        <w:kinsoku w:val="0"/>
        <w:overflowPunct w:val="0"/>
        <w:autoSpaceDE/>
        <w:autoSpaceDN/>
        <w:adjustRightInd/>
        <w:spacing w:before="127" w:line="276" w:lineRule="exact"/>
        <w:ind w:left="1728" w:hanging="864"/>
        <w:jc w:val="both"/>
        <w:textAlignment w:val="baseline"/>
        <w:rPr>
          <w:rFonts w:ascii="Arial" w:hAnsi="Arial" w:cs="Arial"/>
          <w:sz w:val="24"/>
          <w:szCs w:val="24"/>
        </w:rPr>
      </w:pPr>
      <w:r>
        <w:rPr>
          <w:rFonts w:ascii="Arial" w:hAnsi="Arial" w:cs="Arial"/>
          <w:sz w:val="24"/>
          <w:szCs w:val="24"/>
        </w:rPr>
        <w:t xml:space="preserve">(b) include </w:t>
      </w:r>
      <w:del w:id="3951" w:author="Tammy Meek (ESO)" w:date="2024-05-01T12:27:00Z">
        <w:r w:rsidDel="005A4707">
          <w:rPr>
            <w:rFonts w:ascii="Arial" w:hAnsi="Arial" w:cs="Arial"/>
            <w:sz w:val="24"/>
            <w:szCs w:val="24"/>
          </w:rPr>
          <w:delText>National Grid ESO</w:delText>
        </w:r>
      </w:del>
      <w:ins w:id="3952" w:author="Tammy Meek (ESO)" w:date="2024-05-01T12:27:00Z">
        <w:r w:rsidR="005A4707">
          <w:rPr>
            <w:rFonts w:ascii="Arial" w:hAnsi="Arial" w:cs="Arial"/>
            <w:sz w:val="24"/>
            <w:szCs w:val="24"/>
          </w:rPr>
          <w:t xml:space="preserve">the </w:t>
        </w:r>
      </w:ins>
      <w:ins w:id="3953" w:author="Tammy Meek (ESO)" w:date="2024-05-02T10:34:00Z">
        <w:del w:id="3954" w:author="Tammy Meek (NESO)" w:date="2025-01-24T11:51:00Z" w16du:dateUtc="2025-01-24T11:51:00Z">
          <w:r w:rsidR="00362AAE" w:rsidRPr="00362AAE" w:rsidDel="00C14108">
            <w:rPr>
              <w:rFonts w:ascii="Arial" w:hAnsi="Arial" w:cs="Arial"/>
              <w:i/>
              <w:iCs/>
              <w:sz w:val="24"/>
              <w:szCs w:val="24"/>
            </w:rPr>
            <w:delText>ISOP</w:delText>
          </w:r>
        </w:del>
      </w:ins>
      <w:ins w:id="3955"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’s assessment of continued effective operation of the system and their considered view of which risks should be secured representing the best value for money for consumers and balancing the likelihood of risks occurring and their consequence with the cost of mitigation.</w:t>
      </w:r>
    </w:p>
    <w:p w14:paraId="268327B8" w14:textId="62D416E8" w:rsidR="009C1403" w:rsidRDefault="00C6386D">
      <w:pPr>
        <w:kinsoku w:val="0"/>
        <w:overflowPunct w:val="0"/>
        <w:autoSpaceDE/>
        <w:autoSpaceDN/>
        <w:adjustRightInd/>
        <w:spacing w:before="126" w:line="273" w:lineRule="exact"/>
        <w:ind w:left="864" w:hanging="864"/>
        <w:jc w:val="both"/>
        <w:textAlignment w:val="baseline"/>
        <w:rPr>
          <w:rFonts w:ascii="Arial" w:hAnsi="Arial" w:cs="Arial"/>
          <w:sz w:val="24"/>
          <w:szCs w:val="24"/>
        </w:rPr>
      </w:pPr>
      <w:r>
        <w:rPr>
          <w:rFonts w:ascii="Arial" w:hAnsi="Arial" w:cs="Arial"/>
          <w:sz w:val="24"/>
          <w:szCs w:val="24"/>
        </w:rPr>
        <w:t xml:space="preserve">H.18 The SQSS Panel will on receipt of a submission made by </w:t>
      </w:r>
      <w:del w:id="3956" w:author="Tammy Meek (ESO)" w:date="2024-05-01T12:27:00Z">
        <w:r w:rsidDel="005A4707">
          <w:rPr>
            <w:rFonts w:ascii="Arial" w:hAnsi="Arial" w:cs="Arial"/>
            <w:sz w:val="24"/>
            <w:szCs w:val="24"/>
          </w:rPr>
          <w:delText>National Grid ESO</w:delText>
        </w:r>
      </w:del>
      <w:ins w:id="3957" w:author="Tammy Meek (ESO)" w:date="2024-05-01T12:27:00Z">
        <w:r w:rsidR="005A4707">
          <w:rPr>
            <w:rFonts w:ascii="Arial" w:hAnsi="Arial" w:cs="Arial"/>
            <w:sz w:val="24"/>
            <w:szCs w:val="24"/>
          </w:rPr>
          <w:t xml:space="preserve">the </w:t>
        </w:r>
      </w:ins>
      <w:ins w:id="3958" w:author="Tammy Meek (ESO)" w:date="2024-05-02T10:34:00Z">
        <w:del w:id="3959" w:author="Tammy Meek (NESO)" w:date="2025-01-24T11:51:00Z" w16du:dateUtc="2025-01-24T11:51:00Z">
          <w:r w:rsidR="00362AAE" w:rsidRPr="00362AAE" w:rsidDel="00C14108">
            <w:rPr>
              <w:rFonts w:ascii="Arial" w:hAnsi="Arial" w:cs="Arial"/>
              <w:i/>
              <w:iCs/>
              <w:sz w:val="24"/>
              <w:szCs w:val="24"/>
            </w:rPr>
            <w:delText>ISOP</w:delText>
          </w:r>
        </w:del>
      </w:ins>
      <w:ins w:id="3960"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under paragraph H11 or H12:</w:t>
      </w:r>
    </w:p>
    <w:p w14:paraId="10977B7A" w14:textId="77777777"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recommend that the proposed FRCR be onwards submitted to the Authority for approval; or</w:t>
      </w:r>
    </w:p>
    <w:p w14:paraId="1E68A6F1" w14:textId="7D7FB152" w:rsidR="009C1403" w:rsidRDefault="00C6386D">
      <w:pPr>
        <w:numPr>
          <w:ilvl w:val="0"/>
          <w:numId w:val="60"/>
        </w:numPr>
        <w:kinsoku w:val="0"/>
        <w:overflowPunct w:val="0"/>
        <w:autoSpaceDE/>
        <w:autoSpaceDN/>
        <w:adjustRightInd/>
        <w:spacing w:before="126" w:line="273" w:lineRule="exact"/>
        <w:jc w:val="both"/>
        <w:textAlignment w:val="baseline"/>
        <w:rPr>
          <w:rFonts w:ascii="Arial" w:hAnsi="Arial" w:cs="Arial"/>
          <w:sz w:val="24"/>
          <w:szCs w:val="24"/>
        </w:rPr>
      </w:pPr>
      <w:r>
        <w:rPr>
          <w:rFonts w:ascii="Arial" w:hAnsi="Arial" w:cs="Arial"/>
          <w:sz w:val="24"/>
          <w:szCs w:val="24"/>
        </w:rPr>
        <w:t xml:space="preserve">give direction to </w:t>
      </w:r>
      <w:del w:id="3961" w:author="Tammy Meek (ESO)" w:date="2024-05-01T12:27:00Z">
        <w:r w:rsidDel="005A4707">
          <w:rPr>
            <w:rFonts w:ascii="Arial" w:hAnsi="Arial" w:cs="Arial"/>
            <w:sz w:val="24"/>
            <w:szCs w:val="24"/>
          </w:rPr>
          <w:delText>National Grid ESO</w:delText>
        </w:r>
      </w:del>
      <w:ins w:id="3962" w:author="Tammy Meek (ESO)" w:date="2024-05-01T12:27:00Z">
        <w:r w:rsidR="005A4707">
          <w:rPr>
            <w:rFonts w:ascii="Arial" w:hAnsi="Arial" w:cs="Arial"/>
            <w:sz w:val="24"/>
            <w:szCs w:val="24"/>
          </w:rPr>
          <w:t xml:space="preserve">the </w:t>
        </w:r>
      </w:ins>
      <w:ins w:id="3963" w:author="Tammy Meek (ESO)" w:date="2024-05-02T10:34:00Z">
        <w:del w:id="3964" w:author="Tammy Meek (NESO)" w:date="2025-01-24T11:51:00Z" w16du:dateUtc="2025-01-24T11:51:00Z">
          <w:r w:rsidR="00362AAE" w:rsidRPr="00362AAE" w:rsidDel="00C14108">
            <w:rPr>
              <w:rFonts w:ascii="Arial" w:hAnsi="Arial" w:cs="Arial"/>
              <w:i/>
              <w:iCs/>
              <w:sz w:val="24"/>
              <w:szCs w:val="24"/>
            </w:rPr>
            <w:delText>ISOP</w:delText>
          </w:r>
        </w:del>
      </w:ins>
      <w:ins w:id="3965"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that the FRCR requires further development.</w:t>
      </w:r>
    </w:p>
    <w:p w14:paraId="2FD91C71" w14:textId="77777777" w:rsidR="009C1403" w:rsidRDefault="009C1403">
      <w:pPr>
        <w:widowControl/>
        <w:rPr>
          <w:sz w:val="24"/>
          <w:szCs w:val="24"/>
        </w:rPr>
        <w:sectPr w:rsidR="009C1403">
          <w:headerReference w:type="default" r:id="rId144"/>
          <w:pgSz w:w="11904" w:h="16834"/>
          <w:pgMar w:top="1440" w:right="1419" w:bottom="508" w:left="2165" w:header="720" w:footer="720" w:gutter="0"/>
          <w:cols w:space="720"/>
          <w:noEndnote/>
        </w:sectPr>
      </w:pPr>
    </w:p>
    <w:p w14:paraId="3724F5AD" w14:textId="69C7E952" w:rsidR="009C1403" w:rsidRDefault="00C6386D">
      <w:pPr>
        <w:kinsoku w:val="0"/>
        <w:overflowPunct w:val="0"/>
        <w:autoSpaceDE/>
        <w:autoSpaceDN/>
        <w:adjustRightInd/>
        <w:spacing w:before="11" w:line="273" w:lineRule="exact"/>
        <w:ind w:left="1584" w:hanging="864"/>
        <w:jc w:val="both"/>
        <w:textAlignment w:val="baseline"/>
        <w:rPr>
          <w:rFonts w:ascii="Arial" w:hAnsi="Arial" w:cs="Arial"/>
          <w:sz w:val="24"/>
          <w:szCs w:val="24"/>
        </w:rPr>
      </w:pPr>
      <w:r>
        <w:rPr>
          <w:rFonts w:ascii="Arial" w:hAnsi="Arial" w:cs="Arial"/>
          <w:sz w:val="24"/>
          <w:szCs w:val="24"/>
        </w:rPr>
        <w:t>In making its recommendation the SQSS Panel will give due regard to its expertise in the matters covered by the proposed FRCR and will seek appropriate advice and guidance where required.</w:t>
      </w:r>
    </w:p>
    <w:p w14:paraId="1FF1CF25" w14:textId="26C29E56" w:rsidR="009C1403" w:rsidRDefault="479F96F1">
      <w:pPr>
        <w:kinsoku w:val="0"/>
        <w:overflowPunct w:val="0"/>
        <w:autoSpaceDE/>
        <w:autoSpaceDN/>
        <w:adjustRightInd/>
        <w:spacing w:before="124" w:line="274" w:lineRule="exact"/>
        <w:ind w:left="1584" w:hanging="864"/>
        <w:jc w:val="both"/>
        <w:textAlignment w:val="baseline"/>
        <w:rPr>
          <w:rFonts w:ascii="Arial" w:hAnsi="Arial" w:cs="Arial"/>
          <w:sz w:val="24"/>
          <w:szCs w:val="24"/>
        </w:rPr>
      </w:pPr>
      <w:r w:rsidRPr="5D9186BE">
        <w:rPr>
          <w:rFonts w:ascii="Arial" w:hAnsi="Arial" w:cs="Arial"/>
          <w:sz w:val="24"/>
          <w:szCs w:val="24"/>
        </w:rPr>
        <w:t xml:space="preserve">H.19 The Authority will on receipt of a submission made by the </w:t>
      </w:r>
      <w:del w:id="3976" w:author="Tammy Meek (ESO)" w:date="2024-05-01T12:27:00Z">
        <w:r w:rsidR="00C6386D" w:rsidRPr="5D9186BE" w:rsidDel="479F96F1">
          <w:rPr>
            <w:rFonts w:ascii="Arial" w:hAnsi="Arial" w:cs="Arial"/>
            <w:sz w:val="24"/>
            <w:szCs w:val="24"/>
          </w:rPr>
          <w:delText>National Grid ESO</w:delText>
        </w:r>
      </w:del>
      <w:ins w:id="3977" w:author="Tammy Meek (ESO)" w:date="2024-05-01T12:27:00Z">
        <w:del w:id="3978"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3979" w:author="Tammy Meek (ESO)" w:date="2024-05-02T10:34:00Z">
        <w:del w:id="3980" w:author="Tammy Meek (NESO)" w:date="2025-01-24T11:51:00Z" w16du:dateUtc="2025-01-24T11:51:00Z">
          <w:r w:rsidR="35AD7C19" w:rsidRPr="5D9186BE" w:rsidDel="00C14108">
            <w:rPr>
              <w:rFonts w:ascii="Arial" w:hAnsi="Arial" w:cs="Arial"/>
              <w:i/>
              <w:iCs/>
              <w:sz w:val="24"/>
              <w:szCs w:val="24"/>
            </w:rPr>
            <w:delText>ISOP</w:delText>
          </w:r>
        </w:del>
      </w:ins>
      <w:ins w:id="3981" w:author="Tammy Meek (NESO)" w:date="2025-01-24T11:51:00Z" w16du:dateUtc="2025-01-24T11:51:00Z">
        <w:r w:rsidR="00C14108" w:rsidRPr="00C14108">
          <w:rPr>
            <w:rFonts w:ascii="Arial" w:hAnsi="Arial" w:cs="Arial"/>
            <w:i/>
            <w:iCs/>
            <w:sz w:val="24"/>
            <w:szCs w:val="24"/>
          </w:rPr>
          <w:t>ISOP</w:t>
        </w:r>
      </w:ins>
      <w:r w:rsidRPr="5D9186BE">
        <w:rPr>
          <w:rFonts w:ascii="Arial" w:hAnsi="Arial" w:cs="Arial"/>
          <w:sz w:val="24"/>
          <w:szCs w:val="24"/>
        </w:rPr>
        <w:t xml:space="preserve"> under paragraph H11:</w:t>
      </w:r>
    </w:p>
    <w:p w14:paraId="1AA47FC8" w14:textId="13411359" w:rsidR="009C1403" w:rsidRDefault="479F96F1">
      <w:pPr>
        <w:numPr>
          <w:ilvl w:val="0"/>
          <w:numId w:val="61"/>
        </w:numPr>
        <w:kinsoku w:val="0"/>
        <w:overflowPunct w:val="0"/>
        <w:autoSpaceDE/>
        <w:autoSpaceDN/>
        <w:adjustRightInd/>
        <w:spacing w:before="122" w:line="278" w:lineRule="exact"/>
        <w:jc w:val="both"/>
        <w:textAlignment w:val="baseline"/>
        <w:rPr>
          <w:rFonts w:ascii="Arial" w:hAnsi="Arial" w:cs="Arial"/>
          <w:spacing w:val="-3"/>
          <w:sz w:val="24"/>
          <w:szCs w:val="24"/>
        </w:rPr>
      </w:pPr>
      <w:r>
        <w:rPr>
          <w:rFonts w:ascii="Arial" w:hAnsi="Arial" w:cs="Arial"/>
          <w:spacing w:val="-3"/>
          <w:sz w:val="24"/>
          <w:szCs w:val="24"/>
        </w:rPr>
        <w:t xml:space="preserve">approve the proposed FRCR and in particular the recommendations as detailed in H17 (b) of which operational risks the </w:t>
      </w:r>
      <w:del w:id="3982" w:author="Tammy Meek (ESO)" w:date="2024-05-01T12:27:00Z">
        <w:r w:rsidR="00C6386D" w:rsidRPr="5D9186BE" w:rsidDel="479F96F1">
          <w:rPr>
            <w:rFonts w:ascii="Arial" w:hAnsi="Arial" w:cs="Arial"/>
            <w:sz w:val="24"/>
            <w:szCs w:val="24"/>
          </w:rPr>
          <w:delText>National Grid ESO</w:delText>
        </w:r>
      </w:del>
      <w:ins w:id="3983" w:author="Tammy Meek (ESO)" w:date="2024-05-01T12:27:00Z">
        <w:del w:id="3984" w:author="Katie McGuinness" w:date="2024-09-23T09:36:00Z">
          <w:r w:rsidR="00C6386D" w:rsidRPr="5D9186BE" w:rsidDel="09EC3B39">
            <w:rPr>
              <w:rFonts w:ascii="Arial" w:hAnsi="Arial" w:cs="Arial"/>
              <w:sz w:val="24"/>
              <w:szCs w:val="24"/>
            </w:rPr>
            <w:delText>the</w:delText>
          </w:r>
        </w:del>
        <w:r w:rsidR="09EC3B39" w:rsidRPr="5D9186BE">
          <w:rPr>
            <w:rFonts w:ascii="Arial" w:hAnsi="Arial" w:cs="Arial"/>
            <w:sz w:val="24"/>
            <w:szCs w:val="24"/>
          </w:rPr>
          <w:t xml:space="preserve"> </w:t>
        </w:r>
      </w:ins>
      <w:ins w:id="3985" w:author="Tammy Meek (ESO)" w:date="2024-05-02T10:34:00Z">
        <w:del w:id="3986" w:author="Tammy Meek (NESO)" w:date="2025-01-24T11:51:00Z" w16du:dateUtc="2025-01-24T11:51:00Z">
          <w:r w:rsidR="35AD7C19" w:rsidRPr="5D9186BE" w:rsidDel="00C14108">
            <w:rPr>
              <w:rFonts w:ascii="Arial" w:hAnsi="Arial" w:cs="Arial"/>
              <w:i/>
              <w:iCs/>
              <w:sz w:val="24"/>
              <w:szCs w:val="24"/>
            </w:rPr>
            <w:delText>ISOP</w:delText>
          </w:r>
        </w:del>
      </w:ins>
      <w:ins w:id="3987" w:author="Tammy Meek (NESO)" w:date="2025-01-24T11:51:00Z" w16du:dateUtc="2025-01-24T11:51:00Z">
        <w:r w:rsidR="00C14108" w:rsidRPr="00C14108">
          <w:rPr>
            <w:rFonts w:ascii="Arial" w:hAnsi="Arial" w:cs="Arial"/>
            <w:i/>
            <w:iCs/>
            <w:sz w:val="24"/>
            <w:szCs w:val="24"/>
          </w:rPr>
          <w:t>ISOP</w:t>
        </w:r>
      </w:ins>
      <w:r>
        <w:rPr>
          <w:rFonts w:ascii="Arial" w:hAnsi="Arial" w:cs="Arial"/>
          <w:spacing w:val="-3"/>
          <w:sz w:val="24"/>
          <w:szCs w:val="24"/>
        </w:rPr>
        <w:t xml:space="preserve"> will incur costs in securing the system against to avoid unacceptable frequency conditions; or</w:t>
      </w:r>
    </w:p>
    <w:p w14:paraId="33C6DE1E" w14:textId="2AC7BC53" w:rsidR="009C1403" w:rsidRDefault="00C6386D">
      <w:pPr>
        <w:numPr>
          <w:ilvl w:val="0"/>
          <w:numId w:val="61"/>
        </w:numPr>
        <w:kinsoku w:val="0"/>
        <w:overflowPunct w:val="0"/>
        <w:autoSpaceDE/>
        <w:autoSpaceDN/>
        <w:adjustRightInd/>
        <w:spacing w:before="126" w:line="273" w:lineRule="exact"/>
        <w:jc w:val="both"/>
        <w:textAlignment w:val="baseline"/>
        <w:rPr>
          <w:rFonts w:ascii="Arial" w:hAnsi="Arial" w:cs="Arial"/>
          <w:spacing w:val="-4"/>
          <w:sz w:val="24"/>
          <w:szCs w:val="24"/>
        </w:rPr>
      </w:pPr>
      <w:r>
        <w:rPr>
          <w:rFonts w:ascii="Arial" w:hAnsi="Arial" w:cs="Arial"/>
          <w:spacing w:val="-4"/>
          <w:sz w:val="24"/>
          <w:szCs w:val="24"/>
        </w:rPr>
        <w:t xml:space="preserve">give direction to </w:t>
      </w:r>
      <w:del w:id="3988" w:author="Tammy Meek (ESO)" w:date="2024-05-01T12:27:00Z">
        <w:r w:rsidDel="005A4707">
          <w:rPr>
            <w:rFonts w:ascii="Arial" w:hAnsi="Arial" w:cs="Arial"/>
            <w:spacing w:val="-4"/>
            <w:sz w:val="24"/>
            <w:szCs w:val="24"/>
          </w:rPr>
          <w:delText>National Grid ESO</w:delText>
        </w:r>
      </w:del>
      <w:ins w:id="3989" w:author="Tammy Meek (ESO)" w:date="2024-05-01T12:27:00Z">
        <w:r w:rsidR="005A4707">
          <w:rPr>
            <w:rFonts w:ascii="Arial" w:hAnsi="Arial" w:cs="Arial"/>
            <w:spacing w:val="-4"/>
            <w:sz w:val="24"/>
            <w:szCs w:val="24"/>
          </w:rPr>
          <w:t xml:space="preserve">the </w:t>
        </w:r>
      </w:ins>
      <w:ins w:id="3990" w:author="Tammy Meek (ESO)" w:date="2024-05-02T10:34:00Z">
        <w:del w:id="3991" w:author="Tammy Meek (NESO)" w:date="2025-01-24T11:51:00Z" w16du:dateUtc="2025-01-24T11:51:00Z">
          <w:r w:rsidR="00362AAE" w:rsidRPr="00362AAE" w:rsidDel="00C14108">
            <w:rPr>
              <w:rFonts w:ascii="Arial" w:hAnsi="Arial" w:cs="Arial"/>
              <w:i/>
              <w:iCs/>
              <w:spacing w:val="-4"/>
              <w:sz w:val="24"/>
              <w:szCs w:val="24"/>
            </w:rPr>
            <w:delText>ISOP</w:delText>
          </w:r>
        </w:del>
      </w:ins>
      <w:ins w:id="3992" w:author="Tammy Meek (NESO)" w:date="2025-01-24T11:51:00Z" w16du:dateUtc="2025-01-24T11:51:00Z">
        <w:r w:rsidR="00C14108" w:rsidRPr="00C14108">
          <w:rPr>
            <w:rFonts w:ascii="Arial" w:hAnsi="Arial" w:cs="Arial"/>
            <w:i/>
            <w:iCs/>
            <w:spacing w:val="-4"/>
            <w:sz w:val="24"/>
            <w:szCs w:val="24"/>
          </w:rPr>
          <w:t>ISOP</w:t>
        </w:r>
      </w:ins>
      <w:r>
        <w:rPr>
          <w:rFonts w:ascii="Arial" w:hAnsi="Arial" w:cs="Arial"/>
          <w:spacing w:val="-4"/>
          <w:sz w:val="24"/>
          <w:szCs w:val="24"/>
        </w:rPr>
        <w:t xml:space="preserve"> that the FRCR requires further development, and the date by which </w:t>
      </w:r>
      <w:del w:id="3993" w:author="Tammy Meek (ESO)" w:date="2024-05-01T12:27:00Z">
        <w:r w:rsidDel="005A4707">
          <w:rPr>
            <w:rFonts w:ascii="Arial" w:hAnsi="Arial" w:cs="Arial"/>
            <w:spacing w:val="-4"/>
            <w:sz w:val="24"/>
            <w:szCs w:val="24"/>
          </w:rPr>
          <w:delText>National Grid ESO</w:delText>
        </w:r>
      </w:del>
      <w:ins w:id="3994" w:author="Tammy Meek (ESO)" w:date="2024-05-01T12:27:00Z">
        <w:r w:rsidR="005A4707">
          <w:rPr>
            <w:rFonts w:ascii="Arial" w:hAnsi="Arial" w:cs="Arial"/>
            <w:spacing w:val="-4"/>
            <w:sz w:val="24"/>
            <w:szCs w:val="24"/>
          </w:rPr>
          <w:t xml:space="preserve">the </w:t>
        </w:r>
      </w:ins>
      <w:ins w:id="3995" w:author="Tammy Meek (ESO)" w:date="2024-05-02T10:34:00Z">
        <w:del w:id="3996" w:author="Tammy Meek (NESO)" w:date="2025-01-24T11:51:00Z" w16du:dateUtc="2025-01-24T11:51:00Z">
          <w:r w:rsidR="00362AAE" w:rsidRPr="00362AAE" w:rsidDel="00C14108">
            <w:rPr>
              <w:rFonts w:ascii="Arial" w:hAnsi="Arial" w:cs="Arial"/>
              <w:i/>
              <w:iCs/>
              <w:spacing w:val="-4"/>
              <w:sz w:val="24"/>
              <w:szCs w:val="24"/>
            </w:rPr>
            <w:delText>ISOP</w:delText>
          </w:r>
        </w:del>
      </w:ins>
      <w:ins w:id="3997" w:author="Tammy Meek (NESO)" w:date="2025-01-24T11:51:00Z" w16du:dateUtc="2025-01-24T11:51:00Z">
        <w:r w:rsidR="00C14108" w:rsidRPr="00C14108">
          <w:rPr>
            <w:rFonts w:ascii="Arial" w:hAnsi="Arial" w:cs="Arial"/>
            <w:i/>
            <w:iCs/>
            <w:spacing w:val="-4"/>
            <w:sz w:val="24"/>
            <w:szCs w:val="24"/>
          </w:rPr>
          <w:t>ISOP</w:t>
        </w:r>
      </w:ins>
      <w:r>
        <w:rPr>
          <w:rFonts w:ascii="Arial" w:hAnsi="Arial" w:cs="Arial"/>
          <w:spacing w:val="-4"/>
          <w:sz w:val="24"/>
          <w:szCs w:val="24"/>
        </w:rPr>
        <w:t xml:space="preserve"> is required to submit a revised FRCR to the Authority for approval.</w:t>
      </w:r>
    </w:p>
    <w:p w14:paraId="6F440328" w14:textId="4B90886E" w:rsidR="009C1403" w:rsidRDefault="00C6386D">
      <w:pPr>
        <w:kinsoku w:val="0"/>
        <w:overflowPunct w:val="0"/>
        <w:autoSpaceDE/>
        <w:autoSpaceDN/>
        <w:adjustRightInd/>
        <w:spacing w:before="122" w:line="278" w:lineRule="exact"/>
        <w:ind w:left="1584" w:hanging="864"/>
        <w:jc w:val="both"/>
        <w:textAlignment w:val="baseline"/>
        <w:rPr>
          <w:rFonts w:ascii="Arial" w:hAnsi="Arial" w:cs="Arial"/>
          <w:sz w:val="24"/>
          <w:szCs w:val="24"/>
        </w:rPr>
      </w:pPr>
      <w:r>
        <w:rPr>
          <w:rFonts w:ascii="Arial" w:hAnsi="Arial" w:cs="Arial"/>
          <w:sz w:val="24"/>
          <w:szCs w:val="24"/>
        </w:rPr>
        <w:t xml:space="preserve">H.20 On approval by the Authority of the FRCR, </w:t>
      </w:r>
      <w:del w:id="3998" w:author="Tammy Meek (ESO)" w:date="2024-05-01T12:27:00Z">
        <w:r w:rsidDel="005A4707">
          <w:rPr>
            <w:rFonts w:ascii="Arial" w:hAnsi="Arial" w:cs="Arial"/>
            <w:sz w:val="24"/>
            <w:szCs w:val="24"/>
          </w:rPr>
          <w:delText>National Grid ESO</w:delText>
        </w:r>
      </w:del>
      <w:ins w:id="3999" w:author="Tammy Meek (ESO)" w:date="2024-05-01T12:27:00Z">
        <w:r w:rsidR="005A4707">
          <w:rPr>
            <w:rFonts w:ascii="Arial" w:hAnsi="Arial" w:cs="Arial"/>
            <w:sz w:val="24"/>
            <w:szCs w:val="24"/>
          </w:rPr>
          <w:t xml:space="preserve">the </w:t>
        </w:r>
      </w:ins>
      <w:ins w:id="4000" w:author="Tammy Meek (ESO)" w:date="2024-05-02T10:34:00Z">
        <w:del w:id="4001" w:author="Tammy Meek (NESO)" w:date="2025-01-24T11:51:00Z" w16du:dateUtc="2025-01-24T11:51:00Z">
          <w:r w:rsidR="00362AAE" w:rsidRPr="00362AAE" w:rsidDel="00C14108">
            <w:rPr>
              <w:rFonts w:ascii="Arial" w:hAnsi="Arial" w:cs="Arial"/>
              <w:i/>
              <w:iCs/>
              <w:sz w:val="24"/>
              <w:szCs w:val="24"/>
            </w:rPr>
            <w:delText>ISOP</w:delText>
          </w:r>
        </w:del>
      </w:ins>
      <w:ins w:id="4002"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shall ensure that the risks set out in the FRCR to be mitigated in its operation of the system shall reasonably be secured until the subsequent approval by the Authority of any update of the FRCR.</w:t>
      </w:r>
    </w:p>
    <w:p w14:paraId="1F3A02B4" w14:textId="77777777" w:rsidR="009C1403" w:rsidRDefault="00C6386D">
      <w:pPr>
        <w:kinsoku w:val="0"/>
        <w:overflowPunct w:val="0"/>
        <w:autoSpaceDE/>
        <w:autoSpaceDN/>
        <w:adjustRightInd/>
        <w:spacing w:before="395" w:line="274" w:lineRule="exact"/>
        <w:textAlignment w:val="baseline"/>
        <w:rPr>
          <w:rFonts w:ascii="Arial" w:hAnsi="Arial" w:cs="Arial"/>
          <w:b/>
          <w:bCs/>
          <w:i/>
          <w:iCs/>
          <w:sz w:val="24"/>
          <w:szCs w:val="24"/>
        </w:rPr>
      </w:pPr>
      <w:r>
        <w:rPr>
          <w:rFonts w:ascii="Arial" w:hAnsi="Arial" w:cs="Arial"/>
          <w:b/>
          <w:bCs/>
          <w:i/>
          <w:iCs/>
          <w:sz w:val="24"/>
          <w:szCs w:val="24"/>
        </w:rPr>
        <w:t>Part C: Provision of information</w:t>
      </w:r>
    </w:p>
    <w:p w14:paraId="0F867FE5" w14:textId="02CEBA5B" w:rsidR="009C1403" w:rsidRDefault="00C6386D">
      <w:pPr>
        <w:kinsoku w:val="0"/>
        <w:overflowPunct w:val="0"/>
        <w:autoSpaceDE/>
        <w:autoSpaceDN/>
        <w:adjustRightInd/>
        <w:spacing w:before="264" w:line="281" w:lineRule="exact"/>
        <w:ind w:left="1584" w:hanging="864"/>
        <w:jc w:val="both"/>
        <w:textAlignment w:val="baseline"/>
        <w:rPr>
          <w:rFonts w:ascii="Arial" w:hAnsi="Arial" w:cs="Arial"/>
          <w:sz w:val="24"/>
          <w:szCs w:val="24"/>
        </w:rPr>
      </w:pPr>
      <w:r>
        <w:rPr>
          <w:rFonts w:ascii="Arial" w:hAnsi="Arial" w:cs="Arial"/>
          <w:sz w:val="24"/>
          <w:szCs w:val="24"/>
        </w:rPr>
        <w:t xml:space="preserve">H.21 Based on the FRCR methodology set out in Part A, </w:t>
      </w:r>
      <w:del w:id="4003" w:author="Tammy Meek (ESO)" w:date="2024-05-01T12:28:00Z">
        <w:r w:rsidDel="00757CC4">
          <w:rPr>
            <w:rFonts w:ascii="Arial" w:hAnsi="Arial" w:cs="Arial"/>
            <w:sz w:val="24"/>
            <w:szCs w:val="24"/>
          </w:rPr>
          <w:delText>National Grid ESO</w:delText>
        </w:r>
      </w:del>
      <w:ins w:id="4004" w:author="Tammy Meek (ESO)" w:date="2024-05-01T12:28:00Z">
        <w:r w:rsidR="00757CC4">
          <w:rPr>
            <w:rFonts w:ascii="Arial" w:hAnsi="Arial" w:cs="Arial"/>
            <w:sz w:val="24"/>
            <w:szCs w:val="24"/>
          </w:rPr>
          <w:t xml:space="preserve">the </w:t>
        </w:r>
      </w:ins>
      <w:ins w:id="4005" w:author="Tammy Meek (ESO)" w:date="2024-05-02T10:34:00Z">
        <w:del w:id="4006" w:author="Tammy Meek (NESO)" w:date="2025-01-24T11:51:00Z" w16du:dateUtc="2025-01-24T11:51:00Z">
          <w:r w:rsidR="00362AAE" w:rsidRPr="00362AAE" w:rsidDel="00C14108">
            <w:rPr>
              <w:rFonts w:ascii="Arial" w:hAnsi="Arial" w:cs="Arial"/>
              <w:i/>
              <w:iCs/>
              <w:sz w:val="24"/>
              <w:szCs w:val="24"/>
            </w:rPr>
            <w:delText>ISOP</w:delText>
          </w:r>
        </w:del>
      </w:ins>
      <w:ins w:id="4007"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must provide licenced electricity operators if reasonably requested to do so:</w:t>
      </w:r>
    </w:p>
    <w:p w14:paraId="35E53920" w14:textId="77777777" w:rsidR="009C1403" w:rsidRDefault="00C6386D">
      <w:pPr>
        <w:numPr>
          <w:ilvl w:val="0"/>
          <w:numId w:val="62"/>
        </w:numPr>
        <w:kinsoku w:val="0"/>
        <w:overflowPunct w:val="0"/>
        <w:autoSpaceDE/>
        <w:autoSpaceDN/>
        <w:adjustRightInd/>
        <w:spacing w:before="96" w:line="288" w:lineRule="exact"/>
        <w:jc w:val="both"/>
        <w:textAlignment w:val="baseline"/>
        <w:rPr>
          <w:rFonts w:ascii="Arial" w:hAnsi="Arial" w:cs="Arial"/>
          <w:spacing w:val="-3"/>
          <w:sz w:val="24"/>
          <w:szCs w:val="24"/>
        </w:rPr>
      </w:pPr>
      <w:r>
        <w:rPr>
          <w:rFonts w:ascii="Arial" w:hAnsi="Arial" w:cs="Arial"/>
          <w:spacing w:val="-3"/>
          <w:sz w:val="24"/>
          <w:szCs w:val="24"/>
        </w:rPr>
        <w:t>with information and analysis to support them in their decision-making on, for example, operation of their plant and equipment;</w:t>
      </w:r>
    </w:p>
    <w:p w14:paraId="35CD5EA9" w14:textId="4FCFF918" w:rsidR="009C1403" w:rsidRDefault="00C6386D">
      <w:pPr>
        <w:numPr>
          <w:ilvl w:val="0"/>
          <w:numId w:val="62"/>
        </w:numPr>
        <w:kinsoku w:val="0"/>
        <w:overflowPunct w:val="0"/>
        <w:autoSpaceDE/>
        <w:autoSpaceDN/>
        <w:adjustRightInd/>
        <w:spacing w:before="105" w:line="280" w:lineRule="exact"/>
        <w:jc w:val="both"/>
        <w:textAlignment w:val="baseline"/>
        <w:rPr>
          <w:rFonts w:ascii="Arial" w:hAnsi="Arial" w:cs="Arial"/>
          <w:sz w:val="24"/>
          <w:szCs w:val="24"/>
        </w:rPr>
      </w:pPr>
      <w:r>
        <w:rPr>
          <w:rFonts w:ascii="Arial" w:hAnsi="Arial" w:cs="Arial"/>
          <w:sz w:val="24"/>
          <w:szCs w:val="24"/>
        </w:rPr>
        <w:t xml:space="preserve">with updated information and analysis to support submissions made to the Authority by </w:t>
      </w:r>
      <w:del w:id="4008" w:author="Tammy Meek (ESO)" w:date="2024-05-01T12:28:00Z">
        <w:r w:rsidDel="00757CC4">
          <w:rPr>
            <w:rFonts w:ascii="Arial" w:hAnsi="Arial" w:cs="Arial"/>
            <w:sz w:val="24"/>
            <w:szCs w:val="24"/>
          </w:rPr>
          <w:delText>National Grid ESO</w:delText>
        </w:r>
      </w:del>
      <w:ins w:id="4009" w:author="Tammy Meek (ESO)" w:date="2024-05-01T12:28:00Z">
        <w:r w:rsidR="00757CC4">
          <w:rPr>
            <w:rFonts w:ascii="Arial" w:hAnsi="Arial" w:cs="Arial"/>
            <w:sz w:val="24"/>
            <w:szCs w:val="24"/>
          </w:rPr>
          <w:t xml:space="preserve">the </w:t>
        </w:r>
      </w:ins>
      <w:ins w:id="4010" w:author="Tammy Meek (ESO)" w:date="2024-05-02T10:34:00Z">
        <w:del w:id="4011" w:author="Tammy Meek (NESO)" w:date="2025-01-24T11:51:00Z" w16du:dateUtc="2025-01-24T11:51:00Z">
          <w:r w:rsidR="00362AAE" w:rsidRPr="00362AAE" w:rsidDel="00C14108">
            <w:rPr>
              <w:rFonts w:ascii="Arial" w:hAnsi="Arial" w:cs="Arial"/>
              <w:i/>
              <w:iCs/>
              <w:sz w:val="24"/>
              <w:szCs w:val="24"/>
            </w:rPr>
            <w:delText>ISOP</w:delText>
          </w:r>
        </w:del>
      </w:ins>
      <w:ins w:id="4012"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and in such form and within such timescales as reasonably requested; and</w:t>
      </w:r>
    </w:p>
    <w:p w14:paraId="22B551AA" w14:textId="5CBFC647" w:rsidR="009C1403" w:rsidRDefault="479F96F1">
      <w:pPr>
        <w:numPr>
          <w:ilvl w:val="0"/>
          <w:numId w:val="62"/>
        </w:numPr>
        <w:kinsoku w:val="0"/>
        <w:overflowPunct w:val="0"/>
        <w:autoSpaceDE/>
        <w:autoSpaceDN/>
        <w:adjustRightInd/>
        <w:spacing w:before="124" w:line="275" w:lineRule="exact"/>
        <w:jc w:val="both"/>
        <w:textAlignment w:val="baseline"/>
        <w:rPr>
          <w:rFonts w:ascii="Arial" w:hAnsi="Arial" w:cs="Arial"/>
          <w:spacing w:val="-2"/>
          <w:sz w:val="24"/>
          <w:szCs w:val="24"/>
        </w:rPr>
      </w:pPr>
      <w:r>
        <w:rPr>
          <w:rFonts w:ascii="Arial" w:hAnsi="Arial" w:cs="Arial"/>
          <w:spacing w:val="-2"/>
          <w:sz w:val="24"/>
          <w:szCs w:val="24"/>
        </w:rPr>
        <w:t xml:space="preserve">In complying with the requirements of this paragraph, </w:t>
      </w:r>
      <w:del w:id="4013" w:author="Tammy Meek (ESO)" w:date="2024-05-01T12:28:00Z">
        <w:r w:rsidR="00C6386D" w:rsidRPr="5D9186BE" w:rsidDel="479F96F1">
          <w:rPr>
            <w:rFonts w:ascii="Arial" w:hAnsi="Arial" w:cs="Arial"/>
            <w:sz w:val="24"/>
            <w:szCs w:val="24"/>
          </w:rPr>
          <w:delText>National Grid ESO</w:delText>
        </w:r>
      </w:del>
      <w:ins w:id="4014" w:author="Tammy Meek (ESO)" w:date="2024-05-01T12:28:00Z">
        <w:r w:rsidR="02A4147A" w:rsidRPr="5D9186BE">
          <w:rPr>
            <w:rFonts w:ascii="Arial" w:hAnsi="Arial" w:cs="Arial"/>
            <w:sz w:val="24"/>
            <w:szCs w:val="24"/>
          </w:rPr>
          <w:t xml:space="preserve">the </w:t>
        </w:r>
      </w:ins>
      <w:ins w:id="4015" w:author="Tammy Meek (ESO)" w:date="2024-05-02T10:34:00Z">
        <w:del w:id="4016" w:author="Tammy Meek (NESO)" w:date="2025-01-24T11:51:00Z" w16du:dateUtc="2025-01-24T11:51:00Z">
          <w:r w:rsidR="35AD7C19" w:rsidRPr="5D9186BE" w:rsidDel="00C14108">
            <w:rPr>
              <w:rFonts w:ascii="Arial" w:hAnsi="Arial" w:cs="Arial"/>
              <w:i/>
              <w:iCs/>
              <w:sz w:val="24"/>
              <w:szCs w:val="24"/>
            </w:rPr>
            <w:delText>ISOP</w:delText>
          </w:r>
        </w:del>
      </w:ins>
      <w:ins w:id="4017" w:author="Tammy Meek (NESO)" w:date="2025-01-24T11:51:00Z" w16du:dateUtc="2025-01-24T11:51:00Z">
        <w:r w:rsidR="00C14108" w:rsidRPr="00C14108">
          <w:rPr>
            <w:rFonts w:ascii="Arial" w:hAnsi="Arial" w:cs="Arial"/>
            <w:i/>
            <w:iCs/>
            <w:sz w:val="24"/>
            <w:szCs w:val="24"/>
          </w:rPr>
          <w:t>ISOP</w:t>
        </w:r>
      </w:ins>
      <w:r>
        <w:rPr>
          <w:rFonts w:ascii="Arial" w:hAnsi="Arial" w:cs="Arial"/>
          <w:spacing w:val="-2"/>
          <w:sz w:val="24"/>
          <w:szCs w:val="24"/>
        </w:rPr>
        <w:t xml:space="preserve"> must have due regard to the need to exclude from disclosure any information which would or might seriously and prejudicially affect the commercial interests of the owner of that information if disclosed or might be expected to be incompatible with any relevant legislation, code or licence condition. </w:t>
      </w:r>
      <w:del w:id="4018" w:author="Tammy Meek (ESO)" w:date="2024-05-01T12:28:00Z">
        <w:r w:rsidR="00C6386D" w:rsidRPr="5D9186BE" w:rsidDel="479F96F1">
          <w:rPr>
            <w:rFonts w:ascii="Arial" w:hAnsi="Arial" w:cs="Arial"/>
            <w:sz w:val="24"/>
            <w:szCs w:val="24"/>
          </w:rPr>
          <w:delText>National Grid ESO</w:delText>
        </w:r>
      </w:del>
      <w:ins w:id="4019" w:author="Tammy Meek (ESO)" w:date="2024-05-01T12:28:00Z">
        <w:del w:id="4020" w:author="Katie McGuinness" w:date="2024-09-23T09:37:00Z">
          <w:r w:rsidR="00C6386D" w:rsidRPr="5D9186BE" w:rsidDel="02A4147A">
            <w:rPr>
              <w:rFonts w:ascii="Arial" w:hAnsi="Arial" w:cs="Arial"/>
              <w:sz w:val="24"/>
              <w:szCs w:val="24"/>
            </w:rPr>
            <w:delText>t</w:delText>
          </w:r>
        </w:del>
        <w:r w:rsidR="02A4147A" w:rsidRPr="5D9186BE">
          <w:rPr>
            <w:rFonts w:ascii="Arial" w:hAnsi="Arial" w:cs="Arial"/>
            <w:sz w:val="24"/>
            <w:szCs w:val="24"/>
          </w:rPr>
          <w:t xml:space="preserve">he </w:t>
        </w:r>
      </w:ins>
      <w:ins w:id="4021" w:author="Tammy Meek (ESO)" w:date="2024-05-02T10:34:00Z">
        <w:del w:id="4022" w:author="Tammy Meek (NESO)" w:date="2025-01-24T11:51:00Z" w16du:dateUtc="2025-01-24T11:51:00Z">
          <w:r w:rsidR="35AD7C19" w:rsidRPr="5D9186BE" w:rsidDel="00C14108">
            <w:rPr>
              <w:rFonts w:ascii="Arial" w:hAnsi="Arial" w:cs="Arial"/>
              <w:i/>
              <w:iCs/>
              <w:sz w:val="24"/>
              <w:szCs w:val="24"/>
            </w:rPr>
            <w:delText>ISOP</w:delText>
          </w:r>
        </w:del>
      </w:ins>
      <w:ins w:id="4023" w:author="Tammy Meek (NESO)" w:date="2025-01-24T11:51:00Z" w16du:dateUtc="2025-01-24T11:51:00Z">
        <w:r w:rsidR="00C14108" w:rsidRPr="00C14108">
          <w:rPr>
            <w:rFonts w:ascii="Arial" w:hAnsi="Arial" w:cs="Arial"/>
            <w:i/>
            <w:iCs/>
            <w:sz w:val="24"/>
            <w:szCs w:val="24"/>
          </w:rPr>
          <w:t>ISOP</w:t>
        </w:r>
      </w:ins>
      <w:r>
        <w:rPr>
          <w:rFonts w:ascii="Arial" w:hAnsi="Arial" w:cs="Arial"/>
          <w:spacing w:val="-2"/>
          <w:sz w:val="24"/>
          <w:szCs w:val="24"/>
        </w:rPr>
        <w:t xml:space="preserve"> must provide to the Authority its reasons for any non</w:t>
      </w:r>
      <w:r>
        <w:rPr>
          <w:rFonts w:ascii="Arial" w:hAnsi="Arial" w:cs="Arial"/>
          <w:spacing w:val="-2"/>
          <w:sz w:val="24"/>
          <w:szCs w:val="24"/>
        </w:rPr>
        <w:softHyphen/>
        <w:t>disclosure of information.</w:t>
      </w:r>
    </w:p>
    <w:p w14:paraId="210A9930" w14:textId="44268376" w:rsidR="009C1403" w:rsidRDefault="00C6386D">
      <w:pPr>
        <w:kinsoku w:val="0"/>
        <w:overflowPunct w:val="0"/>
        <w:autoSpaceDE/>
        <w:autoSpaceDN/>
        <w:adjustRightInd/>
        <w:spacing w:before="121" w:line="278" w:lineRule="exact"/>
        <w:ind w:left="1584" w:hanging="864"/>
        <w:jc w:val="both"/>
        <w:textAlignment w:val="baseline"/>
        <w:rPr>
          <w:rFonts w:ascii="Arial" w:hAnsi="Arial" w:cs="Arial"/>
          <w:sz w:val="24"/>
          <w:szCs w:val="24"/>
        </w:rPr>
      </w:pPr>
      <w:r>
        <w:rPr>
          <w:rFonts w:ascii="Arial" w:hAnsi="Arial" w:cs="Arial"/>
          <w:sz w:val="24"/>
          <w:szCs w:val="24"/>
        </w:rPr>
        <w:t xml:space="preserve">H.22 The Authority may direct </w:t>
      </w:r>
      <w:del w:id="4024" w:author="Tammy Meek (ESO)" w:date="2024-05-01T12:28:00Z">
        <w:r w:rsidDel="00757CC4">
          <w:rPr>
            <w:rFonts w:ascii="Arial" w:hAnsi="Arial" w:cs="Arial"/>
            <w:sz w:val="24"/>
            <w:szCs w:val="24"/>
          </w:rPr>
          <w:delText>National Grid ESO</w:delText>
        </w:r>
      </w:del>
      <w:ins w:id="4025" w:author="Tammy Meek (ESO)" w:date="2024-05-01T12:28:00Z">
        <w:r w:rsidR="00757CC4">
          <w:rPr>
            <w:rFonts w:ascii="Arial" w:hAnsi="Arial" w:cs="Arial"/>
            <w:sz w:val="24"/>
            <w:szCs w:val="24"/>
          </w:rPr>
          <w:t xml:space="preserve">the </w:t>
        </w:r>
      </w:ins>
      <w:ins w:id="4026" w:author="Tammy Meek (ESO)" w:date="2024-05-02T10:34:00Z">
        <w:del w:id="4027" w:author="Tammy Meek (NESO)" w:date="2025-01-24T11:51:00Z" w16du:dateUtc="2025-01-24T11:51:00Z">
          <w:r w:rsidR="00362AAE" w:rsidRPr="00362AAE" w:rsidDel="00C14108">
            <w:rPr>
              <w:rFonts w:ascii="Arial" w:hAnsi="Arial" w:cs="Arial"/>
              <w:i/>
              <w:iCs/>
              <w:sz w:val="24"/>
              <w:szCs w:val="24"/>
            </w:rPr>
            <w:delText>ISOP</w:delText>
          </w:r>
        </w:del>
      </w:ins>
      <w:ins w:id="4028" w:author="Tammy Meek (NESO)" w:date="2025-01-24T11:51:00Z" w16du:dateUtc="2025-01-24T11:51:00Z">
        <w:r w:rsidR="00C14108" w:rsidRPr="00C14108">
          <w:rPr>
            <w:rFonts w:ascii="Arial" w:hAnsi="Arial" w:cs="Arial"/>
            <w:i/>
            <w:iCs/>
            <w:sz w:val="24"/>
            <w:szCs w:val="24"/>
          </w:rPr>
          <w:t>ISOP</w:t>
        </w:r>
      </w:ins>
      <w:r>
        <w:rPr>
          <w:rFonts w:ascii="Arial" w:hAnsi="Arial" w:cs="Arial"/>
          <w:sz w:val="24"/>
          <w:szCs w:val="24"/>
        </w:rPr>
        <w:t xml:space="preserve"> to submit additional information on any submissions made under this appendix within such timeframe as the Authority may require in order to carry out any of its functions in relation to the assessment of submissions.</w:t>
      </w:r>
    </w:p>
    <w:p w14:paraId="3F2E6D5F" w14:textId="02F877CF" w:rsidR="004E56FB" w:rsidRDefault="004E56FB">
      <w:pPr>
        <w:widowControl/>
        <w:autoSpaceDE/>
        <w:autoSpaceDN/>
        <w:adjustRightInd/>
        <w:spacing w:after="160" w:line="259" w:lineRule="auto"/>
        <w:rPr>
          <w:rFonts w:ascii="Arial" w:hAnsi="Arial" w:cs="Arial"/>
          <w:sz w:val="24"/>
          <w:szCs w:val="24"/>
        </w:rPr>
      </w:pPr>
      <w:r>
        <w:rPr>
          <w:rFonts w:ascii="Arial" w:hAnsi="Arial" w:cs="Arial"/>
          <w:sz w:val="24"/>
          <w:szCs w:val="24"/>
        </w:rPr>
        <w:br w:type="page"/>
      </w:r>
    </w:p>
    <w:p w14:paraId="6D22ABD6" w14:textId="4EA19DFC" w:rsidR="00047978" w:rsidRDefault="00047978" w:rsidP="00047978">
      <w:pPr>
        <w:pStyle w:val="Appendixheading2"/>
        <w:numPr>
          <w:ilvl w:val="0"/>
          <w:numId w:val="0"/>
        </w:numPr>
        <w:rPr>
          <w:rFonts w:cs="Arial"/>
        </w:rPr>
      </w:pPr>
      <w:r w:rsidRPr="03A9D18B">
        <w:rPr>
          <w:rFonts w:cs="Arial"/>
        </w:rPr>
        <w:t>Appendix I</w:t>
      </w:r>
      <w:r w:rsidR="01903583" w:rsidRPr="03A9D18B">
        <w:rPr>
          <w:rFonts w:cs="Arial"/>
        </w:rPr>
        <w:t xml:space="preserve"> </w:t>
      </w:r>
      <w:r>
        <w:tab/>
      </w:r>
      <w:r>
        <w:tab/>
      </w:r>
      <w:r w:rsidRPr="03A9D18B">
        <w:rPr>
          <w:rFonts w:cs="Arial"/>
        </w:rPr>
        <w:t>System Restoration Requirements</w:t>
      </w:r>
    </w:p>
    <w:p w14:paraId="6627191E" w14:textId="77777777" w:rsidR="00047978" w:rsidRPr="004E56FB" w:rsidRDefault="00047978" w:rsidP="00047978">
      <w:pPr>
        <w:pStyle w:val="Appendixheading2"/>
        <w:numPr>
          <w:ilvl w:val="0"/>
          <w:numId w:val="0"/>
        </w:numPr>
        <w:jc w:val="both"/>
        <w:rPr>
          <w:rFonts w:cs="Arial"/>
          <w:sz w:val="24"/>
          <w:szCs w:val="24"/>
        </w:rPr>
      </w:pPr>
    </w:p>
    <w:p w14:paraId="04FB6ECA" w14:textId="5AB87F8A" w:rsidR="00047978" w:rsidRPr="004E56FB" w:rsidRDefault="00047978" w:rsidP="00047978">
      <w:pPr>
        <w:ind w:left="709" w:hanging="709"/>
        <w:jc w:val="both"/>
        <w:rPr>
          <w:rFonts w:ascii="Arial" w:hAnsi="Arial" w:cs="Arial"/>
          <w:iCs/>
          <w:color w:val="000000" w:themeColor="text1"/>
          <w:sz w:val="24"/>
          <w:szCs w:val="24"/>
        </w:rPr>
      </w:pPr>
      <w:r w:rsidRPr="004E56FB">
        <w:rPr>
          <w:rFonts w:ascii="Arial" w:hAnsi="Arial" w:cs="Arial"/>
          <w:sz w:val="24"/>
          <w:szCs w:val="24"/>
        </w:rPr>
        <w:t>I.</w:t>
      </w:r>
      <w:r w:rsidRPr="004E56FB">
        <w:rPr>
          <w:rFonts w:ascii="Arial" w:hAnsi="Arial" w:cs="Arial"/>
          <w:color w:val="000000" w:themeColor="text1"/>
          <w:sz w:val="24"/>
          <w:szCs w:val="24"/>
        </w:rPr>
        <w:t>1</w:t>
      </w:r>
      <w:r w:rsidRPr="004E56FB">
        <w:rPr>
          <w:rFonts w:ascii="Arial" w:hAnsi="Arial" w:cs="Arial"/>
          <w:color w:val="000000" w:themeColor="text1"/>
          <w:sz w:val="24"/>
          <w:szCs w:val="24"/>
        </w:rPr>
        <w:tab/>
        <w:t xml:space="preserve">These key requirements apply to </w:t>
      </w:r>
      <w:r w:rsidRPr="004E56FB">
        <w:rPr>
          <w:rFonts w:ascii="Arial" w:hAnsi="Arial" w:cs="Arial"/>
          <w:i/>
          <w:color w:val="000000" w:themeColor="text1"/>
          <w:sz w:val="24"/>
          <w:szCs w:val="24"/>
        </w:rPr>
        <w:t xml:space="preserve">onshore transmission systems. </w:t>
      </w:r>
      <w:r w:rsidRPr="004E56FB">
        <w:rPr>
          <w:rFonts w:ascii="Arial" w:hAnsi="Arial" w:cs="Arial"/>
          <w:iCs/>
          <w:color w:val="000000" w:themeColor="text1"/>
          <w:sz w:val="24"/>
          <w:szCs w:val="24"/>
        </w:rPr>
        <w:t xml:space="preserve">In the case of </w:t>
      </w:r>
      <w:r w:rsidRPr="004E56FB">
        <w:rPr>
          <w:rFonts w:ascii="Arial" w:hAnsi="Arial" w:cs="Arial"/>
          <w:i/>
          <w:color w:val="000000" w:themeColor="text1"/>
          <w:sz w:val="24"/>
          <w:szCs w:val="24"/>
        </w:rPr>
        <w:t xml:space="preserve">offshore transmission systems, </w:t>
      </w:r>
      <w:r w:rsidRPr="004E56FB">
        <w:rPr>
          <w:rFonts w:ascii="Arial" w:hAnsi="Arial" w:cs="Arial"/>
          <w:iCs/>
          <w:color w:val="000000" w:themeColor="text1"/>
          <w:sz w:val="24"/>
          <w:szCs w:val="24"/>
        </w:rPr>
        <w:t xml:space="preserve">the requirements of this Appendix I would only be applied to those </w:t>
      </w:r>
      <w:r w:rsidRPr="004E56FB">
        <w:rPr>
          <w:rFonts w:ascii="Arial" w:hAnsi="Arial" w:cs="Arial"/>
          <w:i/>
          <w:color w:val="000000" w:themeColor="text1"/>
          <w:sz w:val="24"/>
          <w:szCs w:val="24"/>
        </w:rPr>
        <w:t>offshore transmission systems</w:t>
      </w:r>
      <w:r w:rsidRPr="004E56FB">
        <w:rPr>
          <w:rFonts w:ascii="Arial" w:hAnsi="Arial" w:cs="Arial"/>
          <w:iCs/>
          <w:color w:val="000000" w:themeColor="text1"/>
          <w:sz w:val="24"/>
          <w:szCs w:val="24"/>
        </w:rPr>
        <w:t xml:space="preserve"> who </w:t>
      </w:r>
      <w:r w:rsidRPr="004E56FB">
        <w:rPr>
          <w:rFonts w:ascii="Arial" w:hAnsi="Arial" w:cs="Arial"/>
          <w:color w:val="000000" w:themeColor="text1"/>
          <w:sz w:val="24"/>
          <w:szCs w:val="24"/>
        </w:rPr>
        <w:t xml:space="preserve">had concluded design contracts for their assets on or after </w:t>
      </w:r>
      <w:r w:rsidR="006B2DC8">
        <w:rPr>
          <w:rFonts w:ascii="Arial" w:hAnsi="Arial" w:cs="Arial"/>
          <w:color w:val="000000" w:themeColor="text1"/>
          <w:sz w:val="24"/>
          <w:szCs w:val="24"/>
        </w:rPr>
        <w:t>05</w:t>
      </w:r>
      <w:r w:rsidR="00792D75">
        <w:rPr>
          <w:rFonts w:ascii="Arial" w:hAnsi="Arial" w:cs="Arial"/>
          <w:color w:val="000000" w:themeColor="text1"/>
          <w:sz w:val="24"/>
          <w:szCs w:val="24"/>
        </w:rPr>
        <w:t xml:space="preserve"> February 2024.</w:t>
      </w:r>
    </w:p>
    <w:p w14:paraId="3CD5FB86" w14:textId="77777777" w:rsidR="00047978" w:rsidRPr="004E56FB" w:rsidRDefault="00047978" w:rsidP="00047978">
      <w:pPr>
        <w:jc w:val="both"/>
        <w:rPr>
          <w:rFonts w:ascii="Arial" w:hAnsi="Arial" w:cs="Arial"/>
          <w:iCs/>
          <w:color w:val="000000" w:themeColor="text1"/>
          <w:sz w:val="24"/>
          <w:szCs w:val="24"/>
        </w:rPr>
      </w:pPr>
    </w:p>
    <w:p w14:paraId="781F09BC"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I.1.1</w:t>
      </w:r>
      <w:r w:rsidRPr="004E56FB">
        <w:rPr>
          <w:rFonts w:cs="Arial"/>
          <w:szCs w:val="24"/>
        </w:rPr>
        <w:tab/>
        <w:t xml:space="preserve">Each </w:t>
      </w:r>
      <w:r w:rsidRPr="004E56FB">
        <w:rPr>
          <w:rFonts w:cs="Arial"/>
          <w:i/>
          <w:iCs/>
          <w:szCs w:val="24"/>
        </w:rPr>
        <w:t>transmission system</w:t>
      </w:r>
      <w:r w:rsidRPr="004E56FB">
        <w:rPr>
          <w:rFonts w:cs="Arial"/>
          <w:szCs w:val="24"/>
        </w:rPr>
        <w:t xml:space="preserve"> shall be designed to facilitate participation in a </w:t>
      </w:r>
      <w:r w:rsidRPr="004E56FB">
        <w:rPr>
          <w:rFonts w:cs="Arial"/>
          <w:i/>
          <w:iCs/>
          <w:szCs w:val="24"/>
        </w:rPr>
        <w:t>restoration plan</w:t>
      </w:r>
      <w:r w:rsidRPr="004E56FB">
        <w:rPr>
          <w:rFonts w:cs="Arial"/>
          <w:szCs w:val="24"/>
        </w:rPr>
        <w:t xml:space="preserve"> as appropriate including but not limited to the assessment of reactive gain and the ability for generation to energise sections of the </w:t>
      </w:r>
      <w:r w:rsidRPr="004E56FB">
        <w:rPr>
          <w:rFonts w:cs="Arial"/>
          <w:i/>
          <w:iCs/>
          <w:szCs w:val="24"/>
        </w:rPr>
        <w:t>transmission system</w:t>
      </w:r>
      <w:r w:rsidRPr="004E56FB">
        <w:rPr>
          <w:rFonts w:cs="Arial"/>
          <w:szCs w:val="24"/>
        </w:rPr>
        <w:t>.</w:t>
      </w:r>
    </w:p>
    <w:p w14:paraId="59C56B21" w14:textId="77777777" w:rsidR="00047978" w:rsidRPr="004E56FB" w:rsidRDefault="00047978" w:rsidP="00047978">
      <w:pPr>
        <w:pStyle w:val="Appendixlevel3"/>
        <w:numPr>
          <w:ilvl w:val="0"/>
          <w:numId w:val="0"/>
        </w:numPr>
        <w:ind w:left="1560" w:hanging="851"/>
        <w:rPr>
          <w:rFonts w:cs="Arial"/>
          <w:szCs w:val="24"/>
        </w:rPr>
      </w:pPr>
      <w:r w:rsidRPr="004E56FB">
        <w:rPr>
          <w:rFonts w:cs="Arial"/>
          <w:szCs w:val="24"/>
        </w:rPr>
        <w:t>I.1.2</w:t>
      </w:r>
      <w:r w:rsidRPr="004E56FB">
        <w:rPr>
          <w:rFonts w:cs="Arial"/>
          <w:szCs w:val="24"/>
        </w:rPr>
        <w:tab/>
        <w:t xml:space="preserve">In addition to the requirements of I1.1, each </w:t>
      </w:r>
      <w:r w:rsidRPr="004E56FB">
        <w:rPr>
          <w:rFonts w:cs="Arial"/>
          <w:i/>
          <w:iCs/>
          <w:szCs w:val="24"/>
        </w:rPr>
        <w:t>transmission system</w:t>
      </w:r>
      <w:r w:rsidRPr="004E56FB">
        <w:rPr>
          <w:rFonts w:cs="Arial"/>
          <w:szCs w:val="24"/>
        </w:rPr>
        <w:t xml:space="preserve"> shall be designed to permit </w:t>
      </w:r>
      <w:r w:rsidRPr="004E56FB">
        <w:rPr>
          <w:rFonts w:cs="Arial"/>
          <w:i/>
          <w:iCs/>
          <w:szCs w:val="24"/>
        </w:rPr>
        <w:t>power stations</w:t>
      </w:r>
      <w:r w:rsidRPr="004E56FB">
        <w:rPr>
          <w:rFonts w:cs="Arial"/>
          <w:szCs w:val="24"/>
        </w:rPr>
        <w:t xml:space="preserve"> to be subsequently synchronised to the </w:t>
      </w:r>
      <w:r w:rsidRPr="004E56FB">
        <w:rPr>
          <w:rFonts w:cs="Arial"/>
          <w:i/>
          <w:iCs/>
          <w:szCs w:val="24"/>
        </w:rPr>
        <w:t>transmission system</w:t>
      </w:r>
      <w:r w:rsidRPr="004E56FB">
        <w:rPr>
          <w:rFonts w:cs="Arial"/>
          <w:szCs w:val="24"/>
        </w:rPr>
        <w:t xml:space="preserve"> and operated within their normal operational capability limits.</w:t>
      </w:r>
    </w:p>
    <w:p w14:paraId="05ABB851" w14:textId="77777777" w:rsidR="00047978" w:rsidRDefault="00047978" w:rsidP="00047978">
      <w:pPr>
        <w:pStyle w:val="Appendixlevel3"/>
        <w:numPr>
          <w:ilvl w:val="0"/>
          <w:numId w:val="0"/>
        </w:numPr>
        <w:ind w:left="1560" w:hanging="851"/>
        <w:rPr>
          <w:ins w:id="4029" w:author="Teri Puddefoot (NESO)" w:date="2025-01-10T20:32:00Z"/>
          <w:rFonts w:cs="Arial"/>
          <w:szCs w:val="24"/>
        </w:rPr>
      </w:pPr>
      <w:r w:rsidRPr="004E56FB">
        <w:rPr>
          <w:rFonts w:cs="Arial"/>
          <w:szCs w:val="24"/>
        </w:rPr>
        <w:t>I.1.3</w:t>
      </w:r>
      <w:r w:rsidRPr="004E56FB">
        <w:rPr>
          <w:rFonts w:cs="Arial"/>
          <w:szCs w:val="24"/>
        </w:rPr>
        <w:tab/>
        <w:t>The no load gain between adjacent substations shall be designed to prevent system collapse</w:t>
      </w:r>
      <w:r w:rsidRPr="004E56FB">
        <w:rPr>
          <w:rFonts w:cs="Arial"/>
          <w:i/>
          <w:iCs/>
          <w:szCs w:val="24"/>
        </w:rPr>
        <w:t xml:space="preserve"> </w:t>
      </w:r>
      <w:r w:rsidRPr="004E56FB">
        <w:rPr>
          <w:rFonts w:cs="Arial"/>
          <w:szCs w:val="24"/>
        </w:rPr>
        <w:t>during restoration.</w:t>
      </w:r>
    </w:p>
    <w:p w14:paraId="2C6BD977" w14:textId="77777777" w:rsidR="008167BE" w:rsidRDefault="008167BE" w:rsidP="00047978">
      <w:pPr>
        <w:pStyle w:val="Appendixlevel3"/>
        <w:numPr>
          <w:ilvl w:val="0"/>
          <w:numId w:val="0"/>
        </w:numPr>
        <w:ind w:left="1560" w:hanging="851"/>
        <w:rPr>
          <w:ins w:id="4030" w:author="Teri Puddefoot (NESO)" w:date="2025-01-10T20:32:00Z"/>
          <w:rFonts w:cs="Arial"/>
          <w:szCs w:val="24"/>
        </w:rPr>
      </w:pPr>
    </w:p>
    <w:p w14:paraId="24904B78" w14:textId="77777777" w:rsidR="001F65B9" w:rsidRDefault="001F65B9">
      <w:pPr>
        <w:widowControl/>
        <w:autoSpaceDE/>
        <w:autoSpaceDN/>
        <w:adjustRightInd/>
        <w:spacing w:after="160" w:line="259" w:lineRule="auto"/>
        <w:rPr>
          <w:ins w:id="4031" w:author="Tammy Meek (NESO)" w:date="2025-01-27T11:16:00Z" w16du:dateUtc="2025-01-27T11:16:00Z"/>
          <w:rFonts w:ascii="Arial" w:eastAsia="Times New Roman" w:hAnsi="Arial" w:cs="Arial"/>
          <w:b/>
          <w:noProof/>
          <w:sz w:val="28"/>
          <w:lang w:val="en-GB" w:eastAsia="en-US"/>
        </w:rPr>
      </w:pPr>
      <w:ins w:id="4032" w:author="Tammy Meek (NESO)" w:date="2025-01-27T11:16:00Z" w16du:dateUtc="2025-01-27T11:16:00Z">
        <w:r>
          <w:rPr>
            <w:rFonts w:cs="Arial"/>
          </w:rPr>
          <w:br w:type="page"/>
        </w:r>
      </w:ins>
    </w:p>
    <w:p w14:paraId="649FA6B1" w14:textId="461FDD5D" w:rsidR="008167BE" w:rsidRDefault="00075C84" w:rsidP="00075C84">
      <w:pPr>
        <w:pStyle w:val="Appendixheading2"/>
        <w:numPr>
          <w:ilvl w:val="0"/>
          <w:numId w:val="0"/>
        </w:numPr>
        <w:rPr>
          <w:ins w:id="4033" w:author="Teri Puddefoot (NESO)" w:date="2025-01-10T20:33:00Z"/>
          <w:rFonts w:cs="Arial"/>
        </w:rPr>
      </w:pPr>
      <w:ins w:id="4034" w:author="Teri Puddefoot (NESO)" w:date="2025-01-10T20:32:00Z">
        <w:r w:rsidRPr="00075C84">
          <w:rPr>
            <w:rFonts w:cs="Arial"/>
          </w:rPr>
          <w:t xml:space="preserve">Appendix </w:t>
        </w:r>
        <w:r w:rsidRPr="001A3FBC">
          <w:rPr>
            <w:rFonts w:cs="Arial"/>
          </w:rPr>
          <w:t xml:space="preserve">J </w:t>
        </w:r>
        <w:del w:id="4035" w:author="Tammy Meek (NESO)" w:date="2025-01-27T11:19:00Z" w16du:dateUtc="2025-01-27T11:19:00Z">
          <w:r w:rsidRPr="00CD302F" w:rsidDel="00CD302F">
            <w:rPr>
              <w:rFonts w:cs="Arial"/>
            </w:rPr>
            <w:delText>Governance Framework</w:delText>
          </w:r>
        </w:del>
      </w:ins>
      <w:ins w:id="4036" w:author="Tammy Meek (NESO)" w:date="2025-01-27T11:19:00Z" w16du:dateUtc="2025-01-27T11:19:00Z">
        <w:r w:rsidR="00CD302F" w:rsidRPr="00CD302F">
          <w:rPr>
            <w:rFonts w:cs="Arial"/>
            <w:i/>
            <w:iCs/>
            <w:rPrChange w:id="4037" w:author="Tammy Meek (NESO)" w:date="2025-01-27T11:19:00Z" w16du:dateUtc="2025-01-27T11:19:00Z">
              <w:rPr>
                <w:rFonts w:cs="Arial"/>
                <w:b w:val="0"/>
                <w:bCs/>
                <w:i/>
                <w:iCs/>
              </w:rPr>
            </w:rPrChange>
          </w:rPr>
          <w:t>Governance Framework</w:t>
        </w:r>
      </w:ins>
    </w:p>
    <w:p w14:paraId="0790DC78" w14:textId="77777777" w:rsidR="001A3FBC" w:rsidRDefault="001A3FBC" w:rsidP="001A3FBC">
      <w:pPr>
        <w:rPr>
          <w:ins w:id="4038" w:author="Teri Puddefoot (NESO)" w:date="2025-01-10T20:33:00Z"/>
          <w:lang w:val="en-GB" w:eastAsia="en-US"/>
        </w:rPr>
      </w:pPr>
    </w:p>
    <w:p w14:paraId="390E57B0" w14:textId="77777777" w:rsidR="001A3FBC" w:rsidRPr="00D7784C" w:rsidRDefault="001A3FBC">
      <w:pPr>
        <w:pPrChange w:id="4039" w:author="Teri Puddefoot (NESO)" w:date="2025-01-10T20:33:00Z">
          <w:pPr>
            <w:pStyle w:val="Appendixheading2"/>
            <w:numPr>
              <w:numId w:val="0"/>
            </w:numPr>
            <w:tabs>
              <w:tab w:val="clear" w:pos="1800"/>
            </w:tabs>
            <w:ind w:left="1560" w:hanging="851"/>
          </w:pPr>
        </w:pPrChange>
      </w:pPr>
    </w:p>
    <w:p w14:paraId="4DF82716" w14:textId="39828C2F" w:rsidR="00963100" w:rsidRDefault="00224D42" w:rsidP="00963100">
      <w:pPr>
        <w:tabs>
          <w:tab w:val="left" w:pos="648"/>
        </w:tabs>
        <w:kinsoku w:val="0"/>
        <w:overflowPunct w:val="0"/>
        <w:autoSpaceDE/>
        <w:autoSpaceDN/>
        <w:adjustRightInd/>
        <w:spacing w:before="2" w:line="252" w:lineRule="exact"/>
        <w:textAlignment w:val="baseline"/>
        <w:rPr>
          <w:ins w:id="4040" w:author="Stuart McLarnon (NESO)" w:date="2025-01-14T13:52:00Z"/>
          <w:rFonts w:ascii="Arial" w:hAnsi="Arial" w:cs="Arial"/>
          <w:sz w:val="22"/>
          <w:szCs w:val="22"/>
        </w:rPr>
      </w:pPr>
      <w:ins w:id="4041" w:author="Stuart McLarnon (NESO)" w:date="2025-01-14T13:53:00Z">
        <w:r>
          <w:rPr>
            <w:rFonts w:ascii="Arial" w:hAnsi="Arial" w:cs="Arial"/>
            <w:sz w:val="22"/>
            <w:szCs w:val="22"/>
          </w:rPr>
          <w:t>J.</w:t>
        </w:r>
      </w:ins>
      <w:ins w:id="4042" w:author="Stuart McLarnon (NESO)" w:date="2025-01-14T13:52:00Z">
        <w:r w:rsidR="00963100">
          <w:rPr>
            <w:rFonts w:ascii="Arial" w:hAnsi="Arial" w:cs="Arial"/>
            <w:sz w:val="22"/>
            <w:szCs w:val="22"/>
          </w:rPr>
          <w:t>1.</w:t>
        </w:r>
      </w:ins>
      <w:ins w:id="4043" w:author="Tammy Meek (NESO)" w:date="2025-01-28T11:43:00Z" w16du:dateUtc="2025-01-28T11:43:00Z">
        <w:r w:rsidR="00B0173B">
          <w:rPr>
            <w:rFonts w:ascii="Arial" w:hAnsi="Arial" w:cs="Arial"/>
            <w:sz w:val="22"/>
            <w:szCs w:val="22"/>
          </w:rPr>
          <w:t>1</w:t>
        </w:r>
      </w:ins>
      <w:ins w:id="4044" w:author="Stuart McLarnon (NESO)" w:date="2025-01-14T13:52:00Z">
        <w:del w:id="4045"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ab/>
        </w:r>
        <w:r w:rsidR="00963100" w:rsidRPr="008E4863">
          <w:rPr>
            <w:rFonts w:ascii="Arial" w:hAnsi="Arial" w:cs="Arial"/>
            <w:b/>
            <w:bCs/>
            <w:sz w:val="22"/>
            <w:szCs w:val="22"/>
            <w:rPrChange w:id="4046" w:author="Tammy Meek (NESO)" w:date="2025-01-27T12:34:00Z" w16du:dateUtc="2025-01-27T12:34:00Z">
              <w:rPr>
                <w:rFonts w:ascii="Arial" w:hAnsi="Arial" w:cs="Arial"/>
                <w:sz w:val="22"/>
                <w:szCs w:val="22"/>
              </w:rPr>
            </w:rPrChange>
          </w:rPr>
          <w:t>Interpretations</w:t>
        </w:r>
      </w:ins>
    </w:p>
    <w:p w14:paraId="44005F38" w14:textId="5C339B0A" w:rsidR="00963100" w:rsidRDefault="00224D42" w:rsidP="00963100">
      <w:pPr>
        <w:kinsoku w:val="0"/>
        <w:overflowPunct w:val="0"/>
        <w:autoSpaceDE/>
        <w:autoSpaceDN/>
        <w:adjustRightInd/>
        <w:spacing w:before="239" w:line="255" w:lineRule="exact"/>
        <w:ind w:left="1296" w:hanging="576"/>
        <w:jc w:val="both"/>
        <w:textAlignment w:val="baseline"/>
        <w:rPr>
          <w:ins w:id="4047" w:author="Stuart McLarnon (NESO)" w:date="2025-01-14T13:52:00Z"/>
          <w:rFonts w:ascii="Arial" w:hAnsi="Arial" w:cs="Arial"/>
          <w:spacing w:val="-3"/>
          <w:sz w:val="22"/>
          <w:szCs w:val="22"/>
        </w:rPr>
      </w:pPr>
      <w:ins w:id="4048" w:author="Stuart McLarnon (NESO)" w:date="2025-01-14T13:53:00Z">
        <w:r w:rsidRPr="00224D42">
          <w:rPr>
            <w:rFonts w:ascii="Arial" w:hAnsi="Arial" w:cs="Arial"/>
            <w:spacing w:val="-3"/>
            <w:sz w:val="22"/>
            <w:szCs w:val="22"/>
          </w:rPr>
          <w:t>J.</w:t>
        </w:r>
      </w:ins>
      <w:ins w:id="4049" w:author="Stuart McLarnon (NESO)" w:date="2025-01-14T13:52:00Z">
        <w:r w:rsidR="00963100">
          <w:rPr>
            <w:rFonts w:ascii="Arial" w:hAnsi="Arial" w:cs="Arial"/>
            <w:spacing w:val="-3"/>
            <w:sz w:val="22"/>
            <w:szCs w:val="22"/>
          </w:rPr>
          <w:t>1.</w:t>
        </w:r>
      </w:ins>
      <w:ins w:id="4050" w:author="Tammy Meek (NESO)" w:date="2025-01-28T11:43:00Z" w16du:dateUtc="2025-01-28T11:43:00Z">
        <w:r w:rsidR="00B0173B">
          <w:rPr>
            <w:rFonts w:ascii="Arial" w:hAnsi="Arial" w:cs="Arial"/>
            <w:spacing w:val="-3"/>
            <w:sz w:val="22"/>
            <w:szCs w:val="22"/>
          </w:rPr>
          <w:t>1</w:t>
        </w:r>
      </w:ins>
      <w:ins w:id="4051" w:author="Stuart McLarnon (NESO)" w:date="2025-01-14T13:52:00Z">
        <w:del w:id="4052" w:author="Tammy Meek (NESO)" w:date="2025-01-28T11:43:00Z" w16du:dateUtc="2025-01-28T11:43:00Z">
          <w:r w:rsidR="00963100" w:rsidDel="00B0173B">
            <w:rPr>
              <w:rFonts w:ascii="Arial" w:hAnsi="Arial" w:cs="Arial"/>
              <w:spacing w:val="-3"/>
              <w:sz w:val="22"/>
              <w:szCs w:val="22"/>
            </w:rPr>
            <w:delText>2</w:delText>
          </w:r>
        </w:del>
        <w:r w:rsidR="00963100">
          <w:rPr>
            <w:rFonts w:ascii="Arial" w:hAnsi="Arial" w:cs="Arial"/>
            <w:spacing w:val="-3"/>
            <w:sz w:val="22"/>
            <w:szCs w:val="22"/>
          </w:rPr>
          <w:t xml:space="preserve">.1 Except as otherwise provided herein and unless the context otherwise admits, words and expressions used herein shall have the same meaning as defined in the </w:t>
        </w:r>
        <w:del w:id="4053" w:author="Tammy Meek (NESO)" w:date="2025-01-27T11:17:00Z" w16du:dateUtc="2025-01-27T11:17:00Z">
          <w:r w:rsidR="00963100" w:rsidRPr="00207ADC" w:rsidDel="00CD302F">
            <w:rPr>
              <w:rFonts w:ascii="Arial" w:hAnsi="Arial" w:cs="Arial"/>
              <w:b/>
              <w:bCs/>
              <w:spacing w:val="-3"/>
              <w:sz w:val="22"/>
              <w:szCs w:val="22"/>
            </w:rPr>
            <w:delText>SQSS</w:delText>
          </w:r>
        </w:del>
      </w:ins>
      <w:ins w:id="4054" w:author="Tammy Meek (NESO)" w:date="2025-01-27T11:18:00Z" w16du:dateUtc="2025-01-27T11:18:00Z">
        <w:r w:rsidR="00CD302F" w:rsidRPr="00CD302F">
          <w:rPr>
            <w:rFonts w:ascii="Arial" w:hAnsi="Arial" w:cs="Arial"/>
            <w:i/>
            <w:iCs/>
            <w:spacing w:val="-3"/>
            <w:sz w:val="22"/>
            <w:szCs w:val="22"/>
          </w:rPr>
          <w:t>SQSS</w:t>
        </w:r>
      </w:ins>
      <w:ins w:id="4055" w:author="Stuart McLarnon (NESO)" w:date="2025-01-14T13:52:00Z">
        <w:r w:rsidR="00963100">
          <w:rPr>
            <w:rFonts w:ascii="Arial" w:hAnsi="Arial" w:cs="Arial"/>
            <w:spacing w:val="-3"/>
            <w:sz w:val="22"/>
            <w:szCs w:val="22"/>
          </w:rPr>
          <w:t>.</w:t>
        </w:r>
      </w:ins>
    </w:p>
    <w:p w14:paraId="5D51B438" w14:textId="220DAF5F" w:rsidR="00963100" w:rsidRDefault="00224D42" w:rsidP="00963100">
      <w:pPr>
        <w:kinsoku w:val="0"/>
        <w:overflowPunct w:val="0"/>
        <w:autoSpaceDE/>
        <w:autoSpaceDN/>
        <w:adjustRightInd/>
        <w:spacing w:before="226" w:line="259" w:lineRule="exact"/>
        <w:ind w:left="1296" w:hanging="576"/>
        <w:jc w:val="both"/>
        <w:textAlignment w:val="baseline"/>
        <w:rPr>
          <w:ins w:id="4056" w:author="Stuart McLarnon (NESO)" w:date="2025-01-14T13:52:00Z"/>
          <w:rFonts w:ascii="Arial" w:hAnsi="Arial" w:cs="Arial"/>
          <w:sz w:val="22"/>
          <w:szCs w:val="22"/>
        </w:rPr>
      </w:pPr>
      <w:ins w:id="4057" w:author="Stuart McLarnon (NESO)" w:date="2025-01-14T13:53:00Z">
        <w:r w:rsidRPr="00224D42">
          <w:rPr>
            <w:rFonts w:ascii="Arial" w:hAnsi="Arial" w:cs="Arial"/>
            <w:sz w:val="22"/>
            <w:szCs w:val="22"/>
          </w:rPr>
          <w:t>J.</w:t>
        </w:r>
      </w:ins>
      <w:ins w:id="4058" w:author="Stuart McLarnon (NESO)" w:date="2025-01-14T13:52:00Z">
        <w:r w:rsidR="00963100">
          <w:rPr>
            <w:rFonts w:ascii="Arial" w:hAnsi="Arial" w:cs="Arial"/>
            <w:sz w:val="22"/>
            <w:szCs w:val="22"/>
          </w:rPr>
          <w:t>1.</w:t>
        </w:r>
      </w:ins>
      <w:ins w:id="4059" w:author="Tammy Meek (NESO)" w:date="2025-01-28T11:43:00Z" w16du:dateUtc="2025-01-28T11:43:00Z">
        <w:r w:rsidR="00B0173B">
          <w:rPr>
            <w:rFonts w:ascii="Arial" w:hAnsi="Arial" w:cs="Arial"/>
            <w:sz w:val="22"/>
            <w:szCs w:val="22"/>
          </w:rPr>
          <w:t>1</w:t>
        </w:r>
      </w:ins>
      <w:ins w:id="4060" w:author="Stuart McLarnon (NESO)" w:date="2025-01-14T13:52:00Z">
        <w:del w:id="4061"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 xml:space="preserve">.2 Words importing the singular only also include the plural and vice versa where the context requires. </w:t>
        </w:r>
      </w:ins>
    </w:p>
    <w:p w14:paraId="227BB01F" w14:textId="557F2674" w:rsidR="00963100" w:rsidDel="001F65B9" w:rsidRDefault="00224D42" w:rsidP="00963100">
      <w:pPr>
        <w:kinsoku w:val="0"/>
        <w:overflowPunct w:val="0"/>
        <w:autoSpaceDE/>
        <w:autoSpaceDN/>
        <w:adjustRightInd/>
        <w:spacing w:before="234" w:line="255" w:lineRule="exact"/>
        <w:ind w:left="1296" w:hanging="576"/>
        <w:jc w:val="both"/>
        <w:textAlignment w:val="baseline"/>
        <w:rPr>
          <w:ins w:id="4062" w:author="Stuart McLarnon (NESO)" w:date="2025-01-14T13:52:00Z"/>
          <w:del w:id="4063" w:author="Tammy Meek (NESO)" w:date="2025-01-27T11:16:00Z" w16du:dateUtc="2025-01-27T11:16:00Z"/>
          <w:rFonts w:ascii="Arial" w:hAnsi="Arial" w:cs="Arial"/>
          <w:sz w:val="22"/>
          <w:szCs w:val="22"/>
        </w:rPr>
      </w:pPr>
      <w:ins w:id="4064" w:author="Stuart McLarnon (NESO)" w:date="2025-01-14T13:53:00Z">
        <w:r w:rsidRPr="00224D42">
          <w:rPr>
            <w:rFonts w:ascii="Arial" w:hAnsi="Arial" w:cs="Arial"/>
            <w:sz w:val="22"/>
            <w:szCs w:val="22"/>
          </w:rPr>
          <w:t>J.</w:t>
        </w:r>
      </w:ins>
      <w:ins w:id="4065" w:author="Stuart McLarnon (NESO)" w:date="2025-01-14T13:52:00Z">
        <w:r w:rsidR="00963100">
          <w:rPr>
            <w:rFonts w:ascii="Arial" w:hAnsi="Arial" w:cs="Arial"/>
            <w:sz w:val="22"/>
            <w:szCs w:val="22"/>
          </w:rPr>
          <w:t>1.</w:t>
        </w:r>
      </w:ins>
      <w:ins w:id="4066" w:author="Tammy Meek (NESO)" w:date="2025-01-28T11:43:00Z" w16du:dateUtc="2025-01-28T11:43:00Z">
        <w:r w:rsidR="00B0173B">
          <w:rPr>
            <w:rFonts w:ascii="Arial" w:hAnsi="Arial" w:cs="Arial"/>
            <w:sz w:val="22"/>
            <w:szCs w:val="22"/>
          </w:rPr>
          <w:t>1</w:t>
        </w:r>
      </w:ins>
      <w:ins w:id="4067" w:author="Stuart McLarnon (NESO)" w:date="2025-01-14T13:52:00Z">
        <w:del w:id="4068" w:author="Tammy Meek (NESO)" w:date="2025-01-28T11:43:00Z" w16du:dateUtc="2025-01-28T11:43:00Z">
          <w:r w:rsidR="00963100" w:rsidDel="00B0173B">
            <w:rPr>
              <w:rFonts w:ascii="Arial" w:hAnsi="Arial" w:cs="Arial"/>
              <w:sz w:val="22"/>
              <w:szCs w:val="22"/>
            </w:rPr>
            <w:delText>2</w:delText>
          </w:r>
        </w:del>
        <w:r w:rsidR="00963100">
          <w:rPr>
            <w:rFonts w:ascii="Arial" w:hAnsi="Arial" w:cs="Arial"/>
            <w:sz w:val="22"/>
            <w:szCs w:val="22"/>
          </w:rPr>
          <w:t xml:space="preserve">.3 Headings and titles shall not be taken into consideration in the interpretation or construction of the words and expressions used in </w:t>
        </w:r>
      </w:ins>
      <w:ins w:id="4069" w:author="Stuart McLarnon (NESO)" w:date="2025-01-28T10:52:00Z" w16du:dateUtc="2025-01-28T10:52:00Z">
        <w:r w:rsidR="008B2C4D">
          <w:rPr>
            <w:rFonts w:ascii="Arial" w:hAnsi="Arial" w:cs="Arial"/>
            <w:sz w:val="22"/>
            <w:szCs w:val="22"/>
          </w:rPr>
          <w:t>the</w:t>
        </w:r>
      </w:ins>
      <w:ins w:id="4070" w:author="Stuart McLarnon (NESO)" w:date="2025-01-14T13:52:00Z">
        <w:r w:rsidR="00963100">
          <w:rPr>
            <w:rFonts w:ascii="Arial" w:hAnsi="Arial" w:cs="Arial"/>
            <w:sz w:val="22"/>
            <w:szCs w:val="22"/>
          </w:rPr>
          <w:t xml:space="preserve"> </w:t>
        </w:r>
      </w:ins>
      <w:ins w:id="4071" w:author="Stuart McLarnon (NESO)" w:date="2025-01-28T10:52:00Z" w16du:dateUtc="2025-01-28T10:52:00Z">
        <w:r w:rsidR="00775373">
          <w:rPr>
            <w:rFonts w:ascii="Arial" w:hAnsi="Arial" w:cs="Arial"/>
            <w:i/>
            <w:iCs/>
            <w:sz w:val="22"/>
            <w:szCs w:val="22"/>
          </w:rPr>
          <w:t xml:space="preserve">SQSS </w:t>
        </w:r>
      </w:ins>
      <w:ins w:id="4072" w:author="Tammy Meek (NESO)" w:date="2025-01-27T11:19:00Z" w16du:dateUtc="2025-01-27T11:19:00Z">
        <w:del w:id="4073" w:author="Stuart McLarnon (NESO)" w:date="2025-01-28T10:52:00Z" w16du:dateUtc="2025-01-28T10:52:00Z">
          <w:r w:rsidR="00963100" w:rsidRPr="00CD302F" w:rsidDel="00CD302F">
            <w:rPr>
              <w:rFonts w:ascii="Arial" w:hAnsi="Arial" w:cs="Arial"/>
              <w:i/>
              <w:sz w:val="22"/>
              <w:szCs w:val="22"/>
            </w:rPr>
            <w:delText>Governance Framework</w:delText>
          </w:r>
        </w:del>
      </w:ins>
    </w:p>
    <w:p w14:paraId="7E205EB0" w14:textId="19847B10" w:rsidR="00963100" w:rsidDel="00CD302F" w:rsidRDefault="00CD302F">
      <w:pPr>
        <w:kinsoku w:val="0"/>
        <w:overflowPunct w:val="0"/>
        <w:autoSpaceDE/>
        <w:autoSpaceDN/>
        <w:adjustRightInd/>
        <w:spacing w:before="234" w:line="255" w:lineRule="exact"/>
        <w:ind w:left="1296" w:hanging="576"/>
        <w:jc w:val="both"/>
        <w:textAlignment w:val="baseline"/>
        <w:rPr>
          <w:ins w:id="4074" w:author="Stuart McLarnon (NESO)" w:date="2025-01-14T13:52:00Z"/>
          <w:del w:id="4075" w:author="Tammy Meek (NESO)" w:date="2025-01-27T11:16:00Z" w16du:dateUtc="2025-01-27T11:16:00Z"/>
          <w:sz w:val="24"/>
          <w:szCs w:val="24"/>
        </w:rPr>
        <w:sectPr w:rsidR="00963100" w:rsidDel="00CD302F">
          <w:pgSz w:w="12240" w:h="15840"/>
          <w:pgMar w:top="1360" w:right="1401" w:bottom="691" w:left="1459" w:header="720" w:footer="720" w:gutter="0"/>
          <w:cols w:space="720"/>
          <w:noEndnote/>
        </w:sectPr>
        <w:pPrChange w:id="4076" w:author="Tammy Meek (NESO)" w:date="2025-01-27T11:16:00Z" w16du:dateUtc="2025-01-27T11:16:00Z">
          <w:pPr>
            <w:widowControl/>
          </w:pPr>
        </w:pPrChange>
      </w:pPr>
      <w:ins w:id="4077" w:author="Tammy Meek (NESO)" w:date="2025-01-27T11:16:00Z" w16du:dateUtc="2025-01-27T11:16:00Z">
        <w:r>
          <w:rPr>
            <w:sz w:val="24"/>
            <w:szCs w:val="24"/>
          </w:rPr>
          <w:t xml:space="preserve"> </w:t>
        </w:r>
      </w:ins>
    </w:p>
    <w:p w14:paraId="68F7F948" w14:textId="77777777" w:rsidR="00CD302F" w:rsidRDefault="00CD302F" w:rsidP="00CD302F">
      <w:pPr>
        <w:kinsoku w:val="0"/>
        <w:overflowPunct w:val="0"/>
        <w:autoSpaceDE/>
        <w:autoSpaceDN/>
        <w:adjustRightInd/>
        <w:spacing w:before="234" w:line="255" w:lineRule="exact"/>
        <w:ind w:left="1296" w:hanging="576"/>
        <w:jc w:val="both"/>
        <w:textAlignment w:val="baseline"/>
        <w:rPr>
          <w:ins w:id="4078" w:author="Tammy Meek (NESO)" w:date="2025-01-27T11:17:00Z" w16du:dateUtc="2025-01-27T11:17:00Z"/>
          <w:rFonts w:ascii="Arial" w:hAnsi="Arial" w:cs="Arial"/>
          <w:b/>
          <w:bCs/>
          <w:spacing w:val="-3"/>
          <w:sz w:val="23"/>
          <w:szCs w:val="23"/>
        </w:rPr>
      </w:pPr>
    </w:p>
    <w:p w14:paraId="3ADD8671" w14:textId="56893661" w:rsidR="00963100" w:rsidRDefault="00224D42">
      <w:pPr>
        <w:kinsoku w:val="0"/>
        <w:overflowPunct w:val="0"/>
        <w:autoSpaceDE/>
        <w:autoSpaceDN/>
        <w:adjustRightInd/>
        <w:spacing w:before="234" w:line="255" w:lineRule="exact"/>
        <w:ind w:left="577" w:hanging="576"/>
        <w:jc w:val="both"/>
        <w:textAlignment w:val="baseline"/>
        <w:rPr>
          <w:ins w:id="4079" w:author="Stuart McLarnon (NESO)" w:date="2025-01-14T13:52:00Z"/>
          <w:rFonts w:ascii="Arial" w:hAnsi="Arial" w:cs="Arial"/>
          <w:b/>
          <w:bCs/>
          <w:spacing w:val="-3"/>
          <w:sz w:val="23"/>
          <w:szCs w:val="23"/>
        </w:rPr>
        <w:pPrChange w:id="4080" w:author="Tammy Meek (NESO)" w:date="2025-01-27T11:17:00Z" w16du:dateUtc="2025-01-27T11:17:00Z">
          <w:pPr>
            <w:tabs>
              <w:tab w:val="left" w:pos="720"/>
            </w:tabs>
            <w:kinsoku w:val="0"/>
            <w:overflowPunct w:val="0"/>
            <w:autoSpaceDE/>
            <w:autoSpaceDN/>
            <w:adjustRightInd/>
            <w:spacing w:before="13" w:line="261" w:lineRule="exact"/>
            <w:textAlignment w:val="baseline"/>
          </w:pPr>
        </w:pPrChange>
      </w:pPr>
      <w:ins w:id="4081" w:author="Stuart McLarnon (NESO)" w:date="2025-01-14T13:53:00Z">
        <w:r w:rsidRPr="00224D42">
          <w:rPr>
            <w:rFonts w:ascii="Arial" w:hAnsi="Arial" w:cs="Arial"/>
            <w:b/>
            <w:bCs/>
            <w:spacing w:val="-3"/>
            <w:sz w:val="23"/>
            <w:szCs w:val="23"/>
          </w:rPr>
          <w:t>J.</w:t>
        </w:r>
      </w:ins>
      <w:ins w:id="4082" w:author="Stuart McLarnon (NESO)" w:date="2025-01-14T13:52:00Z">
        <w:r w:rsidR="00963100">
          <w:rPr>
            <w:rFonts w:ascii="Arial" w:hAnsi="Arial" w:cs="Arial"/>
            <w:b/>
            <w:bCs/>
            <w:spacing w:val="-3"/>
            <w:sz w:val="23"/>
            <w:szCs w:val="23"/>
          </w:rPr>
          <w:t>2</w:t>
        </w:r>
        <w:r w:rsidR="00963100">
          <w:rPr>
            <w:rFonts w:ascii="Arial" w:hAnsi="Arial" w:cs="Arial"/>
            <w:b/>
            <w:bCs/>
            <w:spacing w:val="-3"/>
            <w:sz w:val="23"/>
            <w:szCs w:val="23"/>
          </w:rPr>
          <w:tab/>
          <w:t>Introduction</w:t>
        </w:r>
      </w:ins>
    </w:p>
    <w:p w14:paraId="5F7B644E" w14:textId="49B3E4C3" w:rsidR="00963100" w:rsidRDefault="00224D42" w:rsidP="00963100">
      <w:pPr>
        <w:tabs>
          <w:tab w:val="left" w:pos="720"/>
        </w:tabs>
        <w:kinsoku w:val="0"/>
        <w:overflowPunct w:val="0"/>
        <w:autoSpaceDE/>
        <w:autoSpaceDN/>
        <w:adjustRightInd/>
        <w:spacing w:before="240" w:line="251" w:lineRule="exact"/>
        <w:ind w:left="1"/>
        <w:textAlignment w:val="baseline"/>
        <w:rPr>
          <w:ins w:id="4083" w:author="Stuart McLarnon (NESO)" w:date="2025-01-14T13:52:00Z"/>
          <w:rFonts w:ascii="Arial" w:hAnsi="Arial" w:cs="Arial"/>
          <w:sz w:val="22"/>
          <w:szCs w:val="22"/>
        </w:rPr>
      </w:pPr>
      <w:ins w:id="4084" w:author="Stuart McLarnon (NESO)" w:date="2025-01-14T13:53:00Z">
        <w:r w:rsidRPr="00224D42">
          <w:rPr>
            <w:rFonts w:ascii="Arial" w:hAnsi="Arial" w:cs="Arial"/>
            <w:sz w:val="22"/>
            <w:szCs w:val="22"/>
          </w:rPr>
          <w:t>J.</w:t>
        </w:r>
      </w:ins>
      <w:ins w:id="4085" w:author="Stuart McLarnon (NESO)" w:date="2025-01-14T13:52:00Z">
        <w:r w:rsidR="00963100">
          <w:rPr>
            <w:rFonts w:ascii="Arial" w:hAnsi="Arial" w:cs="Arial"/>
            <w:sz w:val="22"/>
            <w:szCs w:val="22"/>
          </w:rPr>
          <w:t>2.1</w:t>
        </w:r>
        <w:r w:rsidR="00963100">
          <w:rPr>
            <w:rFonts w:ascii="Arial" w:hAnsi="Arial" w:cs="Arial"/>
            <w:sz w:val="22"/>
            <w:szCs w:val="22"/>
          </w:rPr>
          <w:tab/>
          <w:t xml:space="preserve">The Electricity Act 1989 requires </w:t>
        </w:r>
        <w:del w:id="4086" w:author="Tammy Meek (NESO)" w:date="2025-01-27T11:20:00Z" w16du:dateUtc="2025-01-27T11:20:00Z">
          <w:r w:rsidR="00963100" w:rsidRPr="00207ADC" w:rsidDel="002B6C45">
            <w:rPr>
              <w:rFonts w:ascii="Arial" w:hAnsi="Arial" w:cs="Arial"/>
              <w:b/>
              <w:bCs/>
              <w:sz w:val="22"/>
              <w:szCs w:val="22"/>
            </w:rPr>
            <w:delText>Licensees</w:delText>
          </w:r>
        </w:del>
      </w:ins>
      <w:ins w:id="4087" w:author="Tammy Meek (NESO)" w:date="2025-01-27T11:20:00Z" w16du:dateUtc="2025-01-27T11:20:00Z">
        <w:r w:rsidR="002B6C45" w:rsidRPr="002B6C45">
          <w:rPr>
            <w:rFonts w:ascii="Arial" w:hAnsi="Arial" w:cs="Arial"/>
            <w:i/>
            <w:iCs/>
            <w:sz w:val="22"/>
            <w:szCs w:val="22"/>
          </w:rPr>
          <w:t>Licensees</w:t>
        </w:r>
      </w:ins>
      <w:ins w:id="4088" w:author="Stuart McLarnon (NESO)" w:date="2025-01-14T13:52:00Z">
        <w:r w:rsidR="00963100">
          <w:rPr>
            <w:rFonts w:ascii="Arial" w:hAnsi="Arial" w:cs="Arial"/>
            <w:sz w:val="22"/>
            <w:szCs w:val="22"/>
          </w:rPr>
          <w:t xml:space="preserve"> to develop and maintain an efficient, co-ordinated and economical system of electricity transmission.</w:t>
        </w:r>
      </w:ins>
    </w:p>
    <w:p w14:paraId="1BC3FA93" w14:textId="5FD77359" w:rsidR="00963100" w:rsidRDefault="00224D42" w:rsidP="00963100">
      <w:pPr>
        <w:tabs>
          <w:tab w:val="left" w:pos="720"/>
        </w:tabs>
        <w:kinsoku w:val="0"/>
        <w:overflowPunct w:val="0"/>
        <w:autoSpaceDE/>
        <w:autoSpaceDN/>
        <w:adjustRightInd/>
        <w:spacing w:before="238" w:line="251" w:lineRule="exact"/>
        <w:ind w:left="720" w:hanging="720"/>
        <w:textAlignment w:val="baseline"/>
        <w:rPr>
          <w:ins w:id="4089" w:author="Stuart McLarnon (NESO)" w:date="2025-01-14T13:52:00Z"/>
          <w:rFonts w:ascii="Arial" w:hAnsi="Arial" w:cs="Arial"/>
          <w:sz w:val="22"/>
          <w:szCs w:val="22"/>
        </w:rPr>
      </w:pPr>
      <w:ins w:id="4090" w:author="Stuart McLarnon (NESO)" w:date="2025-01-14T13:53:00Z">
        <w:r w:rsidRPr="00224D42">
          <w:rPr>
            <w:rFonts w:ascii="Arial" w:hAnsi="Arial" w:cs="Arial"/>
            <w:spacing w:val="2"/>
            <w:sz w:val="22"/>
            <w:szCs w:val="22"/>
          </w:rPr>
          <w:t>J.</w:t>
        </w:r>
      </w:ins>
      <w:ins w:id="4091" w:author="Stuart McLarnon (NESO)" w:date="2025-01-14T13:52:00Z">
        <w:r w:rsidR="00963100">
          <w:rPr>
            <w:rFonts w:ascii="Arial" w:hAnsi="Arial" w:cs="Arial"/>
            <w:spacing w:val="2"/>
            <w:sz w:val="22"/>
            <w:szCs w:val="22"/>
          </w:rPr>
          <w:t>2.2</w:t>
        </w:r>
        <w:r w:rsidR="00963100">
          <w:rPr>
            <w:rFonts w:ascii="Arial" w:hAnsi="Arial" w:cs="Arial"/>
            <w:spacing w:val="2"/>
            <w:sz w:val="22"/>
            <w:szCs w:val="22"/>
          </w:rPr>
          <w:tab/>
          <w:t xml:space="preserve">The </w:t>
        </w:r>
        <w:del w:id="4092" w:author="Tammy Meek (NESO)" w:date="2025-01-27T11:20:00Z" w16du:dateUtc="2025-01-27T11:20:00Z">
          <w:r w:rsidR="00963100" w:rsidRPr="00207ADC" w:rsidDel="002B6C45">
            <w:rPr>
              <w:rFonts w:ascii="Arial" w:hAnsi="Arial" w:cs="Arial"/>
              <w:b/>
              <w:bCs/>
              <w:spacing w:val="2"/>
              <w:sz w:val="22"/>
              <w:szCs w:val="22"/>
            </w:rPr>
            <w:delText>Transmission</w:delText>
          </w:r>
        </w:del>
      </w:ins>
      <w:ins w:id="4093" w:author="Tammy Meek (NESO)" w:date="2025-01-27T11:20:00Z" w16du:dateUtc="2025-01-27T11:20:00Z">
        <w:r w:rsidR="002B6C45" w:rsidRPr="002B6C45">
          <w:rPr>
            <w:rFonts w:ascii="Arial" w:hAnsi="Arial" w:cs="Arial"/>
            <w:i/>
            <w:iCs/>
            <w:spacing w:val="2"/>
            <w:sz w:val="22"/>
            <w:szCs w:val="22"/>
          </w:rPr>
          <w:t>Transmission</w:t>
        </w:r>
      </w:ins>
      <w:ins w:id="4094" w:author="Stuart McLarnon (NESO)" w:date="2025-01-14T13:52:00Z">
        <w:r w:rsidR="00963100" w:rsidRPr="00207ADC">
          <w:rPr>
            <w:rFonts w:ascii="Arial" w:hAnsi="Arial" w:cs="Arial"/>
            <w:b/>
            <w:bCs/>
            <w:spacing w:val="2"/>
            <w:sz w:val="22"/>
            <w:szCs w:val="22"/>
          </w:rPr>
          <w:t xml:space="preserve"> </w:t>
        </w:r>
        <w:del w:id="4095" w:author="Tammy Meek (NESO)" w:date="2025-01-27T12:27:00Z" w16du:dateUtc="2025-01-27T12:27:00Z">
          <w:r w:rsidR="00963100" w:rsidRPr="00207ADC" w:rsidDel="003627AA">
            <w:rPr>
              <w:rFonts w:ascii="Arial" w:hAnsi="Arial" w:cs="Arial"/>
              <w:b/>
              <w:bCs/>
              <w:spacing w:val="2"/>
              <w:sz w:val="22"/>
              <w:szCs w:val="22"/>
            </w:rPr>
            <w:delText>Licences</w:delText>
          </w:r>
        </w:del>
      </w:ins>
      <w:ins w:id="4096" w:author="Tammy Meek (NESO)" w:date="2025-01-27T12:27:00Z" w16du:dateUtc="2025-01-27T12:27:00Z">
        <w:r w:rsidR="003627AA" w:rsidRPr="003627AA">
          <w:rPr>
            <w:rFonts w:ascii="Arial" w:hAnsi="Arial" w:cs="Arial"/>
            <w:i/>
            <w:iCs/>
            <w:spacing w:val="2"/>
            <w:sz w:val="22"/>
            <w:szCs w:val="22"/>
          </w:rPr>
          <w:t>Licences</w:t>
        </w:r>
      </w:ins>
      <w:ins w:id="4097" w:author="Stuart McLarnon (NESO)" w:date="2025-01-14T13:52:00Z">
        <w:r w:rsidR="00963100">
          <w:rPr>
            <w:rFonts w:ascii="Arial" w:hAnsi="Arial" w:cs="Arial"/>
            <w:spacing w:val="2"/>
            <w:sz w:val="22"/>
            <w:szCs w:val="22"/>
          </w:rPr>
          <w:t xml:space="preserve"> place an obligation upon the </w:t>
        </w:r>
        <w:del w:id="4098" w:author="Tammy Meek (NESO)" w:date="2025-01-24T12:00:00Z" w16du:dateUtc="2025-01-24T12:00:00Z">
          <w:r w:rsidR="00963100" w:rsidRPr="00207ADC" w:rsidDel="000D741D">
            <w:rPr>
              <w:rFonts w:ascii="Arial" w:hAnsi="Arial" w:cs="Arial"/>
              <w:b/>
              <w:bCs/>
              <w:spacing w:val="2"/>
              <w:sz w:val="22"/>
              <w:szCs w:val="22"/>
            </w:rPr>
            <w:delText xml:space="preserve">Transmission </w:delText>
          </w:r>
          <w:r w:rsidR="00963100" w:rsidRPr="006F6BD0" w:rsidDel="000D741D">
            <w:rPr>
              <w:rFonts w:ascii="Arial" w:hAnsi="Arial" w:cs="Arial"/>
              <w:b/>
              <w:bCs/>
              <w:spacing w:val="2"/>
              <w:sz w:val="22"/>
              <w:szCs w:val="22"/>
            </w:rPr>
            <w:delText>Licensee</w:delText>
          </w:r>
        </w:del>
      </w:ins>
      <w:ins w:id="4099" w:author="Tammy Meek (NESO)" w:date="2025-01-27T11:20:00Z" w16du:dateUtc="2025-01-27T11:20:00Z">
        <w:del w:id="4100" w:author="Stuart McLarnon (NESO)" w:date="2025-01-29T15:49:00Z" w16du:dateUtc="2025-01-29T15:49:00Z">
          <w:r w:rsidR="002B6C45" w:rsidRPr="002B6C45">
            <w:rPr>
              <w:rFonts w:ascii="Arial" w:hAnsi="Arial" w:cs="Arial"/>
              <w:i/>
              <w:iCs/>
              <w:spacing w:val="2"/>
              <w:sz w:val="22"/>
              <w:szCs w:val="22"/>
            </w:rPr>
            <w:delText>Transmission</w:delText>
          </w:r>
        </w:del>
      </w:ins>
      <w:ins w:id="4101" w:author="Tammy Meek (NESO)" w:date="2025-01-24T12:00:00Z" w16du:dateUtc="2025-01-24T12:00:00Z">
        <w:del w:id="4102" w:author="Stuart McLarnon (NESO)" w:date="2025-01-29T15:49:00Z" w16du:dateUtc="2025-01-29T15:49:00Z">
          <w:r w:rsidR="000D741D" w:rsidRPr="000D741D">
            <w:rPr>
              <w:rFonts w:ascii="Arial" w:hAnsi="Arial" w:cs="Arial"/>
              <w:b/>
              <w:bCs/>
              <w:i/>
              <w:iCs/>
              <w:spacing w:val="2"/>
              <w:sz w:val="22"/>
              <w:szCs w:val="22"/>
            </w:rPr>
            <w:delText xml:space="preserve"> </w:delText>
          </w:r>
        </w:del>
      </w:ins>
      <w:ins w:id="4103" w:author="Stuart McLarnon (NESO)" w:date="2025-01-14T13:52:00Z">
        <w:del w:id="4104" w:author="Tammy Meek (NESO)" w:date="2025-01-27T11:20:00Z" w16du:dateUtc="2025-01-27T11:20:00Z">
          <w:r w:rsidR="00963100" w:rsidDel="002B6C45">
            <w:rPr>
              <w:rFonts w:ascii="Arial" w:hAnsi="Arial" w:cs="Arial"/>
              <w:b/>
              <w:bCs/>
              <w:spacing w:val="2"/>
              <w:sz w:val="22"/>
              <w:szCs w:val="22"/>
            </w:rPr>
            <w:delText>s</w:delText>
          </w:r>
        </w:del>
      </w:ins>
      <w:ins w:id="4105" w:author="Tammy Meek (NESO)" w:date="2025-01-27T11:20:00Z" w16du:dateUtc="2025-01-27T11:20:00Z">
        <w:r w:rsidR="002B6C45" w:rsidRPr="002B6C45">
          <w:rPr>
            <w:rFonts w:ascii="Arial" w:hAnsi="Arial" w:cs="Arial"/>
            <w:i/>
            <w:iCs/>
            <w:spacing w:val="2"/>
            <w:sz w:val="22"/>
            <w:szCs w:val="22"/>
          </w:rPr>
          <w:t>Licensees</w:t>
        </w:r>
      </w:ins>
      <w:ins w:id="4106" w:author="Stuart McLarnon (NESO)" w:date="2025-01-14T13:52:00Z">
        <w:r w:rsidR="00963100">
          <w:rPr>
            <w:rFonts w:ascii="Arial" w:hAnsi="Arial" w:cs="Arial"/>
            <w:b/>
            <w:bCs/>
            <w:spacing w:val="2"/>
            <w:sz w:val="22"/>
            <w:szCs w:val="22"/>
          </w:rPr>
          <w:t xml:space="preserve"> </w:t>
        </w:r>
        <w:r w:rsidR="00963100">
          <w:rPr>
            <w:rFonts w:ascii="Arial" w:hAnsi="Arial" w:cs="Arial"/>
            <w:spacing w:val="2"/>
            <w:sz w:val="22"/>
            <w:szCs w:val="22"/>
          </w:rPr>
          <w:t xml:space="preserve">to </w:t>
        </w:r>
        <w:r w:rsidR="00963100">
          <w:rPr>
            <w:rFonts w:ascii="Arial" w:hAnsi="Arial" w:cs="Arial"/>
            <w:sz w:val="22"/>
            <w:szCs w:val="22"/>
          </w:rPr>
          <w:t xml:space="preserve">plan, develop and operate their systems in accordance with, amongst other things, the </w:t>
        </w:r>
        <w:del w:id="4107" w:author="Tammy Meek (NESO)" w:date="2025-01-27T11:17:00Z" w16du:dateUtc="2025-01-27T11:17:00Z">
          <w:r w:rsidR="00963100" w:rsidRPr="00F95C51" w:rsidDel="00CD302F">
            <w:rPr>
              <w:rFonts w:ascii="Arial" w:hAnsi="Arial" w:cs="Arial"/>
              <w:b/>
              <w:bCs/>
              <w:sz w:val="22"/>
              <w:szCs w:val="22"/>
            </w:rPr>
            <w:delText>SQSS</w:delText>
          </w:r>
        </w:del>
      </w:ins>
      <w:ins w:id="4108" w:author="Tammy Meek (NESO)" w:date="2025-01-27T11:18:00Z" w16du:dateUtc="2025-01-27T11:18:00Z">
        <w:r w:rsidR="00CD302F" w:rsidRPr="00CD302F">
          <w:rPr>
            <w:rFonts w:ascii="Arial" w:hAnsi="Arial" w:cs="Arial"/>
            <w:i/>
            <w:iCs/>
            <w:sz w:val="22"/>
            <w:szCs w:val="22"/>
          </w:rPr>
          <w:t>SQSS</w:t>
        </w:r>
      </w:ins>
      <w:ins w:id="4109" w:author="Stuart McLarnon (NESO)" w:date="2025-01-14T13:52:00Z">
        <w:r w:rsidR="00963100">
          <w:rPr>
            <w:rFonts w:ascii="Arial" w:hAnsi="Arial" w:cs="Arial"/>
            <w:sz w:val="22"/>
            <w:szCs w:val="22"/>
          </w:rPr>
          <w:t xml:space="preserve">. In addition, the </w:t>
        </w:r>
        <w:del w:id="4110" w:author="Tammy Meek (NESO)" w:date="2025-01-27T12:27:00Z" w16du:dateUtc="2025-01-27T12:27:00Z">
          <w:r w:rsidR="00963100" w:rsidRPr="00396561" w:rsidDel="003627AA">
            <w:rPr>
              <w:rFonts w:ascii="Arial" w:hAnsi="Arial" w:cs="Arial"/>
              <w:b/>
              <w:bCs/>
              <w:sz w:val="22"/>
              <w:szCs w:val="22"/>
            </w:rPr>
            <w:delText xml:space="preserve">ESO </w:delText>
          </w:r>
          <w:r w:rsidR="00963100" w:rsidRPr="00F95C51" w:rsidDel="003627AA">
            <w:rPr>
              <w:rFonts w:ascii="Arial" w:hAnsi="Arial" w:cs="Arial"/>
              <w:b/>
              <w:bCs/>
              <w:sz w:val="22"/>
              <w:szCs w:val="22"/>
            </w:rPr>
            <w:delText>Licence</w:delText>
          </w:r>
        </w:del>
      </w:ins>
      <w:ins w:id="4111" w:author="Tammy Meek (NESO)" w:date="2025-01-27T12:27:00Z" w16du:dateUtc="2025-01-27T12:27:00Z">
        <w:r w:rsidR="003627AA" w:rsidRPr="003627AA">
          <w:rPr>
            <w:rFonts w:ascii="Arial" w:hAnsi="Arial" w:cs="Arial"/>
            <w:i/>
            <w:iCs/>
            <w:sz w:val="22"/>
            <w:szCs w:val="22"/>
          </w:rPr>
          <w:t>ESO Licence</w:t>
        </w:r>
      </w:ins>
      <w:ins w:id="4112" w:author="Stuart McLarnon (NESO)" w:date="2025-01-14T13:52:00Z">
        <w:r w:rsidR="00963100">
          <w:rPr>
            <w:rFonts w:ascii="Arial" w:hAnsi="Arial" w:cs="Arial"/>
            <w:sz w:val="22"/>
            <w:szCs w:val="22"/>
          </w:rPr>
          <w:t xml:space="preserve"> places an obligation on the </w:t>
        </w:r>
        <w:del w:id="4113" w:author="Tammy Meek (NESO)" w:date="2025-01-24T11:51:00Z" w16du:dateUtc="2025-01-24T11:51:00Z">
          <w:r w:rsidR="00963100" w:rsidRPr="00396561" w:rsidDel="00C14108">
            <w:rPr>
              <w:rFonts w:ascii="Arial" w:hAnsi="Arial" w:cs="Arial"/>
              <w:b/>
              <w:bCs/>
              <w:sz w:val="22"/>
              <w:szCs w:val="22"/>
            </w:rPr>
            <w:delText>ISOP</w:delText>
          </w:r>
        </w:del>
      </w:ins>
      <w:ins w:id="4114" w:author="Tammy Meek (NESO)" w:date="2025-01-27T11:47:00Z" w16du:dateUtc="2025-01-27T11:47:00Z">
        <w:r w:rsidR="00AB5FE3" w:rsidRPr="00AB5FE3">
          <w:rPr>
            <w:rFonts w:ascii="Arial" w:hAnsi="Arial" w:cs="Arial"/>
            <w:i/>
            <w:iCs/>
            <w:sz w:val="22"/>
            <w:szCs w:val="22"/>
          </w:rPr>
          <w:t>ISOP</w:t>
        </w:r>
      </w:ins>
      <w:ins w:id="4115" w:author="Stuart McLarnon (NESO)" w:date="2025-01-14T13:52:00Z">
        <w:r w:rsidR="00963100">
          <w:rPr>
            <w:rFonts w:ascii="Arial" w:hAnsi="Arial" w:cs="Arial"/>
            <w:sz w:val="22"/>
            <w:szCs w:val="22"/>
          </w:rPr>
          <w:t xml:space="preserve"> to coordinate and direct the flow of electricity onto and over the </w:t>
        </w:r>
        <w:r w:rsidR="00963100" w:rsidRPr="00B930F5">
          <w:rPr>
            <w:rFonts w:ascii="Arial" w:hAnsi="Arial" w:cs="Arial"/>
            <w:i/>
            <w:iCs/>
            <w:sz w:val="22"/>
            <w:szCs w:val="22"/>
            <w:rPrChange w:id="4116" w:author="Tammy Meek (NESO)" w:date="2025-01-27T12:30:00Z" w16du:dateUtc="2025-01-27T12:30:00Z">
              <w:rPr>
                <w:rFonts w:ascii="Arial" w:hAnsi="Arial" w:cs="Arial"/>
                <w:sz w:val="22"/>
                <w:szCs w:val="22"/>
              </w:rPr>
            </w:rPrChange>
          </w:rPr>
          <w:t>National Electricity Transmission System</w:t>
        </w:r>
        <w:r w:rsidR="00963100">
          <w:rPr>
            <w:rFonts w:ascii="Arial" w:hAnsi="Arial" w:cs="Arial"/>
            <w:sz w:val="22"/>
            <w:szCs w:val="22"/>
          </w:rPr>
          <w:t xml:space="preserve">, in accordance with the </w:t>
        </w:r>
        <w:del w:id="4117" w:author="Tammy Meek (NESO)" w:date="2025-01-27T11:17:00Z" w16du:dateUtc="2025-01-27T11:17:00Z">
          <w:r w:rsidR="00963100" w:rsidRPr="00F95C51" w:rsidDel="00CD302F">
            <w:rPr>
              <w:rFonts w:ascii="Arial" w:hAnsi="Arial" w:cs="Arial"/>
              <w:b/>
              <w:bCs/>
              <w:sz w:val="22"/>
              <w:szCs w:val="22"/>
            </w:rPr>
            <w:delText>SQSS</w:delText>
          </w:r>
        </w:del>
      </w:ins>
      <w:ins w:id="4118" w:author="Tammy Meek (NESO)" w:date="2025-01-27T11:18:00Z" w16du:dateUtc="2025-01-27T11:18:00Z">
        <w:r w:rsidR="00CD302F" w:rsidRPr="00CD302F">
          <w:rPr>
            <w:rFonts w:ascii="Arial" w:hAnsi="Arial" w:cs="Arial"/>
            <w:i/>
            <w:iCs/>
            <w:sz w:val="22"/>
            <w:szCs w:val="22"/>
          </w:rPr>
          <w:t>SQSS</w:t>
        </w:r>
      </w:ins>
      <w:ins w:id="4119" w:author="Stuart McLarnon (NESO)" w:date="2025-01-14T13:52:00Z">
        <w:r w:rsidR="00963100">
          <w:rPr>
            <w:rFonts w:ascii="Arial" w:hAnsi="Arial" w:cs="Arial"/>
            <w:sz w:val="22"/>
            <w:szCs w:val="22"/>
          </w:rPr>
          <w:t xml:space="preserve">, </w:t>
        </w:r>
        <w:r w:rsidR="00963100" w:rsidRPr="00EE5AC1">
          <w:rPr>
            <w:rFonts w:ascii="Arial" w:hAnsi="Arial" w:cs="Arial"/>
            <w:sz w:val="22"/>
            <w:szCs w:val="22"/>
          </w:rPr>
          <w:t xml:space="preserve">together with the STC, the Grid Code or such other standard of planning and operation as the Authority may approve from time to time, and with which the licensee may be required to comply (following consultation, where appropriate, with any </w:t>
        </w:r>
        <w:del w:id="4120" w:author="Tammy Meek (NESO)" w:date="2025-01-27T12:30:00Z" w16du:dateUtc="2025-01-27T12:30:00Z">
          <w:r w:rsidR="00963100" w:rsidRPr="00384883" w:rsidDel="00384883">
            <w:rPr>
              <w:rFonts w:ascii="Arial" w:hAnsi="Arial" w:cs="Arial"/>
              <w:sz w:val="22"/>
              <w:szCs w:val="22"/>
            </w:rPr>
            <w:delText>A</w:delText>
          </w:r>
        </w:del>
      </w:ins>
      <w:ins w:id="4121" w:author="Tammy Meek (NESO)" w:date="2025-01-27T12:30:00Z" w16du:dateUtc="2025-01-27T12:30:00Z">
        <w:r w:rsidR="00384883">
          <w:rPr>
            <w:rFonts w:ascii="Arial" w:hAnsi="Arial" w:cs="Arial"/>
            <w:sz w:val="22"/>
            <w:szCs w:val="22"/>
          </w:rPr>
          <w:t>a</w:t>
        </w:r>
      </w:ins>
      <w:ins w:id="4122" w:author="Stuart McLarnon (NESO)" w:date="2025-01-14T13:52:00Z">
        <w:r w:rsidR="00963100" w:rsidRPr="00384883">
          <w:rPr>
            <w:rFonts w:ascii="Arial" w:hAnsi="Arial" w:cs="Arial"/>
            <w:sz w:val="22"/>
            <w:szCs w:val="22"/>
          </w:rPr>
          <w:t xml:space="preserve">uthorised </w:t>
        </w:r>
        <w:del w:id="4123" w:author="Tammy Meek (NESO)" w:date="2025-01-27T12:30:00Z" w16du:dateUtc="2025-01-27T12:30:00Z">
          <w:r w:rsidR="00963100" w:rsidRPr="00384883" w:rsidDel="00384883">
            <w:rPr>
              <w:rFonts w:ascii="Arial" w:hAnsi="Arial" w:cs="Arial"/>
              <w:sz w:val="22"/>
              <w:szCs w:val="22"/>
            </w:rPr>
            <w:delText>E</w:delText>
          </w:r>
        </w:del>
      </w:ins>
      <w:ins w:id="4124" w:author="Tammy Meek (NESO)" w:date="2025-01-27T12:30:00Z" w16du:dateUtc="2025-01-27T12:30:00Z">
        <w:r w:rsidR="00384883">
          <w:rPr>
            <w:rFonts w:ascii="Arial" w:hAnsi="Arial" w:cs="Arial"/>
            <w:sz w:val="22"/>
            <w:szCs w:val="22"/>
          </w:rPr>
          <w:t>e</w:t>
        </w:r>
      </w:ins>
      <w:ins w:id="4125" w:author="Stuart McLarnon (NESO)" w:date="2025-01-14T13:52:00Z">
        <w:r w:rsidR="00963100" w:rsidRPr="00384883">
          <w:rPr>
            <w:rFonts w:ascii="Arial" w:hAnsi="Arial" w:cs="Arial"/>
            <w:sz w:val="22"/>
            <w:szCs w:val="22"/>
          </w:rPr>
          <w:t xml:space="preserve">lectricity </w:t>
        </w:r>
        <w:del w:id="4126" w:author="Tammy Meek (NESO)" w:date="2025-01-27T12:30:00Z" w16du:dateUtc="2025-01-27T12:30:00Z">
          <w:r w:rsidR="00963100" w:rsidRPr="00384883" w:rsidDel="00384883">
            <w:rPr>
              <w:rFonts w:ascii="Arial" w:hAnsi="Arial" w:cs="Arial"/>
              <w:sz w:val="22"/>
              <w:szCs w:val="22"/>
            </w:rPr>
            <w:delText>O</w:delText>
          </w:r>
        </w:del>
      </w:ins>
      <w:ins w:id="4127" w:author="Tammy Meek (NESO)" w:date="2025-01-27T12:30:00Z" w16du:dateUtc="2025-01-27T12:30:00Z">
        <w:r w:rsidR="00384883">
          <w:rPr>
            <w:rFonts w:ascii="Arial" w:hAnsi="Arial" w:cs="Arial"/>
            <w:sz w:val="22"/>
            <w:szCs w:val="22"/>
          </w:rPr>
          <w:t>o</w:t>
        </w:r>
      </w:ins>
      <w:ins w:id="4128" w:author="Stuart McLarnon (NESO)" w:date="2025-01-14T13:52:00Z">
        <w:r w:rsidR="00963100" w:rsidRPr="00384883">
          <w:rPr>
            <w:rFonts w:ascii="Arial" w:hAnsi="Arial" w:cs="Arial"/>
            <w:sz w:val="22"/>
            <w:szCs w:val="22"/>
          </w:rPr>
          <w:t>perator</w:t>
        </w:r>
        <w:r w:rsidR="00963100" w:rsidRPr="00EE5AC1">
          <w:rPr>
            <w:rFonts w:ascii="Arial" w:hAnsi="Arial" w:cs="Arial"/>
            <w:sz w:val="22"/>
            <w:szCs w:val="22"/>
          </w:rPr>
          <w:t xml:space="preserve"> liable to be materially affected thereby).</w:t>
        </w:r>
      </w:ins>
    </w:p>
    <w:p w14:paraId="4870A501" w14:textId="59986FB5" w:rsidR="00963100" w:rsidRDefault="00224D42" w:rsidP="00963100">
      <w:pPr>
        <w:tabs>
          <w:tab w:val="left" w:pos="720"/>
        </w:tabs>
        <w:kinsoku w:val="0"/>
        <w:overflowPunct w:val="0"/>
        <w:autoSpaceDE/>
        <w:autoSpaceDN/>
        <w:adjustRightInd/>
        <w:spacing w:before="238" w:line="251" w:lineRule="exact"/>
        <w:ind w:left="720" w:hanging="720"/>
        <w:textAlignment w:val="baseline"/>
        <w:rPr>
          <w:ins w:id="4129" w:author="Stuart McLarnon (NESO)" w:date="2025-01-14T13:52:00Z"/>
          <w:rFonts w:ascii="Arial" w:hAnsi="Arial" w:cs="Arial"/>
          <w:sz w:val="22"/>
          <w:szCs w:val="22"/>
        </w:rPr>
      </w:pPr>
      <w:ins w:id="4130" w:author="Stuart McLarnon (NESO)" w:date="2025-01-14T13:53:00Z">
        <w:r w:rsidRPr="00224D42">
          <w:rPr>
            <w:rFonts w:ascii="Arial" w:hAnsi="Arial" w:cs="Arial"/>
            <w:sz w:val="22"/>
            <w:szCs w:val="22"/>
          </w:rPr>
          <w:t>J.</w:t>
        </w:r>
      </w:ins>
      <w:ins w:id="4131" w:author="Stuart McLarnon (NESO)" w:date="2025-01-14T13:52:00Z">
        <w:r w:rsidR="00963100">
          <w:rPr>
            <w:rFonts w:ascii="Arial" w:hAnsi="Arial" w:cs="Arial"/>
            <w:sz w:val="22"/>
            <w:szCs w:val="22"/>
          </w:rPr>
          <w:t>2.3</w:t>
        </w:r>
        <w:r w:rsidR="00963100">
          <w:rPr>
            <w:rFonts w:ascii="Arial" w:hAnsi="Arial" w:cs="Arial"/>
            <w:sz w:val="22"/>
            <w:szCs w:val="22"/>
          </w:rPr>
          <w:tab/>
          <w:t xml:space="preserve">In order to facilitate these requirements, the </w:t>
        </w:r>
        <w:del w:id="4132" w:author="Tammy Meek (NESO)" w:date="2025-01-27T11:17:00Z" w16du:dateUtc="2025-01-27T11:17:00Z">
          <w:r w:rsidR="00963100" w:rsidRPr="00207ADC" w:rsidDel="00CD302F">
            <w:rPr>
              <w:rFonts w:ascii="Arial" w:hAnsi="Arial" w:cs="Arial"/>
              <w:b/>
              <w:bCs/>
              <w:sz w:val="22"/>
              <w:szCs w:val="22"/>
            </w:rPr>
            <w:delText>SQSS</w:delText>
          </w:r>
        </w:del>
      </w:ins>
      <w:ins w:id="4133" w:author="Tammy Meek (NESO)" w:date="2025-01-27T11:18:00Z" w16du:dateUtc="2025-01-27T11:18:00Z">
        <w:r w:rsidR="00CD302F" w:rsidRPr="00CD302F">
          <w:rPr>
            <w:rFonts w:ascii="Arial" w:hAnsi="Arial" w:cs="Arial"/>
            <w:i/>
            <w:iCs/>
            <w:sz w:val="22"/>
            <w:szCs w:val="22"/>
          </w:rPr>
          <w:t>SQSS</w:t>
        </w:r>
      </w:ins>
      <w:ins w:id="4134" w:author="Stuart McLarnon (NESO)" w:date="2025-01-14T13:52:00Z">
        <w:r w:rsidR="00963100">
          <w:rPr>
            <w:rFonts w:ascii="Arial" w:hAnsi="Arial" w:cs="Arial"/>
            <w:sz w:val="22"/>
            <w:szCs w:val="22"/>
          </w:rPr>
          <w:t xml:space="preserve"> may need, from time to time, to be</w:t>
        </w:r>
      </w:ins>
    </w:p>
    <w:p w14:paraId="2476FBC5" w14:textId="77777777" w:rsidR="00963100" w:rsidRDefault="00963100" w:rsidP="00963100">
      <w:pPr>
        <w:kinsoku w:val="0"/>
        <w:overflowPunct w:val="0"/>
        <w:autoSpaceDE/>
        <w:autoSpaceDN/>
        <w:adjustRightInd/>
        <w:spacing w:before="1" w:line="254" w:lineRule="exact"/>
        <w:ind w:left="720"/>
        <w:jc w:val="both"/>
        <w:textAlignment w:val="baseline"/>
        <w:rPr>
          <w:ins w:id="4135" w:author="Stuart McLarnon (NESO)" w:date="2025-01-14T13:52:00Z"/>
          <w:rFonts w:ascii="Arial" w:hAnsi="Arial" w:cs="Arial"/>
          <w:sz w:val="22"/>
          <w:szCs w:val="22"/>
        </w:rPr>
      </w:pPr>
      <w:ins w:id="4136" w:author="Stuart McLarnon (NESO)" w:date="2025-01-14T13:52:00Z">
        <w:r>
          <w:rPr>
            <w:rFonts w:ascii="Arial" w:hAnsi="Arial" w:cs="Arial"/>
            <w:sz w:val="22"/>
            <w:szCs w:val="22"/>
          </w:rPr>
          <w:t>revised to reflect changes in both the GB Electricity Supply Industry and technological advances.</w:t>
        </w:r>
      </w:ins>
    </w:p>
    <w:p w14:paraId="03A57755" w14:textId="0AD8BFA7" w:rsidR="00963100" w:rsidRDefault="00224D42" w:rsidP="00963100">
      <w:pPr>
        <w:tabs>
          <w:tab w:val="left" w:pos="720"/>
        </w:tabs>
        <w:kinsoku w:val="0"/>
        <w:overflowPunct w:val="0"/>
        <w:autoSpaceDE/>
        <w:autoSpaceDN/>
        <w:adjustRightInd/>
        <w:spacing w:before="239" w:line="251" w:lineRule="exact"/>
        <w:textAlignment w:val="baseline"/>
        <w:rPr>
          <w:ins w:id="4137" w:author="Stuart McLarnon (NESO)" w:date="2025-01-14T13:52:00Z"/>
          <w:rFonts w:ascii="Arial" w:hAnsi="Arial" w:cs="Arial"/>
          <w:spacing w:val="-2"/>
          <w:sz w:val="22"/>
          <w:szCs w:val="22"/>
        </w:rPr>
      </w:pPr>
      <w:ins w:id="4138" w:author="Stuart McLarnon (NESO)" w:date="2025-01-14T13:53:00Z">
        <w:r w:rsidRPr="00224D42">
          <w:rPr>
            <w:rFonts w:ascii="Arial" w:hAnsi="Arial" w:cs="Arial"/>
            <w:spacing w:val="-2"/>
            <w:sz w:val="22"/>
            <w:szCs w:val="22"/>
          </w:rPr>
          <w:t>J.</w:t>
        </w:r>
      </w:ins>
      <w:ins w:id="4139" w:author="Stuart McLarnon (NESO)" w:date="2025-01-14T13:52:00Z">
        <w:r w:rsidR="00963100">
          <w:rPr>
            <w:rFonts w:ascii="Arial" w:hAnsi="Arial" w:cs="Arial"/>
            <w:spacing w:val="-2"/>
            <w:sz w:val="22"/>
            <w:szCs w:val="22"/>
          </w:rPr>
          <w:t>2.4</w:t>
        </w:r>
        <w:r w:rsidR="00963100">
          <w:rPr>
            <w:rFonts w:ascii="Arial" w:hAnsi="Arial" w:cs="Arial"/>
            <w:spacing w:val="-2"/>
            <w:sz w:val="22"/>
            <w:szCs w:val="22"/>
          </w:rPr>
          <w:tab/>
          <w:t xml:space="preserve">The </w:t>
        </w:r>
        <w:del w:id="4140" w:author="Tammy Meek (NESO)" w:date="2025-01-27T11:31:00Z" w16du:dateUtc="2025-01-27T11:31:00Z">
          <w:r w:rsidR="00963100" w:rsidRPr="00207ADC" w:rsidDel="00AB5FE3">
            <w:rPr>
              <w:rFonts w:ascii="Arial" w:hAnsi="Arial" w:cs="Arial"/>
              <w:b/>
              <w:bCs/>
              <w:spacing w:val="-2"/>
              <w:sz w:val="22"/>
              <w:szCs w:val="22"/>
            </w:rPr>
            <w:delText>Panel</w:delText>
          </w:r>
        </w:del>
      </w:ins>
      <w:ins w:id="4141" w:author="Tammy Meek (NESO)" w:date="2025-01-27T11:31:00Z" w16du:dateUtc="2025-01-27T11:31:00Z">
        <w:r w:rsidR="00AB5FE3" w:rsidRPr="00AB5FE3">
          <w:rPr>
            <w:rFonts w:ascii="Arial" w:hAnsi="Arial" w:cs="Arial"/>
            <w:i/>
            <w:iCs/>
            <w:spacing w:val="-2"/>
            <w:sz w:val="22"/>
            <w:szCs w:val="22"/>
          </w:rPr>
          <w:t>Panel</w:t>
        </w:r>
      </w:ins>
      <w:ins w:id="4142" w:author="Stuart McLarnon (NESO)" w:date="2025-01-14T13:52:00Z">
        <w:r w:rsidR="00963100">
          <w:rPr>
            <w:rFonts w:ascii="Arial" w:hAnsi="Arial" w:cs="Arial"/>
            <w:spacing w:val="-2"/>
            <w:sz w:val="22"/>
            <w:szCs w:val="22"/>
          </w:rPr>
          <w:t xml:space="preserve"> is the co-ordinator, not a decision making body. The purpose of the </w:t>
        </w:r>
        <w:del w:id="4143" w:author="Tammy Meek (NESO)" w:date="2025-01-27T11:31:00Z" w16du:dateUtc="2025-01-27T11:31:00Z">
          <w:r w:rsidR="00963100" w:rsidRPr="00207ADC" w:rsidDel="00AB5FE3">
            <w:rPr>
              <w:rFonts w:ascii="Arial" w:hAnsi="Arial" w:cs="Arial"/>
              <w:b/>
              <w:bCs/>
              <w:spacing w:val="-2"/>
              <w:sz w:val="22"/>
              <w:szCs w:val="22"/>
            </w:rPr>
            <w:delText>Panel</w:delText>
          </w:r>
        </w:del>
      </w:ins>
      <w:ins w:id="4144" w:author="Tammy Meek (NESO)" w:date="2025-01-27T11:31:00Z" w16du:dateUtc="2025-01-27T11:31:00Z">
        <w:r w:rsidR="00AB5FE3" w:rsidRPr="00AB5FE3">
          <w:rPr>
            <w:rFonts w:ascii="Arial" w:hAnsi="Arial" w:cs="Arial"/>
            <w:i/>
            <w:iCs/>
            <w:spacing w:val="-2"/>
            <w:sz w:val="22"/>
            <w:szCs w:val="22"/>
          </w:rPr>
          <w:t>Panel</w:t>
        </w:r>
      </w:ins>
      <w:ins w:id="4145" w:author="Stuart McLarnon (NESO)" w:date="2025-01-14T13:52:00Z">
        <w:r w:rsidR="00963100">
          <w:rPr>
            <w:rFonts w:ascii="Arial" w:hAnsi="Arial" w:cs="Arial"/>
            <w:spacing w:val="-2"/>
            <w:sz w:val="22"/>
            <w:szCs w:val="22"/>
          </w:rPr>
          <w:t xml:space="preserve"> is to</w:t>
        </w:r>
      </w:ins>
    </w:p>
    <w:p w14:paraId="7DDFA548" w14:textId="3D97505A" w:rsidR="00963100" w:rsidRDefault="00963100" w:rsidP="00963100">
      <w:pPr>
        <w:kinsoku w:val="0"/>
        <w:overflowPunct w:val="0"/>
        <w:autoSpaceDE/>
        <w:autoSpaceDN/>
        <w:adjustRightInd/>
        <w:spacing w:before="3" w:line="251" w:lineRule="exact"/>
        <w:ind w:left="720"/>
        <w:textAlignment w:val="baseline"/>
        <w:rPr>
          <w:ins w:id="4146" w:author="Stuart McLarnon (NESO)" w:date="2025-01-14T13:52:00Z"/>
          <w:rFonts w:ascii="Arial" w:hAnsi="Arial" w:cs="Arial"/>
          <w:sz w:val="22"/>
          <w:szCs w:val="22"/>
        </w:rPr>
      </w:pPr>
      <w:ins w:id="4147" w:author="Stuart McLarnon (NESO)" w:date="2025-01-14T13:52:00Z">
        <w:r>
          <w:rPr>
            <w:rFonts w:ascii="Arial" w:hAnsi="Arial" w:cs="Arial"/>
            <w:sz w:val="22"/>
            <w:szCs w:val="22"/>
          </w:rPr>
          <w:t xml:space="preserve">consider developments to the </w:t>
        </w:r>
        <w:del w:id="4148" w:author="Tammy Meek (NESO)" w:date="2025-01-27T11:17:00Z" w16du:dateUtc="2025-01-27T11:17:00Z">
          <w:r w:rsidRPr="00207ADC" w:rsidDel="00CD302F">
            <w:rPr>
              <w:rFonts w:ascii="Arial" w:hAnsi="Arial" w:cs="Arial"/>
              <w:b/>
              <w:bCs/>
              <w:sz w:val="22"/>
              <w:szCs w:val="22"/>
            </w:rPr>
            <w:delText>SQSS</w:delText>
          </w:r>
        </w:del>
      </w:ins>
      <w:ins w:id="4149" w:author="Tammy Meek (NESO)" w:date="2025-01-27T11:18:00Z" w16du:dateUtc="2025-01-27T11:18:00Z">
        <w:r w:rsidR="00CD302F" w:rsidRPr="00CD302F">
          <w:rPr>
            <w:rFonts w:ascii="Arial" w:hAnsi="Arial" w:cs="Arial"/>
            <w:i/>
            <w:iCs/>
            <w:sz w:val="22"/>
            <w:szCs w:val="22"/>
          </w:rPr>
          <w:t>SQSS</w:t>
        </w:r>
      </w:ins>
      <w:ins w:id="4150" w:author="Stuart McLarnon (NESO)" w:date="2025-01-14T13:52:00Z">
        <w:r>
          <w:rPr>
            <w:rFonts w:ascii="Arial" w:hAnsi="Arial" w:cs="Arial"/>
            <w:sz w:val="22"/>
            <w:szCs w:val="22"/>
          </w:rPr>
          <w:t xml:space="preserve"> and recommend </w:t>
        </w:r>
        <w:del w:id="4151" w:author="Tammy Meek (NESO)" w:date="2025-01-27T11:17:00Z" w16du:dateUtc="2025-01-27T11:17:00Z">
          <w:r w:rsidRPr="00207ADC" w:rsidDel="00CD302F">
            <w:rPr>
              <w:rFonts w:ascii="Arial" w:hAnsi="Arial" w:cs="Arial"/>
              <w:b/>
              <w:bCs/>
              <w:sz w:val="22"/>
              <w:szCs w:val="22"/>
            </w:rPr>
            <w:delText>SQSS</w:delText>
          </w:r>
        </w:del>
      </w:ins>
      <w:ins w:id="4152" w:author="Tammy Meek (NESO)" w:date="2025-01-27T11:18:00Z" w16du:dateUtc="2025-01-27T11:18:00Z">
        <w:r w:rsidR="00CD302F" w:rsidRPr="00CD302F">
          <w:rPr>
            <w:rFonts w:ascii="Arial" w:hAnsi="Arial" w:cs="Arial"/>
            <w:i/>
            <w:iCs/>
            <w:sz w:val="22"/>
            <w:szCs w:val="22"/>
          </w:rPr>
          <w:t>SQSS</w:t>
        </w:r>
      </w:ins>
      <w:ins w:id="4153" w:author="Stuart McLarnon (NESO)" w:date="2025-01-14T13:52:00Z">
        <w:r>
          <w:rPr>
            <w:rFonts w:ascii="Arial" w:hAnsi="Arial" w:cs="Arial"/>
            <w:sz w:val="22"/>
            <w:szCs w:val="22"/>
          </w:rPr>
          <w:t xml:space="preserve"> changes to the </w:t>
        </w:r>
        <w:del w:id="4154" w:author="Tammy Meek (NESO)" w:date="2025-01-27T11:34:00Z" w16du:dateUtc="2025-01-27T11:34:00Z">
          <w:r w:rsidRPr="00207ADC" w:rsidDel="00AB5FE3">
            <w:rPr>
              <w:rFonts w:ascii="Arial" w:hAnsi="Arial" w:cs="Arial"/>
              <w:b/>
              <w:bCs/>
              <w:sz w:val="22"/>
              <w:szCs w:val="22"/>
            </w:rPr>
            <w:delText>Authority</w:delText>
          </w:r>
        </w:del>
      </w:ins>
      <w:ins w:id="4155" w:author="Tammy Meek (NESO)" w:date="2025-01-27T11:34:00Z" w16du:dateUtc="2025-01-27T11:34:00Z">
        <w:r w:rsidR="00AB5FE3" w:rsidRPr="00AB5FE3">
          <w:rPr>
            <w:rFonts w:ascii="Arial" w:hAnsi="Arial" w:cs="Arial"/>
            <w:i/>
            <w:iCs/>
            <w:sz w:val="22"/>
            <w:szCs w:val="22"/>
          </w:rPr>
          <w:t>Authority</w:t>
        </w:r>
      </w:ins>
      <w:ins w:id="4156" w:author="Stuart McLarnon (NESO)" w:date="2025-01-14T13:52:00Z">
        <w:r>
          <w:rPr>
            <w:rFonts w:ascii="Arial" w:hAnsi="Arial" w:cs="Arial"/>
            <w:sz w:val="22"/>
            <w:szCs w:val="22"/>
          </w:rPr>
          <w:t>.</w:t>
        </w:r>
      </w:ins>
    </w:p>
    <w:p w14:paraId="07D4BE36" w14:textId="5284FBA8" w:rsidR="00963100" w:rsidRDefault="00224D42">
      <w:pPr>
        <w:tabs>
          <w:tab w:val="left" w:pos="720"/>
        </w:tabs>
        <w:kinsoku w:val="0"/>
        <w:overflowPunct w:val="0"/>
        <w:autoSpaceDE/>
        <w:autoSpaceDN/>
        <w:adjustRightInd/>
        <w:spacing w:before="244" w:after="120" w:line="251" w:lineRule="exact"/>
        <w:textAlignment w:val="baseline"/>
        <w:rPr>
          <w:ins w:id="4157" w:author="Stuart McLarnon (NESO)" w:date="2025-01-14T13:52:00Z"/>
          <w:rFonts w:ascii="Arial" w:hAnsi="Arial" w:cs="Arial"/>
          <w:sz w:val="22"/>
          <w:szCs w:val="22"/>
        </w:rPr>
        <w:pPrChange w:id="4158" w:author="Tammy Meek (NESO)" w:date="2025-01-27T12:29:00Z" w16du:dateUtc="2025-01-27T12:29:00Z">
          <w:pPr>
            <w:tabs>
              <w:tab w:val="left" w:pos="720"/>
            </w:tabs>
            <w:kinsoku w:val="0"/>
            <w:overflowPunct w:val="0"/>
            <w:autoSpaceDE/>
            <w:autoSpaceDN/>
            <w:adjustRightInd/>
            <w:spacing w:before="244" w:line="251" w:lineRule="exact"/>
            <w:textAlignment w:val="baseline"/>
          </w:pPr>
        </w:pPrChange>
      </w:pPr>
      <w:ins w:id="4159" w:author="Stuart McLarnon (NESO)" w:date="2025-01-14T13:53:00Z">
        <w:r w:rsidRPr="00224D42">
          <w:rPr>
            <w:rFonts w:ascii="Arial" w:hAnsi="Arial" w:cs="Arial"/>
            <w:sz w:val="22"/>
            <w:szCs w:val="22"/>
          </w:rPr>
          <w:t>J.</w:t>
        </w:r>
      </w:ins>
      <w:ins w:id="4160" w:author="Stuart McLarnon (NESO)" w:date="2025-01-14T13:52:00Z">
        <w:r w:rsidR="00963100">
          <w:rPr>
            <w:rFonts w:ascii="Arial" w:hAnsi="Arial" w:cs="Arial"/>
            <w:sz w:val="22"/>
            <w:szCs w:val="22"/>
          </w:rPr>
          <w:t>2.5</w:t>
        </w:r>
        <w:r w:rsidR="00963100">
          <w:rPr>
            <w:rFonts w:ascii="Arial" w:hAnsi="Arial" w:cs="Arial"/>
            <w:sz w:val="22"/>
            <w:szCs w:val="22"/>
          </w:rPr>
          <w:tab/>
          <w:t xml:space="preserve">The </w:t>
        </w:r>
        <w:del w:id="4161" w:author="Tammy Meek (NESO)" w:date="2025-01-27T11:19:00Z" w16du:dateUtc="2025-01-27T11:19:00Z">
          <w:r w:rsidR="00963100" w:rsidRPr="00207ADC" w:rsidDel="00CD302F">
            <w:rPr>
              <w:rFonts w:ascii="Arial" w:hAnsi="Arial" w:cs="Arial"/>
              <w:b/>
              <w:bCs/>
              <w:sz w:val="22"/>
              <w:szCs w:val="22"/>
            </w:rPr>
            <w:delText>Governance Framework</w:delText>
          </w:r>
        </w:del>
      </w:ins>
      <w:ins w:id="4162" w:author="Tammy Meek (NESO)" w:date="2025-01-27T11:19:00Z" w16du:dateUtc="2025-01-27T11:19:00Z">
        <w:r w:rsidR="00CD302F" w:rsidRPr="00CD302F">
          <w:rPr>
            <w:rFonts w:ascii="Arial" w:hAnsi="Arial" w:cs="Arial"/>
            <w:i/>
            <w:iCs/>
            <w:sz w:val="22"/>
            <w:szCs w:val="22"/>
          </w:rPr>
          <w:t>Governance Framework</w:t>
        </w:r>
      </w:ins>
      <w:ins w:id="4163" w:author="Stuart McLarnon (NESO)" w:date="2025-01-14T13:52:00Z">
        <w:r w:rsidR="00963100">
          <w:rPr>
            <w:rFonts w:ascii="Arial" w:hAnsi="Arial" w:cs="Arial"/>
            <w:sz w:val="22"/>
            <w:szCs w:val="22"/>
          </w:rPr>
          <w:t xml:space="preserve"> sets out:</w:t>
        </w:r>
      </w:ins>
    </w:p>
    <w:p w14:paraId="0791C542" w14:textId="7271CE11" w:rsidR="00963100" w:rsidRDefault="00224D42">
      <w:pPr>
        <w:kinsoku w:val="0"/>
        <w:overflowPunct w:val="0"/>
        <w:autoSpaceDE/>
        <w:autoSpaceDN/>
        <w:adjustRightInd/>
        <w:ind w:left="1560" w:right="1296" w:hanging="851"/>
        <w:textAlignment w:val="baseline"/>
        <w:rPr>
          <w:ins w:id="4164" w:author="Stuart McLarnon (NESO)" w:date="2025-01-14T13:52:00Z"/>
          <w:rFonts w:ascii="Arial" w:hAnsi="Arial" w:cs="Arial"/>
          <w:sz w:val="22"/>
          <w:szCs w:val="22"/>
        </w:rPr>
        <w:pPrChange w:id="4165" w:author="Tammy Meek (NESO)" w:date="2025-01-27T12:29:00Z" w16du:dateUtc="2025-01-27T12:29:00Z">
          <w:pPr>
            <w:kinsoku w:val="0"/>
            <w:overflowPunct w:val="0"/>
            <w:autoSpaceDE/>
            <w:autoSpaceDN/>
            <w:adjustRightInd/>
            <w:spacing w:line="470" w:lineRule="exact"/>
            <w:ind w:left="720" w:right="1296"/>
            <w:textAlignment w:val="baseline"/>
          </w:pPr>
        </w:pPrChange>
      </w:pPr>
      <w:ins w:id="4166" w:author="Stuart McLarnon (NESO)" w:date="2025-01-14T13:53:00Z">
        <w:r w:rsidRPr="00224D42">
          <w:rPr>
            <w:rFonts w:ascii="Arial" w:hAnsi="Arial" w:cs="Arial"/>
            <w:sz w:val="22"/>
            <w:szCs w:val="22"/>
          </w:rPr>
          <w:t>J.</w:t>
        </w:r>
      </w:ins>
      <w:ins w:id="4167" w:author="Stuart McLarnon (NESO)" w:date="2025-01-14T13:52:00Z">
        <w:r w:rsidR="00963100">
          <w:rPr>
            <w:rFonts w:ascii="Arial" w:hAnsi="Arial" w:cs="Arial"/>
            <w:sz w:val="22"/>
            <w:szCs w:val="22"/>
          </w:rPr>
          <w:t xml:space="preserve">2.5.1 </w:t>
        </w:r>
      </w:ins>
      <w:ins w:id="4168" w:author="Tammy Meek (NESO)" w:date="2025-01-27T12:29:00Z" w16du:dateUtc="2025-01-27T12:29:00Z">
        <w:r w:rsidR="001D4BD5">
          <w:rPr>
            <w:rFonts w:ascii="Arial" w:hAnsi="Arial" w:cs="Arial"/>
            <w:sz w:val="22"/>
            <w:szCs w:val="22"/>
          </w:rPr>
          <w:tab/>
        </w:r>
      </w:ins>
      <w:ins w:id="4169" w:author="Stuart McLarnon (NESO)" w:date="2025-01-14T13:52:00Z">
        <w:r w:rsidR="00963100">
          <w:rPr>
            <w:rFonts w:ascii="Arial" w:hAnsi="Arial" w:cs="Arial"/>
            <w:sz w:val="22"/>
            <w:szCs w:val="22"/>
          </w:rPr>
          <w:t xml:space="preserve">arrangements for the establishment and composition of the </w:t>
        </w:r>
        <w:del w:id="4170" w:author="Tammy Meek (NESO)" w:date="2025-01-27T11:31:00Z" w16du:dateUtc="2025-01-27T11:31:00Z">
          <w:r w:rsidR="00963100" w:rsidRPr="00207ADC" w:rsidDel="00AB5FE3">
            <w:rPr>
              <w:rFonts w:ascii="Arial" w:hAnsi="Arial" w:cs="Arial"/>
              <w:b/>
              <w:bCs/>
              <w:sz w:val="22"/>
              <w:szCs w:val="22"/>
            </w:rPr>
            <w:delText>Panel</w:delText>
          </w:r>
        </w:del>
      </w:ins>
      <w:ins w:id="4171" w:author="Tammy Meek (NESO)" w:date="2025-01-27T11:31:00Z" w16du:dateUtc="2025-01-27T11:31:00Z">
        <w:r w:rsidR="00AB5FE3" w:rsidRPr="00AB5FE3">
          <w:rPr>
            <w:rFonts w:ascii="Arial" w:hAnsi="Arial" w:cs="Arial"/>
            <w:i/>
            <w:iCs/>
            <w:sz w:val="22"/>
            <w:szCs w:val="22"/>
          </w:rPr>
          <w:t>Panel</w:t>
        </w:r>
      </w:ins>
      <w:ins w:id="4172" w:author="Stuart McLarnon (NESO)" w:date="2025-01-14T13:52:00Z">
        <w:r w:rsidR="00963100">
          <w:rPr>
            <w:rFonts w:ascii="Arial" w:hAnsi="Arial" w:cs="Arial"/>
            <w:b/>
            <w:bCs/>
            <w:sz w:val="22"/>
            <w:szCs w:val="22"/>
          </w:rPr>
          <w:t xml:space="preserve">, </w:t>
        </w:r>
        <w:r w:rsidR="00963100" w:rsidRPr="003627AA">
          <w:rPr>
            <w:rFonts w:ascii="Arial" w:hAnsi="Arial" w:cs="Arial"/>
            <w:sz w:val="22"/>
            <w:szCs w:val="22"/>
            <w:rPrChange w:id="4173" w:author="Tammy Meek (NESO)" w:date="2025-01-27T12:28:00Z" w16du:dateUtc="2025-01-27T12:28:00Z">
              <w:rPr>
                <w:rFonts w:ascii="Arial" w:hAnsi="Arial" w:cs="Arial"/>
                <w:b/>
                <w:bCs/>
                <w:sz w:val="22"/>
                <w:szCs w:val="22"/>
              </w:rPr>
            </w:rPrChange>
          </w:rPr>
          <w:t>to</w:t>
        </w:r>
      </w:ins>
      <w:ins w:id="4174" w:author="Tammy Meek (NESO)" w:date="2025-01-27T12:29:00Z" w16du:dateUtc="2025-01-27T12:29:00Z">
        <w:r w:rsidR="001D4BD5">
          <w:rPr>
            <w:rFonts w:ascii="Arial" w:hAnsi="Arial" w:cs="Arial"/>
            <w:sz w:val="22"/>
            <w:szCs w:val="22"/>
          </w:rPr>
          <w:t xml:space="preserve">  </w:t>
        </w:r>
      </w:ins>
      <w:ins w:id="4175" w:author="Stuart McLarnon (NESO)" w:date="2025-01-14T13:52:00Z">
        <w:del w:id="4176" w:author="Tammy Meek (NESO)" w:date="2025-01-27T12:29:00Z" w16du:dateUtc="2025-01-27T12:29:00Z">
          <w:r w:rsidR="00963100" w:rsidRPr="003627AA" w:rsidDel="001D4BD5">
            <w:rPr>
              <w:rFonts w:ascii="Arial" w:hAnsi="Arial" w:cs="Arial"/>
              <w:sz w:val="22"/>
              <w:szCs w:val="22"/>
              <w:rPrChange w:id="4177" w:author="Tammy Meek (NESO)" w:date="2025-01-27T12:28:00Z" w16du:dateUtc="2025-01-27T12:28:00Z">
                <w:rPr>
                  <w:rFonts w:ascii="Arial" w:hAnsi="Arial" w:cs="Arial"/>
                  <w:b/>
                  <w:bCs/>
                  <w:sz w:val="22"/>
                  <w:szCs w:val="22"/>
                </w:rPr>
              </w:rPrChange>
            </w:rPr>
            <w:delText xml:space="preserve"> </w:delText>
          </w:r>
        </w:del>
        <w:r w:rsidR="00963100" w:rsidRPr="003627AA">
          <w:rPr>
            <w:rFonts w:ascii="Arial" w:hAnsi="Arial" w:cs="Arial"/>
            <w:sz w:val="22"/>
            <w:szCs w:val="22"/>
            <w:rPrChange w:id="4178" w:author="Tammy Meek (NESO)" w:date="2025-01-27T12:28:00Z" w16du:dateUtc="2025-01-27T12:28:00Z">
              <w:rPr>
                <w:rFonts w:ascii="Arial" w:hAnsi="Arial" w:cs="Arial"/>
                <w:b/>
                <w:bCs/>
                <w:sz w:val="22"/>
                <w:szCs w:val="22"/>
              </w:rPr>
            </w:rPrChange>
          </w:rPr>
          <w:t>include a</w:t>
        </w:r>
        <w:r w:rsidR="00963100">
          <w:rPr>
            <w:rFonts w:ascii="Arial" w:hAnsi="Arial" w:cs="Arial"/>
            <w:b/>
            <w:bCs/>
            <w:sz w:val="22"/>
            <w:szCs w:val="22"/>
          </w:rPr>
          <w:t xml:space="preserve"> </w:t>
        </w:r>
        <w:del w:id="4179" w:author="Tammy Meek (NESO)" w:date="2025-01-27T11:31:00Z" w16du:dateUtc="2025-01-27T11:31:00Z">
          <w:r w:rsidR="00963100" w:rsidRPr="00437E24" w:rsidDel="00AB5FE3">
            <w:rPr>
              <w:rFonts w:ascii="Arial" w:hAnsi="Arial" w:cs="Arial"/>
              <w:i/>
              <w:sz w:val="22"/>
              <w:szCs w:val="22"/>
              <w:rPrChange w:id="4180" w:author="Tammy Meek (NESO)" w:date="2025-01-28T09:35:00Z" w16du:dateUtc="2025-01-28T09:35:00Z">
                <w:rPr>
                  <w:rFonts w:ascii="Arial" w:hAnsi="Arial" w:cs="Arial"/>
                  <w:b/>
                  <w:bCs/>
                  <w:sz w:val="22"/>
                  <w:szCs w:val="22"/>
                </w:rPr>
              </w:rPrChange>
            </w:rPr>
            <w:delText>Panel</w:delText>
          </w:r>
        </w:del>
      </w:ins>
      <w:ins w:id="4181" w:author="Tammy Meek (NESO)" w:date="2025-01-27T15:12:00Z" w16du:dateUtc="2025-01-27T15:12:00Z">
        <w:r w:rsidR="00437E24" w:rsidRPr="00437E24">
          <w:rPr>
            <w:rFonts w:ascii="Arial" w:hAnsi="Arial" w:cs="Arial"/>
            <w:i/>
            <w:iCs/>
            <w:sz w:val="22"/>
            <w:szCs w:val="22"/>
            <w:rPrChange w:id="4182" w:author="Tammy Meek (NESO)" w:date="2025-01-27T15:12:00Z" w16du:dateUtc="2025-01-27T15:12:00Z">
              <w:rPr>
                <w:rFonts w:ascii="Arial" w:hAnsi="Arial" w:cs="Arial"/>
                <w:b/>
                <w:bCs/>
                <w:sz w:val="22"/>
                <w:szCs w:val="22"/>
              </w:rPr>
            </w:rPrChange>
          </w:rPr>
          <w:t>Chairperson</w:t>
        </w:r>
      </w:ins>
      <w:ins w:id="4183" w:author="Stuart McLarnon (NESO)" w:date="2025-01-14T13:52:00Z">
        <w:r w:rsidR="00963100">
          <w:rPr>
            <w:rFonts w:ascii="Arial" w:hAnsi="Arial" w:cs="Arial"/>
            <w:b/>
            <w:bCs/>
            <w:sz w:val="22"/>
            <w:szCs w:val="22"/>
          </w:rPr>
          <w:t xml:space="preserve"> </w:t>
        </w:r>
        <w:del w:id="4184" w:author="Tammy Meek (NESO)" w:date="2025-01-27T12:28:00Z" w16du:dateUtc="2025-01-27T12:28:00Z">
          <w:r w:rsidR="00963100" w:rsidDel="003627AA">
            <w:rPr>
              <w:rFonts w:ascii="Arial" w:hAnsi="Arial" w:cs="Arial"/>
              <w:b/>
              <w:bCs/>
              <w:sz w:val="22"/>
              <w:szCs w:val="22"/>
            </w:rPr>
            <w:delText>Chair</w:delText>
          </w:r>
        </w:del>
        <w:del w:id="4185" w:author="Tammy Meek (NESO)" w:date="2025-01-27T15:12:00Z" w16du:dateUtc="2025-01-27T15:12:00Z">
          <w:r w:rsidR="00963100">
            <w:rPr>
              <w:rFonts w:ascii="Arial" w:hAnsi="Arial" w:cs="Arial"/>
              <w:sz w:val="22"/>
              <w:szCs w:val="22"/>
            </w:rPr>
            <w:delText xml:space="preserve"> </w:delText>
          </w:r>
        </w:del>
        <w:r w:rsidR="00963100">
          <w:rPr>
            <w:rFonts w:ascii="Arial" w:hAnsi="Arial" w:cs="Arial"/>
            <w:sz w:val="22"/>
            <w:szCs w:val="22"/>
          </w:rPr>
          <w:t xml:space="preserve">and; </w:t>
        </w:r>
      </w:ins>
    </w:p>
    <w:p w14:paraId="7E492BD2" w14:textId="48037A50" w:rsidR="00963100" w:rsidRPr="00E14FBC" w:rsidRDefault="00224D42">
      <w:pPr>
        <w:kinsoku w:val="0"/>
        <w:overflowPunct w:val="0"/>
        <w:autoSpaceDE/>
        <w:autoSpaceDN/>
        <w:adjustRightInd/>
        <w:spacing w:line="470" w:lineRule="exact"/>
        <w:ind w:left="1560" w:right="1296" w:hanging="851"/>
        <w:textAlignment w:val="baseline"/>
        <w:rPr>
          <w:ins w:id="4186" w:author="Stuart McLarnon (NESO)" w:date="2025-01-14T13:52:00Z"/>
          <w:rFonts w:ascii="Arial" w:hAnsi="Arial" w:cs="Arial"/>
          <w:sz w:val="22"/>
          <w:szCs w:val="22"/>
        </w:rPr>
        <w:pPrChange w:id="4187" w:author="Tammy Meek (NESO)" w:date="2025-01-27T12:29:00Z" w16du:dateUtc="2025-01-27T12:29:00Z">
          <w:pPr>
            <w:kinsoku w:val="0"/>
            <w:overflowPunct w:val="0"/>
            <w:autoSpaceDE/>
            <w:autoSpaceDN/>
            <w:adjustRightInd/>
            <w:spacing w:line="470" w:lineRule="exact"/>
            <w:ind w:left="720" w:right="1296"/>
            <w:textAlignment w:val="baseline"/>
          </w:pPr>
        </w:pPrChange>
      </w:pPr>
      <w:ins w:id="4188" w:author="Stuart McLarnon (NESO)" w:date="2025-01-14T13:53:00Z">
        <w:r w:rsidRPr="00224D42">
          <w:rPr>
            <w:rFonts w:ascii="Arial" w:hAnsi="Arial" w:cs="Arial"/>
            <w:sz w:val="22"/>
            <w:szCs w:val="22"/>
          </w:rPr>
          <w:t>J.</w:t>
        </w:r>
      </w:ins>
      <w:ins w:id="4189" w:author="Stuart McLarnon (NESO)" w:date="2025-01-14T13:52:00Z">
        <w:r w:rsidR="00963100">
          <w:rPr>
            <w:rFonts w:ascii="Arial" w:hAnsi="Arial" w:cs="Arial"/>
            <w:sz w:val="22"/>
            <w:szCs w:val="22"/>
          </w:rPr>
          <w:t>2.5.2</w:t>
        </w:r>
      </w:ins>
      <w:ins w:id="4190" w:author="Tammy Meek (NESO)" w:date="2025-01-27T12:29:00Z" w16du:dateUtc="2025-01-27T12:29:00Z">
        <w:r w:rsidR="001D4BD5">
          <w:rPr>
            <w:rFonts w:ascii="Arial" w:hAnsi="Arial" w:cs="Arial"/>
            <w:sz w:val="22"/>
            <w:szCs w:val="22"/>
          </w:rPr>
          <w:tab/>
        </w:r>
      </w:ins>
      <w:ins w:id="4191" w:author="Stuart McLarnon (NESO)" w:date="2025-01-14T13:52:00Z">
        <w:del w:id="4192" w:author="Tammy Meek (NESO)" w:date="2025-01-27T12:29:00Z" w16du:dateUtc="2025-01-27T12:29:00Z">
          <w:r w:rsidR="00963100" w:rsidDel="001D4BD5">
            <w:rPr>
              <w:rFonts w:ascii="Arial" w:hAnsi="Arial" w:cs="Arial"/>
              <w:sz w:val="22"/>
              <w:szCs w:val="22"/>
            </w:rPr>
            <w:delText xml:space="preserve"> </w:delText>
          </w:r>
        </w:del>
        <w:r w:rsidR="00963100">
          <w:rPr>
            <w:rFonts w:ascii="Arial" w:hAnsi="Arial" w:cs="Arial"/>
            <w:sz w:val="22"/>
            <w:szCs w:val="22"/>
          </w:rPr>
          <w:t xml:space="preserve">the procedure for proposing Modifications to the </w:t>
        </w:r>
        <w:del w:id="4193" w:author="Tammy Meek (NESO)" w:date="2025-01-27T11:17:00Z" w16du:dateUtc="2025-01-27T11:17:00Z">
          <w:r w:rsidR="00963100" w:rsidRPr="00207ADC" w:rsidDel="00CD302F">
            <w:rPr>
              <w:rFonts w:ascii="Arial" w:hAnsi="Arial" w:cs="Arial"/>
              <w:b/>
              <w:bCs/>
              <w:sz w:val="22"/>
              <w:szCs w:val="22"/>
            </w:rPr>
            <w:delText>SQSS</w:delText>
          </w:r>
        </w:del>
      </w:ins>
      <w:ins w:id="4194" w:author="Tammy Meek (NESO)" w:date="2025-01-27T11:18:00Z" w16du:dateUtc="2025-01-27T11:18:00Z">
        <w:r w:rsidR="00CD302F" w:rsidRPr="00CD302F">
          <w:rPr>
            <w:rFonts w:ascii="Arial" w:hAnsi="Arial" w:cs="Arial"/>
            <w:i/>
            <w:iCs/>
            <w:sz w:val="22"/>
            <w:szCs w:val="22"/>
          </w:rPr>
          <w:t>SQSS</w:t>
        </w:r>
      </w:ins>
      <w:ins w:id="4195" w:author="Stuart McLarnon (NESO)" w:date="2025-01-14T13:52:00Z">
        <w:r w:rsidR="00963100">
          <w:rPr>
            <w:rFonts w:ascii="Arial" w:hAnsi="Arial" w:cs="Arial"/>
            <w:sz w:val="22"/>
            <w:szCs w:val="22"/>
          </w:rPr>
          <w:t>.</w:t>
        </w:r>
      </w:ins>
    </w:p>
    <w:p w14:paraId="582315FE" w14:textId="52B72F20" w:rsidR="00963100" w:rsidRDefault="00224D42" w:rsidP="00963100">
      <w:pPr>
        <w:tabs>
          <w:tab w:val="left" w:pos="720"/>
        </w:tabs>
        <w:kinsoku w:val="0"/>
        <w:overflowPunct w:val="0"/>
        <w:autoSpaceDE/>
        <w:autoSpaceDN/>
        <w:adjustRightInd/>
        <w:spacing w:before="287" w:line="251" w:lineRule="exact"/>
        <w:textAlignment w:val="baseline"/>
        <w:rPr>
          <w:ins w:id="4196" w:author="Stuart McLarnon (NESO)" w:date="2025-01-14T13:52:00Z"/>
          <w:rFonts w:ascii="Arial" w:hAnsi="Arial" w:cs="Arial"/>
          <w:sz w:val="22"/>
          <w:szCs w:val="22"/>
        </w:rPr>
      </w:pPr>
      <w:ins w:id="4197" w:author="Stuart McLarnon (NESO)" w:date="2025-01-14T13:53:00Z">
        <w:r w:rsidRPr="00224D42">
          <w:rPr>
            <w:rFonts w:ascii="Arial" w:hAnsi="Arial" w:cs="Arial"/>
            <w:sz w:val="22"/>
            <w:szCs w:val="22"/>
          </w:rPr>
          <w:t>J.</w:t>
        </w:r>
      </w:ins>
      <w:ins w:id="4198" w:author="Stuart McLarnon (NESO)" w:date="2025-01-14T13:52:00Z">
        <w:r w:rsidR="00963100">
          <w:rPr>
            <w:rFonts w:ascii="Arial" w:hAnsi="Arial" w:cs="Arial"/>
            <w:sz w:val="22"/>
            <w:szCs w:val="22"/>
          </w:rPr>
          <w:t>2.6</w:t>
        </w:r>
        <w:r w:rsidR="00963100">
          <w:rPr>
            <w:rFonts w:ascii="Arial" w:hAnsi="Arial" w:cs="Arial"/>
            <w:sz w:val="22"/>
            <w:szCs w:val="22"/>
          </w:rPr>
          <w:tab/>
          <w:t xml:space="preserve">The </w:t>
        </w:r>
        <w:del w:id="4199" w:author="Tammy Meek (NESO)" w:date="2025-01-27T11:19:00Z" w16du:dateUtc="2025-01-27T11:19:00Z">
          <w:r w:rsidR="00963100" w:rsidRPr="00207ADC" w:rsidDel="00CD302F">
            <w:rPr>
              <w:rFonts w:ascii="Arial" w:hAnsi="Arial" w:cs="Arial"/>
              <w:b/>
              <w:bCs/>
              <w:sz w:val="22"/>
              <w:szCs w:val="22"/>
            </w:rPr>
            <w:delText>Governance Framework</w:delText>
          </w:r>
        </w:del>
      </w:ins>
      <w:ins w:id="4200" w:author="Tammy Meek (NESO)" w:date="2025-01-27T11:19:00Z" w16du:dateUtc="2025-01-27T11:19:00Z">
        <w:r w:rsidR="00CD302F" w:rsidRPr="00CD302F">
          <w:rPr>
            <w:rFonts w:ascii="Arial" w:hAnsi="Arial" w:cs="Arial"/>
            <w:i/>
            <w:iCs/>
            <w:sz w:val="22"/>
            <w:szCs w:val="22"/>
          </w:rPr>
          <w:t>Governance Framework</w:t>
        </w:r>
      </w:ins>
      <w:ins w:id="4201" w:author="Stuart McLarnon (NESO)" w:date="2025-01-14T13:52:00Z">
        <w:r w:rsidR="00963100">
          <w:rPr>
            <w:rFonts w:ascii="Arial" w:hAnsi="Arial" w:cs="Arial"/>
            <w:sz w:val="22"/>
            <w:szCs w:val="22"/>
          </w:rPr>
          <w:t xml:space="preserve"> governs the industry led process for reviewing, and</w:t>
        </w:r>
      </w:ins>
    </w:p>
    <w:p w14:paraId="550F911B" w14:textId="1DD30D43" w:rsidR="00963100" w:rsidRDefault="00963100" w:rsidP="00963100">
      <w:pPr>
        <w:kinsoku w:val="0"/>
        <w:overflowPunct w:val="0"/>
        <w:autoSpaceDE/>
        <w:autoSpaceDN/>
        <w:adjustRightInd/>
        <w:spacing w:before="2" w:line="252" w:lineRule="exact"/>
        <w:ind w:left="720"/>
        <w:jc w:val="both"/>
        <w:textAlignment w:val="baseline"/>
        <w:rPr>
          <w:ins w:id="4202" w:author="Stuart McLarnon (NESO)" w:date="2025-01-14T13:52:00Z"/>
          <w:rFonts w:ascii="Arial" w:hAnsi="Arial" w:cs="Arial"/>
          <w:sz w:val="22"/>
          <w:szCs w:val="22"/>
        </w:rPr>
      </w:pPr>
      <w:ins w:id="4203" w:author="Stuart McLarnon (NESO)" w:date="2025-01-14T13:52:00Z">
        <w:r>
          <w:rPr>
            <w:rFonts w:ascii="Arial" w:hAnsi="Arial" w:cs="Arial"/>
            <w:sz w:val="22"/>
            <w:szCs w:val="22"/>
          </w:rPr>
          <w:t xml:space="preserve">proposing modifications to, the </w:t>
        </w:r>
        <w:del w:id="4204" w:author="Tammy Meek (NESO)" w:date="2025-01-27T11:17:00Z" w16du:dateUtc="2025-01-27T11:17:00Z">
          <w:r w:rsidRPr="00207ADC" w:rsidDel="00CD302F">
            <w:rPr>
              <w:rFonts w:ascii="Arial" w:hAnsi="Arial" w:cs="Arial"/>
              <w:b/>
              <w:bCs/>
              <w:sz w:val="22"/>
              <w:szCs w:val="22"/>
            </w:rPr>
            <w:delText>SQSS</w:delText>
          </w:r>
        </w:del>
      </w:ins>
      <w:ins w:id="4205" w:author="Tammy Meek (NESO)" w:date="2025-01-27T11:18:00Z" w16du:dateUtc="2025-01-27T11:18:00Z">
        <w:r w:rsidR="00CD302F" w:rsidRPr="00CD302F">
          <w:rPr>
            <w:rFonts w:ascii="Arial" w:hAnsi="Arial" w:cs="Arial"/>
            <w:i/>
            <w:iCs/>
            <w:sz w:val="22"/>
            <w:szCs w:val="22"/>
          </w:rPr>
          <w:t>SQSS</w:t>
        </w:r>
      </w:ins>
      <w:ins w:id="4206" w:author="Stuart McLarnon (NESO)" w:date="2025-01-14T13:52:00Z">
        <w:r>
          <w:rPr>
            <w:rFonts w:ascii="Arial" w:hAnsi="Arial" w:cs="Arial"/>
            <w:sz w:val="22"/>
            <w:szCs w:val="22"/>
          </w:rPr>
          <w:t xml:space="preserve">. The </w:t>
        </w:r>
        <w:del w:id="4207" w:author="Tammy Meek (NESO)" w:date="2025-01-27T11:19:00Z" w16du:dateUtc="2025-01-27T11:19:00Z">
          <w:r w:rsidRPr="00207ADC" w:rsidDel="00CD302F">
            <w:rPr>
              <w:rFonts w:ascii="Arial" w:hAnsi="Arial" w:cs="Arial"/>
              <w:b/>
              <w:bCs/>
              <w:sz w:val="22"/>
              <w:szCs w:val="22"/>
            </w:rPr>
            <w:delText>Governance Framework</w:delText>
          </w:r>
        </w:del>
      </w:ins>
      <w:ins w:id="4208" w:author="Tammy Meek (NESO)" w:date="2025-01-27T11:19:00Z" w16du:dateUtc="2025-01-27T11:19:00Z">
        <w:r w:rsidR="00CD302F" w:rsidRPr="00CD302F">
          <w:rPr>
            <w:rFonts w:ascii="Arial" w:hAnsi="Arial" w:cs="Arial"/>
            <w:i/>
            <w:iCs/>
            <w:sz w:val="22"/>
            <w:szCs w:val="22"/>
          </w:rPr>
          <w:t>Governance Framework</w:t>
        </w:r>
      </w:ins>
      <w:ins w:id="4209" w:author="Stuart McLarnon (NESO)" w:date="2025-01-14T13:52:00Z">
        <w:r>
          <w:rPr>
            <w:rFonts w:ascii="Arial" w:hAnsi="Arial" w:cs="Arial"/>
            <w:sz w:val="22"/>
            <w:szCs w:val="22"/>
          </w:rPr>
          <w:t xml:space="preserve"> is not intended to reflect upon the powers and decisions of the </w:t>
        </w:r>
        <w:del w:id="4210" w:author="Tammy Meek (NESO)" w:date="2025-01-27T11:34:00Z" w16du:dateUtc="2025-01-27T11:34:00Z">
          <w:r w:rsidRPr="00207ADC" w:rsidDel="00AB5FE3">
            <w:rPr>
              <w:rFonts w:ascii="Arial" w:hAnsi="Arial" w:cs="Arial"/>
              <w:b/>
              <w:bCs/>
              <w:sz w:val="22"/>
              <w:szCs w:val="22"/>
            </w:rPr>
            <w:delText>Authority</w:delText>
          </w:r>
        </w:del>
      </w:ins>
      <w:ins w:id="4211" w:author="Tammy Meek (NESO)" w:date="2025-01-27T11:34:00Z" w16du:dateUtc="2025-01-27T11:34:00Z">
        <w:r w:rsidR="00AB5FE3" w:rsidRPr="00AB5FE3">
          <w:rPr>
            <w:rFonts w:ascii="Arial" w:hAnsi="Arial" w:cs="Arial"/>
            <w:i/>
            <w:iCs/>
            <w:sz w:val="22"/>
            <w:szCs w:val="22"/>
          </w:rPr>
          <w:t>Authority</w:t>
        </w:r>
      </w:ins>
      <w:ins w:id="4212" w:author="Stuart McLarnon (NESO)" w:date="2025-01-14T13:52:00Z">
        <w:r w:rsidRPr="00207ADC">
          <w:rPr>
            <w:rFonts w:ascii="Arial" w:hAnsi="Arial" w:cs="Arial"/>
            <w:b/>
            <w:bCs/>
            <w:sz w:val="22"/>
            <w:szCs w:val="22"/>
          </w:rPr>
          <w:t xml:space="preserve"> </w:t>
        </w:r>
        <w:r>
          <w:rPr>
            <w:rFonts w:ascii="Arial" w:hAnsi="Arial" w:cs="Arial"/>
            <w:sz w:val="22"/>
            <w:szCs w:val="22"/>
          </w:rPr>
          <w:t xml:space="preserve">in relation to the </w:t>
        </w:r>
        <w:del w:id="4213" w:author="Tammy Meek (NESO)" w:date="2025-01-27T11:17:00Z" w16du:dateUtc="2025-01-27T11:17:00Z">
          <w:r w:rsidRPr="00207ADC" w:rsidDel="00CD302F">
            <w:rPr>
              <w:rFonts w:ascii="Arial" w:hAnsi="Arial" w:cs="Arial"/>
              <w:b/>
              <w:bCs/>
              <w:sz w:val="22"/>
              <w:szCs w:val="22"/>
            </w:rPr>
            <w:delText>SQSS</w:delText>
          </w:r>
        </w:del>
      </w:ins>
      <w:ins w:id="4214" w:author="Tammy Meek (NESO)" w:date="2025-01-27T11:18:00Z" w16du:dateUtc="2025-01-27T11:18:00Z">
        <w:r w:rsidR="00CD302F" w:rsidRPr="00CD302F">
          <w:rPr>
            <w:rFonts w:ascii="Arial" w:hAnsi="Arial" w:cs="Arial"/>
            <w:i/>
            <w:iCs/>
            <w:sz w:val="22"/>
            <w:szCs w:val="22"/>
          </w:rPr>
          <w:t>SQSS</w:t>
        </w:r>
      </w:ins>
      <w:ins w:id="4215" w:author="Stuart McLarnon (NESO)" w:date="2025-01-14T13:52:00Z">
        <w:r>
          <w:rPr>
            <w:rFonts w:ascii="Arial" w:hAnsi="Arial" w:cs="Arial"/>
            <w:sz w:val="22"/>
            <w:szCs w:val="22"/>
          </w:rPr>
          <w:t>.</w:t>
        </w:r>
      </w:ins>
    </w:p>
    <w:p w14:paraId="513E9EDC" w14:textId="77777777" w:rsidR="00963100" w:rsidRDefault="00963100" w:rsidP="00963100">
      <w:pPr>
        <w:widowControl/>
        <w:rPr>
          <w:ins w:id="4216" w:author="Stuart McLarnon (NESO)" w:date="2025-01-14T13:52:00Z"/>
          <w:sz w:val="24"/>
          <w:szCs w:val="24"/>
        </w:rPr>
        <w:sectPr w:rsidR="00963100">
          <w:pgSz w:w="12240" w:h="15840"/>
          <w:pgMar w:top="1300" w:right="1399" w:bottom="686" w:left="1415" w:header="720" w:footer="720" w:gutter="0"/>
          <w:cols w:space="720"/>
          <w:noEndnote/>
        </w:sectPr>
      </w:pPr>
    </w:p>
    <w:p w14:paraId="6A6146E5" w14:textId="74403283" w:rsidR="00963100" w:rsidRDefault="00224D42" w:rsidP="00963100">
      <w:pPr>
        <w:tabs>
          <w:tab w:val="left" w:pos="720"/>
        </w:tabs>
        <w:kinsoku w:val="0"/>
        <w:overflowPunct w:val="0"/>
        <w:autoSpaceDE/>
        <w:autoSpaceDN/>
        <w:adjustRightInd/>
        <w:spacing w:before="5" w:line="256" w:lineRule="exact"/>
        <w:textAlignment w:val="baseline"/>
        <w:rPr>
          <w:ins w:id="4217" w:author="Stuart McLarnon (NESO)" w:date="2025-01-14T13:52:00Z"/>
          <w:rFonts w:ascii="Arial" w:hAnsi="Arial" w:cs="Arial"/>
          <w:b/>
          <w:bCs/>
          <w:sz w:val="22"/>
          <w:szCs w:val="22"/>
        </w:rPr>
      </w:pPr>
      <w:ins w:id="4218" w:author="Stuart McLarnon (NESO)" w:date="2025-01-14T13:53:00Z">
        <w:r w:rsidRPr="00224D42">
          <w:rPr>
            <w:rFonts w:ascii="Arial" w:hAnsi="Arial" w:cs="Arial"/>
            <w:b/>
            <w:bCs/>
            <w:sz w:val="22"/>
            <w:szCs w:val="22"/>
          </w:rPr>
          <w:t>J.</w:t>
        </w:r>
      </w:ins>
      <w:ins w:id="4219" w:author="Stuart McLarnon (NESO)" w:date="2025-01-14T13:52:00Z">
        <w:r w:rsidR="00963100">
          <w:rPr>
            <w:rFonts w:ascii="Arial" w:hAnsi="Arial" w:cs="Arial"/>
            <w:b/>
            <w:bCs/>
            <w:sz w:val="22"/>
            <w:szCs w:val="22"/>
          </w:rPr>
          <w:t>3</w:t>
        </w:r>
        <w:r w:rsidR="00963100">
          <w:rPr>
            <w:rFonts w:ascii="Arial" w:hAnsi="Arial" w:cs="Arial"/>
            <w:b/>
            <w:bCs/>
            <w:sz w:val="22"/>
            <w:szCs w:val="22"/>
          </w:rPr>
          <w:tab/>
        </w:r>
        <w:del w:id="4220" w:author="Tammy Meek (NESO)" w:date="2025-01-27T11:17:00Z" w16du:dateUtc="2025-01-27T11:17:00Z">
          <w:r w:rsidR="00963100" w:rsidRPr="008E4863" w:rsidDel="00CD302F">
            <w:rPr>
              <w:rFonts w:ascii="Arial" w:hAnsi="Arial" w:cs="Arial"/>
              <w:b/>
              <w:bCs/>
              <w:sz w:val="22"/>
              <w:szCs w:val="22"/>
            </w:rPr>
            <w:delText>SQSS</w:delText>
          </w:r>
        </w:del>
      </w:ins>
      <w:ins w:id="4221" w:author="Tammy Meek (NESO)" w:date="2025-01-27T11:18:00Z" w16du:dateUtc="2025-01-27T11:18:00Z">
        <w:r w:rsidR="00CD302F" w:rsidRPr="008E4863">
          <w:rPr>
            <w:rFonts w:ascii="Arial" w:hAnsi="Arial" w:cs="Arial"/>
            <w:b/>
            <w:bCs/>
            <w:i/>
            <w:iCs/>
            <w:sz w:val="22"/>
            <w:szCs w:val="22"/>
            <w:rPrChange w:id="4222" w:author="Tammy Meek (NESO)" w:date="2025-01-27T12:33:00Z" w16du:dateUtc="2025-01-27T12:33:00Z">
              <w:rPr>
                <w:rFonts w:ascii="Arial" w:hAnsi="Arial" w:cs="Arial"/>
                <w:i/>
                <w:iCs/>
                <w:sz w:val="22"/>
                <w:szCs w:val="22"/>
              </w:rPr>
            </w:rPrChange>
          </w:rPr>
          <w:t>SQSS</w:t>
        </w:r>
      </w:ins>
      <w:ins w:id="4223" w:author="Stuart McLarnon (NESO)" w:date="2025-01-14T13:52:00Z">
        <w:r w:rsidR="00963100" w:rsidRPr="008E4863">
          <w:rPr>
            <w:rFonts w:ascii="Arial" w:hAnsi="Arial" w:cs="Arial"/>
            <w:b/>
            <w:bCs/>
            <w:sz w:val="22"/>
            <w:szCs w:val="22"/>
          </w:rPr>
          <w:t xml:space="preserve"> </w:t>
        </w:r>
        <w:r w:rsidR="00963100">
          <w:rPr>
            <w:rFonts w:ascii="Arial" w:hAnsi="Arial" w:cs="Arial"/>
            <w:b/>
            <w:bCs/>
            <w:sz w:val="22"/>
            <w:szCs w:val="22"/>
          </w:rPr>
          <w:t>Objectives</w:t>
        </w:r>
      </w:ins>
    </w:p>
    <w:p w14:paraId="30E9AB64" w14:textId="4ADACCF7" w:rsidR="00963100" w:rsidRDefault="00224D42">
      <w:pPr>
        <w:tabs>
          <w:tab w:val="left" w:pos="720"/>
        </w:tabs>
        <w:kinsoku w:val="0"/>
        <w:overflowPunct w:val="0"/>
        <w:autoSpaceDE/>
        <w:autoSpaceDN/>
        <w:adjustRightInd/>
        <w:spacing w:before="233" w:line="252" w:lineRule="exact"/>
        <w:ind w:left="709" w:hanging="709"/>
        <w:jc w:val="both"/>
        <w:textAlignment w:val="baseline"/>
        <w:rPr>
          <w:ins w:id="4224" w:author="Stuart McLarnon (NESO)" w:date="2025-01-14T13:52:00Z"/>
          <w:rFonts w:ascii="Arial" w:hAnsi="Arial" w:cs="Arial"/>
          <w:spacing w:val="6"/>
          <w:sz w:val="22"/>
          <w:szCs w:val="22"/>
        </w:rPr>
        <w:pPrChange w:id="4225" w:author="Tammy Meek (NESO)" w:date="2025-01-27T13:44:00Z" w16du:dateUtc="2025-01-27T13:44:00Z">
          <w:pPr>
            <w:tabs>
              <w:tab w:val="left" w:pos="720"/>
            </w:tabs>
            <w:kinsoku w:val="0"/>
            <w:overflowPunct w:val="0"/>
            <w:autoSpaceDE/>
            <w:autoSpaceDN/>
            <w:adjustRightInd/>
            <w:spacing w:before="233" w:line="252" w:lineRule="exact"/>
            <w:textAlignment w:val="baseline"/>
          </w:pPr>
        </w:pPrChange>
      </w:pPr>
      <w:ins w:id="4226" w:author="Stuart McLarnon (NESO)" w:date="2025-01-14T13:53:00Z">
        <w:r w:rsidRPr="00224D42">
          <w:rPr>
            <w:rFonts w:ascii="Arial" w:hAnsi="Arial" w:cs="Arial"/>
            <w:spacing w:val="6"/>
            <w:sz w:val="22"/>
            <w:szCs w:val="22"/>
          </w:rPr>
          <w:t>J.</w:t>
        </w:r>
      </w:ins>
      <w:ins w:id="4227" w:author="Stuart McLarnon (NESO)" w:date="2025-01-14T13:52:00Z">
        <w:r w:rsidR="00963100">
          <w:rPr>
            <w:rFonts w:ascii="Arial" w:hAnsi="Arial" w:cs="Arial"/>
            <w:spacing w:val="6"/>
            <w:sz w:val="22"/>
            <w:szCs w:val="22"/>
          </w:rPr>
          <w:t>3.1</w:t>
        </w:r>
        <w:r w:rsidR="00963100">
          <w:rPr>
            <w:rFonts w:ascii="Arial" w:hAnsi="Arial" w:cs="Arial"/>
            <w:spacing w:val="6"/>
            <w:sz w:val="22"/>
            <w:szCs w:val="22"/>
          </w:rPr>
          <w:tab/>
        </w:r>
        <w:r w:rsidR="00963100" w:rsidRPr="00A905A1">
          <w:rPr>
            <w:rStyle w:val="normaltextrun"/>
            <w:rFonts w:ascii="Arial" w:hAnsi="Arial" w:cs="Arial"/>
            <w:sz w:val="22"/>
            <w:szCs w:val="22"/>
          </w:rPr>
          <w:t xml:space="preserve">The </w:t>
        </w:r>
        <w:del w:id="4228" w:author="Tammy Meek (NESO)" w:date="2025-01-27T11:31:00Z" w16du:dateUtc="2025-01-27T11:31:00Z">
          <w:r w:rsidR="00963100" w:rsidRPr="00A905A1" w:rsidDel="00AB5FE3">
            <w:rPr>
              <w:rStyle w:val="normaltextrun"/>
              <w:rFonts w:ascii="Arial" w:hAnsi="Arial" w:cs="Arial"/>
              <w:b/>
              <w:bCs/>
              <w:sz w:val="22"/>
              <w:szCs w:val="22"/>
            </w:rPr>
            <w:delText>Panel</w:delText>
          </w:r>
        </w:del>
      </w:ins>
      <w:ins w:id="4229" w:author="Tammy Meek (NESO)" w:date="2025-01-27T11:31:00Z" w16du:dateUtc="2025-01-27T11:31:00Z">
        <w:r w:rsidR="00AB5FE3" w:rsidRPr="00AB5FE3">
          <w:rPr>
            <w:rStyle w:val="normaltextrun"/>
            <w:rFonts w:ascii="Arial" w:hAnsi="Arial" w:cs="Arial"/>
            <w:i/>
            <w:iCs/>
            <w:sz w:val="22"/>
            <w:szCs w:val="22"/>
          </w:rPr>
          <w:t>Panel</w:t>
        </w:r>
      </w:ins>
      <w:ins w:id="4230" w:author="Stuart McLarnon (NESO)" w:date="2025-01-14T13:52:00Z">
        <w:r w:rsidR="00963100" w:rsidRPr="00A905A1">
          <w:rPr>
            <w:rStyle w:val="normaltextrun"/>
            <w:rFonts w:ascii="Arial" w:hAnsi="Arial" w:cs="Arial"/>
            <w:sz w:val="22"/>
            <w:szCs w:val="22"/>
          </w:rPr>
          <w:t xml:space="preserve"> shall endeavour at all times to perform its functions to ensure efficient</w:t>
        </w:r>
        <w:r w:rsidR="00963100" w:rsidRPr="00A905A1">
          <w:rPr>
            <w:rStyle w:val="eop"/>
            <w:rFonts w:ascii="Arial" w:hAnsi="Arial" w:cs="Arial"/>
            <w:sz w:val="22"/>
            <w:szCs w:val="22"/>
          </w:rPr>
          <w:t> </w:t>
        </w:r>
        <w:r w:rsidR="00963100" w:rsidRPr="00A905A1">
          <w:rPr>
            <w:rStyle w:val="normaltextrun"/>
            <w:rFonts w:ascii="Arial" w:hAnsi="Arial" w:cs="Arial"/>
            <w:sz w:val="22"/>
            <w:szCs w:val="22"/>
          </w:rPr>
          <w:t xml:space="preserve">discharge by each of the </w:t>
        </w:r>
        <w:del w:id="4231" w:author="Tammy Meek (NESO)" w:date="2025-01-24T12:00:00Z" w16du:dateUtc="2025-01-24T12:00:00Z">
          <w:r w:rsidR="00963100" w:rsidRPr="00A905A1" w:rsidDel="000D741D">
            <w:rPr>
              <w:rStyle w:val="normaltextrun"/>
              <w:rFonts w:ascii="Arial" w:hAnsi="Arial" w:cs="Arial"/>
              <w:b/>
              <w:bCs/>
              <w:sz w:val="22"/>
              <w:szCs w:val="22"/>
            </w:rPr>
            <w:delText>Transmission Licensee</w:delText>
          </w:r>
        </w:del>
      </w:ins>
      <w:ins w:id="4232" w:author="Tammy Meek (NESO)" w:date="2025-01-27T11:20:00Z" w16du:dateUtc="2025-01-27T11:20:00Z">
        <w:del w:id="4233" w:author="Stuart McLarnon (NESO)" w:date="2025-01-29T15:49:00Z" w16du:dateUtc="2025-01-29T15:49:00Z">
          <w:r w:rsidR="002B6C45" w:rsidRPr="002B6C45">
            <w:rPr>
              <w:rStyle w:val="normaltextrun"/>
              <w:rFonts w:ascii="Arial" w:hAnsi="Arial" w:cs="Arial"/>
              <w:i/>
              <w:iCs/>
              <w:sz w:val="22"/>
              <w:szCs w:val="22"/>
            </w:rPr>
            <w:delText>Transmission</w:delText>
          </w:r>
        </w:del>
      </w:ins>
      <w:ins w:id="4234" w:author="Tammy Meek (NESO)" w:date="2025-01-24T12:00:00Z" w16du:dateUtc="2025-01-24T12:00:00Z">
        <w:del w:id="4235" w:author="Lizzie Timmins (NESO)" w:date="2025-01-29T16:02:00Z" w16du:dateUtc="2025-01-29T16:02:00Z">
          <w:r w:rsidR="000D741D" w:rsidRPr="000D741D" w:rsidDel="00B103D7">
            <w:rPr>
              <w:rStyle w:val="normaltextrun"/>
              <w:rFonts w:ascii="Arial" w:hAnsi="Arial" w:cs="Arial"/>
              <w:b/>
              <w:bCs/>
              <w:i/>
              <w:iCs/>
              <w:sz w:val="22"/>
              <w:szCs w:val="22"/>
            </w:rPr>
            <w:delText xml:space="preserve"> </w:delText>
          </w:r>
        </w:del>
      </w:ins>
      <w:ins w:id="4236" w:author="Stuart McLarnon (NESO)" w:date="2025-01-14T13:52:00Z">
        <w:del w:id="4237" w:author="Tammy Meek (NESO)" w:date="2025-01-27T11:20:00Z" w16du:dateUtc="2025-01-27T11:20:00Z">
          <w:r w:rsidR="00963100" w:rsidRPr="00A905A1" w:rsidDel="002B6C45">
            <w:rPr>
              <w:rStyle w:val="normaltextrun"/>
              <w:rFonts w:ascii="Arial" w:hAnsi="Arial" w:cs="Arial"/>
              <w:b/>
              <w:bCs/>
              <w:sz w:val="22"/>
              <w:szCs w:val="22"/>
            </w:rPr>
            <w:delText>s</w:delText>
          </w:r>
        </w:del>
      </w:ins>
      <w:ins w:id="4238" w:author="Tammy Meek (NESO)" w:date="2025-01-27T11:20:00Z" w16du:dateUtc="2025-01-27T11:20:00Z">
        <w:r w:rsidR="002B6C45" w:rsidRPr="002B6C45">
          <w:rPr>
            <w:rStyle w:val="normaltextrun"/>
            <w:rFonts w:ascii="Arial" w:hAnsi="Arial" w:cs="Arial"/>
            <w:i/>
            <w:iCs/>
            <w:sz w:val="22"/>
            <w:szCs w:val="22"/>
          </w:rPr>
          <w:t>Licensees</w:t>
        </w:r>
      </w:ins>
      <w:ins w:id="4239" w:author="Stuart McLarnon (NESO)" w:date="2025-01-14T13:52:00Z">
        <w:r w:rsidR="00963100" w:rsidRPr="00A905A1">
          <w:rPr>
            <w:rStyle w:val="normaltextrun"/>
            <w:rFonts w:ascii="Arial" w:hAnsi="Arial" w:cs="Arial"/>
            <w:sz w:val="22"/>
            <w:szCs w:val="22"/>
          </w:rPr>
          <w:t xml:space="preserve"> of the obligations imposed upon it under the Electricity Act</w:t>
        </w:r>
        <w:r w:rsidR="00963100" w:rsidRPr="00C668E7">
          <w:rPr>
            <w:rStyle w:val="normaltextrun"/>
            <w:rFonts w:ascii="Arial" w:hAnsi="Arial" w:cs="Arial"/>
            <w:sz w:val="22"/>
            <w:szCs w:val="22"/>
          </w:rPr>
          <w:t xml:space="preserve">, </w:t>
        </w:r>
        <w:r w:rsidR="00963100" w:rsidRPr="00C668E7">
          <w:rPr>
            <w:rStyle w:val="normaltextrun"/>
            <w:rFonts w:ascii="Arial" w:hAnsi="Arial" w:cs="Arial"/>
            <w:sz w:val="22"/>
            <w:szCs w:val="22"/>
            <w:rPrChange w:id="4240" w:author="Tammy Meek (NESO)" w:date="2025-01-27T12:34:00Z" w16du:dateUtc="2025-01-27T12:34:00Z">
              <w:rPr>
                <w:rStyle w:val="normaltextrun"/>
                <w:rFonts w:ascii="Arial" w:hAnsi="Arial" w:cs="Arial"/>
                <w:color w:val="0070C0"/>
                <w:sz w:val="22"/>
                <w:szCs w:val="22"/>
              </w:rPr>
            </w:rPrChange>
          </w:rPr>
          <w:t xml:space="preserve">and by the </w:t>
        </w:r>
        <w:del w:id="4241" w:author="Tammy Meek (NESO)" w:date="2025-01-24T11:51:00Z" w16du:dateUtc="2025-01-24T11:51:00Z">
          <w:r w:rsidR="00963100" w:rsidRPr="00C668E7" w:rsidDel="00C14108">
            <w:rPr>
              <w:rStyle w:val="normaltextrun"/>
              <w:rFonts w:ascii="Arial" w:hAnsi="Arial" w:cs="Arial"/>
              <w:b/>
              <w:bCs/>
              <w:sz w:val="22"/>
              <w:szCs w:val="22"/>
              <w:rPrChange w:id="4242" w:author="Tammy Meek (NESO)" w:date="2025-01-27T12:34:00Z" w16du:dateUtc="2025-01-27T12:34:00Z">
                <w:rPr>
                  <w:rStyle w:val="normaltextrun"/>
                  <w:rFonts w:ascii="Arial" w:hAnsi="Arial" w:cs="Arial"/>
                  <w:b/>
                  <w:bCs/>
                  <w:color w:val="0070C0"/>
                  <w:sz w:val="22"/>
                  <w:szCs w:val="22"/>
                </w:rPr>
              </w:rPrChange>
            </w:rPr>
            <w:delText>ISOP</w:delText>
          </w:r>
        </w:del>
      </w:ins>
      <w:ins w:id="4243" w:author="Tammy Meek (NESO)" w:date="2025-01-27T11:47:00Z" w16du:dateUtc="2025-01-27T11:47:00Z">
        <w:r w:rsidR="00AB5FE3" w:rsidRPr="00C668E7">
          <w:rPr>
            <w:rStyle w:val="normaltextrun"/>
            <w:rFonts w:ascii="Arial" w:hAnsi="Arial" w:cs="Arial"/>
            <w:i/>
            <w:iCs/>
            <w:sz w:val="22"/>
            <w:szCs w:val="22"/>
            <w:rPrChange w:id="4244" w:author="Tammy Meek (NESO)" w:date="2025-01-27T12:34:00Z" w16du:dateUtc="2025-01-27T12:34:00Z">
              <w:rPr>
                <w:rStyle w:val="normaltextrun"/>
                <w:rFonts w:ascii="Arial" w:hAnsi="Arial" w:cs="Arial"/>
                <w:i/>
                <w:iCs/>
                <w:color w:val="0070C0"/>
                <w:sz w:val="22"/>
                <w:szCs w:val="22"/>
              </w:rPr>
            </w:rPrChange>
          </w:rPr>
          <w:t>ISOP</w:t>
        </w:r>
      </w:ins>
      <w:ins w:id="4245" w:author="Stuart McLarnon (NESO)" w:date="2025-01-14T13:52:00Z">
        <w:r w:rsidR="00963100" w:rsidRPr="00C668E7">
          <w:rPr>
            <w:rStyle w:val="normaltextrun"/>
            <w:rFonts w:ascii="Arial" w:hAnsi="Arial" w:cs="Arial"/>
            <w:sz w:val="22"/>
            <w:szCs w:val="22"/>
            <w:rPrChange w:id="4246" w:author="Tammy Meek (NESO)" w:date="2025-01-27T12:34:00Z" w16du:dateUtc="2025-01-27T12:34:00Z">
              <w:rPr>
                <w:rStyle w:val="normaltextrun"/>
                <w:rFonts w:ascii="Arial" w:hAnsi="Arial" w:cs="Arial"/>
                <w:color w:val="0070C0"/>
                <w:sz w:val="22"/>
                <w:szCs w:val="22"/>
              </w:rPr>
            </w:rPrChange>
          </w:rPr>
          <w:t xml:space="preserve"> </w:t>
        </w:r>
        <w:r w:rsidR="00963100" w:rsidRPr="00C668E7">
          <w:rPr>
            <w:rStyle w:val="eop"/>
            <w:rFonts w:ascii="Arial" w:hAnsi="Arial" w:cs="Arial"/>
            <w:sz w:val="22"/>
            <w:szCs w:val="22"/>
          </w:rPr>
          <w:t xml:space="preserve">of </w:t>
        </w:r>
        <w:r w:rsidR="00963100" w:rsidRPr="00A905A1">
          <w:rPr>
            <w:rStyle w:val="eop"/>
            <w:rFonts w:ascii="Arial" w:hAnsi="Arial" w:cs="Arial"/>
            <w:sz w:val="22"/>
            <w:szCs w:val="22"/>
          </w:rPr>
          <w:t>the obligations imposed upon it by the Energy Act, and their associated licences, specifically focusing on the following objectives:</w:t>
        </w:r>
      </w:ins>
    </w:p>
    <w:p w14:paraId="0F60D9E6" w14:textId="77777777" w:rsidR="00963100" w:rsidRPr="00A905A1" w:rsidRDefault="00963100" w:rsidP="00963100">
      <w:pPr>
        <w:pStyle w:val="ListParagraph"/>
        <w:numPr>
          <w:ilvl w:val="0"/>
          <w:numId w:val="101"/>
        </w:numPr>
        <w:tabs>
          <w:tab w:val="left" w:pos="720"/>
        </w:tabs>
        <w:kinsoku w:val="0"/>
        <w:overflowPunct w:val="0"/>
        <w:autoSpaceDE/>
        <w:autoSpaceDN/>
        <w:adjustRightInd/>
        <w:spacing w:before="233" w:line="252" w:lineRule="exact"/>
        <w:textAlignment w:val="baseline"/>
        <w:rPr>
          <w:ins w:id="4247" w:author="Stuart McLarnon (NESO)" w:date="2025-01-14T13:52:00Z"/>
          <w:rFonts w:ascii="Arial" w:hAnsi="Arial" w:cs="Arial"/>
          <w:sz w:val="22"/>
          <w:szCs w:val="22"/>
        </w:rPr>
      </w:pPr>
      <w:ins w:id="4248" w:author="Stuart McLarnon (NESO)" w:date="2025-01-14T13:52:00Z">
        <w:r w:rsidRPr="003559D3">
          <w:rPr>
            <w:rFonts w:ascii="Arial" w:hAnsi="Arial" w:cs="Arial"/>
            <w:sz w:val="22"/>
            <w:szCs w:val="22"/>
          </w:rPr>
          <w:t>facilitate the planning, development and maintenance of an efficient, coordinated and economical system of electricity transmission, and the operation of that system in an efficient, economic and coordinated manner;</w:t>
        </w:r>
      </w:ins>
    </w:p>
    <w:p w14:paraId="1193F35F" w14:textId="77777777" w:rsidR="00963100" w:rsidRDefault="00963100" w:rsidP="00963100">
      <w:pPr>
        <w:numPr>
          <w:ilvl w:val="0"/>
          <w:numId w:val="101"/>
        </w:numPr>
        <w:kinsoku w:val="0"/>
        <w:overflowPunct w:val="0"/>
        <w:autoSpaceDE/>
        <w:autoSpaceDN/>
        <w:adjustRightInd/>
        <w:spacing w:before="244" w:line="250" w:lineRule="exact"/>
        <w:jc w:val="both"/>
        <w:textAlignment w:val="baseline"/>
        <w:rPr>
          <w:ins w:id="4249" w:author="Stuart McLarnon (NESO)" w:date="2025-01-14T13:52:00Z"/>
          <w:rFonts w:ascii="Arial" w:hAnsi="Arial" w:cs="Arial"/>
          <w:sz w:val="22"/>
          <w:szCs w:val="22"/>
        </w:rPr>
      </w:pPr>
      <w:ins w:id="4250" w:author="Stuart McLarnon (NESO)" w:date="2025-01-14T13:52:00Z">
        <w:r>
          <w:rPr>
            <w:rFonts w:ascii="Arial" w:hAnsi="Arial" w:cs="Arial"/>
            <w:sz w:val="22"/>
            <w:szCs w:val="22"/>
          </w:rPr>
          <w:t>ensure an appropriate level of security and quality of supply and safe operation of the National Electricity Transmission System;</w:t>
        </w:r>
      </w:ins>
    </w:p>
    <w:p w14:paraId="73EC3A6E" w14:textId="77777777" w:rsidR="00963100" w:rsidRDefault="00963100" w:rsidP="00963100">
      <w:pPr>
        <w:numPr>
          <w:ilvl w:val="0"/>
          <w:numId w:val="101"/>
        </w:numPr>
        <w:kinsoku w:val="0"/>
        <w:overflowPunct w:val="0"/>
        <w:autoSpaceDE/>
        <w:autoSpaceDN/>
        <w:adjustRightInd/>
        <w:spacing w:before="237" w:line="252" w:lineRule="exact"/>
        <w:jc w:val="both"/>
        <w:textAlignment w:val="baseline"/>
        <w:rPr>
          <w:ins w:id="4251" w:author="Stuart McLarnon (NESO)" w:date="2025-01-14T13:52:00Z"/>
          <w:rFonts w:ascii="Arial" w:hAnsi="Arial" w:cs="Arial"/>
          <w:sz w:val="22"/>
          <w:szCs w:val="22"/>
        </w:rPr>
      </w:pPr>
      <w:ins w:id="4252" w:author="Stuart McLarnon (NESO)" w:date="2025-01-14T13:52:00Z">
        <w:r>
          <w:rPr>
            <w:rFonts w:ascii="Arial" w:hAnsi="Arial" w:cs="Arial"/>
            <w:sz w:val="22"/>
            <w:szCs w:val="22"/>
          </w:rPr>
          <w:t>facilitate effective competition in the generation and supply of electricity, and (so far as consistent therewith) facilitating such competition in the distribution of electricity; and</w:t>
        </w:r>
      </w:ins>
    </w:p>
    <w:p w14:paraId="488A93A2" w14:textId="551AEF83" w:rsidR="00963100" w:rsidRDefault="00963100" w:rsidP="00963100">
      <w:pPr>
        <w:numPr>
          <w:ilvl w:val="0"/>
          <w:numId w:val="101"/>
        </w:numPr>
        <w:kinsoku w:val="0"/>
        <w:overflowPunct w:val="0"/>
        <w:autoSpaceDE/>
        <w:autoSpaceDN/>
        <w:adjustRightInd/>
        <w:spacing w:before="241" w:line="254" w:lineRule="exact"/>
        <w:jc w:val="both"/>
        <w:textAlignment w:val="baseline"/>
        <w:rPr>
          <w:ins w:id="4253" w:author="Stuart McLarnon (NESO)" w:date="2025-01-14T13:52:00Z"/>
          <w:rFonts w:ascii="Arial" w:hAnsi="Arial" w:cs="Arial"/>
          <w:sz w:val="22"/>
          <w:szCs w:val="22"/>
        </w:rPr>
      </w:pPr>
      <w:ins w:id="4254" w:author="Stuart McLarnon (NESO)" w:date="2025-01-14T13:52:00Z">
        <w:r w:rsidRPr="00450894">
          <w:rPr>
            <w:rFonts w:ascii="Arial" w:hAnsi="Arial" w:cs="Arial"/>
            <w:sz w:val="22"/>
            <w:szCs w:val="22"/>
          </w:rPr>
          <w:t xml:space="preserve">facilitate </w:t>
        </w:r>
        <w:del w:id="4255" w:author="Tammy Meek (NESO)" w:date="2025-01-27T11:20:00Z" w16du:dateUtc="2025-01-27T11:20:00Z">
          <w:r w:rsidRPr="00450894" w:rsidDel="002B6C45">
            <w:rPr>
              <w:rFonts w:ascii="Arial" w:hAnsi="Arial" w:cs="Arial"/>
              <w:b/>
              <w:bCs/>
              <w:sz w:val="22"/>
              <w:szCs w:val="22"/>
            </w:rPr>
            <w:delText>Licensees</w:delText>
          </w:r>
        </w:del>
      </w:ins>
      <w:ins w:id="4256" w:author="Tammy Meek (NESO)" w:date="2025-01-27T11:20:00Z" w16du:dateUtc="2025-01-27T11:20:00Z">
        <w:r w:rsidR="002B6C45" w:rsidRPr="002B6C45">
          <w:rPr>
            <w:rFonts w:ascii="Arial" w:hAnsi="Arial" w:cs="Arial"/>
            <w:i/>
            <w:iCs/>
            <w:sz w:val="22"/>
            <w:szCs w:val="22"/>
          </w:rPr>
          <w:t>Licensees</w:t>
        </w:r>
      </w:ins>
      <w:ins w:id="4257" w:author="Stuart McLarnon (NESO)" w:date="2025-01-14T13:52:00Z">
        <w:r w:rsidRPr="00450894">
          <w:rPr>
            <w:rFonts w:ascii="Arial" w:hAnsi="Arial" w:cs="Arial"/>
            <w:sz w:val="22"/>
            <w:szCs w:val="22"/>
          </w:rPr>
          <w:t xml:space="preserve"> to comply</w:t>
        </w:r>
        <w:r w:rsidRPr="3CF806CC">
          <w:rPr>
            <w:rFonts w:ascii="Arial" w:hAnsi="Arial" w:cs="Arial"/>
            <w:sz w:val="22"/>
            <w:szCs w:val="22"/>
          </w:rPr>
          <w:t xml:space="preserve"> with any relevant obligations under </w:t>
        </w:r>
        <w:del w:id="4258" w:author="Tammy Meek (NESO)" w:date="2025-01-27T12:31:00Z" w16du:dateUtc="2025-01-27T12:31:00Z">
          <w:r w:rsidRPr="3CF806CC" w:rsidDel="00582C88">
            <w:rPr>
              <w:rFonts w:ascii="Arial" w:hAnsi="Arial" w:cs="Arial"/>
              <w:b/>
              <w:bCs/>
              <w:sz w:val="22"/>
              <w:szCs w:val="22"/>
            </w:rPr>
            <w:delText>Assimilated Law</w:delText>
          </w:r>
        </w:del>
      </w:ins>
      <w:ins w:id="4259" w:author="Tammy Meek (NESO)" w:date="2025-01-27T12:31:00Z" w16du:dateUtc="2025-01-27T12:31:00Z">
        <w:r w:rsidR="00582C88" w:rsidRPr="00582C88">
          <w:rPr>
            <w:rFonts w:ascii="Arial" w:hAnsi="Arial" w:cs="Arial"/>
            <w:i/>
            <w:iCs/>
            <w:sz w:val="22"/>
            <w:szCs w:val="22"/>
          </w:rPr>
          <w:t>Assimilated Law</w:t>
        </w:r>
      </w:ins>
      <w:ins w:id="4260" w:author="Stuart McLarnon (NESO)" w:date="2025-01-14T13:52:00Z">
        <w:r w:rsidRPr="3CF806CC">
          <w:rPr>
            <w:rFonts w:ascii="Arial" w:hAnsi="Arial" w:cs="Arial"/>
            <w:b/>
            <w:bCs/>
            <w:sz w:val="22"/>
            <w:szCs w:val="22"/>
          </w:rPr>
          <w:t>.</w:t>
        </w:r>
      </w:ins>
    </w:p>
    <w:p w14:paraId="074E897E" w14:textId="796FE7D1" w:rsidR="00963100" w:rsidDel="00354595" w:rsidRDefault="00354595" w:rsidP="00963100">
      <w:pPr>
        <w:widowControl/>
        <w:rPr>
          <w:ins w:id="4261" w:author="Stuart McLarnon (NESO)" w:date="2025-01-14T13:52:00Z"/>
          <w:del w:id="4262" w:author="Tammy Meek (NESO)" w:date="2025-01-27T13:44:00Z" w16du:dateUtc="2025-01-27T13:44:00Z"/>
          <w:sz w:val="24"/>
          <w:szCs w:val="24"/>
        </w:rPr>
        <w:sectPr w:rsidR="00963100" w:rsidDel="00354595">
          <w:pgSz w:w="12240" w:h="15840"/>
          <w:pgMar w:top="1320" w:right="1395" w:bottom="691" w:left="1419" w:header="720" w:footer="720" w:gutter="0"/>
          <w:cols w:space="720"/>
          <w:noEndnote/>
        </w:sectPr>
      </w:pPr>
      <w:ins w:id="4263" w:author="Tammy Meek (NESO)" w:date="2025-01-27T13:44:00Z" w16du:dateUtc="2025-01-27T13:44:00Z">
        <w:r>
          <w:rPr>
            <w:sz w:val="24"/>
            <w:szCs w:val="24"/>
          </w:rPr>
          <w:t xml:space="preserve"> </w:t>
        </w:r>
      </w:ins>
    </w:p>
    <w:p w14:paraId="5E3D670B" w14:textId="77777777" w:rsidR="00354595" w:rsidRDefault="00354595" w:rsidP="00354595">
      <w:pPr>
        <w:widowControl/>
        <w:rPr>
          <w:ins w:id="4264" w:author="Tammy Meek (NESO)" w:date="2025-01-27T13:44:00Z" w16du:dateUtc="2025-01-27T13:44:00Z"/>
          <w:rFonts w:ascii="Arial" w:hAnsi="Arial" w:cs="Arial"/>
          <w:b/>
          <w:bCs/>
          <w:spacing w:val="-3"/>
          <w:sz w:val="23"/>
          <w:szCs w:val="23"/>
        </w:rPr>
      </w:pPr>
    </w:p>
    <w:p w14:paraId="6AFD5FDE" w14:textId="551D406D" w:rsidR="00963100" w:rsidRDefault="00224D42">
      <w:pPr>
        <w:widowControl/>
        <w:rPr>
          <w:ins w:id="4265" w:author="Stuart McLarnon (NESO)" w:date="2025-01-14T13:52:00Z"/>
          <w:rFonts w:ascii="Arial" w:hAnsi="Arial" w:cs="Arial"/>
          <w:b/>
          <w:bCs/>
          <w:spacing w:val="-3"/>
          <w:sz w:val="23"/>
          <w:szCs w:val="23"/>
        </w:rPr>
        <w:pPrChange w:id="4266" w:author="Tammy Meek (NESO)" w:date="2025-01-27T13:44:00Z" w16du:dateUtc="2025-01-27T13:44:00Z">
          <w:pPr>
            <w:tabs>
              <w:tab w:val="left" w:pos="720"/>
            </w:tabs>
            <w:kinsoku w:val="0"/>
            <w:overflowPunct w:val="0"/>
            <w:autoSpaceDE/>
            <w:autoSpaceDN/>
            <w:adjustRightInd/>
            <w:spacing w:before="18" w:line="264" w:lineRule="exact"/>
            <w:textAlignment w:val="baseline"/>
          </w:pPr>
        </w:pPrChange>
      </w:pPr>
      <w:ins w:id="4267" w:author="Stuart McLarnon (NESO)" w:date="2025-01-14T13:53:00Z">
        <w:r w:rsidRPr="00224D42">
          <w:rPr>
            <w:rFonts w:ascii="Arial" w:hAnsi="Arial" w:cs="Arial"/>
            <w:b/>
            <w:bCs/>
            <w:spacing w:val="-3"/>
            <w:sz w:val="23"/>
            <w:szCs w:val="23"/>
          </w:rPr>
          <w:t>J.</w:t>
        </w:r>
      </w:ins>
      <w:ins w:id="4268" w:author="Stuart McLarnon (NESO)" w:date="2025-01-14T13:52:00Z">
        <w:r w:rsidR="00963100">
          <w:rPr>
            <w:rFonts w:ascii="Arial" w:hAnsi="Arial" w:cs="Arial"/>
            <w:b/>
            <w:bCs/>
            <w:spacing w:val="-3"/>
            <w:sz w:val="23"/>
            <w:szCs w:val="23"/>
          </w:rPr>
          <w:t>4</w:t>
        </w:r>
        <w:r w:rsidR="00963100">
          <w:rPr>
            <w:rFonts w:ascii="Arial" w:hAnsi="Arial" w:cs="Arial"/>
            <w:b/>
            <w:bCs/>
            <w:spacing w:val="-3"/>
            <w:sz w:val="23"/>
            <w:szCs w:val="23"/>
          </w:rPr>
          <w:tab/>
          <w:t>Establishment and Composition</w:t>
        </w:r>
      </w:ins>
    </w:p>
    <w:p w14:paraId="1553B13A" w14:textId="2C2DE048" w:rsidR="00963100" w:rsidRDefault="00224D42" w:rsidP="00963100">
      <w:pPr>
        <w:tabs>
          <w:tab w:val="left" w:pos="720"/>
        </w:tabs>
        <w:kinsoku w:val="0"/>
        <w:overflowPunct w:val="0"/>
        <w:autoSpaceDE/>
        <w:autoSpaceDN/>
        <w:adjustRightInd/>
        <w:spacing w:before="237" w:line="250" w:lineRule="exact"/>
        <w:textAlignment w:val="baseline"/>
        <w:rPr>
          <w:ins w:id="4269" w:author="Stuart McLarnon (NESO)" w:date="2025-01-14T13:52:00Z"/>
          <w:rFonts w:ascii="Arial" w:hAnsi="Arial" w:cs="Arial"/>
          <w:sz w:val="22"/>
          <w:szCs w:val="22"/>
        </w:rPr>
      </w:pPr>
      <w:ins w:id="4270" w:author="Stuart McLarnon (NESO)" w:date="2025-01-14T13:53:00Z">
        <w:r w:rsidRPr="00224D42">
          <w:rPr>
            <w:rFonts w:ascii="Arial" w:hAnsi="Arial" w:cs="Arial"/>
            <w:sz w:val="22"/>
            <w:szCs w:val="22"/>
          </w:rPr>
          <w:t>J.</w:t>
        </w:r>
      </w:ins>
      <w:ins w:id="4271" w:author="Stuart McLarnon (NESO)" w:date="2025-01-14T13:52:00Z">
        <w:r w:rsidR="00963100">
          <w:rPr>
            <w:rFonts w:ascii="Arial" w:hAnsi="Arial" w:cs="Arial"/>
            <w:sz w:val="22"/>
            <w:szCs w:val="22"/>
          </w:rPr>
          <w:t>4.1</w:t>
        </w:r>
        <w:r w:rsidR="00963100">
          <w:rPr>
            <w:rFonts w:ascii="Arial" w:hAnsi="Arial" w:cs="Arial"/>
            <w:sz w:val="22"/>
            <w:szCs w:val="22"/>
          </w:rPr>
          <w:tab/>
          <w:t>Establishment</w:t>
        </w:r>
      </w:ins>
    </w:p>
    <w:p w14:paraId="46C2AF00" w14:textId="242AC8EE" w:rsidR="00963100" w:rsidRDefault="00224D42" w:rsidP="00963100">
      <w:pPr>
        <w:kinsoku w:val="0"/>
        <w:overflowPunct w:val="0"/>
        <w:autoSpaceDE/>
        <w:autoSpaceDN/>
        <w:adjustRightInd/>
        <w:spacing w:before="236" w:line="254" w:lineRule="exact"/>
        <w:ind w:left="1440" w:hanging="720"/>
        <w:jc w:val="both"/>
        <w:textAlignment w:val="baseline"/>
        <w:rPr>
          <w:ins w:id="4272" w:author="Stuart McLarnon (NESO)" w:date="2025-01-14T13:52:00Z"/>
          <w:rFonts w:ascii="Arial" w:hAnsi="Arial" w:cs="Arial"/>
          <w:sz w:val="22"/>
          <w:szCs w:val="22"/>
        </w:rPr>
      </w:pPr>
      <w:ins w:id="4273" w:author="Stuart McLarnon (NESO)" w:date="2025-01-14T13:54:00Z">
        <w:r w:rsidRPr="00224D42">
          <w:rPr>
            <w:rFonts w:ascii="Arial" w:hAnsi="Arial" w:cs="Arial"/>
            <w:sz w:val="22"/>
            <w:szCs w:val="22"/>
          </w:rPr>
          <w:t>J.</w:t>
        </w:r>
      </w:ins>
      <w:ins w:id="4274" w:author="Stuart McLarnon (NESO)" w:date="2025-01-14T13:52:00Z">
        <w:r w:rsidR="00963100">
          <w:rPr>
            <w:rFonts w:ascii="Arial" w:hAnsi="Arial" w:cs="Arial"/>
            <w:sz w:val="22"/>
            <w:szCs w:val="22"/>
          </w:rPr>
          <w:t xml:space="preserve">4.1.1 </w:t>
        </w:r>
        <w:del w:id="4275" w:author="Tammy Meek (NESO)" w:date="2025-01-27T12:33:00Z" w16du:dateUtc="2025-01-27T12:33:00Z">
          <w:r w:rsidR="00963100" w:rsidRPr="004155C5" w:rsidDel="008E4863">
            <w:rPr>
              <w:rFonts w:ascii="Arial" w:hAnsi="Arial" w:cs="Arial"/>
              <w:b/>
              <w:bCs/>
              <w:sz w:val="22"/>
              <w:szCs w:val="22"/>
            </w:rPr>
            <w:delText>NESO</w:delText>
          </w:r>
        </w:del>
      </w:ins>
      <w:ins w:id="4276" w:author="Tammy Meek (NESO)" w:date="2025-01-27T12:33:00Z" w16du:dateUtc="2025-01-27T12:33:00Z">
        <w:r w:rsidR="008E4863" w:rsidRPr="008E4863">
          <w:rPr>
            <w:rFonts w:ascii="Arial" w:hAnsi="Arial" w:cs="Arial"/>
            <w:i/>
            <w:iCs/>
            <w:sz w:val="22"/>
            <w:szCs w:val="22"/>
          </w:rPr>
          <w:t>NESO</w:t>
        </w:r>
      </w:ins>
      <w:ins w:id="4277" w:author="Stuart McLarnon (NESO)" w:date="2025-01-14T13:52:00Z">
        <w:r w:rsidR="00963100">
          <w:rPr>
            <w:rFonts w:ascii="Arial" w:hAnsi="Arial" w:cs="Arial"/>
            <w:sz w:val="22"/>
            <w:szCs w:val="22"/>
          </w:rPr>
          <w:t xml:space="preserve"> (as the </w:t>
        </w:r>
        <w:del w:id="4278" w:author="Tammy Meek (NESO)" w:date="2025-01-24T11:51:00Z" w16du:dateUtc="2025-01-24T11:51:00Z">
          <w:r w:rsidR="00963100" w:rsidRPr="004155C5" w:rsidDel="00C14108">
            <w:rPr>
              <w:rFonts w:ascii="Arial" w:hAnsi="Arial" w:cs="Arial"/>
              <w:b/>
              <w:bCs/>
              <w:sz w:val="22"/>
              <w:szCs w:val="22"/>
            </w:rPr>
            <w:delText>ISOP</w:delText>
          </w:r>
        </w:del>
      </w:ins>
      <w:ins w:id="4279" w:author="Tammy Meek (NESO)" w:date="2025-01-27T11:47:00Z" w16du:dateUtc="2025-01-27T11:47:00Z">
        <w:r w:rsidR="00AB5FE3" w:rsidRPr="00AB5FE3">
          <w:rPr>
            <w:rFonts w:ascii="Arial" w:hAnsi="Arial" w:cs="Arial"/>
            <w:i/>
            <w:iCs/>
            <w:sz w:val="22"/>
            <w:szCs w:val="22"/>
          </w:rPr>
          <w:t>ISOP</w:t>
        </w:r>
      </w:ins>
      <w:ins w:id="4280" w:author="Stuart McLarnon (NESO)" w:date="2025-01-14T13:52:00Z">
        <w:r w:rsidR="00963100">
          <w:rPr>
            <w:rFonts w:ascii="Arial" w:hAnsi="Arial" w:cs="Arial"/>
            <w:sz w:val="22"/>
            <w:szCs w:val="22"/>
          </w:rPr>
          <w:t xml:space="preserve">) </w:t>
        </w:r>
        <w:del w:id="4281" w:author="Tammy Meek (NESO)" w:date="2025-01-27T11:48:00Z" w16du:dateUtc="2025-01-27T11:48:00Z">
          <w:r w:rsidR="00963100" w:rsidRPr="00207ADC" w:rsidDel="00AB5FE3">
            <w:rPr>
              <w:rFonts w:ascii="Arial" w:hAnsi="Arial" w:cs="Arial"/>
              <w:b/>
              <w:bCs/>
              <w:sz w:val="22"/>
              <w:szCs w:val="22"/>
            </w:rPr>
            <w:delText>NGET</w:delText>
          </w:r>
        </w:del>
      </w:ins>
      <w:ins w:id="4282" w:author="Tammy Meek (NESO)" w:date="2025-01-27T11:48:00Z" w16du:dateUtc="2025-01-27T11:48:00Z">
        <w:r w:rsidR="00AB5FE3" w:rsidRPr="00AB5FE3">
          <w:rPr>
            <w:rFonts w:ascii="Arial" w:hAnsi="Arial" w:cs="Arial"/>
            <w:i/>
            <w:iCs/>
            <w:sz w:val="22"/>
            <w:szCs w:val="22"/>
          </w:rPr>
          <w:t>NGET</w:t>
        </w:r>
      </w:ins>
      <w:ins w:id="4283" w:author="Stuart McLarnon (NESO)" w:date="2025-01-14T13:52:00Z">
        <w:r w:rsidR="00963100">
          <w:rPr>
            <w:rFonts w:ascii="Arial" w:hAnsi="Arial" w:cs="Arial"/>
            <w:sz w:val="22"/>
            <w:szCs w:val="22"/>
          </w:rPr>
          <w:t xml:space="preserve">, </w:t>
        </w:r>
        <w:del w:id="4284" w:author="Tammy Meek (NESO)" w:date="2025-01-27T12:33:00Z" w16du:dateUtc="2025-01-27T12:33:00Z">
          <w:r w:rsidR="00963100" w:rsidRPr="00207ADC" w:rsidDel="008E4863">
            <w:rPr>
              <w:rFonts w:ascii="Arial" w:hAnsi="Arial" w:cs="Arial"/>
              <w:b/>
              <w:bCs/>
              <w:sz w:val="22"/>
              <w:szCs w:val="22"/>
            </w:rPr>
            <w:delText>SPT</w:delText>
          </w:r>
        </w:del>
      </w:ins>
      <w:ins w:id="4285" w:author="Tammy Meek (NESO)" w:date="2025-01-27T12:33:00Z" w16du:dateUtc="2025-01-27T12:33:00Z">
        <w:r w:rsidR="008E4863" w:rsidRPr="008E4863">
          <w:rPr>
            <w:rFonts w:ascii="Arial" w:hAnsi="Arial" w:cs="Arial"/>
            <w:i/>
            <w:iCs/>
            <w:sz w:val="22"/>
            <w:szCs w:val="22"/>
          </w:rPr>
          <w:t>SPT</w:t>
        </w:r>
      </w:ins>
      <w:ins w:id="4286" w:author="Stuart McLarnon (NESO)" w:date="2025-01-14T13:52:00Z">
        <w:r w:rsidR="00963100">
          <w:rPr>
            <w:rFonts w:ascii="Arial" w:hAnsi="Arial" w:cs="Arial"/>
            <w:sz w:val="22"/>
            <w:szCs w:val="22"/>
          </w:rPr>
          <w:t xml:space="preserve"> and </w:t>
        </w:r>
        <w:del w:id="4287" w:author="Tammy Meek (NESO)" w:date="2025-01-27T11:48:00Z" w16du:dateUtc="2025-01-27T11:48:00Z">
          <w:r w:rsidR="00963100" w:rsidRPr="00207ADC" w:rsidDel="00AB5FE3">
            <w:rPr>
              <w:rFonts w:ascii="Arial" w:hAnsi="Arial" w:cs="Arial"/>
              <w:b/>
              <w:bCs/>
              <w:sz w:val="22"/>
              <w:szCs w:val="22"/>
            </w:rPr>
            <w:delText>SHET</w:delText>
          </w:r>
        </w:del>
      </w:ins>
      <w:ins w:id="4288" w:author="Tammy Meek (NESO)" w:date="2025-01-27T11:48:00Z" w16du:dateUtc="2025-01-27T11:48:00Z">
        <w:r w:rsidR="00AB5FE3" w:rsidRPr="00AB5FE3">
          <w:rPr>
            <w:rFonts w:ascii="Arial" w:hAnsi="Arial" w:cs="Arial"/>
            <w:i/>
            <w:iCs/>
            <w:sz w:val="22"/>
            <w:szCs w:val="22"/>
          </w:rPr>
          <w:t>SHET</w:t>
        </w:r>
      </w:ins>
      <w:ins w:id="4289" w:author="Stuart McLarnon (NESO)" w:date="2025-01-14T13:52:00Z">
        <w:r w:rsidR="00963100">
          <w:rPr>
            <w:rFonts w:ascii="Arial" w:hAnsi="Arial" w:cs="Arial"/>
            <w:sz w:val="22"/>
            <w:szCs w:val="22"/>
          </w:rPr>
          <w:t xml:space="preserve"> shall establish the </w:t>
        </w:r>
        <w:del w:id="4290" w:author="Tammy Meek (NESO)" w:date="2025-01-27T11:31:00Z" w16du:dateUtc="2025-01-27T11:31:00Z">
          <w:r w:rsidR="00963100" w:rsidRPr="00207ADC" w:rsidDel="00AB5FE3">
            <w:rPr>
              <w:rFonts w:ascii="Arial" w:hAnsi="Arial" w:cs="Arial"/>
              <w:b/>
              <w:bCs/>
              <w:sz w:val="22"/>
              <w:szCs w:val="22"/>
            </w:rPr>
            <w:delText>Panel</w:delText>
          </w:r>
        </w:del>
      </w:ins>
      <w:ins w:id="4291" w:author="Tammy Meek (NESO)" w:date="2025-01-27T11:31:00Z" w16du:dateUtc="2025-01-27T11:31:00Z">
        <w:r w:rsidR="00AB5FE3" w:rsidRPr="00AB5FE3">
          <w:rPr>
            <w:rFonts w:ascii="Arial" w:hAnsi="Arial" w:cs="Arial"/>
            <w:i/>
            <w:iCs/>
            <w:sz w:val="22"/>
            <w:szCs w:val="22"/>
          </w:rPr>
          <w:t>Panel</w:t>
        </w:r>
      </w:ins>
      <w:ins w:id="4292" w:author="Stuart McLarnon (NESO)" w:date="2025-01-14T13:52:00Z">
        <w:r w:rsidR="00963100">
          <w:rPr>
            <w:rFonts w:ascii="Arial" w:hAnsi="Arial" w:cs="Arial"/>
            <w:sz w:val="22"/>
            <w:szCs w:val="22"/>
          </w:rPr>
          <w:t xml:space="preserve"> which shall be constituted in accordance with the further provisions of this Section 4.</w:t>
        </w:r>
      </w:ins>
    </w:p>
    <w:p w14:paraId="35C05DEE" w14:textId="320D1F97" w:rsidR="00963100" w:rsidRDefault="00224D42" w:rsidP="00963100">
      <w:pPr>
        <w:kinsoku w:val="0"/>
        <w:overflowPunct w:val="0"/>
        <w:autoSpaceDE/>
        <w:autoSpaceDN/>
        <w:adjustRightInd/>
        <w:spacing w:before="242" w:line="252" w:lineRule="exact"/>
        <w:ind w:left="1276" w:hanging="556"/>
        <w:jc w:val="both"/>
        <w:textAlignment w:val="baseline"/>
        <w:rPr>
          <w:ins w:id="4293" w:author="Stuart McLarnon (NESO)" w:date="2025-01-14T13:52:00Z"/>
          <w:rFonts w:ascii="Arial" w:hAnsi="Arial" w:cs="Arial"/>
          <w:spacing w:val="1"/>
          <w:sz w:val="22"/>
          <w:szCs w:val="22"/>
        </w:rPr>
      </w:pPr>
      <w:ins w:id="4294" w:author="Stuart McLarnon (NESO)" w:date="2025-01-14T13:54:00Z">
        <w:r w:rsidRPr="00224D42">
          <w:rPr>
            <w:rFonts w:ascii="Arial" w:hAnsi="Arial" w:cs="Arial"/>
            <w:spacing w:val="1"/>
            <w:sz w:val="22"/>
            <w:szCs w:val="22"/>
          </w:rPr>
          <w:t>J.</w:t>
        </w:r>
      </w:ins>
      <w:ins w:id="4295" w:author="Stuart McLarnon (NESO)" w:date="2025-01-14T13:52:00Z">
        <w:r w:rsidR="00963100">
          <w:rPr>
            <w:rFonts w:ascii="Arial" w:hAnsi="Arial" w:cs="Arial"/>
            <w:spacing w:val="1"/>
            <w:sz w:val="22"/>
            <w:szCs w:val="22"/>
          </w:rPr>
          <w:t xml:space="preserve">4.1.2 Subject as expressly provided in this </w:t>
        </w:r>
        <w:del w:id="4296" w:author="Tammy Meek (NESO)" w:date="2025-01-27T11:19:00Z" w16du:dateUtc="2025-01-27T11:19:00Z">
          <w:r w:rsidR="00963100" w:rsidRPr="00207ADC" w:rsidDel="00CD302F">
            <w:rPr>
              <w:rFonts w:ascii="Arial" w:hAnsi="Arial" w:cs="Arial"/>
              <w:b/>
              <w:bCs/>
              <w:spacing w:val="1"/>
              <w:sz w:val="22"/>
              <w:szCs w:val="22"/>
            </w:rPr>
            <w:delText>Governance Framework</w:delText>
          </w:r>
        </w:del>
      </w:ins>
      <w:ins w:id="4297" w:author="Tammy Meek (NESO)" w:date="2025-01-27T11:19:00Z" w16du:dateUtc="2025-01-27T11:19:00Z">
        <w:r w:rsidR="00CD302F" w:rsidRPr="00CD302F">
          <w:rPr>
            <w:rFonts w:ascii="Arial" w:hAnsi="Arial" w:cs="Arial"/>
            <w:i/>
            <w:iCs/>
            <w:spacing w:val="1"/>
            <w:sz w:val="22"/>
            <w:szCs w:val="22"/>
          </w:rPr>
          <w:t>Governance Framework</w:t>
        </w:r>
      </w:ins>
      <w:ins w:id="4298" w:author="Stuart McLarnon (NESO)" w:date="2025-01-14T13:52:00Z">
        <w:r w:rsidR="00963100">
          <w:rPr>
            <w:rFonts w:ascii="Arial" w:hAnsi="Arial" w:cs="Arial"/>
            <w:spacing w:val="1"/>
            <w:sz w:val="22"/>
            <w:szCs w:val="22"/>
          </w:rPr>
          <w:t xml:space="preserve">, the </w:t>
        </w:r>
        <w:del w:id="4299" w:author="Tammy Meek (NESO)" w:date="2025-01-27T11:27:00Z" w16du:dateUtc="2025-01-27T11:27:00Z">
          <w:r w:rsidR="00963100" w:rsidRPr="00207ADC" w:rsidDel="00AB5FE3">
            <w:rPr>
              <w:rFonts w:ascii="Arial" w:hAnsi="Arial" w:cs="Arial"/>
              <w:b/>
              <w:bCs/>
              <w:spacing w:val="1"/>
              <w:sz w:val="22"/>
              <w:szCs w:val="22"/>
            </w:rPr>
            <w:delText>Members</w:delText>
          </w:r>
        </w:del>
      </w:ins>
      <w:ins w:id="4300" w:author="Tammy Meek (NESO)" w:date="2025-01-27T11:27:00Z" w16du:dateUtc="2025-01-27T11:27:00Z">
        <w:r w:rsidR="00AB5FE3" w:rsidRPr="00AB5FE3">
          <w:rPr>
            <w:rFonts w:ascii="Arial" w:hAnsi="Arial" w:cs="Arial"/>
            <w:i/>
            <w:iCs/>
            <w:spacing w:val="1"/>
            <w:sz w:val="22"/>
            <w:szCs w:val="22"/>
          </w:rPr>
          <w:t>Members</w:t>
        </w:r>
      </w:ins>
      <w:ins w:id="4301" w:author="Stuart McLarnon (NESO)" w:date="2025-01-14T13:52:00Z">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may regulate the conduct of and adjourn and convene </w:t>
        </w:r>
        <w:del w:id="4302" w:author="Tammy Meek (NESO)" w:date="2025-01-27T11:31:00Z" w16du:dateUtc="2025-01-27T11:31:00Z">
          <w:r w:rsidR="00963100" w:rsidRPr="00207ADC" w:rsidDel="00AB5FE3">
            <w:rPr>
              <w:rFonts w:ascii="Arial" w:hAnsi="Arial" w:cs="Arial"/>
              <w:b/>
              <w:bCs/>
              <w:spacing w:val="1"/>
              <w:sz w:val="22"/>
              <w:szCs w:val="22"/>
            </w:rPr>
            <w:delText>Panel</w:delText>
          </w:r>
        </w:del>
      </w:ins>
      <w:ins w:id="4303" w:author="Tammy Meek (NESO)" w:date="2025-01-27T11:31:00Z" w16du:dateUtc="2025-01-27T11:31:00Z">
        <w:r w:rsidR="00AB5FE3" w:rsidRPr="00AB5FE3">
          <w:rPr>
            <w:rFonts w:ascii="Arial" w:hAnsi="Arial" w:cs="Arial"/>
            <w:i/>
            <w:iCs/>
            <w:spacing w:val="1"/>
            <w:sz w:val="22"/>
            <w:szCs w:val="22"/>
          </w:rPr>
          <w:t>Panel</w:t>
        </w:r>
      </w:ins>
      <w:ins w:id="4304" w:author="Stuart McLarnon (NESO)" w:date="2025-01-14T13:52:00Z">
        <w:r w:rsidR="00963100">
          <w:rPr>
            <w:rFonts w:ascii="Arial" w:hAnsi="Arial" w:cs="Arial"/>
            <w:spacing w:val="1"/>
            <w:sz w:val="22"/>
            <w:szCs w:val="22"/>
          </w:rPr>
          <w:t xml:space="preserve"> meetings as they deem fit.</w:t>
        </w:r>
      </w:ins>
    </w:p>
    <w:p w14:paraId="2FE03F84" w14:textId="6E907033" w:rsidR="00963100" w:rsidRDefault="00224D42" w:rsidP="00963100">
      <w:pPr>
        <w:tabs>
          <w:tab w:val="left" w:pos="720"/>
        </w:tabs>
        <w:kinsoku w:val="0"/>
        <w:overflowPunct w:val="0"/>
        <w:autoSpaceDE/>
        <w:autoSpaceDN/>
        <w:adjustRightInd/>
        <w:spacing w:before="245" w:line="250" w:lineRule="exact"/>
        <w:textAlignment w:val="baseline"/>
        <w:rPr>
          <w:ins w:id="4305" w:author="Stuart McLarnon (NESO)" w:date="2025-01-14T13:52:00Z"/>
          <w:rFonts w:ascii="Arial" w:hAnsi="Arial" w:cs="Arial"/>
          <w:sz w:val="22"/>
          <w:szCs w:val="22"/>
        </w:rPr>
      </w:pPr>
      <w:ins w:id="4306" w:author="Stuart McLarnon (NESO)" w:date="2025-01-14T13:54:00Z">
        <w:r w:rsidRPr="00224D42">
          <w:rPr>
            <w:rFonts w:ascii="Arial" w:hAnsi="Arial" w:cs="Arial"/>
            <w:sz w:val="22"/>
            <w:szCs w:val="22"/>
          </w:rPr>
          <w:t>J.</w:t>
        </w:r>
      </w:ins>
      <w:ins w:id="4307" w:author="Stuart McLarnon (NESO)" w:date="2025-01-14T13:52:00Z">
        <w:r w:rsidR="00963100">
          <w:rPr>
            <w:rFonts w:ascii="Arial" w:hAnsi="Arial" w:cs="Arial"/>
            <w:sz w:val="22"/>
            <w:szCs w:val="22"/>
          </w:rPr>
          <w:t>4.2</w:t>
        </w:r>
        <w:r w:rsidR="00963100">
          <w:rPr>
            <w:rFonts w:ascii="Arial" w:hAnsi="Arial" w:cs="Arial"/>
            <w:sz w:val="22"/>
            <w:szCs w:val="22"/>
          </w:rPr>
          <w:tab/>
          <w:t>Functions of the Panel</w:t>
        </w:r>
      </w:ins>
    </w:p>
    <w:p w14:paraId="48F16C71" w14:textId="1085B67F" w:rsidR="00963100" w:rsidRDefault="00224D42" w:rsidP="00963100">
      <w:pPr>
        <w:kinsoku w:val="0"/>
        <w:overflowPunct w:val="0"/>
        <w:autoSpaceDE/>
        <w:autoSpaceDN/>
        <w:adjustRightInd/>
        <w:spacing w:before="242" w:line="252" w:lineRule="exact"/>
        <w:ind w:left="1440" w:hanging="720"/>
        <w:jc w:val="both"/>
        <w:textAlignment w:val="baseline"/>
        <w:rPr>
          <w:ins w:id="4308" w:author="Stuart McLarnon (NESO)" w:date="2025-01-14T13:52:00Z"/>
          <w:rFonts w:ascii="Arial" w:hAnsi="Arial" w:cs="Arial"/>
          <w:spacing w:val="-2"/>
          <w:sz w:val="22"/>
          <w:szCs w:val="22"/>
        </w:rPr>
      </w:pPr>
      <w:ins w:id="4309" w:author="Stuart McLarnon (NESO)" w:date="2025-01-14T13:54:00Z">
        <w:r w:rsidRPr="00224D42">
          <w:rPr>
            <w:rFonts w:ascii="Arial" w:hAnsi="Arial" w:cs="Arial"/>
            <w:spacing w:val="-2"/>
            <w:sz w:val="22"/>
            <w:szCs w:val="22"/>
          </w:rPr>
          <w:t>J.</w:t>
        </w:r>
      </w:ins>
      <w:ins w:id="4310" w:author="Stuart McLarnon (NESO)" w:date="2025-01-14T13:52:00Z">
        <w:r w:rsidR="00963100">
          <w:rPr>
            <w:rFonts w:ascii="Arial" w:hAnsi="Arial" w:cs="Arial"/>
            <w:spacing w:val="-2"/>
            <w:sz w:val="22"/>
            <w:szCs w:val="22"/>
          </w:rPr>
          <w:t xml:space="preserve">4.2.1 The </w:t>
        </w:r>
        <w:del w:id="4311" w:author="Tammy Meek (NESO)" w:date="2025-01-27T11:31:00Z" w16du:dateUtc="2025-01-27T11:31:00Z">
          <w:r w:rsidR="00963100" w:rsidRPr="00207ADC" w:rsidDel="00AB5FE3">
            <w:rPr>
              <w:rFonts w:ascii="Arial" w:hAnsi="Arial" w:cs="Arial"/>
              <w:b/>
              <w:bCs/>
              <w:spacing w:val="-2"/>
              <w:sz w:val="22"/>
              <w:szCs w:val="22"/>
            </w:rPr>
            <w:delText>Panel</w:delText>
          </w:r>
        </w:del>
      </w:ins>
      <w:ins w:id="4312" w:author="Tammy Meek (NESO)" w:date="2025-01-27T11:31:00Z" w16du:dateUtc="2025-01-27T11:31:00Z">
        <w:r w:rsidR="00AB5FE3" w:rsidRPr="00AB5FE3">
          <w:rPr>
            <w:rFonts w:ascii="Arial" w:hAnsi="Arial" w:cs="Arial"/>
            <w:i/>
            <w:iCs/>
            <w:spacing w:val="-2"/>
            <w:sz w:val="22"/>
            <w:szCs w:val="22"/>
          </w:rPr>
          <w:t>Panel</w:t>
        </w:r>
      </w:ins>
      <w:ins w:id="4313" w:author="Stuart McLarnon (NESO)" w:date="2025-01-14T13:52:00Z">
        <w:r w:rsidR="00963100">
          <w:rPr>
            <w:rFonts w:ascii="Arial" w:hAnsi="Arial" w:cs="Arial"/>
            <w:spacing w:val="-2"/>
            <w:sz w:val="22"/>
            <w:szCs w:val="22"/>
          </w:rPr>
          <w:t xml:space="preserve"> shall consider all reasonable requests to modify the </w:t>
        </w:r>
        <w:del w:id="4314" w:author="Tammy Meek (NESO)" w:date="2025-01-27T11:17:00Z" w16du:dateUtc="2025-01-27T11:17:00Z">
          <w:r w:rsidR="00963100" w:rsidRPr="00207ADC" w:rsidDel="00CD302F">
            <w:rPr>
              <w:rFonts w:ascii="Arial" w:hAnsi="Arial" w:cs="Arial"/>
              <w:b/>
              <w:bCs/>
              <w:spacing w:val="-2"/>
              <w:sz w:val="22"/>
              <w:szCs w:val="22"/>
            </w:rPr>
            <w:delText>SQSS</w:delText>
          </w:r>
        </w:del>
      </w:ins>
      <w:ins w:id="4315" w:author="Tammy Meek (NESO)" w:date="2025-01-27T11:18:00Z" w16du:dateUtc="2025-01-27T11:18:00Z">
        <w:r w:rsidR="00CD302F" w:rsidRPr="00CD302F">
          <w:rPr>
            <w:rFonts w:ascii="Arial" w:hAnsi="Arial" w:cs="Arial"/>
            <w:i/>
            <w:iCs/>
            <w:spacing w:val="-2"/>
            <w:sz w:val="22"/>
            <w:szCs w:val="22"/>
          </w:rPr>
          <w:t>SQSS</w:t>
        </w:r>
      </w:ins>
      <w:ins w:id="4316" w:author="Stuart McLarnon (NESO)" w:date="2025-01-14T13:52:00Z">
        <w:r w:rsidR="00963100">
          <w:rPr>
            <w:rFonts w:ascii="Arial" w:hAnsi="Arial" w:cs="Arial"/>
            <w:spacing w:val="-2"/>
            <w:sz w:val="22"/>
            <w:szCs w:val="22"/>
          </w:rPr>
          <w:t xml:space="preserve">. Such requests may be made by any of the </w:t>
        </w:r>
        <w:del w:id="4317" w:author="Tammy Meek (NESO)" w:date="2025-01-27T11:27:00Z" w16du:dateUtc="2025-01-27T11:27:00Z">
          <w:r w:rsidR="00963100" w:rsidRPr="00207ADC" w:rsidDel="00AB5FE3">
            <w:rPr>
              <w:rFonts w:ascii="Arial" w:hAnsi="Arial" w:cs="Arial"/>
              <w:b/>
              <w:bCs/>
              <w:spacing w:val="-2"/>
              <w:sz w:val="22"/>
              <w:szCs w:val="22"/>
            </w:rPr>
            <w:delText>Members</w:delText>
          </w:r>
        </w:del>
      </w:ins>
      <w:ins w:id="4318" w:author="Tammy Meek (NESO)" w:date="2025-01-27T11:27:00Z" w16du:dateUtc="2025-01-27T11:27:00Z">
        <w:r w:rsidR="00AB5FE3" w:rsidRPr="00AB5FE3">
          <w:rPr>
            <w:rFonts w:ascii="Arial" w:hAnsi="Arial" w:cs="Arial"/>
            <w:i/>
            <w:iCs/>
            <w:spacing w:val="-2"/>
            <w:sz w:val="22"/>
            <w:szCs w:val="22"/>
          </w:rPr>
          <w:t>Members</w:t>
        </w:r>
      </w:ins>
      <w:ins w:id="4319" w:author="Stuart McLarnon (NESO)" w:date="2025-01-14T13:52:00Z">
        <w:r w:rsidR="00963100">
          <w:rPr>
            <w:rFonts w:ascii="Arial" w:hAnsi="Arial" w:cs="Arial"/>
            <w:spacing w:val="-2"/>
            <w:sz w:val="22"/>
            <w:szCs w:val="22"/>
          </w:rPr>
          <w:t xml:space="preserve">, the </w:t>
        </w:r>
        <w:del w:id="4320" w:author="Tammy Meek (NESO)" w:date="2025-01-27T11:34:00Z" w16du:dateUtc="2025-01-27T11:34:00Z">
          <w:r w:rsidR="00963100" w:rsidRPr="00207ADC" w:rsidDel="00AB5FE3">
            <w:rPr>
              <w:rFonts w:ascii="Arial" w:hAnsi="Arial" w:cs="Arial"/>
              <w:b/>
              <w:bCs/>
              <w:spacing w:val="-2"/>
              <w:sz w:val="22"/>
              <w:szCs w:val="22"/>
            </w:rPr>
            <w:delText>Authority</w:delText>
          </w:r>
        </w:del>
      </w:ins>
      <w:ins w:id="4321" w:author="Tammy Meek (NESO)" w:date="2025-01-27T11:34:00Z" w16du:dateUtc="2025-01-27T11:34:00Z">
        <w:r w:rsidR="00AB5FE3" w:rsidRPr="00AB5FE3">
          <w:rPr>
            <w:rFonts w:ascii="Arial" w:hAnsi="Arial" w:cs="Arial"/>
            <w:i/>
            <w:iCs/>
            <w:spacing w:val="-2"/>
            <w:sz w:val="22"/>
            <w:szCs w:val="22"/>
          </w:rPr>
          <w:t>Authority</w:t>
        </w:r>
      </w:ins>
      <w:ins w:id="4322" w:author="Stuart McLarnon (NESO)" w:date="2025-01-14T13:52:00Z">
        <w:r w:rsidR="00963100">
          <w:rPr>
            <w:rFonts w:ascii="Arial" w:hAnsi="Arial" w:cs="Arial"/>
            <w:spacing w:val="-2"/>
            <w:sz w:val="22"/>
            <w:szCs w:val="22"/>
          </w:rPr>
          <w:t xml:space="preserve"> or any relevant interested person. </w:t>
        </w:r>
        <w:del w:id="4323" w:author="Tammy Meek (NESO)" w:date="2025-01-27T11:17:00Z" w16du:dateUtc="2025-01-27T11:17:00Z">
          <w:r w:rsidR="00963100" w:rsidRPr="00207ADC" w:rsidDel="00CD302F">
            <w:rPr>
              <w:rFonts w:ascii="Arial" w:hAnsi="Arial" w:cs="Arial"/>
              <w:b/>
              <w:bCs/>
              <w:spacing w:val="-2"/>
              <w:sz w:val="22"/>
              <w:szCs w:val="22"/>
            </w:rPr>
            <w:delText>SQSS</w:delText>
          </w:r>
        </w:del>
      </w:ins>
      <w:ins w:id="4324" w:author="Tammy Meek (NESO)" w:date="2025-01-27T11:18:00Z" w16du:dateUtc="2025-01-27T11:18:00Z">
        <w:r w:rsidR="00CD302F" w:rsidRPr="00CD302F">
          <w:rPr>
            <w:rFonts w:ascii="Arial" w:hAnsi="Arial" w:cs="Arial"/>
            <w:i/>
            <w:iCs/>
            <w:spacing w:val="-2"/>
            <w:sz w:val="22"/>
            <w:szCs w:val="22"/>
          </w:rPr>
          <w:t>SQSS</w:t>
        </w:r>
      </w:ins>
      <w:ins w:id="4325" w:author="Stuart McLarnon (NESO)" w:date="2025-01-14T13:52:00Z">
        <w:r w:rsidR="00963100">
          <w:rPr>
            <w:rFonts w:ascii="Arial" w:hAnsi="Arial" w:cs="Arial"/>
            <w:spacing w:val="-2"/>
            <w:sz w:val="22"/>
            <w:szCs w:val="22"/>
          </w:rPr>
          <w:t xml:space="preserve"> </w:t>
        </w:r>
      </w:ins>
      <w:ins w:id="4326" w:author="Stuart McLarnon (NESO)" w:date="2025-01-28T10:58:00Z" w16du:dateUtc="2025-01-28T10:58:00Z">
        <w:r w:rsidR="00DB11E9">
          <w:rPr>
            <w:rFonts w:ascii="Arial" w:hAnsi="Arial" w:cs="Arial"/>
            <w:spacing w:val="-2"/>
            <w:sz w:val="22"/>
            <w:szCs w:val="22"/>
          </w:rPr>
          <w:t>m</w:t>
        </w:r>
      </w:ins>
      <w:ins w:id="4327" w:author="Stuart McLarnon (NESO)" w:date="2025-01-14T13:52:00Z">
        <w:r w:rsidR="00963100">
          <w:rPr>
            <w:rFonts w:ascii="Arial" w:hAnsi="Arial" w:cs="Arial"/>
            <w:spacing w:val="-2"/>
            <w:sz w:val="22"/>
            <w:szCs w:val="22"/>
          </w:rPr>
          <w:t xml:space="preserve">odification </w:t>
        </w:r>
      </w:ins>
      <w:ins w:id="4328" w:author="Stuart McLarnon (NESO)" w:date="2025-01-28T10:58:00Z" w16du:dateUtc="2025-01-28T10:58:00Z">
        <w:r w:rsidR="00DB11E9">
          <w:rPr>
            <w:rFonts w:ascii="Arial" w:hAnsi="Arial" w:cs="Arial"/>
            <w:spacing w:val="-2"/>
            <w:sz w:val="22"/>
            <w:szCs w:val="22"/>
          </w:rPr>
          <w:t>p</w:t>
        </w:r>
      </w:ins>
      <w:ins w:id="4329" w:author="Stuart McLarnon (NESO)" w:date="2025-01-14T13:52:00Z">
        <w:r w:rsidR="00963100">
          <w:rPr>
            <w:rFonts w:ascii="Arial" w:hAnsi="Arial" w:cs="Arial"/>
            <w:spacing w:val="-2"/>
            <w:sz w:val="22"/>
            <w:szCs w:val="22"/>
          </w:rPr>
          <w:t xml:space="preserve">roposals shall be raised via the </w:t>
        </w:r>
        <w:del w:id="4330" w:author="Tammy Meek (NESO)" w:date="2025-01-27T11:30:00Z" w16du:dateUtc="2025-01-27T11:30:00Z">
          <w:r w:rsidR="00963100" w:rsidRPr="00207ADC" w:rsidDel="00AB5FE3">
            <w:rPr>
              <w:rFonts w:ascii="Arial" w:hAnsi="Arial" w:cs="Arial"/>
              <w:b/>
              <w:bCs/>
              <w:spacing w:val="-2"/>
              <w:sz w:val="22"/>
              <w:szCs w:val="22"/>
            </w:rPr>
            <w:delText>Secretary</w:delText>
          </w:r>
        </w:del>
      </w:ins>
      <w:ins w:id="4331" w:author="Tammy Meek (NESO)" w:date="2025-01-27T11:30:00Z" w16du:dateUtc="2025-01-27T11:30:00Z">
        <w:r w:rsidR="00AB5FE3" w:rsidRPr="00AB5FE3">
          <w:rPr>
            <w:rFonts w:ascii="Arial" w:hAnsi="Arial" w:cs="Arial"/>
            <w:i/>
            <w:iCs/>
            <w:spacing w:val="-2"/>
            <w:sz w:val="22"/>
            <w:szCs w:val="22"/>
          </w:rPr>
          <w:t>Secretary</w:t>
        </w:r>
      </w:ins>
      <w:ins w:id="4332" w:author="Stuart McLarnon (NESO)" w:date="2025-01-14T13:52:00Z">
        <w:r w:rsidR="00963100">
          <w:rPr>
            <w:rFonts w:ascii="Arial" w:hAnsi="Arial" w:cs="Arial"/>
            <w:spacing w:val="-2"/>
            <w:sz w:val="22"/>
            <w:szCs w:val="22"/>
          </w:rPr>
          <w:t>.</w:t>
        </w:r>
      </w:ins>
    </w:p>
    <w:p w14:paraId="70D9FB72" w14:textId="2F72FC1A" w:rsidR="00963100" w:rsidRDefault="00224D42" w:rsidP="00963100">
      <w:pPr>
        <w:kinsoku w:val="0"/>
        <w:overflowPunct w:val="0"/>
        <w:autoSpaceDE/>
        <w:autoSpaceDN/>
        <w:adjustRightInd/>
        <w:spacing w:before="245" w:line="250" w:lineRule="exact"/>
        <w:ind w:left="720"/>
        <w:textAlignment w:val="baseline"/>
        <w:rPr>
          <w:ins w:id="4333" w:author="Stuart McLarnon (NESO)" w:date="2025-01-14T13:52:00Z"/>
          <w:rFonts w:ascii="Arial" w:hAnsi="Arial" w:cs="Arial"/>
          <w:spacing w:val="4"/>
          <w:sz w:val="22"/>
          <w:szCs w:val="22"/>
        </w:rPr>
      </w:pPr>
      <w:ins w:id="4334" w:author="Stuart McLarnon (NESO)" w:date="2025-01-14T13:54:00Z">
        <w:r w:rsidRPr="00224D42">
          <w:rPr>
            <w:rFonts w:ascii="Arial" w:hAnsi="Arial" w:cs="Arial"/>
            <w:spacing w:val="4"/>
            <w:sz w:val="22"/>
            <w:szCs w:val="22"/>
          </w:rPr>
          <w:t>J.</w:t>
        </w:r>
      </w:ins>
      <w:ins w:id="4335" w:author="Stuart McLarnon (NESO)" w:date="2025-01-14T13:52:00Z">
        <w:r w:rsidR="00963100">
          <w:rPr>
            <w:rFonts w:ascii="Arial" w:hAnsi="Arial" w:cs="Arial"/>
            <w:spacing w:val="4"/>
            <w:sz w:val="22"/>
            <w:szCs w:val="22"/>
          </w:rPr>
          <w:t xml:space="preserve">4.2.2 The functions of the </w:t>
        </w:r>
        <w:del w:id="4336" w:author="Tammy Meek (NESO)" w:date="2025-01-27T11:31:00Z" w16du:dateUtc="2025-01-27T11:31:00Z">
          <w:r w:rsidR="00963100" w:rsidRPr="00207ADC" w:rsidDel="00AB5FE3">
            <w:rPr>
              <w:rFonts w:ascii="Arial" w:hAnsi="Arial" w:cs="Arial"/>
              <w:b/>
              <w:bCs/>
              <w:spacing w:val="4"/>
              <w:sz w:val="22"/>
              <w:szCs w:val="22"/>
            </w:rPr>
            <w:delText>Panel</w:delText>
          </w:r>
        </w:del>
      </w:ins>
      <w:ins w:id="4337" w:author="Tammy Meek (NESO)" w:date="2025-01-27T11:31:00Z" w16du:dateUtc="2025-01-27T11:31:00Z">
        <w:r w:rsidR="00AB5FE3" w:rsidRPr="00AB5FE3">
          <w:rPr>
            <w:rFonts w:ascii="Arial" w:hAnsi="Arial" w:cs="Arial"/>
            <w:i/>
            <w:iCs/>
            <w:spacing w:val="4"/>
            <w:sz w:val="22"/>
            <w:szCs w:val="22"/>
          </w:rPr>
          <w:t>Panel</w:t>
        </w:r>
      </w:ins>
      <w:ins w:id="4338" w:author="Stuart McLarnon (NESO)" w:date="2025-01-14T13:52:00Z">
        <w:r w:rsidR="00963100">
          <w:rPr>
            <w:rFonts w:ascii="Arial" w:hAnsi="Arial" w:cs="Arial"/>
            <w:spacing w:val="4"/>
            <w:sz w:val="22"/>
            <w:szCs w:val="22"/>
          </w:rPr>
          <w:t xml:space="preserve"> shall be to:</w:t>
        </w:r>
      </w:ins>
    </w:p>
    <w:p w14:paraId="759040CB" w14:textId="16283742" w:rsidR="00963100" w:rsidRDefault="00224D42" w:rsidP="00963100">
      <w:pPr>
        <w:kinsoku w:val="0"/>
        <w:overflowPunct w:val="0"/>
        <w:autoSpaceDE/>
        <w:autoSpaceDN/>
        <w:adjustRightInd/>
        <w:spacing w:before="239" w:line="250" w:lineRule="exact"/>
        <w:ind w:left="1440"/>
        <w:textAlignment w:val="baseline"/>
        <w:rPr>
          <w:ins w:id="4339" w:author="Stuart McLarnon (NESO)" w:date="2025-01-14T13:52:00Z"/>
          <w:rFonts w:ascii="Arial" w:hAnsi="Arial" w:cs="Arial"/>
          <w:spacing w:val="5"/>
          <w:sz w:val="22"/>
          <w:szCs w:val="22"/>
        </w:rPr>
      </w:pPr>
      <w:ins w:id="4340" w:author="Stuart McLarnon (NESO)" w:date="2025-01-14T13:54:00Z">
        <w:r w:rsidRPr="00224D42">
          <w:rPr>
            <w:rFonts w:ascii="Arial" w:hAnsi="Arial" w:cs="Arial"/>
            <w:spacing w:val="5"/>
            <w:sz w:val="22"/>
            <w:szCs w:val="22"/>
          </w:rPr>
          <w:t>J.</w:t>
        </w:r>
      </w:ins>
      <w:ins w:id="4341" w:author="Stuart McLarnon (NESO)" w:date="2025-01-14T13:52:00Z">
        <w:r w:rsidR="00963100">
          <w:rPr>
            <w:rFonts w:ascii="Arial" w:hAnsi="Arial" w:cs="Arial"/>
            <w:spacing w:val="5"/>
            <w:sz w:val="22"/>
            <w:szCs w:val="22"/>
          </w:rPr>
          <w:t xml:space="preserve">4.2.2.1 keep the </w:t>
        </w:r>
        <w:del w:id="4342" w:author="Tammy Meek (NESO)" w:date="2025-01-27T11:17:00Z" w16du:dateUtc="2025-01-27T11:17:00Z">
          <w:r w:rsidR="00963100" w:rsidRPr="00207ADC" w:rsidDel="00CD302F">
            <w:rPr>
              <w:rFonts w:ascii="Arial" w:hAnsi="Arial" w:cs="Arial"/>
              <w:b/>
              <w:bCs/>
              <w:spacing w:val="5"/>
              <w:sz w:val="22"/>
              <w:szCs w:val="22"/>
            </w:rPr>
            <w:delText>SQSS</w:delText>
          </w:r>
        </w:del>
      </w:ins>
      <w:ins w:id="4343" w:author="Tammy Meek (NESO)" w:date="2025-01-27T11:18:00Z" w16du:dateUtc="2025-01-27T11:18:00Z">
        <w:r w:rsidR="00CD302F" w:rsidRPr="00CD302F">
          <w:rPr>
            <w:rFonts w:ascii="Arial" w:hAnsi="Arial" w:cs="Arial"/>
            <w:i/>
            <w:iCs/>
            <w:spacing w:val="5"/>
            <w:sz w:val="22"/>
            <w:szCs w:val="22"/>
          </w:rPr>
          <w:t>SQSS</w:t>
        </w:r>
      </w:ins>
      <w:ins w:id="4344" w:author="Stuart McLarnon (NESO)" w:date="2025-01-14T13:52:00Z">
        <w:r w:rsidR="00963100">
          <w:rPr>
            <w:rFonts w:ascii="Arial" w:hAnsi="Arial" w:cs="Arial"/>
            <w:spacing w:val="5"/>
            <w:sz w:val="22"/>
            <w:szCs w:val="22"/>
          </w:rPr>
          <w:t xml:space="preserve"> and its working under review;</w:t>
        </w:r>
      </w:ins>
    </w:p>
    <w:p w14:paraId="3A1299AB" w14:textId="47D04EB5" w:rsidR="00963100" w:rsidRDefault="00224D42" w:rsidP="00963100">
      <w:pPr>
        <w:kinsoku w:val="0"/>
        <w:overflowPunct w:val="0"/>
        <w:autoSpaceDE/>
        <w:autoSpaceDN/>
        <w:adjustRightInd/>
        <w:spacing w:before="241" w:line="254" w:lineRule="exact"/>
        <w:ind w:left="2376" w:hanging="936"/>
        <w:textAlignment w:val="baseline"/>
        <w:rPr>
          <w:ins w:id="4345" w:author="Stuart McLarnon (NESO)" w:date="2025-01-14T13:52:00Z"/>
          <w:rFonts w:ascii="Arial" w:hAnsi="Arial" w:cs="Arial"/>
          <w:sz w:val="22"/>
          <w:szCs w:val="22"/>
        </w:rPr>
      </w:pPr>
      <w:ins w:id="4346" w:author="Stuart McLarnon (NESO)" w:date="2025-01-14T13:54:00Z">
        <w:r w:rsidRPr="00224D42">
          <w:rPr>
            <w:rFonts w:ascii="Arial" w:hAnsi="Arial" w:cs="Arial"/>
            <w:sz w:val="22"/>
            <w:szCs w:val="22"/>
          </w:rPr>
          <w:t>J.</w:t>
        </w:r>
      </w:ins>
      <w:ins w:id="4347" w:author="Stuart McLarnon (NESO)" w:date="2025-01-14T13:52:00Z">
        <w:r w:rsidR="00963100">
          <w:rPr>
            <w:rFonts w:ascii="Arial" w:hAnsi="Arial" w:cs="Arial"/>
            <w:sz w:val="22"/>
            <w:szCs w:val="22"/>
          </w:rPr>
          <w:t xml:space="preserve">4.2.2.2 evaluate and administrate modifications to the </w:t>
        </w:r>
        <w:del w:id="4348" w:author="Tammy Meek (NESO)" w:date="2025-01-27T11:17:00Z" w16du:dateUtc="2025-01-27T11:17:00Z">
          <w:r w:rsidR="00963100" w:rsidRPr="00207ADC" w:rsidDel="00CD302F">
            <w:rPr>
              <w:rFonts w:ascii="Arial" w:hAnsi="Arial" w:cs="Arial"/>
              <w:b/>
              <w:bCs/>
              <w:sz w:val="22"/>
              <w:szCs w:val="22"/>
            </w:rPr>
            <w:delText>SQSS</w:delText>
          </w:r>
        </w:del>
      </w:ins>
      <w:ins w:id="4349" w:author="Tammy Meek (NESO)" w:date="2025-01-27T11:18:00Z" w16du:dateUtc="2025-01-27T11:18:00Z">
        <w:r w:rsidR="00CD302F" w:rsidRPr="00CD302F">
          <w:rPr>
            <w:rFonts w:ascii="Arial" w:hAnsi="Arial" w:cs="Arial"/>
            <w:i/>
            <w:iCs/>
            <w:sz w:val="22"/>
            <w:szCs w:val="22"/>
          </w:rPr>
          <w:t>SQSS</w:t>
        </w:r>
      </w:ins>
      <w:ins w:id="4350" w:author="Stuart McLarnon (NESO)" w:date="2025-01-14T13:52:00Z">
        <w:r w:rsidR="00963100">
          <w:rPr>
            <w:rFonts w:ascii="Arial" w:hAnsi="Arial" w:cs="Arial"/>
            <w:sz w:val="22"/>
            <w:szCs w:val="22"/>
          </w:rPr>
          <w:t xml:space="preserve"> in accordance with procedures set out in the </w:t>
        </w:r>
        <w:del w:id="4351" w:author="Tammy Meek (NESO)" w:date="2025-01-27T11:19:00Z" w16du:dateUtc="2025-01-27T11:19:00Z">
          <w:r w:rsidR="00963100" w:rsidRPr="00207ADC" w:rsidDel="00CD302F">
            <w:rPr>
              <w:rFonts w:ascii="Arial" w:hAnsi="Arial" w:cs="Arial"/>
              <w:b/>
              <w:bCs/>
              <w:sz w:val="22"/>
              <w:szCs w:val="22"/>
            </w:rPr>
            <w:delText>Governance Framework</w:delText>
          </w:r>
        </w:del>
      </w:ins>
      <w:ins w:id="4352" w:author="Tammy Meek (NESO)" w:date="2025-01-27T11:19:00Z" w16du:dateUtc="2025-01-27T11:19:00Z">
        <w:r w:rsidR="00CD302F" w:rsidRPr="00CD302F">
          <w:rPr>
            <w:rFonts w:ascii="Arial" w:hAnsi="Arial" w:cs="Arial"/>
            <w:i/>
            <w:iCs/>
            <w:sz w:val="22"/>
            <w:szCs w:val="22"/>
          </w:rPr>
          <w:t>Governance Framework</w:t>
        </w:r>
      </w:ins>
      <w:ins w:id="4353" w:author="Stuart McLarnon (NESO)" w:date="2025-01-14T13:52:00Z">
        <w:r w:rsidR="00963100">
          <w:rPr>
            <w:rFonts w:ascii="Arial" w:hAnsi="Arial" w:cs="Arial"/>
            <w:sz w:val="22"/>
            <w:szCs w:val="22"/>
          </w:rPr>
          <w:t>;</w:t>
        </w:r>
      </w:ins>
    </w:p>
    <w:p w14:paraId="769DFA94" w14:textId="1D684B8D" w:rsidR="00963100" w:rsidRDefault="00224D42" w:rsidP="00963100">
      <w:pPr>
        <w:kinsoku w:val="0"/>
        <w:overflowPunct w:val="0"/>
        <w:autoSpaceDE/>
        <w:autoSpaceDN/>
        <w:adjustRightInd/>
        <w:spacing w:before="244" w:line="250" w:lineRule="exact"/>
        <w:ind w:left="1440"/>
        <w:textAlignment w:val="baseline"/>
        <w:rPr>
          <w:ins w:id="4354" w:author="Stuart McLarnon (NESO)" w:date="2025-01-14T13:52:00Z"/>
          <w:rFonts w:ascii="Arial" w:hAnsi="Arial" w:cs="Arial"/>
          <w:spacing w:val="3"/>
          <w:sz w:val="22"/>
          <w:szCs w:val="22"/>
        </w:rPr>
      </w:pPr>
      <w:ins w:id="4355" w:author="Stuart McLarnon (NESO)" w:date="2025-01-14T13:54:00Z">
        <w:r w:rsidRPr="00224D42">
          <w:rPr>
            <w:rFonts w:ascii="Arial" w:hAnsi="Arial" w:cs="Arial"/>
            <w:spacing w:val="3"/>
            <w:sz w:val="22"/>
            <w:szCs w:val="22"/>
          </w:rPr>
          <w:t>J.</w:t>
        </w:r>
      </w:ins>
      <w:ins w:id="4356" w:author="Stuart McLarnon (NESO)" w:date="2025-01-14T13:52:00Z">
        <w:r w:rsidR="00963100">
          <w:rPr>
            <w:rFonts w:ascii="Arial" w:hAnsi="Arial" w:cs="Arial"/>
            <w:spacing w:val="3"/>
            <w:sz w:val="22"/>
            <w:szCs w:val="22"/>
          </w:rPr>
          <w:t xml:space="preserve">4.2.2.3 keep the </w:t>
        </w:r>
        <w:del w:id="4357" w:author="Tammy Meek (NESO)" w:date="2025-01-27T11:19:00Z" w16du:dateUtc="2025-01-27T11:19:00Z">
          <w:r w:rsidR="00963100" w:rsidRPr="00207ADC" w:rsidDel="00CD302F">
            <w:rPr>
              <w:rFonts w:ascii="Arial" w:hAnsi="Arial" w:cs="Arial"/>
              <w:b/>
              <w:bCs/>
              <w:spacing w:val="3"/>
              <w:sz w:val="22"/>
              <w:szCs w:val="22"/>
            </w:rPr>
            <w:delText>Governance Framework</w:delText>
          </w:r>
        </w:del>
      </w:ins>
      <w:ins w:id="4358" w:author="Tammy Meek (NESO)" w:date="2025-01-27T11:19:00Z" w16du:dateUtc="2025-01-27T11:19:00Z">
        <w:r w:rsidR="00CD302F" w:rsidRPr="00CD302F">
          <w:rPr>
            <w:rFonts w:ascii="Arial" w:hAnsi="Arial" w:cs="Arial"/>
            <w:i/>
            <w:iCs/>
            <w:spacing w:val="3"/>
            <w:sz w:val="22"/>
            <w:szCs w:val="22"/>
          </w:rPr>
          <w:t>Governance Framework</w:t>
        </w:r>
      </w:ins>
      <w:ins w:id="4359" w:author="Stuart McLarnon (NESO)" w:date="2025-01-14T13:52:00Z">
        <w:r w:rsidR="00963100">
          <w:rPr>
            <w:rFonts w:ascii="Arial" w:hAnsi="Arial" w:cs="Arial"/>
            <w:spacing w:val="3"/>
            <w:sz w:val="22"/>
            <w:szCs w:val="22"/>
          </w:rPr>
          <w:t xml:space="preserve"> and its working under review;</w:t>
        </w:r>
      </w:ins>
    </w:p>
    <w:p w14:paraId="25A2E838" w14:textId="720F77E2" w:rsidR="00963100" w:rsidRDefault="00224D42" w:rsidP="00963100">
      <w:pPr>
        <w:kinsoku w:val="0"/>
        <w:overflowPunct w:val="0"/>
        <w:autoSpaceDE/>
        <w:autoSpaceDN/>
        <w:adjustRightInd/>
        <w:spacing w:before="236" w:line="254" w:lineRule="exact"/>
        <w:ind w:left="2376" w:hanging="936"/>
        <w:textAlignment w:val="baseline"/>
        <w:rPr>
          <w:ins w:id="4360" w:author="Stuart McLarnon (NESO)" w:date="2025-01-14T13:52:00Z"/>
          <w:rFonts w:ascii="Arial" w:hAnsi="Arial" w:cs="Arial"/>
          <w:sz w:val="22"/>
          <w:szCs w:val="22"/>
        </w:rPr>
      </w:pPr>
      <w:ins w:id="4361" w:author="Stuart McLarnon (NESO)" w:date="2025-01-14T13:54:00Z">
        <w:r w:rsidRPr="00224D42">
          <w:rPr>
            <w:rFonts w:ascii="Arial" w:hAnsi="Arial" w:cs="Arial"/>
            <w:sz w:val="22"/>
            <w:szCs w:val="22"/>
          </w:rPr>
          <w:t>J.</w:t>
        </w:r>
      </w:ins>
      <w:ins w:id="4362" w:author="Stuart McLarnon (NESO)" w:date="2025-01-14T13:52:00Z">
        <w:r w:rsidR="00963100">
          <w:rPr>
            <w:rFonts w:ascii="Arial" w:hAnsi="Arial" w:cs="Arial"/>
            <w:sz w:val="22"/>
            <w:szCs w:val="22"/>
          </w:rPr>
          <w:t xml:space="preserve">4.2.2.4 publish recommendations to modify the </w:t>
        </w:r>
        <w:del w:id="4363" w:author="Tammy Meek (NESO)" w:date="2025-01-27T11:17:00Z" w16du:dateUtc="2025-01-27T11:17:00Z">
          <w:r w:rsidR="00963100" w:rsidRPr="00207ADC" w:rsidDel="00CD302F">
            <w:rPr>
              <w:rFonts w:ascii="Arial" w:hAnsi="Arial" w:cs="Arial"/>
              <w:b/>
              <w:bCs/>
              <w:sz w:val="22"/>
              <w:szCs w:val="22"/>
            </w:rPr>
            <w:delText>SQSS</w:delText>
          </w:r>
        </w:del>
      </w:ins>
      <w:ins w:id="4364" w:author="Tammy Meek (NESO)" w:date="2025-01-27T11:18:00Z" w16du:dateUtc="2025-01-27T11:18:00Z">
        <w:r w:rsidR="00CD302F" w:rsidRPr="00CD302F">
          <w:rPr>
            <w:rFonts w:ascii="Arial" w:hAnsi="Arial" w:cs="Arial"/>
            <w:i/>
            <w:iCs/>
            <w:sz w:val="22"/>
            <w:szCs w:val="22"/>
          </w:rPr>
          <w:t>SQSS</w:t>
        </w:r>
      </w:ins>
      <w:ins w:id="4365" w:author="Stuart McLarnon (NESO)" w:date="2025-01-14T13:52:00Z">
        <w:r w:rsidR="00963100">
          <w:rPr>
            <w:rFonts w:ascii="Arial" w:hAnsi="Arial" w:cs="Arial"/>
            <w:sz w:val="22"/>
            <w:szCs w:val="22"/>
          </w:rPr>
          <w:t xml:space="preserve"> and the reasons for the recommendations;</w:t>
        </w:r>
      </w:ins>
    </w:p>
    <w:p w14:paraId="25FC6266" w14:textId="34820B40" w:rsidR="00224D42" w:rsidRDefault="00224D42" w:rsidP="00963100">
      <w:pPr>
        <w:kinsoku w:val="0"/>
        <w:overflowPunct w:val="0"/>
        <w:autoSpaceDE/>
        <w:autoSpaceDN/>
        <w:adjustRightInd/>
        <w:spacing w:line="470" w:lineRule="exact"/>
        <w:ind w:left="1440" w:right="792"/>
        <w:textAlignment w:val="baseline"/>
        <w:rPr>
          <w:ins w:id="4366" w:author="Stuart McLarnon (NESO)" w:date="2025-01-14T13:54:00Z"/>
          <w:rFonts w:ascii="Arial" w:hAnsi="Arial" w:cs="Arial"/>
          <w:sz w:val="22"/>
          <w:szCs w:val="22"/>
        </w:rPr>
      </w:pPr>
      <w:ins w:id="4367" w:author="Stuart McLarnon (NESO)" w:date="2025-01-14T13:54:00Z">
        <w:r w:rsidRPr="00224D42">
          <w:rPr>
            <w:rFonts w:ascii="Arial" w:hAnsi="Arial" w:cs="Arial"/>
            <w:sz w:val="22"/>
            <w:szCs w:val="22"/>
          </w:rPr>
          <w:t>J.</w:t>
        </w:r>
      </w:ins>
      <w:ins w:id="4368" w:author="Stuart McLarnon (NESO)" w:date="2025-01-14T13:52:00Z">
        <w:r w:rsidR="00963100">
          <w:rPr>
            <w:rFonts w:ascii="Arial" w:hAnsi="Arial" w:cs="Arial"/>
            <w:sz w:val="22"/>
            <w:szCs w:val="22"/>
          </w:rPr>
          <w:t xml:space="preserve">4.2.2.5 recommend to the </w:t>
        </w:r>
        <w:del w:id="4369" w:author="Tammy Meek (NESO)" w:date="2025-01-27T11:34:00Z" w16du:dateUtc="2025-01-27T11:34:00Z">
          <w:r w:rsidR="00963100" w:rsidRPr="00207ADC" w:rsidDel="00AB5FE3">
            <w:rPr>
              <w:rFonts w:ascii="Arial" w:hAnsi="Arial" w:cs="Arial"/>
              <w:b/>
              <w:bCs/>
              <w:sz w:val="22"/>
              <w:szCs w:val="22"/>
            </w:rPr>
            <w:delText>Authority</w:delText>
          </w:r>
        </w:del>
      </w:ins>
      <w:ins w:id="4370" w:author="Tammy Meek (NESO)" w:date="2025-01-27T11:34:00Z" w16du:dateUtc="2025-01-27T11:34:00Z">
        <w:r w:rsidR="00AB5FE3" w:rsidRPr="00AB5FE3">
          <w:rPr>
            <w:rFonts w:ascii="Arial" w:hAnsi="Arial" w:cs="Arial"/>
            <w:i/>
            <w:iCs/>
            <w:sz w:val="22"/>
            <w:szCs w:val="22"/>
          </w:rPr>
          <w:t>Authority</w:t>
        </w:r>
      </w:ins>
      <w:ins w:id="4371" w:author="Stuart McLarnon (NESO)" w:date="2025-01-14T13:52:00Z">
        <w:r w:rsidR="00963100">
          <w:rPr>
            <w:rFonts w:ascii="Arial" w:hAnsi="Arial" w:cs="Arial"/>
            <w:sz w:val="22"/>
            <w:szCs w:val="22"/>
          </w:rPr>
          <w:t xml:space="preserve"> any modifications of the </w:t>
        </w:r>
        <w:del w:id="4372" w:author="Tammy Meek (NESO)" w:date="2025-01-27T11:17:00Z" w16du:dateUtc="2025-01-27T11:17:00Z">
          <w:r w:rsidR="00963100" w:rsidRPr="00207ADC" w:rsidDel="00CD302F">
            <w:rPr>
              <w:rFonts w:ascii="Arial" w:hAnsi="Arial" w:cs="Arial"/>
              <w:b/>
              <w:bCs/>
              <w:sz w:val="22"/>
              <w:szCs w:val="22"/>
            </w:rPr>
            <w:delText>SQSS</w:delText>
          </w:r>
        </w:del>
      </w:ins>
      <w:ins w:id="4373" w:author="Tammy Meek (NESO)" w:date="2025-01-27T11:18:00Z" w16du:dateUtc="2025-01-27T11:18:00Z">
        <w:r w:rsidR="00CD302F" w:rsidRPr="00CD302F">
          <w:rPr>
            <w:rFonts w:ascii="Arial" w:hAnsi="Arial" w:cs="Arial"/>
            <w:i/>
            <w:iCs/>
            <w:sz w:val="22"/>
            <w:szCs w:val="22"/>
          </w:rPr>
          <w:t>SQSS</w:t>
        </w:r>
      </w:ins>
      <w:ins w:id="4374" w:author="Stuart McLarnon (NESO)" w:date="2025-01-14T13:52:00Z">
        <w:r w:rsidR="00963100">
          <w:rPr>
            <w:rFonts w:ascii="Arial" w:hAnsi="Arial" w:cs="Arial"/>
            <w:sz w:val="22"/>
            <w:szCs w:val="22"/>
          </w:rPr>
          <w:t xml:space="preserve">; and </w:t>
        </w:r>
      </w:ins>
    </w:p>
    <w:p w14:paraId="75B367E9" w14:textId="703724F5" w:rsidR="00963100" w:rsidRDefault="00224D42" w:rsidP="00963100">
      <w:pPr>
        <w:kinsoku w:val="0"/>
        <w:overflowPunct w:val="0"/>
        <w:autoSpaceDE/>
        <w:autoSpaceDN/>
        <w:adjustRightInd/>
        <w:spacing w:line="470" w:lineRule="exact"/>
        <w:ind w:left="1440" w:right="792"/>
        <w:textAlignment w:val="baseline"/>
        <w:rPr>
          <w:ins w:id="4375" w:author="Stuart McLarnon (NESO)" w:date="2025-01-14T13:52:00Z"/>
          <w:rFonts w:ascii="Arial" w:hAnsi="Arial" w:cs="Arial"/>
          <w:sz w:val="22"/>
          <w:szCs w:val="22"/>
        </w:rPr>
      </w:pPr>
      <w:ins w:id="4376" w:author="Stuart McLarnon (NESO)" w:date="2025-01-14T13:54:00Z">
        <w:r w:rsidRPr="00224D42">
          <w:rPr>
            <w:rFonts w:ascii="Arial" w:hAnsi="Arial" w:cs="Arial"/>
            <w:sz w:val="22"/>
            <w:szCs w:val="22"/>
          </w:rPr>
          <w:t>J.</w:t>
        </w:r>
      </w:ins>
      <w:ins w:id="4377" w:author="Stuart McLarnon (NESO)" w:date="2025-01-14T13:52:00Z">
        <w:r w:rsidR="00963100">
          <w:rPr>
            <w:rFonts w:ascii="Arial" w:hAnsi="Arial" w:cs="Arial"/>
            <w:sz w:val="22"/>
            <w:szCs w:val="22"/>
          </w:rPr>
          <w:t xml:space="preserve">4.2.2.6 the </w:t>
        </w:r>
        <w:del w:id="4378" w:author="Tammy Meek (NESO)" w:date="2025-01-27T11:31:00Z" w16du:dateUtc="2025-01-27T11:31:00Z">
          <w:r w:rsidR="00963100" w:rsidRPr="00207ADC" w:rsidDel="00AB5FE3">
            <w:rPr>
              <w:rFonts w:ascii="Arial" w:hAnsi="Arial" w:cs="Arial"/>
              <w:b/>
              <w:bCs/>
              <w:sz w:val="22"/>
              <w:szCs w:val="22"/>
            </w:rPr>
            <w:delText>Panel</w:delText>
          </w:r>
        </w:del>
      </w:ins>
      <w:ins w:id="4379" w:author="Tammy Meek (NESO)" w:date="2025-01-27T11:31:00Z" w16du:dateUtc="2025-01-27T11:31:00Z">
        <w:r w:rsidR="00AB5FE3" w:rsidRPr="00AB5FE3">
          <w:rPr>
            <w:rFonts w:ascii="Arial" w:hAnsi="Arial" w:cs="Arial"/>
            <w:i/>
            <w:iCs/>
            <w:sz w:val="22"/>
            <w:szCs w:val="22"/>
          </w:rPr>
          <w:t>Panel</w:t>
        </w:r>
      </w:ins>
      <w:ins w:id="4380" w:author="Stuart McLarnon (NESO)" w:date="2025-01-14T13:52:00Z">
        <w:r w:rsidR="00963100">
          <w:rPr>
            <w:rFonts w:ascii="Arial" w:hAnsi="Arial" w:cs="Arial"/>
            <w:sz w:val="22"/>
            <w:szCs w:val="22"/>
          </w:rPr>
          <w:t xml:space="preserve"> shall </w:t>
        </w:r>
        <w:del w:id="4381" w:author="Tammy Meek (NESO)" w:date="2025-01-27T12:53:00Z" w16du:dateUtc="2025-01-27T12:53:00Z">
          <w:r w:rsidR="00963100" w:rsidDel="001E3C25">
            <w:rPr>
              <w:rFonts w:ascii="Arial" w:hAnsi="Arial" w:cs="Arial"/>
              <w:sz w:val="22"/>
              <w:szCs w:val="22"/>
            </w:rPr>
            <w:delText>endeavour</w:delText>
          </w:r>
        </w:del>
      </w:ins>
      <w:ins w:id="4382" w:author="Tammy Meek (NESO)" w:date="2025-01-27T12:53:00Z" w16du:dateUtc="2025-01-27T12:53:00Z">
        <w:r w:rsidR="001E3C25">
          <w:rPr>
            <w:rFonts w:ascii="Arial" w:hAnsi="Arial" w:cs="Arial"/>
            <w:sz w:val="22"/>
            <w:szCs w:val="22"/>
          </w:rPr>
          <w:t>endeavor</w:t>
        </w:r>
      </w:ins>
      <w:ins w:id="4383" w:author="Stuart McLarnon (NESO)" w:date="2025-01-14T13:52:00Z">
        <w:r w:rsidR="00963100">
          <w:rPr>
            <w:rFonts w:ascii="Arial" w:hAnsi="Arial" w:cs="Arial"/>
            <w:sz w:val="22"/>
            <w:szCs w:val="22"/>
          </w:rPr>
          <w:t xml:space="preserve"> at all times to perform its functions:</w:t>
        </w:r>
      </w:ins>
    </w:p>
    <w:p w14:paraId="7EA63EFD" w14:textId="5C9D2DA0" w:rsidR="00963100" w:rsidRDefault="00963100" w:rsidP="00963100">
      <w:pPr>
        <w:numPr>
          <w:ilvl w:val="0"/>
          <w:numId w:val="68"/>
        </w:numPr>
        <w:kinsoku w:val="0"/>
        <w:overflowPunct w:val="0"/>
        <w:autoSpaceDE/>
        <w:autoSpaceDN/>
        <w:adjustRightInd/>
        <w:spacing w:before="286" w:line="252" w:lineRule="exact"/>
        <w:textAlignment w:val="baseline"/>
        <w:rPr>
          <w:ins w:id="4384" w:author="Stuart McLarnon (NESO)" w:date="2025-01-14T13:52:00Z"/>
          <w:rFonts w:ascii="Arial" w:hAnsi="Arial" w:cs="Arial"/>
          <w:sz w:val="22"/>
          <w:szCs w:val="22"/>
        </w:rPr>
      </w:pPr>
      <w:ins w:id="4385" w:author="Stuart McLarnon (NESO)" w:date="2025-01-14T13:52:00Z">
        <w:r>
          <w:rPr>
            <w:rFonts w:ascii="Arial" w:hAnsi="Arial" w:cs="Arial"/>
            <w:sz w:val="22"/>
            <w:szCs w:val="22"/>
          </w:rPr>
          <w:t xml:space="preserve">in an efficient, economical and expeditious manner, taking account of the complexity, importance and urgency of a particular modification to the </w:t>
        </w:r>
        <w:del w:id="4386" w:author="Tammy Meek (NESO)" w:date="2025-01-27T11:17:00Z" w16du:dateUtc="2025-01-27T11:17:00Z">
          <w:r w:rsidRPr="00207ADC" w:rsidDel="00CD302F">
            <w:rPr>
              <w:rFonts w:ascii="Arial" w:hAnsi="Arial" w:cs="Arial"/>
              <w:b/>
              <w:bCs/>
              <w:sz w:val="22"/>
              <w:szCs w:val="22"/>
            </w:rPr>
            <w:delText>SQSS</w:delText>
          </w:r>
        </w:del>
      </w:ins>
      <w:ins w:id="4387" w:author="Tammy Meek (NESO)" w:date="2025-01-27T11:18:00Z" w16du:dateUtc="2025-01-27T11:18:00Z">
        <w:r w:rsidR="00CD302F" w:rsidRPr="00CD302F">
          <w:rPr>
            <w:rFonts w:ascii="Arial" w:hAnsi="Arial" w:cs="Arial"/>
            <w:i/>
            <w:iCs/>
            <w:sz w:val="22"/>
            <w:szCs w:val="22"/>
          </w:rPr>
          <w:t>SQSS</w:t>
        </w:r>
      </w:ins>
      <w:ins w:id="4388" w:author="Stuart McLarnon (NESO)" w:date="2025-01-14T13:52:00Z">
        <w:r>
          <w:rPr>
            <w:rFonts w:ascii="Arial" w:hAnsi="Arial" w:cs="Arial"/>
            <w:sz w:val="22"/>
            <w:szCs w:val="22"/>
          </w:rPr>
          <w:t>; and</w:t>
        </w:r>
      </w:ins>
    </w:p>
    <w:p w14:paraId="4ACB7F19" w14:textId="47D88B13" w:rsidR="00963100" w:rsidRDefault="00963100" w:rsidP="00963100">
      <w:pPr>
        <w:numPr>
          <w:ilvl w:val="0"/>
          <w:numId w:val="68"/>
        </w:numPr>
        <w:kinsoku w:val="0"/>
        <w:overflowPunct w:val="0"/>
        <w:autoSpaceDE/>
        <w:autoSpaceDN/>
        <w:adjustRightInd/>
        <w:spacing w:before="239" w:line="255" w:lineRule="exact"/>
        <w:textAlignment w:val="baseline"/>
        <w:rPr>
          <w:ins w:id="4389" w:author="Stuart McLarnon (NESO)" w:date="2025-01-14T13:52:00Z"/>
          <w:rFonts w:ascii="Arial" w:hAnsi="Arial" w:cs="Arial"/>
          <w:sz w:val="22"/>
          <w:szCs w:val="22"/>
        </w:rPr>
      </w:pPr>
      <w:ins w:id="4390" w:author="Stuart McLarnon (NESO)" w:date="2025-01-14T13:52:00Z">
        <w:r>
          <w:rPr>
            <w:rFonts w:ascii="Arial" w:hAnsi="Arial" w:cs="Arial"/>
            <w:sz w:val="22"/>
            <w:szCs w:val="22"/>
          </w:rPr>
          <w:t xml:space="preserve">with a view to ensuring the </w:t>
        </w:r>
        <w:del w:id="4391" w:author="Tammy Meek (NESO)" w:date="2025-01-27T11:17:00Z" w16du:dateUtc="2025-01-27T11:17:00Z">
          <w:r w:rsidRPr="00207ADC" w:rsidDel="00CD302F">
            <w:rPr>
              <w:rFonts w:ascii="Arial" w:hAnsi="Arial" w:cs="Arial"/>
              <w:b/>
              <w:bCs/>
              <w:sz w:val="22"/>
              <w:szCs w:val="22"/>
            </w:rPr>
            <w:delText>SQSS</w:delText>
          </w:r>
        </w:del>
      </w:ins>
      <w:ins w:id="4392" w:author="Tammy Meek (NESO)" w:date="2025-01-27T11:18:00Z" w16du:dateUtc="2025-01-27T11:18:00Z">
        <w:r w:rsidR="00CD302F" w:rsidRPr="00CD302F">
          <w:rPr>
            <w:rFonts w:ascii="Arial" w:hAnsi="Arial" w:cs="Arial"/>
            <w:i/>
            <w:iCs/>
            <w:sz w:val="22"/>
            <w:szCs w:val="22"/>
          </w:rPr>
          <w:t>SQSS</w:t>
        </w:r>
      </w:ins>
      <w:ins w:id="4393" w:author="Stuart McLarnon (NESO)" w:date="2025-01-14T13:52:00Z">
        <w:r>
          <w:rPr>
            <w:rFonts w:ascii="Arial" w:hAnsi="Arial" w:cs="Arial"/>
            <w:sz w:val="22"/>
            <w:szCs w:val="22"/>
          </w:rPr>
          <w:t xml:space="preserve"> facilitates achievement of its objectives.</w:t>
        </w:r>
      </w:ins>
    </w:p>
    <w:p w14:paraId="7BD7C06A" w14:textId="17C0A929" w:rsidR="00963100" w:rsidRDefault="00224D42" w:rsidP="00963100">
      <w:pPr>
        <w:tabs>
          <w:tab w:val="left" w:pos="720"/>
        </w:tabs>
        <w:kinsoku w:val="0"/>
        <w:overflowPunct w:val="0"/>
        <w:autoSpaceDE/>
        <w:autoSpaceDN/>
        <w:adjustRightInd/>
        <w:spacing w:before="244" w:line="250" w:lineRule="exact"/>
        <w:textAlignment w:val="baseline"/>
        <w:rPr>
          <w:ins w:id="4394" w:author="Stuart McLarnon (NESO)" w:date="2025-01-14T13:52:00Z"/>
          <w:rFonts w:ascii="Arial" w:hAnsi="Arial" w:cs="Arial"/>
          <w:sz w:val="22"/>
          <w:szCs w:val="22"/>
        </w:rPr>
      </w:pPr>
      <w:ins w:id="4395" w:author="Stuart McLarnon (NESO)" w:date="2025-01-14T13:54:00Z">
        <w:r w:rsidRPr="00224D42">
          <w:rPr>
            <w:rFonts w:ascii="Arial" w:hAnsi="Arial" w:cs="Arial"/>
            <w:sz w:val="22"/>
            <w:szCs w:val="22"/>
          </w:rPr>
          <w:t>J.</w:t>
        </w:r>
      </w:ins>
      <w:ins w:id="4396" w:author="Stuart McLarnon (NESO)" w:date="2025-01-14T13:52:00Z">
        <w:r w:rsidR="00963100">
          <w:rPr>
            <w:rFonts w:ascii="Arial" w:hAnsi="Arial" w:cs="Arial"/>
            <w:sz w:val="22"/>
            <w:szCs w:val="22"/>
          </w:rPr>
          <w:t>4.3</w:t>
        </w:r>
        <w:r w:rsidR="00963100">
          <w:rPr>
            <w:rFonts w:ascii="Arial" w:hAnsi="Arial" w:cs="Arial"/>
            <w:sz w:val="22"/>
            <w:szCs w:val="22"/>
          </w:rPr>
          <w:tab/>
        </w:r>
        <w:del w:id="4397" w:author="Tammy Meek (NESO)" w:date="2025-01-28T11:34:00Z" w16du:dateUtc="2025-01-28T11:34:00Z">
          <w:r w:rsidR="00963100" w:rsidDel="0027358C">
            <w:rPr>
              <w:rFonts w:ascii="Arial" w:hAnsi="Arial" w:cs="Arial"/>
              <w:sz w:val="22"/>
              <w:szCs w:val="22"/>
            </w:rPr>
            <w:delText>Chairperson</w:delText>
          </w:r>
        </w:del>
      </w:ins>
      <w:ins w:id="4398" w:author="Tammy Meek (NESO)" w:date="2025-01-28T11:34:00Z" w16du:dateUtc="2025-01-28T11:34:00Z">
        <w:r w:rsidR="0027358C" w:rsidRPr="0027358C">
          <w:rPr>
            <w:rFonts w:ascii="Arial" w:hAnsi="Arial" w:cs="Arial"/>
            <w:i/>
            <w:iCs/>
            <w:sz w:val="22"/>
            <w:szCs w:val="22"/>
          </w:rPr>
          <w:t>Chairperson</w:t>
        </w:r>
      </w:ins>
    </w:p>
    <w:p w14:paraId="1EFD96A6" w14:textId="7A697490" w:rsidR="00963100" w:rsidRDefault="00224D42" w:rsidP="00963100">
      <w:pPr>
        <w:kinsoku w:val="0"/>
        <w:overflowPunct w:val="0"/>
        <w:autoSpaceDE/>
        <w:autoSpaceDN/>
        <w:adjustRightInd/>
        <w:spacing w:before="237" w:line="253" w:lineRule="exact"/>
        <w:ind w:left="1418" w:hanging="709"/>
        <w:jc w:val="both"/>
        <w:textAlignment w:val="baseline"/>
        <w:rPr>
          <w:ins w:id="4399" w:author="Stuart McLarnon (NESO)" w:date="2025-01-14T13:52:00Z"/>
          <w:rFonts w:ascii="Arial" w:hAnsi="Arial" w:cs="Arial"/>
          <w:sz w:val="22"/>
          <w:szCs w:val="22"/>
        </w:rPr>
      </w:pPr>
      <w:ins w:id="4400" w:author="Stuart McLarnon (NESO)" w:date="2025-01-14T13:54:00Z">
        <w:r w:rsidRPr="00224D42">
          <w:rPr>
            <w:rFonts w:ascii="Arial" w:hAnsi="Arial" w:cs="Arial"/>
            <w:sz w:val="22"/>
            <w:szCs w:val="22"/>
          </w:rPr>
          <w:t>J.</w:t>
        </w:r>
      </w:ins>
      <w:ins w:id="4401" w:author="Stuart McLarnon (NESO)" w:date="2025-01-14T13:52:00Z">
        <w:r w:rsidR="00963100">
          <w:rPr>
            <w:rFonts w:ascii="Arial" w:hAnsi="Arial" w:cs="Arial"/>
            <w:sz w:val="22"/>
            <w:szCs w:val="22"/>
          </w:rPr>
          <w:t xml:space="preserve">4.3.1 There shall be a </w:t>
        </w:r>
        <w:del w:id="4402" w:author="Tammy Meek (NESO)" w:date="2025-01-27T12:28:00Z" w16du:dateUtc="2025-01-27T12:28:00Z">
          <w:r w:rsidR="00963100" w:rsidRPr="00207ADC" w:rsidDel="003627AA">
            <w:rPr>
              <w:rFonts w:ascii="Arial" w:hAnsi="Arial" w:cs="Arial"/>
              <w:b/>
              <w:bCs/>
              <w:sz w:val="22"/>
              <w:szCs w:val="22"/>
            </w:rPr>
            <w:delText>Chairperson</w:delText>
          </w:r>
        </w:del>
      </w:ins>
      <w:ins w:id="4403" w:author="Tammy Meek (NESO)" w:date="2025-01-27T12:28:00Z" w16du:dateUtc="2025-01-27T12:28:00Z">
        <w:r w:rsidR="003627AA" w:rsidRPr="003627AA">
          <w:rPr>
            <w:rFonts w:ascii="Arial" w:hAnsi="Arial" w:cs="Arial"/>
            <w:i/>
            <w:iCs/>
            <w:sz w:val="22"/>
            <w:szCs w:val="22"/>
          </w:rPr>
          <w:t>Chairperson</w:t>
        </w:r>
      </w:ins>
      <w:ins w:id="4404" w:author="Stuart McLarnon (NESO)" w:date="2025-01-14T13:52:00Z">
        <w:r w:rsidR="00963100">
          <w:rPr>
            <w:rFonts w:ascii="Arial" w:hAnsi="Arial" w:cs="Arial"/>
            <w:sz w:val="22"/>
            <w:szCs w:val="22"/>
          </w:rPr>
          <w:t xml:space="preserve"> of the </w:t>
        </w:r>
        <w:del w:id="4405" w:author="Tammy Meek (NESO)" w:date="2025-01-27T11:31:00Z" w16du:dateUtc="2025-01-27T11:31:00Z">
          <w:r w:rsidR="00963100" w:rsidRPr="00207ADC" w:rsidDel="00AB5FE3">
            <w:rPr>
              <w:rFonts w:ascii="Arial" w:hAnsi="Arial" w:cs="Arial"/>
              <w:b/>
              <w:bCs/>
              <w:sz w:val="22"/>
              <w:szCs w:val="22"/>
            </w:rPr>
            <w:delText>Panel</w:delText>
          </w:r>
        </w:del>
      </w:ins>
      <w:ins w:id="4406" w:author="Tammy Meek (NESO)" w:date="2025-01-27T11:31:00Z" w16du:dateUtc="2025-01-27T11:31:00Z">
        <w:r w:rsidR="00AB5FE3" w:rsidRPr="00AB5FE3">
          <w:rPr>
            <w:rFonts w:ascii="Arial" w:hAnsi="Arial" w:cs="Arial"/>
            <w:i/>
            <w:iCs/>
            <w:sz w:val="22"/>
            <w:szCs w:val="22"/>
          </w:rPr>
          <w:t>Panel</w:t>
        </w:r>
      </w:ins>
      <w:ins w:id="4407" w:author="Stuart McLarnon (NESO)" w:date="2025-01-14T13:52:00Z">
        <w:r w:rsidR="00963100">
          <w:rPr>
            <w:rFonts w:ascii="Arial" w:hAnsi="Arial" w:cs="Arial"/>
            <w:sz w:val="22"/>
            <w:szCs w:val="22"/>
          </w:rPr>
          <w:t xml:space="preserve"> who shall be appointed every second year, by the agreement of all </w:t>
        </w:r>
        <w:del w:id="4408" w:author="Tammy Meek (NESO)" w:date="2025-01-27T11:27:00Z" w16du:dateUtc="2025-01-27T11:27:00Z">
          <w:r w:rsidR="00963100" w:rsidRPr="00207ADC" w:rsidDel="00AB5FE3">
            <w:rPr>
              <w:rFonts w:ascii="Arial" w:hAnsi="Arial" w:cs="Arial"/>
              <w:b/>
              <w:bCs/>
              <w:sz w:val="22"/>
              <w:szCs w:val="22"/>
            </w:rPr>
            <w:delText>Members</w:delText>
          </w:r>
        </w:del>
      </w:ins>
      <w:ins w:id="4409" w:author="Tammy Meek (NESO)" w:date="2025-01-27T11:27:00Z" w16du:dateUtc="2025-01-27T11:27:00Z">
        <w:r w:rsidR="00AB5FE3" w:rsidRPr="00AB5FE3">
          <w:rPr>
            <w:rFonts w:ascii="Arial" w:hAnsi="Arial" w:cs="Arial"/>
            <w:i/>
            <w:iCs/>
            <w:sz w:val="22"/>
            <w:szCs w:val="22"/>
          </w:rPr>
          <w:t>Members</w:t>
        </w:r>
      </w:ins>
      <w:ins w:id="4410" w:author="Stuart McLarnon (NESO)" w:date="2025-01-14T13:52:00Z">
        <w:r w:rsidR="00963100">
          <w:rPr>
            <w:rFonts w:ascii="Arial" w:hAnsi="Arial" w:cs="Arial"/>
            <w:sz w:val="22"/>
            <w:szCs w:val="22"/>
          </w:rPr>
          <w:t xml:space="preserve">, from 01 April 2012 or as otherwise agreed by the </w:t>
        </w:r>
        <w:del w:id="4411" w:author="Tammy Meek (NESO)" w:date="2025-01-27T11:27:00Z" w16du:dateUtc="2025-01-27T11:27:00Z">
          <w:r w:rsidR="00963100" w:rsidRPr="00207ADC" w:rsidDel="00AB5FE3">
            <w:rPr>
              <w:rFonts w:ascii="Arial" w:hAnsi="Arial" w:cs="Arial"/>
              <w:b/>
              <w:bCs/>
              <w:sz w:val="22"/>
              <w:szCs w:val="22"/>
            </w:rPr>
            <w:delText>Members</w:delText>
          </w:r>
        </w:del>
      </w:ins>
      <w:ins w:id="4412" w:author="Tammy Meek (NESO)" w:date="2025-01-27T11:27:00Z" w16du:dateUtc="2025-01-27T11:27:00Z">
        <w:r w:rsidR="00AB5FE3" w:rsidRPr="00AB5FE3">
          <w:rPr>
            <w:rFonts w:ascii="Arial" w:hAnsi="Arial" w:cs="Arial"/>
            <w:i/>
            <w:iCs/>
            <w:sz w:val="22"/>
            <w:szCs w:val="22"/>
          </w:rPr>
          <w:t>Members</w:t>
        </w:r>
      </w:ins>
      <w:ins w:id="4413" w:author="Stuart McLarnon (NESO)" w:date="2025-01-14T13:52:00Z">
        <w:r w:rsidR="00963100">
          <w:rPr>
            <w:rFonts w:ascii="Arial" w:hAnsi="Arial" w:cs="Arial"/>
            <w:sz w:val="22"/>
            <w:szCs w:val="22"/>
          </w:rPr>
          <w:t xml:space="preserve"> and who shall, taking into account the functions set out in subparagraph 4.3.2, carry out such activities as may be agreed between the </w:t>
        </w:r>
        <w:del w:id="4414" w:author="Tammy Meek (NESO)" w:date="2025-01-27T11:27:00Z" w16du:dateUtc="2025-01-27T11:27:00Z">
          <w:r w:rsidR="00963100" w:rsidRPr="00207ADC" w:rsidDel="00AB5FE3">
            <w:rPr>
              <w:rFonts w:ascii="Arial" w:hAnsi="Arial" w:cs="Arial"/>
              <w:b/>
              <w:bCs/>
              <w:sz w:val="22"/>
              <w:szCs w:val="22"/>
            </w:rPr>
            <w:delText>Members</w:delText>
          </w:r>
        </w:del>
      </w:ins>
      <w:ins w:id="4415" w:author="Tammy Meek (NESO)" w:date="2025-01-27T11:27:00Z" w16du:dateUtc="2025-01-27T11:27:00Z">
        <w:r w:rsidR="00AB5FE3" w:rsidRPr="00AB5FE3">
          <w:rPr>
            <w:rFonts w:ascii="Arial" w:hAnsi="Arial" w:cs="Arial"/>
            <w:i/>
            <w:iCs/>
            <w:sz w:val="22"/>
            <w:szCs w:val="22"/>
          </w:rPr>
          <w:t>Members</w:t>
        </w:r>
      </w:ins>
      <w:ins w:id="4416" w:author="Stuart McLarnon (NESO)" w:date="2025-01-14T13:52:00Z">
        <w:r w:rsidR="00963100">
          <w:rPr>
            <w:rFonts w:ascii="Arial" w:hAnsi="Arial" w:cs="Arial"/>
            <w:sz w:val="22"/>
            <w:szCs w:val="22"/>
          </w:rPr>
          <w:t xml:space="preserve"> from time to time.</w:t>
        </w:r>
      </w:ins>
    </w:p>
    <w:p w14:paraId="018926C4" w14:textId="2C499D8C" w:rsidR="00963100" w:rsidRDefault="00224D42" w:rsidP="00963100">
      <w:pPr>
        <w:kinsoku w:val="0"/>
        <w:overflowPunct w:val="0"/>
        <w:autoSpaceDE/>
        <w:autoSpaceDN/>
        <w:adjustRightInd/>
        <w:spacing w:before="245" w:line="250" w:lineRule="exact"/>
        <w:ind w:left="720"/>
        <w:textAlignment w:val="baseline"/>
        <w:rPr>
          <w:ins w:id="4417" w:author="Stuart McLarnon (NESO)" w:date="2025-01-14T13:52:00Z"/>
          <w:rFonts w:ascii="Arial" w:hAnsi="Arial" w:cs="Arial"/>
          <w:spacing w:val="1"/>
          <w:sz w:val="22"/>
          <w:szCs w:val="22"/>
        </w:rPr>
      </w:pPr>
      <w:ins w:id="4418" w:author="Stuart McLarnon (NESO)" w:date="2025-01-14T13:54:00Z">
        <w:r w:rsidRPr="00224D42">
          <w:rPr>
            <w:rFonts w:ascii="Arial" w:hAnsi="Arial" w:cs="Arial"/>
            <w:spacing w:val="1"/>
            <w:sz w:val="22"/>
            <w:szCs w:val="22"/>
          </w:rPr>
          <w:t>J.</w:t>
        </w:r>
      </w:ins>
      <w:ins w:id="4419" w:author="Stuart McLarnon (NESO)" w:date="2025-01-14T13:52:00Z">
        <w:r w:rsidR="00963100">
          <w:rPr>
            <w:rFonts w:ascii="Arial" w:hAnsi="Arial" w:cs="Arial"/>
            <w:spacing w:val="1"/>
            <w:sz w:val="22"/>
            <w:szCs w:val="22"/>
          </w:rPr>
          <w:t xml:space="preserve">4.3.2 The functions of the </w:t>
        </w:r>
        <w:del w:id="4420" w:author="Tammy Meek (NESO)" w:date="2025-01-27T12:28:00Z" w16du:dateUtc="2025-01-27T12:28:00Z">
          <w:r w:rsidR="00963100" w:rsidRPr="00207ADC" w:rsidDel="003627AA">
            <w:rPr>
              <w:rFonts w:ascii="Arial" w:hAnsi="Arial" w:cs="Arial"/>
              <w:b/>
              <w:bCs/>
              <w:spacing w:val="1"/>
              <w:sz w:val="22"/>
              <w:szCs w:val="22"/>
            </w:rPr>
            <w:delText>Chairperson</w:delText>
          </w:r>
        </w:del>
      </w:ins>
      <w:ins w:id="4421" w:author="Tammy Meek (NESO)" w:date="2025-01-27T12:28:00Z" w16du:dateUtc="2025-01-27T12:28:00Z">
        <w:r w:rsidR="003627AA" w:rsidRPr="003627AA">
          <w:rPr>
            <w:rFonts w:ascii="Arial" w:hAnsi="Arial" w:cs="Arial"/>
            <w:i/>
            <w:iCs/>
            <w:spacing w:val="1"/>
            <w:sz w:val="22"/>
            <w:szCs w:val="22"/>
          </w:rPr>
          <w:t>Chairperson</w:t>
        </w:r>
      </w:ins>
      <w:ins w:id="4422" w:author="Stuart McLarnon (NESO)" w:date="2025-01-14T13:52:00Z">
        <w:r w:rsidR="00963100">
          <w:rPr>
            <w:rFonts w:ascii="Arial" w:hAnsi="Arial" w:cs="Arial"/>
            <w:spacing w:val="1"/>
            <w:sz w:val="22"/>
            <w:szCs w:val="22"/>
          </w:rPr>
          <w:t xml:space="preserve"> include:</w:t>
        </w:r>
      </w:ins>
    </w:p>
    <w:p w14:paraId="05A0D31F" w14:textId="1437C171" w:rsidR="00963100" w:rsidRDefault="00224D42">
      <w:pPr>
        <w:kinsoku w:val="0"/>
        <w:overflowPunct w:val="0"/>
        <w:autoSpaceDE/>
        <w:autoSpaceDN/>
        <w:adjustRightInd/>
        <w:spacing w:before="249" w:line="250" w:lineRule="exact"/>
        <w:ind w:left="2291" w:hanging="851"/>
        <w:jc w:val="both"/>
        <w:textAlignment w:val="baseline"/>
        <w:rPr>
          <w:ins w:id="4423" w:author="Stuart McLarnon (NESO)" w:date="2025-01-14T13:52:00Z"/>
          <w:rFonts w:ascii="Arial" w:hAnsi="Arial" w:cs="Arial"/>
          <w:sz w:val="22"/>
          <w:szCs w:val="22"/>
        </w:rPr>
        <w:pPrChange w:id="4424" w:author="Tammy Meek (NESO)" w:date="2025-01-27T13:38:00Z" w16du:dateUtc="2025-01-27T13:38:00Z">
          <w:pPr>
            <w:kinsoku w:val="0"/>
            <w:overflowPunct w:val="0"/>
            <w:autoSpaceDE/>
            <w:autoSpaceDN/>
            <w:adjustRightInd/>
            <w:spacing w:before="249" w:line="250" w:lineRule="exact"/>
            <w:ind w:left="1560" w:hanging="851"/>
            <w:jc w:val="both"/>
            <w:textAlignment w:val="baseline"/>
          </w:pPr>
        </w:pPrChange>
      </w:pPr>
      <w:ins w:id="4425" w:author="Stuart McLarnon (NESO)" w:date="2025-01-14T13:54:00Z">
        <w:r w:rsidRPr="00224D42">
          <w:rPr>
            <w:rFonts w:ascii="Arial" w:hAnsi="Arial" w:cs="Arial"/>
            <w:sz w:val="22"/>
            <w:szCs w:val="22"/>
          </w:rPr>
          <w:t>J.</w:t>
        </w:r>
      </w:ins>
      <w:ins w:id="4426" w:author="Stuart McLarnon (NESO)" w:date="2025-01-14T13:52:00Z">
        <w:r w:rsidR="00963100">
          <w:rPr>
            <w:rFonts w:ascii="Arial" w:hAnsi="Arial" w:cs="Arial"/>
            <w:sz w:val="22"/>
            <w:szCs w:val="22"/>
          </w:rPr>
          <w:t>4.3.2.1 to ensure that meetings are conducted in a professional, proper, impartial and efficient manner;</w:t>
        </w:r>
      </w:ins>
    </w:p>
    <w:p w14:paraId="05CFFC4C" w14:textId="74A6FBD7" w:rsidR="00963100" w:rsidDel="00354595" w:rsidRDefault="00963100" w:rsidP="00963100">
      <w:pPr>
        <w:widowControl/>
        <w:rPr>
          <w:ins w:id="4427" w:author="Stuart McLarnon (NESO)" w:date="2025-01-14T13:52:00Z"/>
          <w:del w:id="4428" w:author="Tammy Meek (NESO)" w:date="2025-01-27T13:44:00Z" w16du:dateUtc="2025-01-27T13:44:00Z"/>
          <w:sz w:val="24"/>
          <w:szCs w:val="24"/>
        </w:rPr>
        <w:sectPr w:rsidR="00963100" w:rsidDel="00354595">
          <w:pgSz w:w="12240" w:h="15840"/>
          <w:pgMar w:top="1300" w:right="1399" w:bottom="686" w:left="1415" w:header="720" w:footer="720" w:gutter="0"/>
          <w:cols w:space="720"/>
          <w:noEndnote/>
        </w:sectPr>
      </w:pPr>
    </w:p>
    <w:p w14:paraId="545CD227" w14:textId="77777777" w:rsidR="00354595" w:rsidRDefault="00354595" w:rsidP="00F50804">
      <w:pPr>
        <w:kinsoku w:val="0"/>
        <w:overflowPunct w:val="0"/>
        <w:autoSpaceDE/>
        <w:autoSpaceDN/>
        <w:adjustRightInd/>
        <w:spacing w:before="7" w:line="254" w:lineRule="exact"/>
        <w:ind w:left="2433" w:right="72" w:hanging="993"/>
        <w:jc w:val="both"/>
        <w:textAlignment w:val="baseline"/>
        <w:rPr>
          <w:ins w:id="4429" w:author="Tammy Meek (NESO)" w:date="2025-01-27T13:44:00Z" w16du:dateUtc="2025-01-27T13:44:00Z"/>
          <w:rFonts w:ascii="Arial" w:hAnsi="Arial" w:cs="Arial"/>
          <w:sz w:val="22"/>
          <w:szCs w:val="22"/>
        </w:rPr>
      </w:pPr>
    </w:p>
    <w:p w14:paraId="170E98C8" w14:textId="4518680F" w:rsidR="00963100" w:rsidRDefault="00224D42">
      <w:pPr>
        <w:kinsoku w:val="0"/>
        <w:overflowPunct w:val="0"/>
        <w:autoSpaceDE/>
        <w:autoSpaceDN/>
        <w:adjustRightInd/>
        <w:spacing w:before="7" w:line="254" w:lineRule="exact"/>
        <w:ind w:left="2433" w:right="72" w:hanging="993"/>
        <w:jc w:val="both"/>
        <w:textAlignment w:val="baseline"/>
        <w:rPr>
          <w:ins w:id="4430" w:author="Stuart McLarnon (NESO)" w:date="2025-01-14T13:52:00Z"/>
          <w:rFonts w:ascii="Arial" w:hAnsi="Arial" w:cs="Arial"/>
          <w:sz w:val="22"/>
          <w:szCs w:val="22"/>
        </w:rPr>
        <w:pPrChange w:id="4431" w:author="Tammy Meek (NESO)" w:date="2025-01-27T13:38:00Z" w16du:dateUtc="2025-01-27T13:38:00Z">
          <w:pPr>
            <w:kinsoku w:val="0"/>
            <w:overflowPunct w:val="0"/>
            <w:autoSpaceDE/>
            <w:autoSpaceDN/>
            <w:adjustRightInd/>
            <w:spacing w:before="7" w:line="254" w:lineRule="exact"/>
            <w:ind w:left="1985" w:right="72" w:hanging="993"/>
            <w:jc w:val="both"/>
            <w:textAlignment w:val="baseline"/>
          </w:pPr>
        </w:pPrChange>
      </w:pPr>
      <w:ins w:id="4432" w:author="Stuart McLarnon (NESO)" w:date="2025-01-14T13:54:00Z">
        <w:r w:rsidRPr="00224D42">
          <w:rPr>
            <w:rFonts w:ascii="Arial" w:hAnsi="Arial" w:cs="Arial"/>
            <w:sz w:val="22"/>
            <w:szCs w:val="22"/>
          </w:rPr>
          <w:t>J.</w:t>
        </w:r>
      </w:ins>
      <w:ins w:id="4433" w:author="Stuart McLarnon (NESO)" w:date="2025-01-14T13:52:00Z">
        <w:r w:rsidR="00963100">
          <w:rPr>
            <w:rFonts w:ascii="Arial" w:hAnsi="Arial" w:cs="Arial"/>
            <w:sz w:val="22"/>
            <w:szCs w:val="22"/>
          </w:rPr>
          <w:t xml:space="preserve">4.3.2.2 to ensure that each </w:t>
        </w:r>
        <w:del w:id="4434" w:author="Tammy Meek (NESO)" w:date="2025-01-27T12:22:00Z" w16du:dateUtc="2025-01-27T12:22:00Z">
          <w:r w:rsidR="00963100" w:rsidRPr="00207ADC" w:rsidDel="001047FD">
            <w:rPr>
              <w:rFonts w:ascii="Arial" w:hAnsi="Arial" w:cs="Arial"/>
              <w:b/>
              <w:bCs/>
              <w:sz w:val="22"/>
              <w:szCs w:val="22"/>
            </w:rPr>
            <w:delText>Member</w:delText>
          </w:r>
        </w:del>
      </w:ins>
      <w:ins w:id="4435" w:author="Tammy Meek (NESO)" w:date="2025-01-27T12:22:00Z" w16du:dateUtc="2025-01-27T12:22:00Z">
        <w:r w:rsidR="001047FD" w:rsidRPr="001047FD">
          <w:rPr>
            <w:rFonts w:ascii="Arial" w:hAnsi="Arial" w:cs="Arial"/>
            <w:i/>
            <w:iCs/>
            <w:sz w:val="22"/>
            <w:szCs w:val="22"/>
          </w:rPr>
          <w:t>Member</w:t>
        </w:r>
      </w:ins>
      <w:ins w:id="4436" w:author="Stuart McLarnon (NESO)" w:date="2025-01-14T13:52:00Z">
        <w:r w:rsidR="00963100">
          <w:rPr>
            <w:rFonts w:ascii="Arial" w:hAnsi="Arial" w:cs="Arial"/>
            <w:sz w:val="22"/>
            <w:szCs w:val="22"/>
          </w:rPr>
          <w:t xml:space="preserve">, any person invited to speak or any representative of the </w:t>
        </w:r>
        <w:del w:id="4437" w:author="Tammy Meek (NESO)" w:date="2025-01-27T11:34:00Z" w16du:dateUtc="2025-01-27T11:34:00Z">
          <w:r w:rsidR="00963100" w:rsidRPr="00207ADC" w:rsidDel="00AB5FE3">
            <w:rPr>
              <w:rFonts w:ascii="Arial" w:hAnsi="Arial" w:cs="Arial"/>
              <w:b/>
              <w:bCs/>
              <w:sz w:val="22"/>
              <w:szCs w:val="22"/>
            </w:rPr>
            <w:delText>Authority</w:delText>
          </w:r>
        </w:del>
      </w:ins>
      <w:ins w:id="4438" w:author="Tammy Meek (NESO)" w:date="2025-01-27T11:34:00Z" w16du:dateUtc="2025-01-27T11:34:00Z">
        <w:r w:rsidR="00AB5FE3" w:rsidRPr="00AB5FE3">
          <w:rPr>
            <w:rFonts w:ascii="Arial" w:hAnsi="Arial" w:cs="Arial"/>
            <w:i/>
            <w:iCs/>
            <w:sz w:val="22"/>
            <w:szCs w:val="22"/>
          </w:rPr>
          <w:t>Authority</w:t>
        </w:r>
      </w:ins>
      <w:ins w:id="4439" w:author="Stuart McLarnon (NESO)" w:date="2025-01-14T13:52:00Z">
        <w:r w:rsidR="00963100">
          <w:rPr>
            <w:rFonts w:ascii="Arial" w:hAnsi="Arial" w:cs="Arial"/>
            <w:sz w:val="22"/>
            <w:szCs w:val="22"/>
          </w:rPr>
          <w:t xml:space="preserve"> have been given a reasonable opportunity to speak on any matter contained in the agenda for the meeting.</w:t>
        </w:r>
      </w:ins>
    </w:p>
    <w:p w14:paraId="2607E875" w14:textId="194062AB" w:rsidR="00963100" w:rsidRDefault="00224D42" w:rsidP="00963100">
      <w:pPr>
        <w:kinsoku w:val="0"/>
        <w:overflowPunct w:val="0"/>
        <w:autoSpaceDE/>
        <w:autoSpaceDN/>
        <w:adjustRightInd/>
        <w:spacing w:before="236" w:line="254" w:lineRule="exact"/>
        <w:ind w:left="1440" w:right="72" w:hanging="720"/>
        <w:jc w:val="both"/>
        <w:textAlignment w:val="baseline"/>
        <w:rPr>
          <w:ins w:id="4440" w:author="Stuart McLarnon (NESO)" w:date="2025-01-14T13:52:00Z"/>
          <w:rFonts w:ascii="Arial" w:hAnsi="Arial" w:cs="Arial"/>
          <w:spacing w:val="-3"/>
          <w:sz w:val="22"/>
          <w:szCs w:val="22"/>
        </w:rPr>
      </w:pPr>
      <w:ins w:id="4441" w:author="Stuart McLarnon (NESO)" w:date="2025-01-14T13:54:00Z">
        <w:r w:rsidRPr="00224D42">
          <w:rPr>
            <w:rFonts w:ascii="Arial" w:hAnsi="Arial" w:cs="Arial"/>
            <w:spacing w:val="-3"/>
            <w:sz w:val="22"/>
            <w:szCs w:val="22"/>
          </w:rPr>
          <w:t>J.</w:t>
        </w:r>
      </w:ins>
      <w:ins w:id="4442" w:author="Stuart McLarnon (NESO)" w:date="2025-01-14T13:52:00Z">
        <w:r w:rsidR="00963100">
          <w:rPr>
            <w:rFonts w:ascii="Arial" w:hAnsi="Arial" w:cs="Arial"/>
            <w:spacing w:val="-3"/>
            <w:sz w:val="22"/>
            <w:szCs w:val="22"/>
          </w:rPr>
          <w:t xml:space="preserve">4.3.3 In the event that the </w:t>
        </w:r>
        <w:del w:id="4443" w:author="Tammy Meek (NESO)" w:date="2025-01-27T12:28:00Z" w16du:dateUtc="2025-01-27T12:28:00Z">
          <w:r w:rsidR="00963100" w:rsidRPr="00207ADC" w:rsidDel="003627AA">
            <w:rPr>
              <w:rFonts w:ascii="Arial" w:hAnsi="Arial" w:cs="Arial"/>
              <w:b/>
              <w:bCs/>
              <w:spacing w:val="-3"/>
              <w:sz w:val="22"/>
              <w:szCs w:val="22"/>
            </w:rPr>
            <w:delText>Chairperson</w:delText>
          </w:r>
        </w:del>
      </w:ins>
      <w:ins w:id="4444" w:author="Tammy Meek (NESO)" w:date="2025-01-27T12:28:00Z" w16du:dateUtc="2025-01-27T12:28:00Z">
        <w:r w:rsidR="003627AA" w:rsidRPr="003627AA">
          <w:rPr>
            <w:rFonts w:ascii="Arial" w:hAnsi="Arial" w:cs="Arial"/>
            <w:i/>
            <w:iCs/>
            <w:spacing w:val="-3"/>
            <w:sz w:val="22"/>
            <w:szCs w:val="22"/>
          </w:rPr>
          <w:t>Chairperson</w:t>
        </w:r>
      </w:ins>
      <w:ins w:id="4445" w:author="Stuart McLarnon (NESO)" w:date="2025-01-14T13:52:00Z">
        <w:r w:rsidR="00963100">
          <w:rPr>
            <w:rFonts w:ascii="Arial" w:hAnsi="Arial" w:cs="Arial"/>
            <w:spacing w:val="-3"/>
            <w:sz w:val="22"/>
            <w:szCs w:val="22"/>
          </w:rPr>
          <w:t xml:space="preserve"> is not present within fifteen minutes of the scheduled start of any meeting and has not nominated another person to take the position of </w:t>
        </w:r>
        <w:del w:id="4446" w:author="Tammy Meek (NESO)" w:date="2025-01-27T12:28:00Z" w16du:dateUtc="2025-01-27T12:28:00Z">
          <w:r w:rsidR="00963100" w:rsidRPr="00207ADC" w:rsidDel="003627AA">
            <w:rPr>
              <w:rFonts w:ascii="Arial" w:hAnsi="Arial" w:cs="Arial"/>
              <w:b/>
              <w:bCs/>
              <w:spacing w:val="-3"/>
              <w:sz w:val="22"/>
              <w:szCs w:val="22"/>
            </w:rPr>
            <w:delText>Chairperson</w:delText>
          </w:r>
        </w:del>
      </w:ins>
      <w:ins w:id="4447" w:author="Tammy Meek (NESO)" w:date="2025-01-27T12:28:00Z" w16du:dateUtc="2025-01-27T12:28:00Z">
        <w:r w:rsidR="003627AA" w:rsidRPr="003627AA">
          <w:rPr>
            <w:rFonts w:ascii="Arial" w:hAnsi="Arial" w:cs="Arial"/>
            <w:i/>
            <w:iCs/>
            <w:spacing w:val="-3"/>
            <w:sz w:val="22"/>
            <w:szCs w:val="22"/>
          </w:rPr>
          <w:t>Chairperson</w:t>
        </w:r>
      </w:ins>
      <w:ins w:id="4448" w:author="Stuart McLarnon (NESO)" w:date="2025-01-14T13:52:00Z">
        <w:r w:rsidR="00963100">
          <w:rPr>
            <w:rFonts w:ascii="Arial" w:hAnsi="Arial" w:cs="Arial"/>
            <w:spacing w:val="-3"/>
            <w:sz w:val="22"/>
            <w:szCs w:val="22"/>
          </w:rPr>
          <w:t xml:space="preserve">, those </w:t>
        </w:r>
        <w:del w:id="4449" w:author="Tammy Meek (NESO)" w:date="2025-01-27T11:27:00Z" w16du:dateUtc="2025-01-27T11:27:00Z">
          <w:r w:rsidR="00963100" w:rsidRPr="00207ADC" w:rsidDel="00AB5FE3">
            <w:rPr>
              <w:rFonts w:ascii="Arial" w:hAnsi="Arial" w:cs="Arial"/>
              <w:b/>
              <w:bCs/>
              <w:spacing w:val="-3"/>
              <w:sz w:val="22"/>
              <w:szCs w:val="22"/>
            </w:rPr>
            <w:delText>Members</w:delText>
          </w:r>
        </w:del>
      </w:ins>
      <w:ins w:id="4450" w:author="Tammy Meek (NESO)" w:date="2025-01-27T11:27:00Z" w16du:dateUtc="2025-01-27T11:27:00Z">
        <w:r w:rsidR="00AB5FE3" w:rsidRPr="00AB5FE3">
          <w:rPr>
            <w:rFonts w:ascii="Arial" w:hAnsi="Arial" w:cs="Arial"/>
            <w:i/>
            <w:iCs/>
            <w:spacing w:val="-3"/>
            <w:sz w:val="22"/>
            <w:szCs w:val="22"/>
          </w:rPr>
          <w:t>Members</w:t>
        </w:r>
      </w:ins>
      <w:ins w:id="4451" w:author="Stuart McLarnon (NESO)" w:date="2025-01-14T13:52:00Z">
        <w:r w:rsidR="00963100">
          <w:rPr>
            <w:rFonts w:ascii="Arial" w:hAnsi="Arial" w:cs="Arial"/>
            <w:spacing w:val="-3"/>
            <w:sz w:val="22"/>
            <w:szCs w:val="22"/>
          </w:rPr>
          <w:t xml:space="preserve"> present shall appoint one of their number to act as </w:t>
        </w:r>
        <w:del w:id="4452" w:author="Tammy Meek (NESO)" w:date="2025-01-27T12:28:00Z" w16du:dateUtc="2025-01-27T12:28:00Z">
          <w:r w:rsidR="00963100" w:rsidRPr="00207ADC" w:rsidDel="003627AA">
            <w:rPr>
              <w:rFonts w:ascii="Arial" w:hAnsi="Arial" w:cs="Arial"/>
              <w:b/>
              <w:bCs/>
              <w:spacing w:val="-3"/>
              <w:sz w:val="22"/>
              <w:szCs w:val="22"/>
            </w:rPr>
            <w:delText>Chairperson</w:delText>
          </w:r>
        </w:del>
      </w:ins>
      <w:ins w:id="4453" w:author="Tammy Meek (NESO)" w:date="2025-01-27T12:28:00Z" w16du:dateUtc="2025-01-27T12:28:00Z">
        <w:r w:rsidR="003627AA" w:rsidRPr="003627AA">
          <w:rPr>
            <w:rFonts w:ascii="Arial" w:hAnsi="Arial" w:cs="Arial"/>
            <w:i/>
            <w:iCs/>
            <w:spacing w:val="-3"/>
            <w:sz w:val="22"/>
            <w:szCs w:val="22"/>
          </w:rPr>
          <w:t>Chairperson</w:t>
        </w:r>
      </w:ins>
      <w:ins w:id="4454" w:author="Stuart McLarnon (NESO)" w:date="2025-01-14T13:52:00Z">
        <w:r w:rsidR="00963100">
          <w:rPr>
            <w:rFonts w:ascii="Arial" w:hAnsi="Arial" w:cs="Arial"/>
            <w:spacing w:val="-3"/>
            <w:sz w:val="22"/>
            <w:szCs w:val="22"/>
          </w:rPr>
          <w:t>.</w:t>
        </w:r>
      </w:ins>
    </w:p>
    <w:p w14:paraId="186D9092" w14:textId="421B5109"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4455" w:author="Stuart McLarnon (NESO)" w:date="2025-01-14T13:52:00Z"/>
          <w:rFonts w:ascii="Arial" w:hAnsi="Arial" w:cs="Arial"/>
          <w:spacing w:val="-1"/>
          <w:sz w:val="22"/>
          <w:szCs w:val="22"/>
        </w:rPr>
      </w:pPr>
      <w:ins w:id="4456" w:author="Stuart McLarnon (NESO)" w:date="2025-01-14T13:54:00Z">
        <w:r w:rsidRPr="00224D42">
          <w:rPr>
            <w:rFonts w:ascii="Arial" w:hAnsi="Arial" w:cs="Arial"/>
            <w:spacing w:val="-1"/>
            <w:sz w:val="22"/>
            <w:szCs w:val="22"/>
          </w:rPr>
          <w:t>J.</w:t>
        </w:r>
      </w:ins>
      <w:ins w:id="4457" w:author="Stuart McLarnon (NESO)" w:date="2025-01-14T13:52:00Z">
        <w:r w:rsidR="00963100">
          <w:rPr>
            <w:rFonts w:ascii="Arial" w:hAnsi="Arial" w:cs="Arial"/>
            <w:spacing w:val="-1"/>
            <w:sz w:val="22"/>
            <w:szCs w:val="22"/>
          </w:rPr>
          <w:t>4.4</w:t>
        </w:r>
        <w:r w:rsidR="00963100">
          <w:rPr>
            <w:rFonts w:ascii="Arial" w:hAnsi="Arial" w:cs="Arial"/>
            <w:spacing w:val="-1"/>
            <w:sz w:val="22"/>
            <w:szCs w:val="22"/>
          </w:rPr>
          <w:tab/>
          <w:t>Secretary</w:t>
        </w:r>
      </w:ins>
    </w:p>
    <w:p w14:paraId="3E4FF021" w14:textId="26DAB51F" w:rsidR="00963100" w:rsidRDefault="00224D42" w:rsidP="00CD6815">
      <w:pPr>
        <w:kinsoku w:val="0"/>
        <w:overflowPunct w:val="0"/>
        <w:autoSpaceDE/>
        <w:autoSpaceDN/>
        <w:adjustRightInd/>
        <w:spacing w:before="241" w:line="254" w:lineRule="exact"/>
        <w:ind w:left="1440" w:right="72" w:hanging="720"/>
        <w:jc w:val="both"/>
        <w:textAlignment w:val="baseline"/>
        <w:rPr>
          <w:ins w:id="4458" w:author="Stuart McLarnon (NESO)" w:date="2025-01-14T13:52:00Z"/>
          <w:rFonts w:ascii="Arial" w:hAnsi="Arial" w:cs="Arial"/>
          <w:sz w:val="22"/>
          <w:szCs w:val="22"/>
        </w:rPr>
      </w:pPr>
      <w:ins w:id="4459" w:author="Stuart McLarnon (NESO)" w:date="2025-01-14T13:54:00Z">
        <w:r w:rsidRPr="00224D42">
          <w:rPr>
            <w:rFonts w:ascii="Arial" w:hAnsi="Arial" w:cs="Arial"/>
            <w:sz w:val="22"/>
            <w:szCs w:val="22"/>
          </w:rPr>
          <w:t>J.</w:t>
        </w:r>
      </w:ins>
      <w:ins w:id="4460" w:author="Stuart McLarnon (NESO)" w:date="2025-01-14T13:52:00Z">
        <w:r w:rsidR="00963100">
          <w:rPr>
            <w:rFonts w:ascii="Arial" w:hAnsi="Arial" w:cs="Arial"/>
            <w:sz w:val="22"/>
            <w:szCs w:val="22"/>
          </w:rPr>
          <w:t xml:space="preserve">4.4.1 The </w:t>
        </w:r>
        <w:del w:id="4461" w:author="Tammy Meek (NESO)" w:date="2025-01-27T11:31:00Z" w16du:dateUtc="2025-01-27T11:31:00Z">
          <w:r w:rsidR="00963100" w:rsidRPr="00207ADC" w:rsidDel="00AB5FE3">
            <w:rPr>
              <w:rFonts w:ascii="Arial" w:hAnsi="Arial" w:cs="Arial"/>
              <w:b/>
              <w:bCs/>
              <w:sz w:val="22"/>
              <w:szCs w:val="22"/>
            </w:rPr>
            <w:delText>Panel</w:delText>
          </w:r>
        </w:del>
      </w:ins>
      <w:ins w:id="4462" w:author="Tammy Meek (NESO)" w:date="2025-01-27T11:31:00Z" w16du:dateUtc="2025-01-27T11:31:00Z">
        <w:r w:rsidR="00AB5FE3" w:rsidRPr="00AB5FE3">
          <w:rPr>
            <w:rFonts w:ascii="Arial" w:hAnsi="Arial" w:cs="Arial"/>
            <w:i/>
            <w:iCs/>
            <w:sz w:val="22"/>
            <w:szCs w:val="22"/>
          </w:rPr>
          <w:t>Panel</w:t>
        </w:r>
      </w:ins>
      <w:ins w:id="4463" w:author="Stuart McLarnon (NESO)" w:date="2025-01-14T13:52:00Z">
        <w:r w:rsidR="00963100">
          <w:rPr>
            <w:rFonts w:ascii="Arial" w:hAnsi="Arial" w:cs="Arial"/>
            <w:sz w:val="22"/>
            <w:szCs w:val="22"/>
          </w:rPr>
          <w:t xml:space="preserve"> shall be assisted by a </w:t>
        </w:r>
        <w:del w:id="4464" w:author="Tammy Meek (NESO)" w:date="2025-01-27T11:30:00Z" w16du:dateUtc="2025-01-27T11:30:00Z">
          <w:r w:rsidR="00963100" w:rsidRPr="00207ADC" w:rsidDel="00AB5FE3">
            <w:rPr>
              <w:rFonts w:ascii="Arial" w:hAnsi="Arial" w:cs="Arial"/>
              <w:b/>
              <w:bCs/>
              <w:sz w:val="22"/>
              <w:szCs w:val="22"/>
            </w:rPr>
            <w:delText>Secretary</w:delText>
          </w:r>
        </w:del>
      </w:ins>
      <w:ins w:id="4465" w:author="Tammy Meek (NESO)" w:date="2025-01-27T11:30:00Z" w16du:dateUtc="2025-01-27T11:30:00Z">
        <w:r w:rsidR="00AB5FE3" w:rsidRPr="00AB5FE3">
          <w:rPr>
            <w:rFonts w:ascii="Arial" w:hAnsi="Arial" w:cs="Arial"/>
            <w:i/>
            <w:iCs/>
            <w:sz w:val="22"/>
            <w:szCs w:val="22"/>
          </w:rPr>
          <w:t>Secretary</w:t>
        </w:r>
      </w:ins>
      <w:ins w:id="4466" w:author="Stuart McLarnon (NESO)" w:date="2025-01-14T13:52:00Z">
        <w:r w:rsidR="00963100">
          <w:rPr>
            <w:rFonts w:ascii="Arial" w:hAnsi="Arial" w:cs="Arial"/>
            <w:sz w:val="22"/>
            <w:szCs w:val="22"/>
          </w:rPr>
          <w:t xml:space="preserve"> who shall be a person appointed by the </w:t>
        </w:r>
        <w:del w:id="4467" w:author="Tammy Meek (NESO)" w:date="2025-01-24T11:51:00Z" w16du:dateUtc="2025-01-24T11:51:00Z">
          <w:r w:rsidR="00963100" w:rsidRPr="004155C5" w:rsidDel="00C14108">
            <w:rPr>
              <w:rFonts w:ascii="Arial" w:hAnsi="Arial" w:cs="Arial"/>
              <w:b/>
              <w:bCs/>
              <w:sz w:val="22"/>
              <w:szCs w:val="22"/>
            </w:rPr>
            <w:delText>ISOP</w:delText>
          </w:r>
        </w:del>
      </w:ins>
      <w:ins w:id="4468" w:author="Tammy Meek (NESO)" w:date="2025-01-27T11:47:00Z" w16du:dateUtc="2025-01-27T11:47:00Z">
        <w:r w:rsidR="00AB5FE3" w:rsidRPr="00AB5FE3">
          <w:rPr>
            <w:rFonts w:ascii="Arial" w:hAnsi="Arial" w:cs="Arial"/>
            <w:i/>
            <w:iCs/>
            <w:sz w:val="22"/>
            <w:szCs w:val="22"/>
          </w:rPr>
          <w:t>ISOP</w:t>
        </w:r>
      </w:ins>
      <w:ins w:id="4469" w:author="Stuart McLarnon (NESO)" w:date="2025-01-14T13:52:00Z">
        <w:r w:rsidR="00963100">
          <w:rPr>
            <w:rFonts w:ascii="Arial" w:hAnsi="Arial" w:cs="Arial"/>
            <w:sz w:val="22"/>
            <w:szCs w:val="22"/>
          </w:rPr>
          <w:t xml:space="preserve">. The </w:t>
        </w:r>
        <w:del w:id="4470" w:author="Tammy Meek (NESO)" w:date="2025-01-24T11:51:00Z" w16du:dateUtc="2025-01-24T11:51:00Z">
          <w:r w:rsidR="00963100" w:rsidRPr="004155C5" w:rsidDel="00C14108">
            <w:rPr>
              <w:rFonts w:ascii="Arial" w:hAnsi="Arial" w:cs="Arial"/>
              <w:b/>
              <w:bCs/>
              <w:sz w:val="22"/>
              <w:szCs w:val="22"/>
            </w:rPr>
            <w:delText>ISOP</w:delText>
          </w:r>
        </w:del>
      </w:ins>
      <w:ins w:id="4471" w:author="Tammy Meek (NESO)" w:date="2025-01-27T11:47:00Z" w16du:dateUtc="2025-01-27T11:47:00Z">
        <w:r w:rsidR="00AB5FE3" w:rsidRPr="00AB5FE3">
          <w:rPr>
            <w:rFonts w:ascii="Arial" w:hAnsi="Arial" w:cs="Arial"/>
            <w:i/>
            <w:iCs/>
            <w:sz w:val="22"/>
            <w:szCs w:val="22"/>
          </w:rPr>
          <w:t>ISOP</w:t>
        </w:r>
      </w:ins>
      <w:ins w:id="4472" w:author="Stuart McLarnon (NESO)" w:date="2025-01-14T13:52:00Z">
        <w:r w:rsidR="00963100">
          <w:rPr>
            <w:rFonts w:ascii="Arial" w:hAnsi="Arial" w:cs="Arial"/>
            <w:sz w:val="22"/>
            <w:szCs w:val="22"/>
          </w:rPr>
          <w:t xml:space="preserve"> may remove and reappoint the </w:t>
        </w:r>
        <w:del w:id="4473" w:author="Tammy Meek (NESO)" w:date="2025-01-27T11:30:00Z" w16du:dateUtc="2025-01-27T11:30:00Z">
          <w:r w:rsidR="00963100" w:rsidRPr="00207ADC" w:rsidDel="00AB5FE3">
            <w:rPr>
              <w:rFonts w:ascii="Arial" w:hAnsi="Arial" w:cs="Arial"/>
              <w:b/>
              <w:bCs/>
              <w:sz w:val="22"/>
              <w:szCs w:val="22"/>
            </w:rPr>
            <w:delText>Secretary</w:delText>
          </w:r>
        </w:del>
      </w:ins>
      <w:ins w:id="4474" w:author="Tammy Meek (NESO)" w:date="2025-01-27T11:30:00Z" w16du:dateUtc="2025-01-27T11:30:00Z">
        <w:r w:rsidR="00AB5FE3" w:rsidRPr="00AB5FE3">
          <w:rPr>
            <w:rFonts w:ascii="Arial" w:hAnsi="Arial" w:cs="Arial"/>
            <w:i/>
            <w:iCs/>
            <w:sz w:val="22"/>
            <w:szCs w:val="22"/>
          </w:rPr>
          <w:t>Secretary</w:t>
        </w:r>
      </w:ins>
      <w:ins w:id="4475" w:author="Stuart McLarnon (NESO)" w:date="2025-01-14T13:52:00Z">
        <w:r w:rsidR="00963100">
          <w:rPr>
            <w:rFonts w:ascii="Arial" w:hAnsi="Arial" w:cs="Arial"/>
            <w:sz w:val="22"/>
            <w:szCs w:val="22"/>
          </w:rPr>
          <w:t xml:space="preserve"> by giving notice to the </w:t>
        </w:r>
        <w:del w:id="4476" w:author="Tammy Meek (NESO)" w:date="2025-01-27T11:31:00Z" w16du:dateUtc="2025-01-27T11:31:00Z">
          <w:r w:rsidR="00963100" w:rsidRPr="00207ADC" w:rsidDel="00AB5FE3">
            <w:rPr>
              <w:rFonts w:ascii="Arial" w:hAnsi="Arial" w:cs="Arial"/>
              <w:b/>
              <w:bCs/>
              <w:sz w:val="22"/>
              <w:szCs w:val="22"/>
            </w:rPr>
            <w:delText>Panel</w:delText>
          </w:r>
        </w:del>
      </w:ins>
      <w:ins w:id="4477" w:author="Tammy Meek (NESO)" w:date="2025-01-27T11:31:00Z" w16du:dateUtc="2025-01-27T11:31:00Z">
        <w:r w:rsidR="00AB5FE3" w:rsidRPr="00AB5FE3">
          <w:rPr>
            <w:rFonts w:ascii="Arial" w:hAnsi="Arial" w:cs="Arial"/>
            <w:i/>
            <w:iCs/>
            <w:sz w:val="22"/>
            <w:szCs w:val="22"/>
          </w:rPr>
          <w:t>Panel</w:t>
        </w:r>
      </w:ins>
      <w:ins w:id="4478" w:author="Stuart McLarnon (NESO)" w:date="2025-01-14T13:52:00Z">
        <w:r w:rsidR="00963100">
          <w:rPr>
            <w:rFonts w:ascii="Arial" w:hAnsi="Arial" w:cs="Arial"/>
            <w:sz w:val="22"/>
            <w:szCs w:val="22"/>
          </w:rPr>
          <w:t>.</w:t>
        </w:r>
      </w:ins>
    </w:p>
    <w:p w14:paraId="1BBBF995" w14:textId="223429C3" w:rsidR="00963100" w:rsidRDefault="00224D42" w:rsidP="00CD6815">
      <w:pPr>
        <w:kinsoku w:val="0"/>
        <w:overflowPunct w:val="0"/>
        <w:autoSpaceDE/>
        <w:autoSpaceDN/>
        <w:adjustRightInd/>
        <w:spacing w:before="236" w:line="254" w:lineRule="exact"/>
        <w:ind w:left="1440" w:right="72" w:hanging="720"/>
        <w:jc w:val="both"/>
        <w:textAlignment w:val="baseline"/>
        <w:rPr>
          <w:ins w:id="4479" w:author="Stuart McLarnon (NESO)" w:date="2025-01-14T13:52:00Z"/>
          <w:rFonts w:ascii="Arial" w:hAnsi="Arial" w:cs="Arial"/>
          <w:spacing w:val="-1"/>
          <w:sz w:val="22"/>
          <w:szCs w:val="22"/>
        </w:rPr>
      </w:pPr>
      <w:ins w:id="4480" w:author="Stuart McLarnon (NESO)" w:date="2025-01-14T13:54:00Z">
        <w:r w:rsidRPr="00224D42">
          <w:rPr>
            <w:rFonts w:ascii="Arial" w:hAnsi="Arial" w:cs="Arial"/>
            <w:spacing w:val="-1"/>
            <w:sz w:val="22"/>
            <w:szCs w:val="22"/>
          </w:rPr>
          <w:t>J.</w:t>
        </w:r>
      </w:ins>
      <w:ins w:id="4481" w:author="Stuart McLarnon (NESO)" w:date="2025-01-14T13:52:00Z">
        <w:r w:rsidR="00963100">
          <w:rPr>
            <w:rFonts w:ascii="Arial" w:hAnsi="Arial" w:cs="Arial"/>
            <w:spacing w:val="-1"/>
            <w:sz w:val="22"/>
            <w:szCs w:val="22"/>
          </w:rPr>
          <w:t xml:space="preserve">4.4.2 The </w:t>
        </w:r>
        <w:del w:id="4482" w:author="Tammy Meek (NESO)" w:date="2025-01-27T11:30:00Z" w16du:dateUtc="2025-01-27T11:30:00Z">
          <w:r w:rsidR="00963100" w:rsidRPr="00207ADC" w:rsidDel="00AB5FE3">
            <w:rPr>
              <w:rFonts w:ascii="Arial" w:hAnsi="Arial" w:cs="Arial"/>
              <w:b/>
              <w:bCs/>
              <w:spacing w:val="-1"/>
              <w:sz w:val="22"/>
              <w:szCs w:val="22"/>
            </w:rPr>
            <w:delText>Secretary</w:delText>
          </w:r>
        </w:del>
      </w:ins>
      <w:ins w:id="4483" w:author="Tammy Meek (NESO)" w:date="2025-01-27T11:30:00Z" w16du:dateUtc="2025-01-27T11:30:00Z">
        <w:r w:rsidR="00AB5FE3" w:rsidRPr="00AB5FE3">
          <w:rPr>
            <w:rFonts w:ascii="Arial" w:hAnsi="Arial" w:cs="Arial"/>
            <w:i/>
            <w:iCs/>
            <w:spacing w:val="-1"/>
            <w:sz w:val="22"/>
            <w:szCs w:val="22"/>
          </w:rPr>
          <w:t>Secretary</w:t>
        </w:r>
      </w:ins>
      <w:ins w:id="4484" w:author="Stuart McLarnon (NESO)" w:date="2025-01-14T13:52:00Z">
        <w:r w:rsidR="00963100">
          <w:rPr>
            <w:rFonts w:ascii="Arial" w:hAnsi="Arial" w:cs="Arial"/>
            <w:spacing w:val="-1"/>
            <w:sz w:val="22"/>
            <w:szCs w:val="22"/>
          </w:rPr>
          <w:t xml:space="preserve"> shall carry out such activities as are specified in this </w:t>
        </w:r>
        <w:del w:id="4485" w:author="Tammy Meek (NESO)" w:date="2025-01-27T11:19:00Z" w16du:dateUtc="2025-01-27T11:19:00Z">
          <w:r w:rsidR="00963100" w:rsidRPr="00207ADC" w:rsidDel="00CD302F">
            <w:rPr>
              <w:rFonts w:ascii="Arial" w:hAnsi="Arial" w:cs="Arial"/>
              <w:b/>
              <w:bCs/>
              <w:spacing w:val="-1"/>
              <w:sz w:val="22"/>
              <w:szCs w:val="22"/>
            </w:rPr>
            <w:delText>Governance Framework</w:delText>
          </w:r>
        </w:del>
      </w:ins>
      <w:ins w:id="4486" w:author="Tammy Meek (NESO)" w:date="2025-01-27T11:19:00Z" w16du:dateUtc="2025-01-27T11:19:00Z">
        <w:r w:rsidR="00CD302F" w:rsidRPr="00CD302F">
          <w:rPr>
            <w:rFonts w:ascii="Arial" w:hAnsi="Arial" w:cs="Arial"/>
            <w:i/>
            <w:iCs/>
            <w:spacing w:val="-1"/>
            <w:sz w:val="22"/>
            <w:szCs w:val="22"/>
          </w:rPr>
          <w:t>Governance Framework</w:t>
        </w:r>
      </w:ins>
      <w:ins w:id="4487" w:author="Stuart McLarnon (NESO)" w:date="2025-01-14T13:52:00Z">
        <w:r w:rsidR="00963100">
          <w:rPr>
            <w:rFonts w:ascii="Arial" w:hAnsi="Arial" w:cs="Arial"/>
            <w:spacing w:val="-1"/>
            <w:sz w:val="22"/>
            <w:szCs w:val="22"/>
          </w:rPr>
          <w:t xml:space="preserve"> and as are otherwise agreed between the </w:t>
        </w:r>
        <w:del w:id="4488" w:author="Tammy Meek (NESO)" w:date="2025-01-27T11:27:00Z" w16du:dateUtc="2025-01-27T11:27:00Z">
          <w:r w:rsidR="00963100" w:rsidRPr="00207ADC" w:rsidDel="00AB5FE3">
            <w:rPr>
              <w:rFonts w:ascii="Arial" w:hAnsi="Arial" w:cs="Arial"/>
              <w:b/>
              <w:bCs/>
              <w:spacing w:val="-1"/>
              <w:sz w:val="22"/>
              <w:szCs w:val="22"/>
            </w:rPr>
            <w:delText>Members</w:delText>
          </w:r>
        </w:del>
      </w:ins>
      <w:ins w:id="4489" w:author="Tammy Meek (NESO)" w:date="2025-01-27T11:27:00Z" w16du:dateUtc="2025-01-27T11:27:00Z">
        <w:r w:rsidR="00AB5FE3" w:rsidRPr="00AB5FE3">
          <w:rPr>
            <w:rFonts w:ascii="Arial" w:hAnsi="Arial" w:cs="Arial"/>
            <w:i/>
            <w:iCs/>
            <w:spacing w:val="-1"/>
            <w:sz w:val="22"/>
            <w:szCs w:val="22"/>
          </w:rPr>
          <w:t>Members</w:t>
        </w:r>
      </w:ins>
      <w:ins w:id="4490" w:author="Stuart McLarnon (NESO)" w:date="2025-01-14T13:52:00Z">
        <w:r w:rsidR="00963100">
          <w:rPr>
            <w:rFonts w:ascii="Arial" w:hAnsi="Arial" w:cs="Arial"/>
            <w:spacing w:val="-1"/>
            <w:sz w:val="22"/>
            <w:szCs w:val="22"/>
          </w:rPr>
          <w:t xml:space="preserve"> from time to time.</w:t>
        </w:r>
      </w:ins>
    </w:p>
    <w:p w14:paraId="15628992" w14:textId="2EA441E9" w:rsidR="00963100" w:rsidRDefault="00224D42" w:rsidP="00963100">
      <w:pPr>
        <w:kinsoku w:val="0"/>
        <w:overflowPunct w:val="0"/>
        <w:autoSpaceDE/>
        <w:autoSpaceDN/>
        <w:adjustRightInd/>
        <w:spacing w:before="237" w:line="253" w:lineRule="exact"/>
        <w:textAlignment w:val="baseline"/>
        <w:rPr>
          <w:ins w:id="4491" w:author="Stuart McLarnon (NESO)" w:date="2025-01-14T13:52:00Z"/>
          <w:rFonts w:ascii="Arial" w:hAnsi="Arial" w:cs="Arial"/>
          <w:spacing w:val="23"/>
          <w:sz w:val="22"/>
          <w:szCs w:val="22"/>
        </w:rPr>
      </w:pPr>
      <w:ins w:id="4492" w:author="Stuart McLarnon (NESO)" w:date="2025-01-14T13:55:00Z">
        <w:r w:rsidRPr="00224D42">
          <w:rPr>
            <w:rFonts w:ascii="Arial" w:hAnsi="Arial" w:cs="Arial"/>
            <w:spacing w:val="23"/>
            <w:sz w:val="22"/>
            <w:szCs w:val="22"/>
          </w:rPr>
          <w:t>J.</w:t>
        </w:r>
      </w:ins>
      <w:ins w:id="4493" w:author="Stuart McLarnon (NESO)" w:date="2025-01-14T13:52:00Z">
        <w:r w:rsidR="00963100">
          <w:rPr>
            <w:rFonts w:ascii="Arial" w:hAnsi="Arial" w:cs="Arial"/>
            <w:spacing w:val="23"/>
            <w:sz w:val="22"/>
            <w:szCs w:val="22"/>
          </w:rPr>
          <w:t>4.5</w:t>
        </w:r>
        <w:r w:rsidR="00963100" w:rsidRPr="00207ADC">
          <w:rPr>
            <w:rFonts w:ascii="Arial" w:hAnsi="Arial" w:cs="Arial"/>
            <w:spacing w:val="-1"/>
            <w:sz w:val="22"/>
            <w:szCs w:val="22"/>
          </w:rPr>
          <w:t xml:space="preserve"> Authority</w:t>
        </w:r>
      </w:ins>
    </w:p>
    <w:p w14:paraId="0044619C" w14:textId="7D889ED9" w:rsidR="00963100" w:rsidRDefault="00224D42" w:rsidP="00CD6815">
      <w:pPr>
        <w:kinsoku w:val="0"/>
        <w:overflowPunct w:val="0"/>
        <w:autoSpaceDE/>
        <w:autoSpaceDN/>
        <w:adjustRightInd/>
        <w:spacing w:before="244" w:line="252" w:lineRule="exact"/>
        <w:ind w:left="1440" w:right="72" w:hanging="720"/>
        <w:jc w:val="both"/>
        <w:textAlignment w:val="baseline"/>
        <w:rPr>
          <w:ins w:id="4494" w:author="Stuart McLarnon (NESO)" w:date="2025-01-14T13:52:00Z"/>
          <w:rFonts w:ascii="Arial" w:hAnsi="Arial" w:cs="Arial"/>
          <w:sz w:val="22"/>
          <w:szCs w:val="22"/>
        </w:rPr>
      </w:pPr>
      <w:ins w:id="4495" w:author="Stuart McLarnon (NESO)" w:date="2025-01-14T13:55:00Z">
        <w:r w:rsidRPr="00224D42">
          <w:rPr>
            <w:rFonts w:ascii="Arial" w:hAnsi="Arial" w:cs="Arial"/>
            <w:sz w:val="22"/>
            <w:szCs w:val="22"/>
          </w:rPr>
          <w:t>J.</w:t>
        </w:r>
      </w:ins>
      <w:ins w:id="4496" w:author="Stuart McLarnon (NESO)" w:date="2025-01-14T13:52:00Z">
        <w:r w:rsidR="00963100">
          <w:rPr>
            <w:rFonts w:ascii="Arial" w:hAnsi="Arial" w:cs="Arial"/>
            <w:sz w:val="22"/>
            <w:szCs w:val="22"/>
          </w:rPr>
          <w:t xml:space="preserve">4.5.1 A representative of the </w:t>
        </w:r>
        <w:del w:id="4497" w:author="Tammy Meek (NESO)" w:date="2025-01-27T11:34:00Z" w16du:dateUtc="2025-01-27T11:34:00Z">
          <w:r w:rsidR="00963100" w:rsidRPr="00207ADC" w:rsidDel="00AB5FE3">
            <w:rPr>
              <w:rFonts w:ascii="Arial" w:hAnsi="Arial" w:cs="Arial"/>
              <w:b/>
              <w:bCs/>
              <w:sz w:val="22"/>
              <w:szCs w:val="22"/>
            </w:rPr>
            <w:delText>Authority</w:delText>
          </w:r>
        </w:del>
      </w:ins>
      <w:ins w:id="4498" w:author="Tammy Meek (NESO)" w:date="2025-01-27T11:34:00Z" w16du:dateUtc="2025-01-27T11:34:00Z">
        <w:r w:rsidR="00AB5FE3" w:rsidRPr="00AB5FE3">
          <w:rPr>
            <w:rFonts w:ascii="Arial" w:hAnsi="Arial" w:cs="Arial"/>
            <w:i/>
            <w:iCs/>
            <w:sz w:val="22"/>
            <w:szCs w:val="22"/>
          </w:rPr>
          <w:t>Authority</w:t>
        </w:r>
      </w:ins>
      <w:ins w:id="4499" w:author="Stuart McLarnon (NESO)" w:date="2025-01-14T13:52:00Z">
        <w:r w:rsidR="00963100">
          <w:rPr>
            <w:rFonts w:ascii="Arial" w:hAnsi="Arial" w:cs="Arial"/>
            <w:sz w:val="22"/>
            <w:szCs w:val="22"/>
          </w:rPr>
          <w:t xml:space="preserve"> shall be entitled to attend </w:t>
        </w:r>
        <w:del w:id="4500" w:author="Tammy Meek (NESO)" w:date="2025-01-27T11:31:00Z" w16du:dateUtc="2025-01-27T11:31:00Z">
          <w:r w:rsidR="00963100" w:rsidRPr="00207ADC" w:rsidDel="00AB5FE3">
            <w:rPr>
              <w:rFonts w:ascii="Arial" w:hAnsi="Arial" w:cs="Arial"/>
              <w:b/>
              <w:bCs/>
              <w:sz w:val="22"/>
              <w:szCs w:val="22"/>
            </w:rPr>
            <w:delText>Panel</w:delText>
          </w:r>
        </w:del>
      </w:ins>
      <w:ins w:id="4501" w:author="Tammy Meek (NESO)" w:date="2025-01-27T11:31:00Z" w16du:dateUtc="2025-01-27T11:31:00Z">
        <w:r w:rsidR="00AB5FE3" w:rsidRPr="00AB5FE3">
          <w:rPr>
            <w:rFonts w:ascii="Arial" w:hAnsi="Arial" w:cs="Arial"/>
            <w:i/>
            <w:iCs/>
            <w:sz w:val="22"/>
            <w:szCs w:val="22"/>
          </w:rPr>
          <w:t>Panel</w:t>
        </w:r>
      </w:ins>
      <w:ins w:id="4502" w:author="Stuart McLarnon (NESO)" w:date="2025-01-14T13:52:00Z">
        <w:r w:rsidR="00963100">
          <w:rPr>
            <w:rFonts w:ascii="Arial" w:hAnsi="Arial" w:cs="Arial"/>
            <w:sz w:val="22"/>
            <w:szCs w:val="22"/>
          </w:rPr>
          <w:t xml:space="preserve"> meetings as an observer and may speak at any meeting. The </w:t>
        </w:r>
        <w:del w:id="4503" w:author="Tammy Meek (NESO)" w:date="2025-01-27T11:34:00Z" w16du:dateUtc="2025-01-27T11:34:00Z">
          <w:r w:rsidR="00963100" w:rsidRPr="00207ADC" w:rsidDel="00AB5FE3">
            <w:rPr>
              <w:rFonts w:ascii="Arial" w:hAnsi="Arial" w:cs="Arial"/>
              <w:b/>
              <w:bCs/>
              <w:sz w:val="22"/>
              <w:szCs w:val="22"/>
            </w:rPr>
            <w:delText>Authority</w:delText>
          </w:r>
        </w:del>
      </w:ins>
      <w:ins w:id="4504" w:author="Tammy Meek (NESO)" w:date="2025-01-27T11:34:00Z" w16du:dateUtc="2025-01-27T11:34:00Z">
        <w:r w:rsidR="00AB5FE3" w:rsidRPr="00AB5FE3">
          <w:rPr>
            <w:rFonts w:ascii="Arial" w:hAnsi="Arial" w:cs="Arial"/>
            <w:i/>
            <w:iCs/>
            <w:sz w:val="22"/>
            <w:szCs w:val="22"/>
          </w:rPr>
          <w:t>Authority</w:t>
        </w:r>
      </w:ins>
      <w:ins w:id="4505" w:author="Stuart McLarnon (NESO)" w:date="2025-01-14T13:52:00Z">
        <w:r w:rsidR="00963100">
          <w:rPr>
            <w:rFonts w:ascii="Arial" w:hAnsi="Arial" w:cs="Arial"/>
            <w:sz w:val="22"/>
            <w:szCs w:val="22"/>
          </w:rPr>
          <w:t xml:space="preserve"> shall from time to time notify the </w:t>
        </w:r>
        <w:del w:id="4506" w:author="Tammy Meek (NESO)" w:date="2025-01-27T11:30:00Z" w16du:dateUtc="2025-01-27T11:30:00Z">
          <w:r w:rsidR="00963100" w:rsidRPr="00207ADC" w:rsidDel="00AB5FE3">
            <w:rPr>
              <w:rFonts w:ascii="Arial" w:hAnsi="Arial" w:cs="Arial"/>
              <w:b/>
              <w:bCs/>
              <w:sz w:val="22"/>
              <w:szCs w:val="22"/>
            </w:rPr>
            <w:delText>Secretary</w:delText>
          </w:r>
        </w:del>
      </w:ins>
      <w:ins w:id="4507" w:author="Tammy Meek (NESO)" w:date="2025-01-27T11:30:00Z" w16du:dateUtc="2025-01-27T11:30:00Z">
        <w:r w:rsidR="00AB5FE3" w:rsidRPr="00AB5FE3">
          <w:rPr>
            <w:rFonts w:ascii="Arial" w:hAnsi="Arial" w:cs="Arial"/>
            <w:i/>
            <w:iCs/>
            <w:sz w:val="22"/>
            <w:szCs w:val="22"/>
          </w:rPr>
          <w:t>Secretary</w:t>
        </w:r>
      </w:ins>
      <w:ins w:id="4508" w:author="Stuart McLarnon (NESO)" w:date="2025-01-14T13:52:00Z">
        <w:r w:rsidR="00963100">
          <w:rPr>
            <w:rFonts w:ascii="Arial" w:hAnsi="Arial" w:cs="Arial"/>
            <w:sz w:val="22"/>
            <w:szCs w:val="22"/>
          </w:rPr>
          <w:t xml:space="preserve"> of the identity of the observer. For the avoidance of doubt the </w:t>
        </w:r>
        <w:del w:id="4509" w:author="Tammy Meek (NESO)" w:date="2025-01-27T11:34:00Z" w16du:dateUtc="2025-01-27T11:34:00Z">
          <w:r w:rsidR="00963100" w:rsidRPr="00207ADC" w:rsidDel="00AB5FE3">
            <w:rPr>
              <w:rFonts w:ascii="Arial" w:hAnsi="Arial" w:cs="Arial"/>
              <w:b/>
              <w:bCs/>
              <w:sz w:val="22"/>
              <w:szCs w:val="22"/>
            </w:rPr>
            <w:delText>Authority</w:delText>
          </w:r>
        </w:del>
      </w:ins>
      <w:ins w:id="4510" w:author="Tammy Meek (NESO)" w:date="2025-01-27T11:34:00Z" w16du:dateUtc="2025-01-27T11:34:00Z">
        <w:r w:rsidR="00AB5FE3" w:rsidRPr="00AB5FE3">
          <w:rPr>
            <w:rFonts w:ascii="Arial" w:hAnsi="Arial" w:cs="Arial"/>
            <w:i/>
            <w:iCs/>
            <w:sz w:val="22"/>
            <w:szCs w:val="22"/>
          </w:rPr>
          <w:t>Authority</w:t>
        </w:r>
      </w:ins>
      <w:ins w:id="4511" w:author="Stuart McLarnon (NESO)" w:date="2025-01-14T13:52:00Z">
        <w:r w:rsidR="00963100">
          <w:rPr>
            <w:rFonts w:ascii="Arial" w:hAnsi="Arial" w:cs="Arial"/>
            <w:sz w:val="22"/>
            <w:szCs w:val="22"/>
          </w:rPr>
          <w:t xml:space="preserve"> representative shall not be considered a </w:t>
        </w:r>
        <w:r w:rsidR="00963100" w:rsidRPr="00AB5FE3">
          <w:rPr>
            <w:rFonts w:ascii="Arial" w:hAnsi="Arial" w:cs="Arial"/>
            <w:i/>
            <w:iCs/>
            <w:sz w:val="22"/>
            <w:szCs w:val="22"/>
            <w:rPrChange w:id="4512" w:author="Tammy Meek (NESO)" w:date="2025-01-27T11:31:00Z" w16du:dateUtc="2025-01-27T11:31:00Z">
              <w:rPr>
                <w:rFonts w:ascii="Arial" w:hAnsi="Arial" w:cs="Arial"/>
                <w:b/>
                <w:bCs/>
                <w:sz w:val="22"/>
                <w:szCs w:val="22"/>
              </w:rPr>
            </w:rPrChange>
          </w:rPr>
          <w:t>Member</w:t>
        </w:r>
        <w:r w:rsidR="00963100" w:rsidRPr="00AB5FE3">
          <w:rPr>
            <w:rFonts w:ascii="Arial" w:hAnsi="Arial" w:cs="Arial"/>
            <w:i/>
            <w:iCs/>
            <w:sz w:val="22"/>
            <w:szCs w:val="22"/>
            <w:rPrChange w:id="4513" w:author="Tammy Meek (NESO)" w:date="2025-01-27T11:31:00Z" w16du:dateUtc="2025-01-27T11:31:00Z">
              <w:rPr>
                <w:rFonts w:ascii="Arial" w:hAnsi="Arial" w:cs="Arial"/>
                <w:sz w:val="22"/>
                <w:szCs w:val="22"/>
              </w:rPr>
            </w:rPrChange>
          </w:rPr>
          <w:t xml:space="preserve"> </w:t>
        </w:r>
        <w:r w:rsidR="00963100">
          <w:rPr>
            <w:rFonts w:ascii="Arial" w:hAnsi="Arial" w:cs="Arial"/>
            <w:sz w:val="22"/>
            <w:szCs w:val="22"/>
          </w:rPr>
          <w:t xml:space="preserve">of the </w:t>
        </w:r>
        <w:del w:id="4514" w:author="Tammy Meek (NESO)" w:date="2025-01-27T11:31:00Z" w16du:dateUtc="2025-01-27T11:31:00Z">
          <w:r w:rsidR="00963100" w:rsidRPr="00207ADC" w:rsidDel="00AB5FE3">
            <w:rPr>
              <w:rFonts w:ascii="Arial" w:hAnsi="Arial" w:cs="Arial"/>
              <w:b/>
              <w:bCs/>
              <w:sz w:val="22"/>
              <w:szCs w:val="22"/>
            </w:rPr>
            <w:delText>Panel</w:delText>
          </w:r>
        </w:del>
      </w:ins>
      <w:ins w:id="4515" w:author="Tammy Meek (NESO)" w:date="2025-01-27T11:31:00Z" w16du:dateUtc="2025-01-27T11:31:00Z">
        <w:r w:rsidR="00AB5FE3" w:rsidRPr="00AB5FE3">
          <w:rPr>
            <w:rFonts w:ascii="Arial" w:hAnsi="Arial" w:cs="Arial"/>
            <w:i/>
            <w:iCs/>
            <w:sz w:val="22"/>
            <w:szCs w:val="22"/>
          </w:rPr>
          <w:t>Panel</w:t>
        </w:r>
      </w:ins>
      <w:ins w:id="4516" w:author="Stuart McLarnon (NESO)" w:date="2025-01-14T13:52:00Z">
        <w:r w:rsidR="00963100">
          <w:rPr>
            <w:rFonts w:ascii="Arial" w:hAnsi="Arial" w:cs="Arial"/>
            <w:sz w:val="22"/>
            <w:szCs w:val="22"/>
          </w:rPr>
          <w:t>.</w:t>
        </w:r>
      </w:ins>
    </w:p>
    <w:p w14:paraId="5A6160A8" w14:textId="4C87959E" w:rsidR="00963100" w:rsidRDefault="00224D42" w:rsidP="00963100">
      <w:pPr>
        <w:tabs>
          <w:tab w:val="decimal" w:pos="144"/>
          <w:tab w:val="left" w:pos="720"/>
        </w:tabs>
        <w:kinsoku w:val="0"/>
        <w:overflowPunct w:val="0"/>
        <w:autoSpaceDE/>
        <w:autoSpaceDN/>
        <w:adjustRightInd/>
        <w:spacing w:before="237" w:line="253" w:lineRule="exact"/>
        <w:textAlignment w:val="baseline"/>
        <w:rPr>
          <w:ins w:id="4517" w:author="Stuart McLarnon (NESO)" w:date="2025-01-14T13:52:00Z"/>
          <w:rFonts w:ascii="Arial" w:hAnsi="Arial" w:cs="Arial"/>
          <w:spacing w:val="-1"/>
          <w:sz w:val="22"/>
          <w:szCs w:val="22"/>
        </w:rPr>
      </w:pPr>
      <w:ins w:id="4518" w:author="Stuart McLarnon (NESO)" w:date="2025-01-14T13:55:00Z">
        <w:r w:rsidRPr="00224D42">
          <w:rPr>
            <w:rFonts w:ascii="Arial" w:hAnsi="Arial" w:cs="Arial"/>
            <w:spacing w:val="-1"/>
            <w:sz w:val="22"/>
            <w:szCs w:val="22"/>
          </w:rPr>
          <w:t>J.</w:t>
        </w:r>
      </w:ins>
      <w:ins w:id="4519" w:author="Stuart McLarnon (NESO)" w:date="2025-01-14T13:52:00Z">
        <w:r w:rsidR="00963100">
          <w:rPr>
            <w:rFonts w:ascii="Arial" w:hAnsi="Arial" w:cs="Arial"/>
            <w:spacing w:val="-1"/>
            <w:sz w:val="22"/>
            <w:szCs w:val="22"/>
          </w:rPr>
          <w:t>4.6</w:t>
        </w:r>
        <w:r w:rsidR="00963100">
          <w:rPr>
            <w:rFonts w:ascii="Arial" w:hAnsi="Arial" w:cs="Arial"/>
            <w:spacing w:val="-1"/>
            <w:sz w:val="22"/>
            <w:szCs w:val="22"/>
          </w:rPr>
          <w:tab/>
          <w:t>Membership</w:t>
        </w:r>
      </w:ins>
    </w:p>
    <w:p w14:paraId="64C5F5B5" w14:textId="356FE918" w:rsidR="00963100" w:rsidRDefault="00224D42" w:rsidP="006E08EB">
      <w:pPr>
        <w:kinsoku w:val="0"/>
        <w:overflowPunct w:val="0"/>
        <w:autoSpaceDE/>
        <w:autoSpaceDN/>
        <w:adjustRightInd/>
        <w:spacing w:before="241" w:line="253" w:lineRule="exact"/>
        <w:ind w:left="720"/>
        <w:textAlignment w:val="baseline"/>
        <w:rPr>
          <w:ins w:id="4520" w:author="Stuart McLarnon (NESO)" w:date="2025-01-14T13:52:00Z"/>
          <w:rFonts w:ascii="Arial" w:hAnsi="Arial" w:cs="Arial"/>
          <w:sz w:val="24"/>
          <w:szCs w:val="24"/>
        </w:rPr>
      </w:pPr>
      <w:ins w:id="4521" w:author="Stuart McLarnon (NESO)" w:date="2025-01-14T13:55:00Z">
        <w:r w:rsidRPr="00224D42">
          <w:rPr>
            <w:rFonts w:ascii="Arial" w:hAnsi="Arial" w:cs="Arial"/>
            <w:spacing w:val="7"/>
            <w:sz w:val="22"/>
            <w:szCs w:val="22"/>
          </w:rPr>
          <w:t>J.</w:t>
        </w:r>
      </w:ins>
      <w:ins w:id="4522" w:author="Stuart McLarnon (NESO)" w:date="2025-01-14T13:52:00Z">
        <w:r w:rsidR="00963100">
          <w:rPr>
            <w:rFonts w:ascii="Arial" w:hAnsi="Arial" w:cs="Arial"/>
            <w:spacing w:val="7"/>
            <w:sz w:val="22"/>
            <w:szCs w:val="22"/>
          </w:rPr>
          <w:t xml:space="preserve">4.6.1 The </w:t>
        </w:r>
        <w:del w:id="4523" w:author="Tammy Meek (NESO)" w:date="2025-01-27T11:31:00Z" w16du:dateUtc="2025-01-27T11:31:00Z">
          <w:r w:rsidR="00963100" w:rsidRPr="00207ADC" w:rsidDel="00AB5FE3">
            <w:rPr>
              <w:rFonts w:ascii="Arial" w:hAnsi="Arial" w:cs="Arial"/>
              <w:b/>
              <w:bCs/>
              <w:spacing w:val="7"/>
              <w:sz w:val="22"/>
              <w:szCs w:val="22"/>
            </w:rPr>
            <w:delText>Panel</w:delText>
          </w:r>
        </w:del>
      </w:ins>
      <w:ins w:id="4524" w:author="Tammy Meek (NESO)" w:date="2025-01-27T11:31:00Z" w16du:dateUtc="2025-01-27T11:31:00Z">
        <w:r w:rsidR="00AB5FE3" w:rsidRPr="00AB5FE3">
          <w:rPr>
            <w:rFonts w:ascii="Arial" w:hAnsi="Arial" w:cs="Arial"/>
            <w:i/>
            <w:iCs/>
            <w:spacing w:val="7"/>
            <w:sz w:val="22"/>
            <w:szCs w:val="22"/>
          </w:rPr>
          <w:t>Panel</w:t>
        </w:r>
      </w:ins>
      <w:ins w:id="4525" w:author="Stuart McLarnon (NESO)" w:date="2025-01-14T13:52:00Z">
        <w:r w:rsidR="00963100">
          <w:rPr>
            <w:rFonts w:ascii="Arial" w:hAnsi="Arial" w:cs="Arial"/>
            <w:spacing w:val="7"/>
            <w:sz w:val="22"/>
            <w:szCs w:val="22"/>
          </w:rPr>
          <w:t xml:space="preserve"> shall consist of:</w:t>
        </w:r>
        <w:r w:rsidR="00963100">
          <w:rPr>
            <w:rFonts w:ascii="Arial" w:hAnsi="Arial" w:cs="Arial"/>
            <w:spacing w:val="7"/>
            <w:sz w:val="22"/>
            <w:szCs w:val="22"/>
          </w:rPr>
          <w:noBreakHyphen/>
        </w:r>
      </w:ins>
    </w:p>
    <w:p w14:paraId="196FFF77" w14:textId="2300CFFB" w:rsidR="00963100" w:rsidRDefault="00963100">
      <w:pPr>
        <w:numPr>
          <w:ilvl w:val="0"/>
          <w:numId w:val="69"/>
        </w:numPr>
        <w:tabs>
          <w:tab w:val="clear" w:pos="2160"/>
          <w:tab w:val="num" w:pos="2880"/>
        </w:tabs>
        <w:kinsoku w:val="0"/>
        <w:overflowPunct w:val="0"/>
        <w:autoSpaceDE/>
        <w:autoSpaceDN/>
        <w:adjustRightInd/>
        <w:spacing w:before="242" w:line="253" w:lineRule="exact"/>
        <w:ind w:left="2160"/>
        <w:textAlignment w:val="baseline"/>
        <w:rPr>
          <w:ins w:id="4526" w:author="Stuart McLarnon (NESO)" w:date="2025-01-14T13:52:00Z"/>
          <w:rFonts w:ascii="Arial" w:hAnsi="Arial" w:cs="Arial"/>
          <w:spacing w:val="-2"/>
          <w:sz w:val="22"/>
          <w:szCs w:val="22"/>
        </w:rPr>
        <w:pPrChange w:id="4527" w:author="Tammy Meek (NESO)" w:date="2025-01-27T13:46:00Z" w16du:dateUtc="2025-01-27T13:46:00Z">
          <w:pPr>
            <w:numPr>
              <w:numId w:val="69"/>
            </w:numPr>
            <w:tabs>
              <w:tab w:val="num" w:pos="2160"/>
            </w:tabs>
            <w:kinsoku w:val="0"/>
            <w:overflowPunct w:val="0"/>
            <w:autoSpaceDE/>
            <w:autoSpaceDN/>
            <w:adjustRightInd/>
            <w:spacing w:before="242" w:line="253" w:lineRule="exact"/>
            <w:ind w:left="1440"/>
            <w:textAlignment w:val="baseline"/>
          </w:pPr>
        </w:pPrChange>
      </w:pPr>
      <w:ins w:id="4528" w:author="Stuart McLarnon (NESO)" w:date="2025-01-14T13:52:00Z">
        <w:r>
          <w:rPr>
            <w:rFonts w:ascii="Arial" w:hAnsi="Arial" w:cs="Arial"/>
            <w:spacing w:val="-2"/>
            <w:sz w:val="22"/>
            <w:szCs w:val="22"/>
          </w:rPr>
          <w:t xml:space="preserve">a </w:t>
        </w:r>
        <w:del w:id="4529" w:author="Tammy Meek (NESO)" w:date="2025-01-27T12:28:00Z" w16du:dateUtc="2025-01-27T12:28:00Z">
          <w:r w:rsidRPr="00207ADC" w:rsidDel="003627AA">
            <w:rPr>
              <w:rFonts w:ascii="Arial" w:hAnsi="Arial" w:cs="Arial"/>
              <w:b/>
              <w:bCs/>
              <w:spacing w:val="-2"/>
              <w:sz w:val="22"/>
              <w:szCs w:val="22"/>
            </w:rPr>
            <w:delText>Chairperson</w:delText>
          </w:r>
        </w:del>
      </w:ins>
      <w:ins w:id="4530" w:author="Tammy Meek (NESO)" w:date="2025-01-27T12:28:00Z" w16du:dateUtc="2025-01-27T12:28:00Z">
        <w:r w:rsidR="003627AA" w:rsidRPr="003627AA">
          <w:rPr>
            <w:rFonts w:ascii="Arial" w:hAnsi="Arial" w:cs="Arial"/>
            <w:i/>
            <w:iCs/>
            <w:spacing w:val="-2"/>
            <w:sz w:val="22"/>
            <w:szCs w:val="22"/>
          </w:rPr>
          <w:t>Chairperson</w:t>
        </w:r>
      </w:ins>
      <w:ins w:id="4531" w:author="Stuart McLarnon (NESO)" w:date="2025-01-14T13:52:00Z">
        <w:r>
          <w:rPr>
            <w:rFonts w:ascii="Arial" w:hAnsi="Arial" w:cs="Arial"/>
            <w:spacing w:val="-2"/>
            <w:sz w:val="22"/>
            <w:szCs w:val="22"/>
          </w:rPr>
          <w:t>;</w:t>
        </w:r>
      </w:ins>
    </w:p>
    <w:p w14:paraId="78A8427B" w14:textId="0A8B5A8E" w:rsidR="00963100" w:rsidRDefault="00963100">
      <w:pPr>
        <w:numPr>
          <w:ilvl w:val="0"/>
          <w:numId w:val="69"/>
        </w:numPr>
        <w:tabs>
          <w:tab w:val="clear" w:pos="2160"/>
          <w:tab w:val="num" w:pos="2880"/>
        </w:tabs>
        <w:kinsoku w:val="0"/>
        <w:overflowPunct w:val="0"/>
        <w:autoSpaceDE/>
        <w:autoSpaceDN/>
        <w:adjustRightInd/>
        <w:spacing w:before="236" w:line="253" w:lineRule="exact"/>
        <w:ind w:left="2160"/>
        <w:textAlignment w:val="baseline"/>
        <w:rPr>
          <w:ins w:id="4532" w:author="Stuart McLarnon (NESO)" w:date="2025-01-14T13:52:00Z"/>
          <w:rFonts w:ascii="Arial" w:hAnsi="Arial" w:cs="Arial"/>
          <w:sz w:val="22"/>
          <w:szCs w:val="22"/>
        </w:rPr>
        <w:pPrChange w:id="4533" w:author="Tammy Meek (NESO)" w:date="2025-01-27T13:46:00Z" w16du:dateUtc="2025-01-27T13:46:00Z">
          <w:pPr>
            <w:numPr>
              <w:numId w:val="69"/>
            </w:numPr>
            <w:tabs>
              <w:tab w:val="num" w:pos="2160"/>
            </w:tabs>
            <w:kinsoku w:val="0"/>
            <w:overflowPunct w:val="0"/>
            <w:autoSpaceDE/>
            <w:autoSpaceDN/>
            <w:adjustRightInd/>
            <w:spacing w:before="236" w:line="253" w:lineRule="exact"/>
            <w:ind w:left="1440"/>
            <w:textAlignment w:val="baseline"/>
          </w:pPr>
        </w:pPrChange>
      </w:pPr>
      <w:ins w:id="4534" w:author="Stuart McLarnon (NESO)" w:date="2025-01-14T13:52:00Z">
        <w:r>
          <w:rPr>
            <w:rFonts w:ascii="Arial" w:hAnsi="Arial" w:cs="Arial"/>
            <w:sz w:val="22"/>
            <w:szCs w:val="22"/>
          </w:rPr>
          <w:t xml:space="preserve">a </w:t>
        </w:r>
        <w:del w:id="4535" w:author="Tammy Meek (NESO)" w:date="2025-01-27T11:30:00Z" w16du:dateUtc="2025-01-27T11:30:00Z">
          <w:r w:rsidRPr="00207ADC" w:rsidDel="00AB5FE3">
            <w:rPr>
              <w:rFonts w:ascii="Arial" w:hAnsi="Arial" w:cs="Arial"/>
              <w:b/>
              <w:bCs/>
              <w:sz w:val="22"/>
              <w:szCs w:val="22"/>
            </w:rPr>
            <w:delText>Secretary</w:delText>
          </w:r>
        </w:del>
      </w:ins>
      <w:ins w:id="4536" w:author="Tammy Meek (NESO)" w:date="2025-01-27T11:30:00Z" w16du:dateUtc="2025-01-27T11:30:00Z">
        <w:r w:rsidR="00AB5FE3" w:rsidRPr="00AB5FE3">
          <w:rPr>
            <w:rFonts w:ascii="Arial" w:hAnsi="Arial" w:cs="Arial"/>
            <w:i/>
            <w:iCs/>
            <w:sz w:val="22"/>
            <w:szCs w:val="22"/>
          </w:rPr>
          <w:t>Secretary</w:t>
        </w:r>
      </w:ins>
      <w:ins w:id="4537" w:author="Stuart McLarnon (NESO)" w:date="2025-01-14T13:52:00Z">
        <w:r>
          <w:rPr>
            <w:rFonts w:ascii="Arial" w:hAnsi="Arial" w:cs="Arial"/>
            <w:sz w:val="22"/>
            <w:szCs w:val="22"/>
          </w:rPr>
          <w:t xml:space="preserve"> appointed by the </w:t>
        </w:r>
        <w:del w:id="4538" w:author="Tammy Meek (NESO)" w:date="2025-01-24T11:51:00Z" w16du:dateUtc="2025-01-24T11:51:00Z">
          <w:r w:rsidRPr="004155C5" w:rsidDel="00C14108">
            <w:rPr>
              <w:rFonts w:ascii="Arial" w:hAnsi="Arial" w:cs="Arial"/>
              <w:b/>
              <w:bCs/>
              <w:sz w:val="22"/>
              <w:szCs w:val="22"/>
            </w:rPr>
            <w:delText>ISOP</w:delText>
          </w:r>
        </w:del>
      </w:ins>
      <w:ins w:id="4539" w:author="Tammy Meek (NESO)" w:date="2025-01-27T11:47:00Z" w16du:dateUtc="2025-01-27T11:47:00Z">
        <w:r w:rsidR="00AB5FE3" w:rsidRPr="00AB5FE3">
          <w:rPr>
            <w:rFonts w:ascii="Arial" w:hAnsi="Arial" w:cs="Arial"/>
            <w:i/>
            <w:iCs/>
            <w:sz w:val="22"/>
            <w:szCs w:val="22"/>
          </w:rPr>
          <w:t>ISOP</w:t>
        </w:r>
      </w:ins>
      <w:ins w:id="4540" w:author="Stuart McLarnon (NESO)" w:date="2025-01-14T13:52:00Z">
        <w:r>
          <w:rPr>
            <w:rFonts w:ascii="Arial" w:hAnsi="Arial" w:cs="Arial"/>
            <w:sz w:val="22"/>
            <w:szCs w:val="22"/>
          </w:rPr>
          <w:t>;</w:t>
        </w:r>
      </w:ins>
    </w:p>
    <w:p w14:paraId="6A0B691C" w14:textId="09AD1C20" w:rsidR="00963100" w:rsidRDefault="00963100">
      <w:pPr>
        <w:numPr>
          <w:ilvl w:val="0"/>
          <w:numId w:val="69"/>
        </w:numPr>
        <w:tabs>
          <w:tab w:val="clear" w:pos="2160"/>
          <w:tab w:val="num" w:pos="2880"/>
        </w:tabs>
        <w:kinsoku w:val="0"/>
        <w:overflowPunct w:val="0"/>
        <w:autoSpaceDE/>
        <w:autoSpaceDN/>
        <w:adjustRightInd/>
        <w:spacing w:before="242" w:line="253" w:lineRule="exact"/>
        <w:ind w:left="2160"/>
        <w:textAlignment w:val="baseline"/>
        <w:rPr>
          <w:ins w:id="4541" w:author="Stuart McLarnon (NESO)" w:date="2025-01-14T13:52:00Z"/>
          <w:rFonts w:ascii="Arial" w:hAnsi="Arial" w:cs="Arial"/>
          <w:sz w:val="22"/>
          <w:szCs w:val="22"/>
        </w:rPr>
        <w:pPrChange w:id="4542" w:author="Tammy Meek (NESO)" w:date="2025-01-27T13:46:00Z" w16du:dateUtc="2025-01-27T13:46:00Z">
          <w:pPr>
            <w:numPr>
              <w:numId w:val="69"/>
            </w:numPr>
            <w:tabs>
              <w:tab w:val="num" w:pos="2160"/>
            </w:tabs>
            <w:kinsoku w:val="0"/>
            <w:overflowPunct w:val="0"/>
            <w:autoSpaceDE/>
            <w:autoSpaceDN/>
            <w:adjustRightInd/>
            <w:spacing w:before="242" w:line="253" w:lineRule="exact"/>
            <w:ind w:left="1440"/>
            <w:textAlignment w:val="baseline"/>
          </w:pPr>
        </w:pPrChange>
      </w:pPr>
      <w:ins w:id="4543" w:author="Stuart McLarnon (NESO)" w:date="2025-01-14T13:52:00Z">
        <w:r>
          <w:rPr>
            <w:rFonts w:ascii="Arial" w:hAnsi="Arial" w:cs="Arial"/>
            <w:sz w:val="22"/>
            <w:szCs w:val="22"/>
          </w:rPr>
          <w:t xml:space="preserve">a person appointed by the </w:t>
        </w:r>
        <w:del w:id="4544" w:author="Tammy Meek (NESO)" w:date="2025-01-27T11:34:00Z" w16du:dateUtc="2025-01-27T11:34:00Z">
          <w:r w:rsidRPr="00207ADC" w:rsidDel="00AB5FE3">
            <w:rPr>
              <w:rFonts w:ascii="Arial" w:hAnsi="Arial" w:cs="Arial"/>
              <w:b/>
              <w:bCs/>
              <w:sz w:val="22"/>
              <w:szCs w:val="22"/>
            </w:rPr>
            <w:delText>Authority</w:delText>
          </w:r>
        </w:del>
      </w:ins>
      <w:ins w:id="4545" w:author="Tammy Meek (NESO)" w:date="2025-01-27T11:34:00Z" w16du:dateUtc="2025-01-27T11:34:00Z">
        <w:r w:rsidR="00AB5FE3" w:rsidRPr="00AB5FE3">
          <w:rPr>
            <w:rFonts w:ascii="Arial" w:hAnsi="Arial" w:cs="Arial"/>
            <w:i/>
            <w:iCs/>
            <w:sz w:val="22"/>
            <w:szCs w:val="22"/>
          </w:rPr>
          <w:t>Authority</w:t>
        </w:r>
      </w:ins>
      <w:ins w:id="4546" w:author="Stuart McLarnon (NESO)" w:date="2025-01-14T13:52:00Z">
        <w:r>
          <w:rPr>
            <w:rFonts w:ascii="Arial" w:hAnsi="Arial" w:cs="Arial"/>
            <w:sz w:val="22"/>
            <w:szCs w:val="22"/>
          </w:rPr>
          <w:t>; and</w:t>
        </w:r>
      </w:ins>
    </w:p>
    <w:p w14:paraId="52CC3DE6" w14:textId="6DAF3CFC" w:rsidR="00963100" w:rsidRDefault="00963100">
      <w:pPr>
        <w:numPr>
          <w:ilvl w:val="0"/>
          <w:numId w:val="69"/>
        </w:numPr>
        <w:tabs>
          <w:tab w:val="clear" w:pos="2160"/>
          <w:tab w:val="num" w:pos="2880"/>
        </w:tabs>
        <w:kinsoku w:val="0"/>
        <w:overflowPunct w:val="0"/>
        <w:autoSpaceDE/>
        <w:autoSpaceDN/>
        <w:adjustRightInd/>
        <w:spacing w:before="241" w:line="253" w:lineRule="exact"/>
        <w:ind w:left="2160"/>
        <w:textAlignment w:val="baseline"/>
        <w:rPr>
          <w:ins w:id="4547" w:author="Stuart McLarnon (NESO)" w:date="2025-01-14T13:52:00Z"/>
          <w:rFonts w:ascii="Arial" w:hAnsi="Arial" w:cs="Arial"/>
          <w:sz w:val="22"/>
          <w:szCs w:val="22"/>
        </w:rPr>
        <w:pPrChange w:id="4548" w:author="Tammy Meek (NESO)" w:date="2025-01-27T13:46:00Z" w16du:dateUtc="2025-01-27T13:46:00Z">
          <w:pPr>
            <w:numPr>
              <w:numId w:val="69"/>
            </w:numPr>
            <w:tabs>
              <w:tab w:val="num" w:pos="2160"/>
            </w:tabs>
            <w:kinsoku w:val="0"/>
            <w:overflowPunct w:val="0"/>
            <w:autoSpaceDE/>
            <w:autoSpaceDN/>
            <w:adjustRightInd/>
            <w:spacing w:before="241" w:line="253" w:lineRule="exact"/>
            <w:ind w:left="1440"/>
            <w:textAlignment w:val="baseline"/>
          </w:pPr>
        </w:pPrChange>
      </w:pPr>
      <w:ins w:id="4549" w:author="Stuart McLarnon (NESO)" w:date="2025-01-14T13:52:00Z">
        <w:r>
          <w:rPr>
            <w:rFonts w:ascii="Arial" w:hAnsi="Arial" w:cs="Arial"/>
            <w:sz w:val="22"/>
            <w:szCs w:val="22"/>
          </w:rPr>
          <w:t xml:space="preserve">the following </w:t>
        </w:r>
        <w:del w:id="4550" w:author="Tammy Meek (NESO)" w:date="2025-01-27T11:27:00Z" w16du:dateUtc="2025-01-27T11:27:00Z">
          <w:r w:rsidRPr="00207ADC" w:rsidDel="00AB5FE3">
            <w:rPr>
              <w:rFonts w:ascii="Arial" w:hAnsi="Arial" w:cs="Arial"/>
              <w:b/>
              <w:bCs/>
              <w:sz w:val="22"/>
              <w:szCs w:val="22"/>
            </w:rPr>
            <w:delText>Members</w:delText>
          </w:r>
        </w:del>
      </w:ins>
      <w:ins w:id="4551" w:author="Tammy Meek (NESO)" w:date="2025-01-27T11:27:00Z" w16du:dateUtc="2025-01-27T11:27:00Z">
        <w:r w:rsidR="00AB5FE3" w:rsidRPr="00AB5FE3">
          <w:rPr>
            <w:rFonts w:ascii="Arial" w:hAnsi="Arial" w:cs="Arial"/>
            <w:i/>
            <w:iCs/>
            <w:sz w:val="22"/>
            <w:szCs w:val="22"/>
          </w:rPr>
          <w:t>Members</w:t>
        </w:r>
      </w:ins>
    </w:p>
    <w:p w14:paraId="006F7B86" w14:textId="52F1F48D" w:rsidR="00963100" w:rsidRDefault="00963100">
      <w:pPr>
        <w:numPr>
          <w:ilvl w:val="0"/>
          <w:numId w:val="70"/>
        </w:numPr>
        <w:tabs>
          <w:tab w:val="clear" w:pos="2664"/>
          <w:tab w:val="num" w:pos="3384"/>
        </w:tabs>
        <w:kinsoku w:val="0"/>
        <w:overflowPunct w:val="0"/>
        <w:autoSpaceDE/>
        <w:autoSpaceDN/>
        <w:adjustRightInd/>
        <w:spacing w:before="237" w:line="253" w:lineRule="exact"/>
        <w:ind w:left="2880"/>
        <w:textAlignment w:val="baseline"/>
        <w:rPr>
          <w:ins w:id="4552" w:author="Stuart McLarnon (NESO)" w:date="2025-01-14T13:52:00Z"/>
          <w:rFonts w:ascii="Arial" w:hAnsi="Arial" w:cs="Arial"/>
          <w:spacing w:val="-1"/>
          <w:sz w:val="22"/>
          <w:szCs w:val="22"/>
        </w:rPr>
        <w:pPrChange w:id="4553" w:author="Tammy Meek (NESO)" w:date="2025-01-27T13:46:00Z" w16du:dateUtc="2025-01-27T13:46:00Z">
          <w:pPr>
            <w:numPr>
              <w:numId w:val="70"/>
            </w:numPr>
            <w:tabs>
              <w:tab w:val="num" w:pos="2664"/>
            </w:tabs>
            <w:kinsoku w:val="0"/>
            <w:overflowPunct w:val="0"/>
            <w:autoSpaceDE/>
            <w:autoSpaceDN/>
            <w:adjustRightInd/>
            <w:spacing w:before="237" w:line="253" w:lineRule="exact"/>
            <w:ind w:left="2160"/>
            <w:textAlignment w:val="baseline"/>
          </w:pPr>
        </w:pPrChange>
      </w:pPr>
      <w:ins w:id="4554" w:author="Stuart McLarnon (NESO)" w:date="2025-01-14T13:52:00Z">
        <w:r>
          <w:rPr>
            <w:rFonts w:ascii="Arial" w:hAnsi="Arial" w:cs="Arial"/>
            <w:spacing w:val="-1"/>
            <w:sz w:val="22"/>
            <w:szCs w:val="22"/>
          </w:rPr>
          <w:t xml:space="preserve">two persons representing the </w:t>
        </w:r>
        <w:del w:id="4555" w:author="Tammy Meek (NESO)" w:date="2025-01-24T11:51:00Z" w16du:dateUtc="2025-01-24T11:51:00Z">
          <w:r w:rsidRPr="004155C5" w:rsidDel="00C14108">
            <w:rPr>
              <w:rFonts w:ascii="Arial" w:hAnsi="Arial" w:cs="Arial"/>
              <w:b/>
              <w:bCs/>
              <w:spacing w:val="-1"/>
              <w:sz w:val="22"/>
              <w:szCs w:val="22"/>
            </w:rPr>
            <w:delText>ISOP</w:delText>
          </w:r>
        </w:del>
      </w:ins>
      <w:ins w:id="4556" w:author="Tammy Meek (NESO)" w:date="2025-01-27T11:47:00Z" w16du:dateUtc="2025-01-27T11:47:00Z">
        <w:r w:rsidR="00AB5FE3" w:rsidRPr="00AB5FE3">
          <w:rPr>
            <w:rFonts w:ascii="Arial" w:hAnsi="Arial" w:cs="Arial"/>
            <w:i/>
            <w:iCs/>
            <w:spacing w:val="-1"/>
            <w:sz w:val="22"/>
            <w:szCs w:val="22"/>
          </w:rPr>
          <w:t>ISOP</w:t>
        </w:r>
      </w:ins>
      <w:ins w:id="4557" w:author="Stuart McLarnon (NESO)" w:date="2025-01-14T13:52:00Z">
        <w:r>
          <w:rPr>
            <w:rFonts w:ascii="Arial" w:hAnsi="Arial" w:cs="Arial"/>
            <w:spacing w:val="-1"/>
            <w:sz w:val="22"/>
            <w:szCs w:val="22"/>
          </w:rPr>
          <w:t>;</w:t>
        </w:r>
      </w:ins>
    </w:p>
    <w:p w14:paraId="4FE2646C" w14:textId="69EA9530" w:rsidR="00963100" w:rsidRDefault="00963100">
      <w:pPr>
        <w:numPr>
          <w:ilvl w:val="0"/>
          <w:numId w:val="71"/>
        </w:numPr>
        <w:kinsoku w:val="0"/>
        <w:overflowPunct w:val="0"/>
        <w:autoSpaceDE/>
        <w:autoSpaceDN/>
        <w:adjustRightInd/>
        <w:spacing w:before="236" w:line="253" w:lineRule="exact"/>
        <w:ind w:left="2880"/>
        <w:textAlignment w:val="baseline"/>
        <w:rPr>
          <w:ins w:id="4558" w:author="Stuart McLarnon (NESO)" w:date="2025-01-14T13:52:00Z"/>
          <w:rFonts w:ascii="Arial" w:hAnsi="Arial" w:cs="Arial"/>
          <w:spacing w:val="-1"/>
          <w:sz w:val="22"/>
          <w:szCs w:val="22"/>
        </w:rPr>
        <w:pPrChange w:id="4559" w:author="Tammy Meek (NESO)" w:date="2025-01-27T13:46:00Z" w16du:dateUtc="2025-01-27T13:46:00Z">
          <w:pPr>
            <w:numPr>
              <w:numId w:val="71"/>
            </w:numPr>
            <w:tabs>
              <w:tab w:val="num" w:pos="2664"/>
            </w:tabs>
            <w:kinsoku w:val="0"/>
            <w:overflowPunct w:val="0"/>
            <w:autoSpaceDE/>
            <w:autoSpaceDN/>
            <w:adjustRightInd/>
            <w:spacing w:before="236" w:line="253" w:lineRule="exact"/>
            <w:ind w:left="2160"/>
            <w:textAlignment w:val="baseline"/>
          </w:pPr>
        </w:pPrChange>
      </w:pPr>
      <w:ins w:id="4560" w:author="Stuart McLarnon (NESO)" w:date="2025-01-14T13:52:00Z">
        <w:r>
          <w:rPr>
            <w:rFonts w:ascii="Arial" w:hAnsi="Arial" w:cs="Arial"/>
            <w:spacing w:val="-1"/>
            <w:sz w:val="22"/>
            <w:szCs w:val="22"/>
          </w:rPr>
          <w:t xml:space="preserve">two persons representing </w:t>
        </w:r>
        <w:del w:id="4561" w:author="Tammy Meek (NESO)" w:date="2025-01-27T11:48:00Z" w16du:dateUtc="2025-01-27T11:48:00Z">
          <w:r w:rsidRPr="00207ADC" w:rsidDel="00AB5FE3">
            <w:rPr>
              <w:rFonts w:ascii="Arial" w:hAnsi="Arial" w:cs="Arial"/>
              <w:b/>
              <w:bCs/>
              <w:spacing w:val="-1"/>
              <w:sz w:val="22"/>
              <w:szCs w:val="22"/>
            </w:rPr>
            <w:delText>NGET</w:delText>
          </w:r>
        </w:del>
      </w:ins>
      <w:ins w:id="4562" w:author="Tammy Meek (NESO)" w:date="2025-01-27T11:48:00Z" w16du:dateUtc="2025-01-27T11:48:00Z">
        <w:r w:rsidR="00AB5FE3" w:rsidRPr="00AB5FE3">
          <w:rPr>
            <w:rFonts w:ascii="Arial" w:hAnsi="Arial" w:cs="Arial"/>
            <w:i/>
            <w:iCs/>
            <w:spacing w:val="-1"/>
            <w:sz w:val="22"/>
            <w:szCs w:val="22"/>
          </w:rPr>
          <w:t>NGET</w:t>
        </w:r>
      </w:ins>
      <w:ins w:id="4563" w:author="Stuart McLarnon (NESO)" w:date="2025-01-14T13:52:00Z">
        <w:r>
          <w:rPr>
            <w:rFonts w:ascii="Arial" w:hAnsi="Arial" w:cs="Arial"/>
            <w:b/>
            <w:bCs/>
            <w:spacing w:val="-1"/>
            <w:sz w:val="22"/>
            <w:szCs w:val="22"/>
          </w:rPr>
          <w:t>;</w:t>
        </w:r>
      </w:ins>
    </w:p>
    <w:p w14:paraId="3B336B89" w14:textId="5D07DA64" w:rsidR="00963100" w:rsidRDefault="00963100">
      <w:pPr>
        <w:numPr>
          <w:ilvl w:val="0"/>
          <w:numId w:val="71"/>
        </w:numPr>
        <w:kinsoku w:val="0"/>
        <w:overflowPunct w:val="0"/>
        <w:autoSpaceDE/>
        <w:autoSpaceDN/>
        <w:adjustRightInd/>
        <w:spacing w:before="242" w:line="253" w:lineRule="exact"/>
        <w:ind w:left="2880"/>
        <w:textAlignment w:val="baseline"/>
        <w:rPr>
          <w:ins w:id="4564" w:author="Stuart McLarnon (NESO)" w:date="2025-01-14T13:52:00Z"/>
          <w:rFonts w:ascii="Arial" w:hAnsi="Arial" w:cs="Arial"/>
          <w:spacing w:val="-1"/>
          <w:sz w:val="22"/>
          <w:szCs w:val="22"/>
        </w:rPr>
        <w:pPrChange w:id="4565" w:author="Tammy Meek (NESO)" w:date="2025-01-27T13:46:00Z" w16du:dateUtc="2025-01-27T13:46:00Z">
          <w:pPr>
            <w:numPr>
              <w:numId w:val="71"/>
            </w:numPr>
            <w:tabs>
              <w:tab w:val="num" w:pos="2664"/>
            </w:tabs>
            <w:kinsoku w:val="0"/>
            <w:overflowPunct w:val="0"/>
            <w:autoSpaceDE/>
            <w:autoSpaceDN/>
            <w:adjustRightInd/>
            <w:spacing w:before="242" w:line="253" w:lineRule="exact"/>
            <w:ind w:left="2160"/>
            <w:textAlignment w:val="baseline"/>
          </w:pPr>
        </w:pPrChange>
      </w:pPr>
      <w:ins w:id="4566" w:author="Stuart McLarnon (NESO)" w:date="2025-01-14T13:52:00Z">
        <w:r>
          <w:rPr>
            <w:rFonts w:ascii="Arial" w:hAnsi="Arial" w:cs="Arial"/>
            <w:spacing w:val="-1"/>
            <w:sz w:val="22"/>
            <w:szCs w:val="22"/>
          </w:rPr>
          <w:t xml:space="preserve">two persons representing </w:t>
        </w:r>
        <w:del w:id="4567" w:author="Tammy Meek (NESO)" w:date="2025-01-27T11:48:00Z" w16du:dateUtc="2025-01-27T11:48:00Z">
          <w:r w:rsidRPr="00207ADC" w:rsidDel="00AB5FE3">
            <w:rPr>
              <w:rFonts w:ascii="Arial" w:hAnsi="Arial" w:cs="Arial"/>
              <w:b/>
              <w:bCs/>
              <w:spacing w:val="-1"/>
              <w:sz w:val="22"/>
              <w:szCs w:val="22"/>
            </w:rPr>
            <w:delText>SHET</w:delText>
          </w:r>
        </w:del>
      </w:ins>
      <w:ins w:id="4568" w:author="Tammy Meek (NESO)" w:date="2025-01-27T11:48:00Z" w16du:dateUtc="2025-01-27T11:48:00Z">
        <w:r w:rsidR="00AB5FE3" w:rsidRPr="00AB5FE3">
          <w:rPr>
            <w:rFonts w:ascii="Arial" w:hAnsi="Arial" w:cs="Arial"/>
            <w:i/>
            <w:iCs/>
            <w:spacing w:val="-1"/>
            <w:sz w:val="22"/>
            <w:szCs w:val="22"/>
          </w:rPr>
          <w:t>SHET</w:t>
        </w:r>
      </w:ins>
      <w:ins w:id="4569" w:author="Stuart McLarnon (NESO)" w:date="2025-01-14T13:52:00Z">
        <w:r>
          <w:rPr>
            <w:rFonts w:ascii="Arial" w:hAnsi="Arial" w:cs="Arial"/>
            <w:spacing w:val="-1"/>
            <w:sz w:val="22"/>
            <w:szCs w:val="22"/>
          </w:rPr>
          <w:t>;</w:t>
        </w:r>
      </w:ins>
    </w:p>
    <w:p w14:paraId="3EB14614" w14:textId="0547E249" w:rsidR="00963100" w:rsidRDefault="00963100">
      <w:pPr>
        <w:numPr>
          <w:ilvl w:val="0"/>
          <w:numId w:val="71"/>
        </w:numPr>
        <w:kinsoku w:val="0"/>
        <w:overflowPunct w:val="0"/>
        <w:autoSpaceDE/>
        <w:autoSpaceDN/>
        <w:adjustRightInd/>
        <w:spacing w:before="241" w:line="253" w:lineRule="exact"/>
        <w:ind w:left="2880"/>
        <w:textAlignment w:val="baseline"/>
        <w:rPr>
          <w:ins w:id="4570" w:author="Stuart McLarnon (NESO)" w:date="2025-01-14T13:52:00Z"/>
          <w:rFonts w:ascii="Arial" w:hAnsi="Arial" w:cs="Arial"/>
          <w:spacing w:val="-1"/>
          <w:sz w:val="22"/>
          <w:szCs w:val="22"/>
        </w:rPr>
        <w:pPrChange w:id="4571" w:author="Tammy Meek (NESO)" w:date="2025-01-27T13:46:00Z" w16du:dateUtc="2025-01-27T13:46:00Z">
          <w:pPr>
            <w:numPr>
              <w:numId w:val="71"/>
            </w:numPr>
            <w:tabs>
              <w:tab w:val="num" w:pos="2664"/>
            </w:tabs>
            <w:kinsoku w:val="0"/>
            <w:overflowPunct w:val="0"/>
            <w:autoSpaceDE/>
            <w:autoSpaceDN/>
            <w:adjustRightInd/>
            <w:spacing w:before="241" w:line="253" w:lineRule="exact"/>
            <w:ind w:left="2160"/>
            <w:textAlignment w:val="baseline"/>
          </w:pPr>
        </w:pPrChange>
      </w:pPr>
      <w:ins w:id="4572" w:author="Stuart McLarnon (NESO)" w:date="2025-01-14T13:52:00Z">
        <w:r>
          <w:rPr>
            <w:rFonts w:ascii="Arial" w:hAnsi="Arial" w:cs="Arial"/>
            <w:spacing w:val="-1"/>
            <w:sz w:val="22"/>
            <w:szCs w:val="22"/>
          </w:rPr>
          <w:t xml:space="preserve">two persons representing </w:t>
        </w:r>
        <w:del w:id="4573" w:author="Tammy Meek (NESO)" w:date="2025-01-27T12:33:00Z" w16du:dateUtc="2025-01-27T12:33:00Z">
          <w:r w:rsidRPr="00207ADC" w:rsidDel="008E4863">
            <w:rPr>
              <w:rFonts w:ascii="Arial" w:hAnsi="Arial" w:cs="Arial"/>
              <w:b/>
              <w:bCs/>
              <w:spacing w:val="-1"/>
              <w:sz w:val="22"/>
              <w:szCs w:val="22"/>
            </w:rPr>
            <w:delText>SPT</w:delText>
          </w:r>
        </w:del>
      </w:ins>
      <w:ins w:id="4574" w:author="Tammy Meek (NESO)" w:date="2025-01-27T12:33:00Z" w16du:dateUtc="2025-01-27T12:33:00Z">
        <w:r w:rsidR="008E4863" w:rsidRPr="008E4863">
          <w:rPr>
            <w:rFonts w:ascii="Arial" w:hAnsi="Arial" w:cs="Arial"/>
            <w:i/>
            <w:iCs/>
            <w:spacing w:val="-1"/>
            <w:sz w:val="22"/>
            <w:szCs w:val="22"/>
          </w:rPr>
          <w:t>SPT</w:t>
        </w:r>
      </w:ins>
      <w:ins w:id="4575" w:author="Stuart McLarnon (NESO)" w:date="2025-01-14T13:52:00Z">
        <w:r>
          <w:rPr>
            <w:rFonts w:ascii="Arial" w:hAnsi="Arial" w:cs="Arial"/>
            <w:spacing w:val="-1"/>
            <w:sz w:val="22"/>
            <w:szCs w:val="22"/>
          </w:rPr>
          <w:t>;</w:t>
        </w:r>
      </w:ins>
    </w:p>
    <w:p w14:paraId="31DA48E7" w14:textId="45912309" w:rsidR="00963100" w:rsidRPr="001E3C25" w:rsidRDefault="00963100">
      <w:pPr>
        <w:numPr>
          <w:ilvl w:val="0"/>
          <w:numId w:val="70"/>
        </w:numPr>
        <w:kinsoku w:val="0"/>
        <w:overflowPunct w:val="0"/>
        <w:autoSpaceDE/>
        <w:autoSpaceDN/>
        <w:adjustRightInd/>
        <w:spacing w:before="242" w:line="253" w:lineRule="exact"/>
        <w:ind w:left="2880"/>
        <w:textAlignment w:val="baseline"/>
        <w:rPr>
          <w:ins w:id="4576" w:author="Stuart McLarnon (NESO)" w:date="2025-01-14T13:52:00Z"/>
          <w:rFonts w:ascii="Arial" w:hAnsi="Arial" w:cs="Arial"/>
          <w:sz w:val="22"/>
          <w:szCs w:val="22"/>
        </w:rPr>
        <w:pPrChange w:id="4577" w:author="Tammy Meek (NESO)" w:date="2025-01-27T13:46:00Z" w16du:dateUtc="2025-01-27T13:46:00Z">
          <w:pPr>
            <w:numPr>
              <w:numId w:val="70"/>
            </w:numPr>
            <w:tabs>
              <w:tab w:val="num" w:pos="2664"/>
            </w:tabs>
            <w:kinsoku w:val="0"/>
            <w:overflowPunct w:val="0"/>
            <w:autoSpaceDE/>
            <w:autoSpaceDN/>
            <w:adjustRightInd/>
            <w:spacing w:before="242" w:line="253" w:lineRule="exact"/>
            <w:ind w:left="2160"/>
            <w:textAlignment w:val="baseline"/>
          </w:pPr>
        </w:pPrChange>
      </w:pPr>
      <w:ins w:id="4578" w:author="Stuart McLarnon (NESO)" w:date="2025-01-14T13:52:00Z">
        <w:r>
          <w:rPr>
            <w:rFonts w:ascii="Arial" w:hAnsi="Arial" w:cs="Arial"/>
            <w:sz w:val="22"/>
            <w:szCs w:val="22"/>
          </w:rPr>
          <w:t xml:space="preserve">two persons representing </w:t>
        </w:r>
        <w:del w:id="4579" w:author="Tammy Meek (NESO)" w:date="2025-01-27T11:23:00Z" w16du:dateUtc="2025-01-27T11:23:00Z">
          <w:r w:rsidRPr="00207ADC" w:rsidDel="002B6C45">
            <w:rPr>
              <w:rFonts w:ascii="Arial" w:hAnsi="Arial" w:cs="Arial"/>
              <w:b/>
              <w:bCs/>
              <w:sz w:val="22"/>
              <w:szCs w:val="22"/>
            </w:rPr>
            <w:delText>Offshore Transmission Owner</w:delText>
          </w:r>
        </w:del>
      </w:ins>
      <w:ins w:id="4580" w:author="Tammy Meek (NESO)" w:date="2025-01-27T11:23:00Z" w16du:dateUtc="2025-01-27T11:23:00Z">
        <w:r w:rsidR="002B6C45" w:rsidRPr="002B6C45">
          <w:rPr>
            <w:rFonts w:ascii="Arial" w:hAnsi="Arial" w:cs="Arial"/>
            <w:i/>
            <w:iCs/>
            <w:sz w:val="22"/>
            <w:szCs w:val="22"/>
          </w:rPr>
          <w:t xml:space="preserve">Offshore Transmission </w:t>
        </w:r>
        <w:r w:rsidR="002B6C45" w:rsidRPr="001E3C25">
          <w:rPr>
            <w:rFonts w:ascii="Arial" w:hAnsi="Arial" w:cs="Arial"/>
            <w:i/>
            <w:iCs/>
            <w:sz w:val="22"/>
            <w:szCs w:val="22"/>
          </w:rPr>
          <w:t>Owner</w:t>
        </w:r>
      </w:ins>
      <w:ins w:id="4581" w:author="Stuart McLarnon (NESO)" w:date="2025-01-14T13:52:00Z">
        <w:r w:rsidRPr="001E3C25">
          <w:rPr>
            <w:rFonts w:ascii="Arial" w:hAnsi="Arial" w:cs="Arial"/>
            <w:sz w:val="22"/>
            <w:szCs w:val="22"/>
            <w:rPrChange w:id="4582" w:author="Tammy Meek (NESO)" w:date="2025-01-27T12:53:00Z" w16du:dateUtc="2025-01-27T12:53:00Z">
              <w:rPr>
                <w:rFonts w:ascii="Arial" w:hAnsi="Arial" w:cs="Arial"/>
                <w:b/>
                <w:bCs/>
                <w:sz w:val="22"/>
                <w:szCs w:val="22"/>
              </w:rPr>
            </w:rPrChange>
          </w:rPr>
          <w:t>s;</w:t>
        </w:r>
      </w:ins>
    </w:p>
    <w:p w14:paraId="1E2BA561" w14:textId="0169DA88" w:rsidR="00963100" w:rsidRDefault="00963100">
      <w:pPr>
        <w:numPr>
          <w:ilvl w:val="0"/>
          <w:numId w:val="71"/>
        </w:numPr>
        <w:kinsoku w:val="0"/>
        <w:overflowPunct w:val="0"/>
        <w:autoSpaceDE/>
        <w:autoSpaceDN/>
        <w:adjustRightInd/>
        <w:spacing w:before="236" w:line="253" w:lineRule="exact"/>
        <w:ind w:left="2880"/>
        <w:textAlignment w:val="baseline"/>
        <w:rPr>
          <w:ins w:id="4583" w:author="Stuart McLarnon (NESO)" w:date="2025-01-14T13:52:00Z"/>
          <w:rFonts w:ascii="Arial" w:hAnsi="Arial" w:cs="Arial"/>
          <w:sz w:val="22"/>
          <w:szCs w:val="22"/>
        </w:rPr>
        <w:pPrChange w:id="4584" w:author="Tammy Meek (NESO)" w:date="2025-01-27T13:46:00Z" w16du:dateUtc="2025-01-27T13:46:00Z">
          <w:pPr>
            <w:numPr>
              <w:numId w:val="71"/>
            </w:numPr>
            <w:tabs>
              <w:tab w:val="num" w:pos="2664"/>
            </w:tabs>
            <w:kinsoku w:val="0"/>
            <w:overflowPunct w:val="0"/>
            <w:autoSpaceDE/>
            <w:autoSpaceDN/>
            <w:adjustRightInd/>
            <w:spacing w:before="236" w:line="253" w:lineRule="exact"/>
            <w:ind w:left="2160"/>
            <w:textAlignment w:val="baseline"/>
          </w:pPr>
        </w:pPrChange>
      </w:pPr>
      <w:ins w:id="4585" w:author="Stuart McLarnon (NESO)" w:date="2025-01-14T13:52:00Z">
        <w:r>
          <w:rPr>
            <w:rFonts w:ascii="Arial" w:hAnsi="Arial" w:cs="Arial"/>
            <w:sz w:val="22"/>
            <w:szCs w:val="22"/>
          </w:rPr>
          <w:t xml:space="preserve">a person representing </w:t>
        </w:r>
        <w:del w:id="4586" w:author="Tammy Meek (NESO)" w:date="2025-01-27T11:49:00Z" w16du:dateUtc="2025-01-27T11:49:00Z">
          <w:r w:rsidRPr="001E3C25" w:rsidDel="00AB5FE3">
            <w:rPr>
              <w:rFonts w:ascii="Arial" w:hAnsi="Arial" w:cs="Arial"/>
              <w:sz w:val="22"/>
              <w:szCs w:val="22"/>
              <w:rPrChange w:id="4587" w:author="Tammy Meek (NESO)" w:date="2025-01-27T12:53:00Z" w16du:dateUtc="2025-01-27T12:53:00Z">
                <w:rPr>
                  <w:rFonts w:ascii="Arial" w:hAnsi="Arial" w:cs="Arial"/>
                  <w:b/>
                  <w:bCs/>
                  <w:sz w:val="22"/>
                  <w:szCs w:val="22"/>
                </w:rPr>
              </w:rPrChange>
            </w:rPr>
            <w:delText>Generator</w:delText>
          </w:r>
        </w:del>
      </w:ins>
      <w:ins w:id="4588" w:author="Tammy Meek (NESO)" w:date="2025-01-27T11:49:00Z" w16du:dateUtc="2025-01-27T11:49:00Z">
        <w:del w:id="4589" w:author="Claire Newton (NESO)" w:date="2025-01-28T20:46:00Z" w16du:dateUtc="2025-01-28T20:46:00Z">
          <w:r w:rsidR="00AB5FE3" w:rsidRPr="001E3C25" w:rsidDel="00C75D00">
            <w:rPr>
              <w:rFonts w:ascii="Arial" w:hAnsi="Arial" w:cs="Arial"/>
              <w:i/>
              <w:iCs/>
              <w:sz w:val="22"/>
              <w:szCs w:val="22"/>
            </w:rPr>
            <w:delText>G</w:delText>
          </w:r>
        </w:del>
      </w:ins>
      <w:ins w:id="4590" w:author="Claire Newton (NESO)" w:date="2025-01-28T20:46:00Z" w16du:dateUtc="2025-01-28T20:46:00Z">
        <w:r w:rsidR="00C75D00">
          <w:rPr>
            <w:rFonts w:ascii="Arial" w:hAnsi="Arial" w:cs="Arial"/>
            <w:i/>
            <w:iCs/>
            <w:sz w:val="22"/>
            <w:szCs w:val="22"/>
          </w:rPr>
          <w:t>g</w:t>
        </w:r>
      </w:ins>
      <w:ins w:id="4591" w:author="Tammy Meek (NESO)" w:date="2025-01-27T11:49:00Z" w16du:dateUtc="2025-01-27T11:49:00Z">
        <w:r w:rsidR="00AB5FE3" w:rsidRPr="001E3C25">
          <w:rPr>
            <w:rFonts w:ascii="Arial" w:hAnsi="Arial" w:cs="Arial"/>
            <w:i/>
            <w:iCs/>
            <w:sz w:val="22"/>
            <w:szCs w:val="22"/>
          </w:rPr>
          <w:t>enerator</w:t>
        </w:r>
      </w:ins>
      <w:ins w:id="4592" w:author="Stuart McLarnon (NESO)" w:date="2025-01-14T13:52:00Z">
        <w:r w:rsidRPr="001E3C25">
          <w:rPr>
            <w:rFonts w:ascii="Arial" w:hAnsi="Arial" w:cs="Arial"/>
            <w:sz w:val="22"/>
            <w:szCs w:val="22"/>
            <w:rPrChange w:id="4593" w:author="Tammy Meek (NESO)" w:date="2025-01-27T12:53:00Z" w16du:dateUtc="2025-01-27T12:53:00Z">
              <w:rPr>
                <w:rFonts w:ascii="Arial" w:hAnsi="Arial" w:cs="Arial"/>
                <w:b/>
                <w:bCs/>
                <w:sz w:val="22"/>
                <w:szCs w:val="22"/>
              </w:rPr>
            </w:rPrChange>
          </w:rPr>
          <w:t>s; and</w:t>
        </w:r>
      </w:ins>
    </w:p>
    <w:p w14:paraId="0B743D74" w14:textId="5048D1CF" w:rsidR="00963100" w:rsidRDefault="00963100">
      <w:pPr>
        <w:numPr>
          <w:ilvl w:val="0"/>
          <w:numId w:val="71"/>
        </w:numPr>
        <w:kinsoku w:val="0"/>
        <w:overflowPunct w:val="0"/>
        <w:autoSpaceDE/>
        <w:autoSpaceDN/>
        <w:adjustRightInd/>
        <w:spacing w:before="237" w:line="253" w:lineRule="exact"/>
        <w:ind w:left="2880"/>
        <w:textAlignment w:val="baseline"/>
        <w:rPr>
          <w:ins w:id="4594" w:author="Stuart McLarnon (NESO)" w:date="2025-01-14T13:52:00Z"/>
          <w:rFonts w:ascii="Arial" w:hAnsi="Arial" w:cs="Arial"/>
          <w:sz w:val="22"/>
          <w:szCs w:val="22"/>
        </w:rPr>
        <w:pPrChange w:id="4595" w:author="Tammy Meek (NESO)" w:date="2025-01-27T13:46:00Z" w16du:dateUtc="2025-01-27T13:46:00Z">
          <w:pPr>
            <w:numPr>
              <w:numId w:val="71"/>
            </w:numPr>
            <w:tabs>
              <w:tab w:val="num" w:pos="2664"/>
            </w:tabs>
            <w:kinsoku w:val="0"/>
            <w:overflowPunct w:val="0"/>
            <w:autoSpaceDE/>
            <w:autoSpaceDN/>
            <w:adjustRightInd/>
            <w:spacing w:before="237" w:line="253" w:lineRule="exact"/>
            <w:ind w:left="2160"/>
            <w:textAlignment w:val="baseline"/>
          </w:pPr>
        </w:pPrChange>
      </w:pPr>
      <w:ins w:id="4596" w:author="Stuart McLarnon (NESO)" w:date="2025-01-14T13:52:00Z">
        <w:r>
          <w:rPr>
            <w:rFonts w:ascii="Arial" w:hAnsi="Arial" w:cs="Arial"/>
            <w:sz w:val="22"/>
            <w:szCs w:val="22"/>
          </w:rPr>
          <w:t xml:space="preserve">a person representing </w:t>
        </w:r>
        <w:del w:id="4597" w:author="Claire Newton (NESO)" w:date="2025-01-28T20:46:00Z" w16du:dateUtc="2025-01-28T20:46:00Z">
          <w:r w:rsidRPr="00A23B53" w:rsidDel="00991C89">
            <w:rPr>
              <w:rFonts w:ascii="Arial" w:hAnsi="Arial" w:cs="Arial"/>
              <w:sz w:val="22"/>
              <w:szCs w:val="22"/>
              <w:rPrChange w:id="4598" w:author="Tammy Meek (NESO)" w:date="2025-01-27T12:54:00Z" w16du:dateUtc="2025-01-27T12:54:00Z">
                <w:rPr>
                  <w:rFonts w:ascii="Arial" w:hAnsi="Arial" w:cs="Arial"/>
                  <w:b/>
                  <w:bCs/>
                  <w:sz w:val="22"/>
                  <w:szCs w:val="22"/>
                </w:rPr>
              </w:rPrChange>
            </w:rPr>
            <w:delText xml:space="preserve">Distribution </w:delText>
          </w:r>
          <w:r w:rsidRPr="00991C89" w:rsidDel="00991C89">
            <w:rPr>
              <w:rFonts w:ascii="Arial" w:hAnsi="Arial" w:cs="Arial"/>
              <w:i/>
              <w:iCs/>
              <w:sz w:val="22"/>
              <w:szCs w:val="22"/>
              <w:rPrChange w:id="4599" w:author="Claire Newton (NESO)" w:date="2025-01-28T20:46:00Z" w16du:dateUtc="2025-01-28T20:46:00Z">
                <w:rPr>
                  <w:rFonts w:ascii="Arial" w:hAnsi="Arial" w:cs="Arial"/>
                  <w:b/>
                  <w:bCs/>
                  <w:sz w:val="22"/>
                  <w:szCs w:val="22"/>
                </w:rPr>
              </w:rPrChange>
            </w:rPr>
            <w:delText>N</w:delText>
          </w:r>
        </w:del>
      </w:ins>
      <w:ins w:id="4600" w:author="Claire Newton (NESO)" w:date="2025-01-28T20:46:00Z" w16du:dateUtc="2025-01-28T20:46:00Z">
        <w:r w:rsidR="00991C89">
          <w:rPr>
            <w:rFonts w:ascii="Arial" w:hAnsi="Arial" w:cs="Arial"/>
            <w:i/>
            <w:iCs/>
            <w:sz w:val="22"/>
            <w:szCs w:val="22"/>
          </w:rPr>
          <w:t>n</w:t>
        </w:r>
      </w:ins>
      <w:ins w:id="4601" w:author="Stuart McLarnon (NESO)" w:date="2025-01-14T13:52:00Z">
        <w:r w:rsidRPr="00991C89">
          <w:rPr>
            <w:rFonts w:ascii="Arial" w:hAnsi="Arial" w:cs="Arial"/>
            <w:i/>
            <w:iCs/>
            <w:sz w:val="22"/>
            <w:szCs w:val="22"/>
            <w:rPrChange w:id="4602" w:author="Claire Newton (NESO)" w:date="2025-01-28T20:46:00Z" w16du:dateUtc="2025-01-28T20:46:00Z">
              <w:rPr>
                <w:rFonts w:ascii="Arial" w:hAnsi="Arial" w:cs="Arial"/>
                <w:b/>
                <w:bCs/>
                <w:sz w:val="22"/>
                <w:szCs w:val="22"/>
              </w:rPr>
            </w:rPrChange>
          </w:rPr>
          <w:t xml:space="preserve">etwork </w:t>
        </w:r>
        <w:del w:id="4603" w:author="Claire Newton (NESO)" w:date="2025-01-28T20:46:00Z" w16du:dateUtc="2025-01-28T20:46:00Z">
          <w:r w:rsidRPr="00991C89" w:rsidDel="00991C89">
            <w:rPr>
              <w:rFonts w:ascii="Arial" w:hAnsi="Arial" w:cs="Arial"/>
              <w:i/>
              <w:iCs/>
              <w:sz w:val="22"/>
              <w:szCs w:val="22"/>
              <w:rPrChange w:id="4604" w:author="Claire Newton (NESO)" w:date="2025-01-28T20:46:00Z" w16du:dateUtc="2025-01-28T20:46:00Z">
                <w:rPr>
                  <w:rFonts w:ascii="Arial" w:hAnsi="Arial" w:cs="Arial"/>
                  <w:b/>
                  <w:bCs/>
                  <w:sz w:val="22"/>
                  <w:szCs w:val="22"/>
                </w:rPr>
              </w:rPrChange>
            </w:rPr>
            <w:delText>O</w:delText>
          </w:r>
        </w:del>
      </w:ins>
      <w:ins w:id="4605" w:author="Claire Newton (NESO)" w:date="2025-01-28T20:46:00Z" w16du:dateUtc="2025-01-28T20:46:00Z">
        <w:r w:rsidR="00991C89">
          <w:rPr>
            <w:rFonts w:ascii="Arial" w:hAnsi="Arial" w:cs="Arial"/>
            <w:i/>
            <w:iCs/>
            <w:sz w:val="22"/>
            <w:szCs w:val="22"/>
          </w:rPr>
          <w:t>o</w:t>
        </w:r>
      </w:ins>
      <w:ins w:id="4606" w:author="Stuart McLarnon (NESO)" w:date="2025-01-14T13:52:00Z">
        <w:r w:rsidRPr="00991C89">
          <w:rPr>
            <w:rFonts w:ascii="Arial" w:hAnsi="Arial" w:cs="Arial"/>
            <w:i/>
            <w:iCs/>
            <w:sz w:val="22"/>
            <w:szCs w:val="22"/>
            <w:rPrChange w:id="4607" w:author="Claire Newton (NESO)" w:date="2025-01-28T20:46:00Z" w16du:dateUtc="2025-01-28T20:46:00Z">
              <w:rPr>
                <w:rFonts w:ascii="Arial" w:hAnsi="Arial" w:cs="Arial"/>
                <w:b/>
                <w:bCs/>
                <w:sz w:val="22"/>
                <w:szCs w:val="22"/>
              </w:rPr>
            </w:rPrChange>
          </w:rPr>
          <w:t>perator</w:t>
        </w:r>
        <w:r w:rsidRPr="00A23B53">
          <w:rPr>
            <w:rFonts w:ascii="Arial" w:hAnsi="Arial" w:cs="Arial"/>
            <w:sz w:val="22"/>
            <w:szCs w:val="22"/>
            <w:rPrChange w:id="4608" w:author="Tammy Meek (NESO)" w:date="2025-01-27T12:54:00Z" w16du:dateUtc="2025-01-27T12:54:00Z">
              <w:rPr>
                <w:rFonts w:ascii="Arial" w:hAnsi="Arial" w:cs="Arial"/>
                <w:b/>
                <w:bCs/>
                <w:sz w:val="22"/>
                <w:szCs w:val="22"/>
              </w:rPr>
            </w:rPrChange>
          </w:rPr>
          <w:t>s.</w:t>
        </w:r>
      </w:ins>
    </w:p>
    <w:p w14:paraId="05663BFF" w14:textId="6157337D" w:rsidR="00963100" w:rsidRDefault="00E16CC7">
      <w:pPr>
        <w:kinsoku w:val="0"/>
        <w:overflowPunct w:val="0"/>
        <w:autoSpaceDE/>
        <w:autoSpaceDN/>
        <w:adjustRightInd/>
        <w:spacing w:before="419" w:line="253" w:lineRule="exact"/>
        <w:ind w:left="720"/>
        <w:textAlignment w:val="baseline"/>
        <w:rPr>
          <w:ins w:id="4609" w:author="Stuart McLarnon (NESO)" w:date="2025-01-14T13:52:00Z"/>
          <w:rFonts w:ascii="Arial" w:hAnsi="Arial" w:cs="Arial"/>
          <w:spacing w:val="6"/>
          <w:sz w:val="22"/>
          <w:szCs w:val="22"/>
        </w:rPr>
        <w:pPrChange w:id="4610" w:author="Tammy Meek (NESO)" w:date="2025-01-27T13:46:00Z" w16du:dateUtc="2025-01-27T13:46:00Z">
          <w:pPr>
            <w:kinsoku w:val="0"/>
            <w:overflowPunct w:val="0"/>
            <w:autoSpaceDE/>
            <w:autoSpaceDN/>
            <w:adjustRightInd/>
            <w:spacing w:before="419" w:line="253" w:lineRule="exact"/>
            <w:textAlignment w:val="baseline"/>
          </w:pPr>
        </w:pPrChange>
      </w:pPr>
      <w:ins w:id="4611" w:author="Tammy Meek (NESO)" w:date="2025-01-27T13:36:00Z" w16du:dateUtc="2025-01-27T13:36:00Z">
        <w:r>
          <w:rPr>
            <w:rFonts w:ascii="Arial" w:hAnsi="Arial" w:cs="Arial"/>
            <w:spacing w:val="6"/>
            <w:sz w:val="22"/>
            <w:szCs w:val="22"/>
          </w:rPr>
          <w:tab/>
        </w:r>
      </w:ins>
      <w:ins w:id="4612" w:author="Stuart McLarnon (NESO)" w:date="2025-01-14T13:55:00Z">
        <w:r w:rsidR="00224D42" w:rsidRPr="00224D42">
          <w:rPr>
            <w:rFonts w:ascii="Arial" w:hAnsi="Arial" w:cs="Arial"/>
            <w:spacing w:val="6"/>
            <w:sz w:val="22"/>
            <w:szCs w:val="22"/>
          </w:rPr>
          <w:t>J.</w:t>
        </w:r>
      </w:ins>
      <w:ins w:id="4613" w:author="Stuart McLarnon (NESO)" w:date="2025-01-14T13:52:00Z">
        <w:r w:rsidR="00963100">
          <w:rPr>
            <w:rFonts w:ascii="Arial" w:hAnsi="Arial" w:cs="Arial"/>
            <w:spacing w:val="6"/>
            <w:sz w:val="22"/>
            <w:szCs w:val="22"/>
          </w:rPr>
          <w:t xml:space="preserve">4.6.2 </w:t>
        </w:r>
        <w:del w:id="4614" w:author="Tammy Meek (NESO)" w:date="2025-01-24T11:51:00Z" w16du:dateUtc="2025-01-24T11:51:00Z">
          <w:r w:rsidR="00963100" w:rsidRPr="002B6C45" w:rsidDel="00C14108">
            <w:rPr>
              <w:rFonts w:ascii="Arial" w:hAnsi="Arial" w:cs="Arial"/>
              <w:spacing w:val="6"/>
              <w:sz w:val="22"/>
              <w:szCs w:val="22"/>
              <w:rPrChange w:id="4615" w:author="Tammy Meek (NESO)" w:date="2025-01-27T11:25:00Z" w16du:dateUtc="2025-01-27T11:25:00Z">
                <w:rPr>
                  <w:rFonts w:ascii="Arial" w:hAnsi="Arial" w:cs="Arial"/>
                  <w:b/>
                  <w:bCs/>
                  <w:spacing w:val="6"/>
                  <w:sz w:val="22"/>
                  <w:szCs w:val="22"/>
                </w:rPr>
              </w:rPrChange>
            </w:rPr>
            <w:delText>ISOP</w:delText>
          </w:r>
        </w:del>
      </w:ins>
      <w:ins w:id="4616" w:author="Tammy Meek (NESO)" w:date="2025-01-24T11:51:00Z" w16du:dateUtc="2025-01-24T11:51:00Z">
        <w:r w:rsidR="00C14108" w:rsidRPr="002B6C45">
          <w:rPr>
            <w:rFonts w:ascii="Arial" w:hAnsi="Arial" w:cs="Arial"/>
            <w:i/>
            <w:iCs/>
            <w:spacing w:val="6"/>
            <w:sz w:val="22"/>
            <w:szCs w:val="22"/>
            <w:rPrChange w:id="4617" w:author="Tammy Meek (NESO)" w:date="2025-01-27T11:25:00Z" w16du:dateUtc="2025-01-27T11:25:00Z">
              <w:rPr>
                <w:rFonts w:ascii="Arial" w:hAnsi="Arial" w:cs="Arial"/>
                <w:b/>
                <w:bCs/>
                <w:i/>
                <w:iCs/>
                <w:spacing w:val="6"/>
                <w:sz w:val="22"/>
                <w:szCs w:val="22"/>
              </w:rPr>
            </w:rPrChange>
          </w:rPr>
          <w:t>ISOP</w:t>
        </w:r>
      </w:ins>
      <w:ins w:id="4618" w:author="Stuart McLarnon (NESO)" w:date="2025-01-14T13:52:00Z">
        <w:r w:rsidR="00963100" w:rsidRPr="002B6C45">
          <w:rPr>
            <w:rFonts w:ascii="Arial" w:hAnsi="Arial" w:cs="Arial"/>
            <w:spacing w:val="6"/>
            <w:sz w:val="22"/>
            <w:szCs w:val="22"/>
          </w:rPr>
          <w:t xml:space="preserve"> </w:t>
        </w:r>
        <w:del w:id="4619" w:author="Tammy Meek (NESO)" w:date="2025-01-27T11:24:00Z" w16du:dateUtc="2025-01-27T11:24:00Z">
          <w:r w:rsidR="00963100" w:rsidRPr="002B6C45" w:rsidDel="002B6C45">
            <w:rPr>
              <w:rFonts w:ascii="Arial" w:hAnsi="Arial" w:cs="Arial"/>
              <w:spacing w:val="6"/>
              <w:sz w:val="22"/>
              <w:szCs w:val="22"/>
            </w:rPr>
            <w:delText>Members</w:delText>
          </w:r>
        </w:del>
      </w:ins>
      <w:ins w:id="4620" w:author="Tammy Meek (NESO)" w:date="2025-01-27T11:24:00Z" w16du:dateUtc="2025-01-27T11:24:00Z">
        <w:r w:rsidR="002B6C45" w:rsidRPr="002B6C45">
          <w:rPr>
            <w:rFonts w:ascii="Arial" w:hAnsi="Arial" w:cs="Arial"/>
            <w:i/>
            <w:iCs/>
            <w:spacing w:val="6"/>
            <w:sz w:val="22"/>
            <w:szCs w:val="22"/>
          </w:rPr>
          <w:t>Members</w:t>
        </w:r>
      </w:ins>
    </w:p>
    <w:p w14:paraId="3E186999" w14:textId="77C76941" w:rsidR="00963100" w:rsidDel="00AF1A27" w:rsidRDefault="00224D42">
      <w:pPr>
        <w:tabs>
          <w:tab w:val="left" w:pos="1800"/>
        </w:tabs>
        <w:kinsoku w:val="0"/>
        <w:overflowPunct w:val="0"/>
        <w:autoSpaceDE/>
        <w:autoSpaceDN/>
        <w:adjustRightInd/>
        <w:spacing w:before="251" w:line="237" w:lineRule="exact"/>
        <w:ind w:left="2651" w:hanging="851"/>
        <w:jc w:val="both"/>
        <w:textAlignment w:val="baseline"/>
        <w:rPr>
          <w:ins w:id="4621" w:author="Stuart McLarnon (NESO)" w:date="2025-01-14T13:52:00Z"/>
          <w:del w:id="4622" w:author="Tammy Meek (NESO)" w:date="2025-01-27T13:30:00Z" w16du:dateUtc="2025-01-27T13:30:00Z"/>
          <w:rFonts w:ascii="Arial" w:hAnsi="Arial" w:cs="Arial"/>
          <w:spacing w:val="-3"/>
          <w:sz w:val="22"/>
          <w:szCs w:val="22"/>
        </w:rPr>
        <w:pPrChange w:id="4623" w:author="Tammy Meek (NESO)" w:date="2025-01-27T13:38:00Z" w16du:dateUtc="2025-01-27T13:38:00Z">
          <w:pPr>
            <w:tabs>
              <w:tab w:val="left" w:pos="1800"/>
            </w:tabs>
            <w:kinsoku w:val="0"/>
            <w:overflowPunct w:val="0"/>
            <w:autoSpaceDE/>
            <w:autoSpaceDN/>
            <w:adjustRightInd/>
            <w:spacing w:before="251" w:line="237" w:lineRule="exact"/>
            <w:ind w:left="720"/>
            <w:textAlignment w:val="baseline"/>
          </w:pPr>
        </w:pPrChange>
      </w:pPr>
      <w:ins w:id="4624" w:author="Stuart McLarnon (NESO)" w:date="2025-01-14T13:55:00Z">
        <w:r w:rsidRPr="00224D42">
          <w:rPr>
            <w:rFonts w:ascii="Arial" w:hAnsi="Arial" w:cs="Arial"/>
            <w:spacing w:val="-3"/>
            <w:sz w:val="22"/>
            <w:szCs w:val="22"/>
          </w:rPr>
          <w:t>J.</w:t>
        </w:r>
      </w:ins>
      <w:ins w:id="4625" w:author="Stuart McLarnon (NESO)" w:date="2025-01-14T13:52:00Z">
        <w:r w:rsidR="00963100">
          <w:rPr>
            <w:rFonts w:ascii="Arial" w:hAnsi="Arial" w:cs="Arial"/>
            <w:spacing w:val="-3"/>
            <w:sz w:val="22"/>
            <w:szCs w:val="22"/>
          </w:rPr>
          <w:t>4.6.2.1</w:t>
        </w:r>
        <w:r w:rsidR="00963100">
          <w:rPr>
            <w:rFonts w:ascii="Arial" w:hAnsi="Arial" w:cs="Arial"/>
            <w:spacing w:val="-3"/>
            <w:sz w:val="22"/>
            <w:szCs w:val="22"/>
          </w:rPr>
          <w:tab/>
          <w:t xml:space="preserve">The </w:t>
        </w:r>
        <w:del w:id="4626" w:author="Tammy Meek (NESO)" w:date="2025-01-24T11:51:00Z" w16du:dateUtc="2025-01-24T11:51:00Z">
          <w:r w:rsidR="00963100" w:rsidRPr="004155C5" w:rsidDel="00C14108">
            <w:rPr>
              <w:rFonts w:ascii="Arial" w:hAnsi="Arial" w:cs="Arial"/>
              <w:b/>
              <w:bCs/>
              <w:spacing w:val="-3"/>
              <w:sz w:val="22"/>
              <w:szCs w:val="22"/>
            </w:rPr>
            <w:delText>ISOP</w:delText>
          </w:r>
        </w:del>
      </w:ins>
      <w:ins w:id="4627" w:author="Tammy Meek (NESO)" w:date="2025-01-27T11:47:00Z" w16du:dateUtc="2025-01-27T11:47:00Z">
        <w:r w:rsidR="00AB5FE3" w:rsidRPr="00AB5FE3">
          <w:rPr>
            <w:rFonts w:ascii="Arial" w:hAnsi="Arial" w:cs="Arial"/>
            <w:i/>
            <w:iCs/>
            <w:spacing w:val="-3"/>
            <w:sz w:val="22"/>
            <w:szCs w:val="22"/>
          </w:rPr>
          <w:t>ISOP</w:t>
        </w:r>
      </w:ins>
      <w:ins w:id="4628" w:author="Stuart McLarnon (NESO)" w:date="2025-01-14T13:52:00Z">
        <w:r w:rsidR="00963100">
          <w:rPr>
            <w:rFonts w:ascii="Arial" w:hAnsi="Arial" w:cs="Arial"/>
            <w:spacing w:val="-3"/>
            <w:sz w:val="22"/>
            <w:szCs w:val="22"/>
          </w:rPr>
          <w:t xml:space="preserve"> is entitled to nominate two </w:t>
        </w:r>
        <w:del w:id="4629" w:author="Tammy Meek (NESO)" w:date="2025-01-27T11:28:00Z" w16du:dateUtc="2025-01-27T11:28:00Z">
          <w:r w:rsidR="00963100" w:rsidRPr="00207ADC" w:rsidDel="00AB5FE3">
            <w:rPr>
              <w:rFonts w:ascii="Arial" w:hAnsi="Arial" w:cs="Arial"/>
              <w:b/>
              <w:bCs/>
              <w:spacing w:val="-3"/>
              <w:sz w:val="22"/>
              <w:szCs w:val="22"/>
            </w:rPr>
            <w:delText>Members</w:delText>
          </w:r>
        </w:del>
      </w:ins>
      <w:ins w:id="4630" w:author="Tammy Meek (NESO)" w:date="2025-01-27T11:28:00Z" w16du:dateUtc="2025-01-27T11:28:00Z">
        <w:r w:rsidR="00AB5FE3" w:rsidRPr="00AB5FE3">
          <w:rPr>
            <w:rFonts w:ascii="Arial" w:hAnsi="Arial" w:cs="Arial"/>
            <w:i/>
            <w:iCs/>
            <w:spacing w:val="-3"/>
            <w:sz w:val="22"/>
            <w:szCs w:val="22"/>
          </w:rPr>
          <w:t>Members</w:t>
        </w:r>
      </w:ins>
      <w:ins w:id="4631" w:author="Stuart McLarnon (NESO)" w:date="2025-01-14T13:52:00Z">
        <w:r w:rsidR="00963100">
          <w:rPr>
            <w:rFonts w:ascii="Arial" w:hAnsi="Arial" w:cs="Arial"/>
            <w:spacing w:val="-3"/>
            <w:sz w:val="22"/>
            <w:szCs w:val="22"/>
          </w:rPr>
          <w:t xml:space="preserve"> to attend </w:t>
        </w:r>
        <w:r w:rsidR="00963100" w:rsidRPr="00AB5FE3">
          <w:rPr>
            <w:rFonts w:ascii="Arial" w:hAnsi="Arial" w:cs="Arial"/>
            <w:i/>
            <w:iCs/>
            <w:spacing w:val="-3"/>
            <w:sz w:val="22"/>
            <w:szCs w:val="22"/>
            <w:rPrChange w:id="4632" w:author="Tammy Meek (NESO)" w:date="2025-01-27T11:34:00Z" w16du:dateUtc="2025-01-27T11:34:00Z">
              <w:rPr>
                <w:rFonts w:ascii="Arial" w:hAnsi="Arial" w:cs="Arial"/>
                <w:b/>
                <w:bCs/>
                <w:spacing w:val="-3"/>
                <w:sz w:val="22"/>
                <w:szCs w:val="22"/>
              </w:rPr>
            </w:rPrChange>
          </w:rPr>
          <w:t>Panel</w:t>
        </w:r>
        <w:r w:rsidR="00963100" w:rsidRPr="00AB5FE3">
          <w:rPr>
            <w:rFonts w:ascii="Arial" w:hAnsi="Arial" w:cs="Arial"/>
            <w:i/>
            <w:iCs/>
            <w:spacing w:val="-3"/>
            <w:sz w:val="22"/>
            <w:szCs w:val="22"/>
            <w:rPrChange w:id="4633" w:author="Tammy Meek (NESO)" w:date="2025-01-27T11:34:00Z" w16du:dateUtc="2025-01-27T11:34:00Z">
              <w:rPr>
                <w:rFonts w:ascii="Arial" w:hAnsi="Arial" w:cs="Arial"/>
                <w:spacing w:val="-3"/>
                <w:sz w:val="22"/>
                <w:szCs w:val="22"/>
              </w:rPr>
            </w:rPrChange>
          </w:rPr>
          <w:t xml:space="preserve"> </w:t>
        </w:r>
        <w:r w:rsidR="00963100">
          <w:rPr>
            <w:rFonts w:ascii="Arial" w:hAnsi="Arial" w:cs="Arial"/>
            <w:spacing w:val="-3"/>
            <w:sz w:val="22"/>
            <w:szCs w:val="22"/>
          </w:rPr>
          <w:t>meetings and may</w:t>
        </w:r>
      </w:ins>
      <w:ins w:id="4634" w:author="Tammy Meek (NESO)" w:date="2025-01-27T13:30:00Z" w16du:dateUtc="2025-01-27T13:30:00Z">
        <w:r w:rsidR="00AF1A27">
          <w:rPr>
            <w:rFonts w:ascii="Arial" w:hAnsi="Arial" w:cs="Arial"/>
            <w:spacing w:val="-3"/>
            <w:sz w:val="22"/>
            <w:szCs w:val="22"/>
          </w:rPr>
          <w:t xml:space="preserve"> </w:t>
        </w:r>
      </w:ins>
    </w:p>
    <w:p w14:paraId="4997E2C1" w14:textId="193AD0CC" w:rsidR="00963100" w:rsidRDefault="00963100">
      <w:pPr>
        <w:tabs>
          <w:tab w:val="left" w:pos="1800"/>
        </w:tabs>
        <w:kinsoku w:val="0"/>
        <w:overflowPunct w:val="0"/>
        <w:autoSpaceDE/>
        <w:autoSpaceDN/>
        <w:adjustRightInd/>
        <w:spacing w:before="251" w:line="237" w:lineRule="exact"/>
        <w:ind w:left="3011" w:hanging="851"/>
        <w:jc w:val="both"/>
        <w:textAlignment w:val="baseline"/>
        <w:rPr>
          <w:ins w:id="4635" w:author="Stuart McLarnon (NESO)" w:date="2025-01-14T13:52:00Z"/>
          <w:rFonts w:ascii="Arial" w:hAnsi="Arial" w:cs="Arial"/>
          <w:sz w:val="22"/>
          <w:szCs w:val="22"/>
        </w:rPr>
        <w:pPrChange w:id="4636" w:author="Tammy Meek (NESO)" w:date="2025-01-27T13:38:00Z" w16du:dateUtc="2025-01-27T13:38:00Z">
          <w:pPr>
            <w:kinsoku w:val="0"/>
            <w:overflowPunct w:val="0"/>
            <w:autoSpaceDE/>
            <w:autoSpaceDN/>
            <w:adjustRightInd/>
            <w:spacing w:line="237" w:lineRule="exact"/>
            <w:ind w:left="1800"/>
            <w:textAlignment w:val="baseline"/>
          </w:pPr>
        </w:pPrChange>
      </w:pPr>
      <w:ins w:id="4637" w:author="Stuart McLarnon (NESO)" w:date="2025-01-14T13:52:00Z">
        <w:r>
          <w:rPr>
            <w:rFonts w:ascii="Arial" w:hAnsi="Arial" w:cs="Arial"/>
            <w:sz w:val="22"/>
            <w:szCs w:val="22"/>
          </w:rPr>
          <w:t xml:space="preserve">appoint, remove and reappoint </w:t>
        </w:r>
      </w:ins>
      <w:ins w:id="4638" w:author="Stuart McLarnon (NESO)" w:date="2025-01-28T11:48:00Z" w16du:dateUtc="2025-01-28T11:48:00Z">
        <w:r w:rsidR="007C1EBA">
          <w:rPr>
            <w:rFonts w:ascii="Arial" w:hAnsi="Arial" w:cs="Arial"/>
            <w:sz w:val="22"/>
            <w:szCs w:val="22"/>
          </w:rPr>
          <w:t xml:space="preserve">their </w:t>
        </w:r>
      </w:ins>
      <w:del w:id="4639" w:author="Tammy Meek (NESO)" w:date="2025-01-27T11:28:00Z" w16du:dateUtc="2025-01-27T11:28:00Z">
        <w:r w:rsidRPr="00207ADC" w:rsidDel="00AB5FE3">
          <w:rPr>
            <w:rFonts w:ascii="Arial" w:hAnsi="Arial" w:cs="Arial"/>
            <w:b/>
            <w:bCs/>
            <w:sz w:val="22"/>
            <w:szCs w:val="22"/>
          </w:rPr>
          <w:delText>Members</w:delText>
        </w:r>
      </w:del>
      <w:ins w:id="4640" w:author="Tammy Meek (NESO)" w:date="2025-01-27T11:28:00Z" w16du:dateUtc="2025-01-27T11:28:00Z">
        <w:r w:rsidR="00AB5FE3" w:rsidRPr="00AB5FE3">
          <w:rPr>
            <w:rFonts w:ascii="Arial" w:hAnsi="Arial" w:cs="Arial"/>
            <w:i/>
            <w:iCs/>
            <w:sz w:val="22"/>
            <w:szCs w:val="22"/>
          </w:rPr>
          <w:t>Members</w:t>
        </w:r>
      </w:ins>
      <w:ins w:id="4641" w:author="Stuart McLarnon (NESO)" w:date="2025-01-14T13:52:00Z">
        <w:r>
          <w:rPr>
            <w:rFonts w:ascii="Arial" w:hAnsi="Arial" w:cs="Arial"/>
            <w:sz w:val="22"/>
            <w:szCs w:val="22"/>
          </w:rPr>
          <w:t xml:space="preserve"> by giving notice to the </w:t>
        </w:r>
      </w:ins>
      <w:del w:id="4642" w:author="Tammy Meek (NESO)" w:date="2025-01-27T11:30:00Z" w16du:dateUtc="2025-01-27T11:30:00Z">
        <w:r w:rsidRPr="00207ADC" w:rsidDel="00AB5FE3">
          <w:rPr>
            <w:rFonts w:ascii="Arial" w:hAnsi="Arial" w:cs="Arial"/>
            <w:b/>
            <w:bCs/>
            <w:sz w:val="22"/>
            <w:szCs w:val="22"/>
          </w:rPr>
          <w:delText>Secretary</w:delText>
        </w:r>
      </w:del>
      <w:ins w:id="4643" w:author="Tammy Meek (NESO)" w:date="2025-01-27T11:30:00Z" w16du:dateUtc="2025-01-27T11:30:00Z">
        <w:r w:rsidR="00AB5FE3" w:rsidRPr="00AB5FE3">
          <w:rPr>
            <w:rFonts w:ascii="Arial" w:hAnsi="Arial" w:cs="Arial"/>
            <w:i/>
            <w:iCs/>
            <w:sz w:val="22"/>
            <w:szCs w:val="22"/>
          </w:rPr>
          <w:t>Secretary</w:t>
        </w:r>
      </w:ins>
      <w:ins w:id="4644" w:author="Stuart McLarnon (NESO)" w:date="2025-01-14T13:52:00Z">
        <w:r>
          <w:rPr>
            <w:rFonts w:ascii="Arial" w:hAnsi="Arial" w:cs="Arial"/>
            <w:sz w:val="22"/>
            <w:szCs w:val="22"/>
          </w:rPr>
          <w:t>.</w:t>
        </w:r>
      </w:ins>
    </w:p>
    <w:p w14:paraId="62E2ED96" w14:textId="77777777" w:rsidR="00963100" w:rsidRDefault="00963100">
      <w:pPr>
        <w:kinsoku w:val="0"/>
        <w:overflowPunct w:val="0"/>
        <w:autoSpaceDE/>
        <w:autoSpaceDN/>
        <w:adjustRightInd/>
        <w:spacing w:line="237" w:lineRule="exact"/>
        <w:ind w:left="2160"/>
        <w:jc w:val="both"/>
        <w:textAlignment w:val="baseline"/>
        <w:rPr>
          <w:ins w:id="4645" w:author="Stuart McLarnon (NESO)" w:date="2025-01-14T13:52:00Z"/>
          <w:rFonts w:ascii="Arial" w:hAnsi="Arial" w:cs="Arial"/>
          <w:sz w:val="22"/>
          <w:szCs w:val="22"/>
        </w:rPr>
        <w:pPrChange w:id="4646" w:author="Tammy Meek (NESO)" w:date="2025-01-27T13:46:00Z" w16du:dateUtc="2025-01-27T13:46:00Z">
          <w:pPr>
            <w:kinsoku w:val="0"/>
            <w:overflowPunct w:val="0"/>
            <w:autoSpaceDE/>
            <w:autoSpaceDN/>
            <w:adjustRightInd/>
            <w:spacing w:line="237" w:lineRule="exact"/>
            <w:ind w:left="1800"/>
            <w:textAlignment w:val="baseline"/>
          </w:pPr>
        </w:pPrChange>
      </w:pPr>
    </w:p>
    <w:p w14:paraId="36C18DC7" w14:textId="32D92FDC" w:rsidR="00963100" w:rsidRDefault="00224D42">
      <w:pPr>
        <w:kinsoku w:val="0"/>
        <w:overflowPunct w:val="0"/>
        <w:autoSpaceDE/>
        <w:autoSpaceDN/>
        <w:adjustRightInd/>
        <w:spacing w:before="19" w:line="253" w:lineRule="exact"/>
        <w:ind w:left="1440"/>
        <w:jc w:val="both"/>
        <w:textAlignment w:val="baseline"/>
        <w:rPr>
          <w:ins w:id="4647" w:author="Stuart McLarnon (NESO)" w:date="2025-01-14T13:52:00Z"/>
          <w:rFonts w:ascii="Arial" w:hAnsi="Arial" w:cs="Arial"/>
          <w:spacing w:val="9"/>
          <w:sz w:val="22"/>
          <w:szCs w:val="22"/>
        </w:rPr>
        <w:pPrChange w:id="4648" w:author="Tammy Meek (NESO)" w:date="2025-01-27T13:46:00Z" w16du:dateUtc="2025-01-27T13:46:00Z">
          <w:pPr>
            <w:kinsoku w:val="0"/>
            <w:overflowPunct w:val="0"/>
            <w:autoSpaceDE/>
            <w:autoSpaceDN/>
            <w:adjustRightInd/>
            <w:spacing w:before="19" w:line="253" w:lineRule="exact"/>
            <w:textAlignment w:val="baseline"/>
          </w:pPr>
        </w:pPrChange>
      </w:pPr>
      <w:ins w:id="4649" w:author="Stuart McLarnon (NESO)" w:date="2025-01-14T13:55:00Z">
        <w:r w:rsidRPr="00224D42">
          <w:rPr>
            <w:rFonts w:ascii="Arial" w:hAnsi="Arial" w:cs="Arial"/>
            <w:spacing w:val="9"/>
            <w:sz w:val="22"/>
            <w:szCs w:val="22"/>
          </w:rPr>
          <w:t>J.</w:t>
        </w:r>
      </w:ins>
      <w:ins w:id="4650" w:author="Stuart McLarnon (NESO)" w:date="2025-01-14T13:52:00Z">
        <w:r w:rsidR="00963100">
          <w:rPr>
            <w:rFonts w:ascii="Arial" w:hAnsi="Arial" w:cs="Arial"/>
            <w:spacing w:val="9"/>
            <w:sz w:val="22"/>
            <w:szCs w:val="22"/>
          </w:rPr>
          <w:t xml:space="preserve">4.6.3 </w:t>
        </w:r>
        <w:r w:rsidR="00963100" w:rsidRPr="00AB5FE3">
          <w:rPr>
            <w:rFonts w:ascii="Arial" w:hAnsi="Arial" w:cs="Arial"/>
            <w:i/>
            <w:iCs/>
            <w:spacing w:val="9"/>
            <w:sz w:val="22"/>
            <w:szCs w:val="22"/>
            <w:rPrChange w:id="4651" w:author="Tammy Meek (NESO)" w:date="2025-01-27T11:28:00Z" w16du:dateUtc="2025-01-27T11:28:00Z">
              <w:rPr>
                <w:rFonts w:ascii="Arial" w:hAnsi="Arial" w:cs="Arial"/>
                <w:spacing w:val="9"/>
                <w:sz w:val="22"/>
                <w:szCs w:val="22"/>
              </w:rPr>
            </w:rPrChange>
          </w:rPr>
          <w:t>NGET Members</w:t>
        </w:r>
      </w:ins>
    </w:p>
    <w:p w14:paraId="3A68CF8E" w14:textId="6925FE8C" w:rsidR="00963100" w:rsidDel="00AF1A27" w:rsidRDefault="00224D42">
      <w:pPr>
        <w:tabs>
          <w:tab w:val="left" w:pos="1728"/>
        </w:tabs>
        <w:kinsoku w:val="0"/>
        <w:overflowPunct w:val="0"/>
        <w:autoSpaceDE/>
        <w:autoSpaceDN/>
        <w:adjustRightInd/>
        <w:spacing w:before="251" w:line="237" w:lineRule="exact"/>
        <w:ind w:left="3011" w:hanging="851"/>
        <w:jc w:val="both"/>
        <w:textAlignment w:val="baseline"/>
        <w:rPr>
          <w:ins w:id="4652" w:author="Stuart McLarnon (NESO)" w:date="2025-01-14T13:52:00Z"/>
          <w:del w:id="4653" w:author="Tammy Meek (NESO)" w:date="2025-01-27T13:31:00Z" w16du:dateUtc="2025-01-27T13:31:00Z"/>
          <w:rFonts w:ascii="Arial" w:hAnsi="Arial" w:cs="Arial"/>
          <w:sz w:val="22"/>
          <w:szCs w:val="22"/>
        </w:rPr>
        <w:pPrChange w:id="4654" w:author="Tammy Meek (NESO)" w:date="2025-01-27T13:38:00Z" w16du:dateUtc="2025-01-27T13:38:00Z">
          <w:pPr>
            <w:tabs>
              <w:tab w:val="left" w:pos="1728"/>
            </w:tabs>
            <w:kinsoku w:val="0"/>
            <w:overflowPunct w:val="0"/>
            <w:autoSpaceDE/>
            <w:autoSpaceDN/>
            <w:adjustRightInd/>
            <w:spacing w:before="251" w:line="237" w:lineRule="exact"/>
            <w:ind w:left="720"/>
            <w:textAlignment w:val="baseline"/>
          </w:pPr>
        </w:pPrChange>
      </w:pPr>
      <w:ins w:id="4655" w:author="Stuart McLarnon (NESO)" w:date="2025-01-14T13:55:00Z">
        <w:r w:rsidRPr="00224D42">
          <w:rPr>
            <w:rFonts w:ascii="Arial" w:hAnsi="Arial" w:cs="Arial"/>
            <w:sz w:val="22"/>
            <w:szCs w:val="22"/>
          </w:rPr>
          <w:t>J.</w:t>
        </w:r>
      </w:ins>
      <w:ins w:id="4656" w:author="Stuart McLarnon (NESO)" w:date="2025-01-14T13:52:00Z">
        <w:r w:rsidR="00963100">
          <w:rPr>
            <w:rFonts w:ascii="Arial" w:hAnsi="Arial" w:cs="Arial"/>
            <w:sz w:val="22"/>
            <w:szCs w:val="22"/>
          </w:rPr>
          <w:t>4.6.3.1</w:t>
        </w:r>
        <w:r w:rsidR="00963100">
          <w:rPr>
            <w:rFonts w:ascii="Arial" w:hAnsi="Arial" w:cs="Arial"/>
            <w:sz w:val="22"/>
            <w:szCs w:val="22"/>
          </w:rPr>
          <w:tab/>
        </w:r>
        <w:del w:id="4657" w:author="Tammy Meek (NESO)" w:date="2025-01-27T11:47:00Z" w16du:dateUtc="2025-01-27T11:47:00Z">
          <w:r w:rsidR="00963100" w:rsidRPr="00207ADC" w:rsidDel="00AB5FE3">
            <w:rPr>
              <w:rFonts w:ascii="Arial" w:hAnsi="Arial" w:cs="Arial"/>
              <w:b/>
              <w:bCs/>
              <w:sz w:val="22"/>
              <w:szCs w:val="22"/>
            </w:rPr>
            <w:delText>NGET</w:delText>
          </w:r>
        </w:del>
      </w:ins>
      <w:ins w:id="4658" w:author="Tammy Meek (NESO)" w:date="2025-01-27T11:47:00Z" w16du:dateUtc="2025-01-27T11:47:00Z">
        <w:r w:rsidR="00AB5FE3" w:rsidRPr="00AB5FE3">
          <w:rPr>
            <w:rFonts w:ascii="Arial" w:hAnsi="Arial" w:cs="Arial"/>
            <w:i/>
            <w:iCs/>
            <w:sz w:val="22"/>
            <w:szCs w:val="22"/>
          </w:rPr>
          <w:t>NGET</w:t>
        </w:r>
      </w:ins>
      <w:ins w:id="4659" w:author="Stuart McLarnon (NESO)" w:date="2025-01-14T13:52:00Z">
        <w:r w:rsidR="00963100">
          <w:rPr>
            <w:rFonts w:ascii="Arial" w:hAnsi="Arial" w:cs="Arial"/>
            <w:sz w:val="22"/>
            <w:szCs w:val="22"/>
          </w:rPr>
          <w:t xml:space="preserve"> is entitled to nominate two </w:t>
        </w:r>
        <w:del w:id="4660" w:author="Tammy Meek (NESO)" w:date="2025-01-27T11:28:00Z" w16du:dateUtc="2025-01-27T11:28:00Z">
          <w:r w:rsidR="00963100" w:rsidRPr="00207ADC" w:rsidDel="00AB5FE3">
            <w:rPr>
              <w:rFonts w:ascii="Arial" w:hAnsi="Arial" w:cs="Arial"/>
              <w:b/>
              <w:bCs/>
              <w:sz w:val="22"/>
              <w:szCs w:val="22"/>
            </w:rPr>
            <w:delText>Members</w:delText>
          </w:r>
        </w:del>
      </w:ins>
      <w:ins w:id="4661" w:author="Tammy Meek (NESO)" w:date="2025-01-27T11:28:00Z" w16du:dateUtc="2025-01-27T11:28:00Z">
        <w:r w:rsidR="00AB5FE3" w:rsidRPr="00AB5FE3">
          <w:rPr>
            <w:rFonts w:ascii="Arial" w:hAnsi="Arial" w:cs="Arial"/>
            <w:i/>
            <w:iCs/>
            <w:sz w:val="22"/>
            <w:szCs w:val="22"/>
          </w:rPr>
          <w:t>Members</w:t>
        </w:r>
      </w:ins>
      <w:ins w:id="4662" w:author="Stuart McLarnon (NESO)" w:date="2025-01-14T13:52:00Z">
        <w:r w:rsidR="00963100">
          <w:rPr>
            <w:rFonts w:ascii="Arial" w:hAnsi="Arial" w:cs="Arial"/>
            <w:sz w:val="22"/>
            <w:szCs w:val="22"/>
          </w:rPr>
          <w:t xml:space="preserve"> to attend </w:t>
        </w:r>
        <w:del w:id="4663" w:author="Tammy Meek (NESO)" w:date="2025-01-27T11:32:00Z" w16du:dateUtc="2025-01-27T11:32:00Z">
          <w:r w:rsidR="00963100" w:rsidRPr="00207ADC" w:rsidDel="00AB5FE3">
            <w:rPr>
              <w:rFonts w:ascii="Arial" w:hAnsi="Arial" w:cs="Arial"/>
              <w:b/>
              <w:bCs/>
              <w:sz w:val="22"/>
              <w:szCs w:val="22"/>
            </w:rPr>
            <w:delText>Panel</w:delText>
          </w:r>
        </w:del>
      </w:ins>
      <w:ins w:id="4664" w:author="Tammy Meek (NESO)" w:date="2025-01-27T11:32:00Z" w16du:dateUtc="2025-01-27T11:32:00Z">
        <w:r w:rsidR="00AB5FE3" w:rsidRPr="00AB5FE3">
          <w:rPr>
            <w:rFonts w:ascii="Arial" w:hAnsi="Arial" w:cs="Arial"/>
            <w:i/>
            <w:iCs/>
            <w:sz w:val="22"/>
            <w:szCs w:val="22"/>
          </w:rPr>
          <w:t>Panel</w:t>
        </w:r>
      </w:ins>
      <w:ins w:id="4665" w:author="Stuart McLarnon (NESO)" w:date="2025-01-14T13:52:00Z">
        <w:r w:rsidR="00963100">
          <w:rPr>
            <w:rFonts w:ascii="Arial" w:hAnsi="Arial" w:cs="Arial"/>
            <w:sz w:val="22"/>
            <w:szCs w:val="22"/>
          </w:rPr>
          <w:t xml:space="preserve"> meetings</w:t>
        </w:r>
      </w:ins>
      <w:ins w:id="4666" w:author="Tammy Meek (NESO)" w:date="2025-01-27T13:31:00Z" w16du:dateUtc="2025-01-27T13:31:00Z">
        <w:r w:rsidR="00AF1A27">
          <w:rPr>
            <w:rFonts w:ascii="Arial" w:hAnsi="Arial" w:cs="Arial"/>
            <w:sz w:val="22"/>
            <w:szCs w:val="22"/>
          </w:rPr>
          <w:t xml:space="preserve"> </w:t>
        </w:r>
      </w:ins>
      <w:ins w:id="4667" w:author="Stuart McLarnon (NESO)" w:date="2025-01-14T13:52:00Z">
        <w:del w:id="4668" w:author="Tammy Meek (NESO)" w:date="2025-01-27T13:31:00Z" w16du:dateUtc="2025-01-27T13:31:00Z">
          <w:r w:rsidR="00963100" w:rsidDel="00AF1A27">
            <w:rPr>
              <w:rFonts w:ascii="Arial" w:hAnsi="Arial" w:cs="Arial"/>
              <w:sz w:val="22"/>
              <w:szCs w:val="22"/>
            </w:rPr>
            <w:delText xml:space="preserve"> </w:delText>
          </w:r>
        </w:del>
        <w:r w:rsidR="00963100">
          <w:rPr>
            <w:rFonts w:ascii="Arial" w:hAnsi="Arial" w:cs="Arial"/>
            <w:sz w:val="22"/>
            <w:szCs w:val="22"/>
          </w:rPr>
          <w:t>and may</w:t>
        </w:r>
      </w:ins>
      <w:ins w:id="4669" w:author="Tammy Meek (NESO)" w:date="2025-01-27T13:31:00Z" w16du:dateUtc="2025-01-27T13:31:00Z">
        <w:r w:rsidR="00AF1A27">
          <w:rPr>
            <w:rFonts w:ascii="Arial" w:hAnsi="Arial" w:cs="Arial"/>
            <w:sz w:val="22"/>
            <w:szCs w:val="22"/>
          </w:rPr>
          <w:t xml:space="preserve"> </w:t>
        </w:r>
      </w:ins>
    </w:p>
    <w:p w14:paraId="61EF4044" w14:textId="1A828954" w:rsidR="00963100" w:rsidRDefault="00963100">
      <w:pPr>
        <w:tabs>
          <w:tab w:val="left" w:pos="1728"/>
        </w:tabs>
        <w:kinsoku w:val="0"/>
        <w:overflowPunct w:val="0"/>
        <w:autoSpaceDE/>
        <w:autoSpaceDN/>
        <w:adjustRightInd/>
        <w:spacing w:before="251" w:line="237" w:lineRule="exact"/>
        <w:ind w:left="3011" w:hanging="851"/>
        <w:jc w:val="both"/>
        <w:textAlignment w:val="baseline"/>
        <w:rPr>
          <w:ins w:id="4670" w:author="Stuart McLarnon (NESO)" w:date="2025-01-14T13:52:00Z"/>
          <w:rFonts w:ascii="Arial" w:hAnsi="Arial" w:cs="Arial"/>
          <w:sz w:val="22"/>
          <w:szCs w:val="22"/>
        </w:rPr>
        <w:pPrChange w:id="4671" w:author="Tammy Meek (NESO)" w:date="2025-01-27T13:38:00Z" w16du:dateUtc="2025-01-27T13:38:00Z">
          <w:pPr>
            <w:kinsoku w:val="0"/>
            <w:overflowPunct w:val="0"/>
            <w:autoSpaceDE/>
            <w:autoSpaceDN/>
            <w:adjustRightInd/>
            <w:spacing w:line="237" w:lineRule="exact"/>
            <w:ind w:left="1728"/>
            <w:textAlignment w:val="baseline"/>
          </w:pPr>
        </w:pPrChange>
      </w:pPr>
      <w:ins w:id="4672" w:author="Stuart McLarnon (NESO)" w:date="2025-01-14T13:52:00Z">
        <w:r>
          <w:rPr>
            <w:rFonts w:ascii="Arial" w:hAnsi="Arial" w:cs="Arial"/>
            <w:sz w:val="22"/>
            <w:szCs w:val="22"/>
          </w:rPr>
          <w:t xml:space="preserve">appoint, remove and reappoint </w:t>
        </w:r>
      </w:ins>
      <w:ins w:id="4673" w:author="Stuart McLarnon (NESO)" w:date="2025-01-28T11:49:00Z" w16du:dateUtc="2025-01-28T11:49:00Z">
        <w:r w:rsidR="00900120">
          <w:rPr>
            <w:rFonts w:ascii="Arial" w:hAnsi="Arial" w:cs="Arial"/>
            <w:sz w:val="22"/>
            <w:szCs w:val="22"/>
          </w:rPr>
          <w:t xml:space="preserve">their </w:t>
        </w:r>
      </w:ins>
      <w:ins w:id="4674" w:author="Stuart McLarnon (NESO)" w:date="2025-01-14T13:52:00Z">
        <w:del w:id="4675" w:author="Tammy Meek (NESO)" w:date="2025-01-27T11:25:00Z" w16du:dateUtc="2025-01-27T11:25:00Z">
          <w:r w:rsidRPr="00207ADC" w:rsidDel="00AB5FE3">
            <w:rPr>
              <w:rFonts w:ascii="Arial" w:hAnsi="Arial" w:cs="Arial"/>
              <w:b/>
              <w:bCs/>
              <w:sz w:val="22"/>
              <w:szCs w:val="22"/>
            </w:rPr>
            <w:delText>Members</w:delText>
          </w:r>
        </w:del>
      </w:ins>
      <w:ins w:id="4676" w:author="Tammy Meek (NESO)" w:date="2025-01-27T11:25:00Z" w16du:dateUtc="2025-01-27T11:25:00Z">
        <w:r w:rsidR="00AB5FE3" w:rsidRPr="00AB5FE3">
          <w:rPr>
            <w:rFonts w:ascii="Arial" w:hAnsi="Arial" w:cs="Arial"/>
            <w:i/>
            <w:iCs/>
            <w:sz w:val="22"/>
            <w:szCs w:val="22"/>
          </w:rPr>
          <w:t>Members</w:t>
        </w:r>
      </w:ins>
      <w:ins w:id="4677" w:author="Stuart McLarnon (NESO)" w:date="2025-01-14T13:52:00Z">
        <w:r>
          <w:rPr>
            <w:rFonts w:ascii="Arial" w:hAnsi="Arial" w:cs="Arial"/>
            <w:sz w:val="22"/>
            <w:szCs w:val="22"/>
          </w:rPr>
          <w:t xml:space="preserve"> by giving notice to the </w:t>
        </w:r>
        <w:del w:id="4678" w:author="Tammy Meek (NESO)" w:date="2025-01-27T11:30:00Z" w16du:dateUtc="2025-01-27T11:30:00Z">
          <w:r w:rsidRPr="00207ADC" w:rsidDel="00AB5FE3">
            <w:rPr>
              <w:rFonts w:ascii="Arial" w:hAnsi="Arial" w:cs="Arial"/>
              <w:b/>
              <w:bCs/>
              <w:sz w:val="22"/>
              <w:szCs w:val="22"/>
            </w:rPr>
            <w:delText>Secretary</w:delText>
          </w:r>
        </w:del>
      </w:ins>
      <w:ins w:id="4679" w:author="Tammy Meek (NESO)" w:date="2025-01-27T11:30:00Z" w16du:dateUtc="2025-01-27T11:30:00Z">
        <w:r w:rsidR="00AB5FE3" w:rsidRPr="00AB5FE3">
          <w:rPr>
            <w:rFonts w:ascii="Arial" w:hAnsi="Arial" w:cs="Arial"/>
            <w:i/>
            <w:iCs/>
            <w:sz w:val="22"/>
            <w:szCs w:val="22"/>
          </w:rPr>
          <w:t>Secretary</w:t>
        </w:r>
      </w:ins>
      <w:ins w:id="4680" w:author="Stuart McLarnon (NESO)" w:date="2025-01-14T13:52:00Z">
        <w:r>
          <w:rPr>
            <w:rFonts w:ascii="Arial" w:hAnsi="Arial" w:cs="Arial"/>
            <w:sz w:val="22"/>
            <w:szCs w:val="22"/>
          </w:rPr>
          <w:t>.</w:t>
        </w:r>
      </w:ins>
    </w:p>
    <w:p w14:paraId="32816E0F" w14:textId="2E5F85F3" w:rsidR="00963100" w:rsidRDefault="00224D42">
      <w:pPr>
        <w:kinsoku w:val="0"/>
        <w:overflowPunct w:val="0"/>
        <w:autoSpaceDE/>
        <w:autoSpaceDN/>
        <w:adjustRightInd/>
        <w:spacing w:before="260" w:line="253" w:lineRule="exact"/>
        <w:ind w:left="1440"/>
        <w:jc w:val="both"/>
        <w:textAlignment w:val="baseline"/>
        <w:rPr>
          <w:ins w:id="4681" w:author="Stuart McLarnon (NESO)" w:date="2025-01-14T13:52:00Z"/>
          <w:rFonts w:ascii="Arial" w:hAnsi="Arial" w:cs="Arial"/>
          <w:spacing w:val="14"/>
          <w:sz w:val="22"/>
          <w:szCs w:val="22"/>
        </w:rPr>
        <w:pPrChange w:id="4682" w:author="Tammy Meek (NESO)" w:date="2025-01-27T13:47:00Z" w16du:dateUtc="2025-01-27T13:47:00Z">
          <w:pPr>
            <w:kinsoku w:val="0"/>
            <w:overflowPunct w:val="0"/>
            <w:autoSpaceDE/>
            <w:autoSpaceDN/>
            <w:adjustRightInd/>
            <w:spacing w:before="260" w:line="253" w:lineRule="exact"/>
            <w:textAlignment w:val="baseline"/>
          </w:pPr>
        </w:pPrChange>
      </w:pPr>
      <w:ins w:id="4683" w:author="Stuart McLarnon (NESO)" w:date="2025-01-14T13:55:00Z">
        <w:r w:rsidRPr="00224D42">
          <w:rPr>
            <w:rFonts w:ascii="Arial" w:hAnsi="Arial" w:cs="Arial"/>
            <w:spacing w:val="14"/>
            <w:sz w:val="22"/>
            <w:szCs w:val="22"/>
          </w:rPr>
          <w:t>J.</w:t>
        </w:r>
      </w:ins>
      <w:ins w:id="4684" w:author="Stuart McLarnon (NESO)" w:date="2025-01-14T13:52:00Z">
        <w:r w:rsidR="00963100">
          <w:rPr>
            <w:rFonts w:ascii="Arial" w:hAnsi="Arial" w:cs="Arial"/>
            <w:spacing w:val="14"/>
            <w:sz w:val="22"/>
            <w:szCs w:val="22"/>
          </w:rPr>
          <w:t>4.6.4 SHET Members</w:t>
        </w:r>
      </w:ins>
    </w:p>
    <w:p w14:paraId="2A680ADE" w14:textId="33D5BCEE" w:rsidR="00963100" w:rsidDel="00AF1A27" w:rsidRDefault="00224D42">
      <w:pPr>
        <w:tabs>
          <w:tab w:val="left" w:pos="1728"/>
        </w:tabs>
        <w:kinsoku w:val="0"/>
        <w:overflowPunct w:val="0"/>
        <w:autoSpaceDE/>
        <w:autoSpaceDN/>
        <w:adjustRightInd/>
        <w:spacing w:before="247" w:line="251" w:lineRule="exact"/>
        <w:ind w:left="3011" w:hanging="851"/>
        <w:jc w:val="both"/>
        <w:textAlignment w:val="baseline"/>
        <w:rPr>
          <w:ins w:id="4685" w:author="Stuart McLarnon (NESO)" w:date="2025-01-14T13:52:00Z"/>
          <w:del w:id="4686" w:author="Tammy Meek (NESO)" w:date="2025-01-27T13:31:00Z" w16du:dateUtc="2025-01-27T13:31:00Z"/>
          <w:rFonts w:ascii="Arial" w:hAnsi="Arial" w:cs="Arial"/>
          <w:sz w:val="22"/>
          <w:szCs w:val="22"/>
        </w:rPr>
        <w:pPrChange w:id="4687" w:author="Tammy Meek (NESO)" w:date="2025-01-27T13:38:00Z" w16du:dateUtc="2025-01-27T13:38:00Z">
          <w:pPr>
            <w:tabs>
              <w:tab w:val="left" w:pos="1728"/>
            </w:tabs>
            <w:kinsoku w:val="0"/>
            <w:overflowPunct w:val="0"/>
            <w:autoSpaceDE/>
            <w:autoSpaceDN/>
            <w:adjustRightInd/>
            <w:spacing w:before="247" w:line="251" w:lineRule="exact"/>
            <w:ind w:left="720"/>
            <w:textAlignment w:val="baseline"/>
          </w:pPr>
        </w:pPrChange>
      </w:pPr>
      <w:ins w:id="4688" w:author="Stuart McLarnon (NESO)" w:date="2025-01-14T13:55:00Z">
        <w:r w:rsidRPr="00224D42">
          <w:rPr>
            <w:rFonts w:ascii="Arial" w:hAnsi="Arial" w:cs="Arial"/>
            <w:sz w:val="22"/>
            <w:szCs w:val="22"/>
          </w:rPr>
          <w:t>J.</w:t>
        </w:r>
      </w:ins>
      <w:ins w:id="4689" w:author="Stuart McLarnon (NESO)" w:date="2025-01-14T13:52:00Z">
        <w:r w:rsidR="00963100">
          <w:rPr>
            <w:rFonts w:ascii="Arial" w:hAnsi="Arial" w:cs="Arial"/>
            <w:sz w:val="22"/>
            <w:szCs w:val="22"/>
          </w:rPr>
          <w:t>4.6.4.1</w:t>
        </w:r>
        <w:r w:rsidR="00963100">
          <w:rPr>
            <w:rFonts w:ascii="Arial" w:hAnsi="Arial" w:cs="Arial"/>
            <w:sz w:val="22"/>
            <w:szCs w:val="22"/>
          </w:rPr>
          <w:tab/>
        </w:r>
        <w:del w:id="4690" w:author="Tammy Meek (NESO)" w:date="2025-01-27T11:48:00Z" w16du:dateUtc="2025-01-27T11:48:00Z">
          <w:r w:rsidR="00963100" w:rsidRPr="00207ADC" w:rsidDel="00AB5FE3">
            <w:rPr>
              <w:rFonts w:ascii="Arial" w:hAnsi="Arial" w:cs="Arial"/>
              <w:b/>
              <w:bCs/>
              <w:sz w:val="22"/>
              <w:szCs w:val="22"/>
            </w:rPr>
            <w:delText>SHET</w:delText>
          </w:r>
        </w:del>
      </w:ins>
      <w:ins w:id="4691" w:author="Tammy Meek (NESO)" w:date="2025-01-27T11:48:00Z" w16du:dateUtc="2025-01-27T11:48:00Z">
        <w:r w:rsidR="00AB5FE3" w:rsidRPr="00AB5FE3">
          <w:rPr>
            <w:rFonts w:ascii="Arial" w:hAnsi="Arial" w:cs="Arial"/>
            <w:i/>
            <w:iCs/>
            <w:sz w:val="22"/>
            <w:szCs w:val="22"/>
          </w:rPr>
          <w:t>SHET</w:t>
        </w:r>
      </w:ins>
      <w:ins w:id="4692" w:author="Stuart McLarnon (NESO)" w:date="2025-01-14T13:52:00Z">
        <w:r w:rsidR="00963100">
          <w:rPr>
            <w:rFonts w:ascii="Arial" w:hAnsi="Arial" w:cs="Arial"/>
            <w:sz w:val="22"/>
            <w:szCs w:val="22"/>
          </w:rPr>
          <w:t xml:space="preserve"> is entitled to nominate two </w:t>
        </w:r>
        <w:del w:id="4693" w:author="Tammy Meek (NESO)" w:date="2025-01-27T11:26:00Z" w16du:dateUtc="2025-01-27T11:26:00Z">
          <w:r w:rsidR="00963100" w:rsidRPr="00207ADC" w:rsidDel="00AB5FE3">
            <w:rPr>
              <w:rFonts w:ascii="Arial" w:hAnsi="Arial" w:cs="Arial"/>
              <w:b/>
              <w:bCs/>
              <w:sz w:val="22"/>
              <w:szCs w:val="22"/>
            </w:rPr>
            <w:delText>Members</w:delText>
          </w:r>
        </w:del>
      </w:ins>
      <w:ins w:id="4694" w:author="Tammy Meek (NESO)" w:date="2025-01-27T11:26:00Z" w16du:dateUtc="2025-01-27T11:26:00Z">
        <w:r w:rsidR="00AB5FE3" w:rsidRPr="00AB5FE3">
          <w:rPr>
            <w:rFonts w:ascii="Arial" w:hAnsi="Arial" w:cs="Arial"/>
            <w:i/>
            <w:iCs/>
            <w:sz w:val="22"/>
            <w:szCs w:val="22"/>
          </w:rPr>
          <w:t>Members</w:t>
        </w:r>
      </w:ins>
      <w:ins w:id="4695" w:author="Stuart McLarnon (NESO)" w:date="2025-01-14T13:52:00Z">
        <w:r w:rsidR="00963100">
          <w:rPr>
            <w:rFonts w:ascii="Arial" w:hAnsi="Arial" w:cs="Arial"/>
            <w:sz w:val="22"/>
            <w:szCs w:val="22"/>
          </w:rPr>
          <w:t xml:space="preserve"> to attend </w:t>
        </w:r>
        <w:del w:id="4696" w:author="Tammy Meek (NESO)" w:date="2025-01-27T11:32:00Z" w16du:dateUtc="2025-01-27T11:32:00Z">
          <w:r w:rsidR="00963100" w:rsidRPr="00207ADC" w:rsidDel="00AB5FE3">
            <w:rPr>
              <w:rFonts w:ascii="Arial" w:hAnsi="Arial" w:cs="Arial"/>
              <w:b/>
              <w:bCs/>
              <w:sz w:val="22"/>
              <w:szCs w:val="22"/>
            </w:rPr>
            <w:delText>Panel</w:delText>
          </w:r>
        </w:del>
      </w:ins>
      <w:ins w:id="4697" w:author="Tammy Meek (NESO)" w:date="2025-01-27T11:32:00Z" w16du:dateUtc="2025-01-27T11:32:00Z">
        <w:r w:rsidR="00AB5FE3" w:rsidRPr="00AB5FE3">
          <w:rPr>
            <w:rFonts w:ascii="Arial" w:hAnsi="Arial" w:cs="Arial"/>
            <w:i/>
            <w:iCs/>
            <w:sz w:val="22"/>
            <w:szCs w:val="22"/>
          </w:rPr>
          <w:t>Panel</w:t>
        </w:r>
      </w:ins>
      <w:ins w:id="4698" w:author="Stuart McLarnon (NESO)" w:date="2025-01-14T13:52:00Z">
        <w:r w:rsidR="00963100">
          <w:rPr>
            <w:rFonts w:ascii="Arial" w:hAnsi="Arial" w:cs="Arial"/>
            <w:sz w:val="22"/>
            <w:szCs w:val="22"/>
          </w:rPr>
          <w:t xml:space="preserve"> meetings and may</w:t>
        </w:r>
      </w:ins>
      <w:ins w:id="4699" w:author="Tammy Meek (NESO)" w:date="2025-01-27T13:31:00Z" w16du:dateUtc="2025-01-27T13:31:00Z">
        <w:r w:rsidR="00AF1A27">
          <w:rPr>
            <w:rFonts w:ascii="Arial" w:hAnsi="Arial" w:cs="Arial"/>
            <w:sz w:val="22"/>
            <w:szCs w:val="22"/>
          </w:rPr>
          <w:t xml:space="preserve"> </w:t>
        </w:r>
      </w:ins>
    </w:p>
    <w:p w14:paraId="7475C32F" w14:textId="21836F3C" w:rsidR="00963100" w:rsidRDefault="00963100">
      <w:pPr>
        <w:tabs>
          <w:tab w:val="left" w:pos="1728"/>
        </w:tabs>
        <w:kinsoku w:val="0"/>
        <w:overflowPunct w:val="0"/>
        <w:autoSpaceDE/>
        <w:autoSpaceDN/>
        <w:adjustRightInd/>
        <w:spacing w:before="247" w:line="251" w:lineRule="exact"/>
        <w:ind w:left="3011" w:hanging="851"/>
        <w:jc w:val="both"/>
        <w:textAlignment w:val="baseline"/>
        <w:rPr>
          <w:ins w:id="4700" w:author="Stuart McLarnon (NESO)" w:date="2025-01-14T13:52:00Z"/>
          <w:rFonts w:ascii="Arial" w:hAnsi="Arial" w:cs="Arial"/>
          <w:sz w:val="22"/>
          <w:szCs w:val="22"/>
        </w:rPr>
        <w:pPrChange w:id="4701" w:author="Tammy Meek (NESO)" w:date="2025-01-27T13:38:00Z" w16du:dateUtc="2025-01-27T13:38:00Z">
          <w:pPr>
            <w:kinsoku w:val="0"/>
            <w:overflowPunct w:val="0"/>
            <w:autoSpaceDE/>
            <w:autoSpaceDN/>
            <w:adjustRightInd/>
            <w:spacing w:line="251" w:lineRule="exact"/>
            <w:ind w:left="1728"/>
            <w:textAlignment w:val="baseline"/>
          </w:pPr>
        </w:pPrChange>
      </w:pPr>
      <w:ins w:id="4702" w:author="Stuart McLarnon (NESO)" w:date="2025-01-14T13:52:00Z">
        <w:r>
          <w:rPr>
            <w:rFonts w:ascii="Arial" w:hAnsi="Arial" w:cs="Arial"/>
            <w:sz w:val="22"/>
            <w:szCs w:val="22"/>
          </w:rPr>
          <w:t xml:space="preserve">appoint, remove and reappoint </w:t>
        </w:r>
      </w:ins>
      <w:ins w:id="4703" w:author="Stuart McLarnon (NESO)" w:date="2025-01-28T11:49:00Z" w16du:dateUtc="2025-01-28T11:49:00Z">
        <w:r w:rsidR="00900120">
          <w:rPr>
            <w:rFonts w:ascii="Arial" w:hAnsi="Arial" w:cs="Arial"/>
            <w:sz w:val="22"/>
            <w:szCs w:val="22"/>
          </w:rPr>
          <w:t>their</w:t>
        </w:r>
      </w:ins>
      <w:ins w:id="4704" w:author="Stuart McLarnon (NESO)" w:date="2025-01-14T13:52:00Z">
        <w:r>
          <w:rPr>
            <w:rFonts w:ascii="Arial" w:hAnsi="Arial" w:cs="Arial"/>
            <w:sz w:val="22"/>
            <w:szCs w:val="22"/>
          </w:rPr>
          <w:t xml:space="preserve"> </w:t>
        </w:r>
        <w:del w:id="4705" w:author="Tammy Meek (NESO)" w:date="2025-01-27T11:26:00Z" w16du:dateUtc="2025-01-27T11:26:00Z">
          <w:r w:rsidRPr="00207ADC" w:rsidDel="00AB5FE3">
            <w:rPr>
              <w:rFonts w:ascii="Arial" w:hAnsi="Arial" w:cs="Arial"/>
              <w:b/>
              <w:bCs/>
              <w:sz w:val="22"/>
              <w:szCs w:val="22"/>
            </w:rPr>
            <w:delText>Members</w:delText>
          </w:r>
        </w:del>
      </w:ins>
      <w:ins w:id="4706" w:author="Tammy Meek (NESO)" w:date="2025-01-27T11:26:00Z" w16du:dateUtc="2025-01-27T11:26:00Z">
        <w:r w:rsidR="00AB5FE3" w:rsidRPr="00AB5FE3">
          <w:rPr>
            <w:rFonts w:ascii="Arial" w:hAnsi="Arial" w:cs="Arial"/>
            <w:i/>
            <w:iCs/>
            <w:sz w:val="22"/>
            <w:szCs w:val="22"/>
          </w:rPr>
          <w:t>Members</w:t>
        </w:r>
      </w:ins>
      <w:ins w:id="4707" w:author="Stuart McLarnon (NESO)" w:date="2025-01-14T13:52:00Z">
        <w:r>
          <w:rPr>
            <w:rFonts w:ascii="Arial" w:hAnsi="Arial" w:cs="Arial"/>
            <w:sz w:val="22"/>
            <w:szCs w:val="22"/>
          </w:rPr>
          <w:t xml:space="preserve"> by giving notice to the </w:t>
        </w:r>
        <w:del w:id="4708" w:author="Tammy Meek (NESO)" w:date="2025-01-27T11:30:00Z" w16du:dateUtc="2025-01-27T11:30:00Z">
          <w:r w:rsidRPr="00207ADC" w:rsidDel="00AB5FE3">
            <w:rPr>
              <w:rFonts w:ascii="Arial" w:hAnsi="Arial" w:cs="Arial"/>
              <w:b/>
              <w:bCs/>
              <w:sz w:val="22"/>
              <w:szCs w:val="22"/>
            </w:rPr>
            <w:delText>Secretary</w:delText>
          </w:r>
        </w:del>
      </w:ins>
      <w:ins w:id="4709" w:author="Tammy Meek (NESO)" w:date="2025-01-27T11:30:00Z" w16du:dateUtc="2025-01-27T11:30:00Z">
        <w:r w:rsidR="00AB5FE3" w:rsidRPr="00AB5FE3">
          <w:rPr>
            <w:rFonts w:ascii="Arial" w:hAnsi="Arial" w:cs="Arial"/>
            <w:i/>
            <w:iCs/>
            <w:sz w:val="22"/>
            <w:szCs w:val="22"/>
          </w:rPr>
          <w:t>Secretary</w:t>
        </w:r>
      </w:ins>
      <w:ins w:id="4710" w:author="Stuart McLarnon (NESO)" w:date="2025-01-14T13:52:00Z">
        <w:r>
          <w:rPr>
            <w:rFonts w:ascii="Arial" w:hAnsi="Arial" w:cs="Arial"/>
            <w:sz w:val="22"/>
            <w:szCs w:val="22"/>
          </w:rPr>
          <w:t>.</w:t>
        </w:r>
      </w:ins>
    </w:p>
    <w:p w14:paraId="64CDC86D" w14:textId="17CC86C3" w:rsidR="00963100" w:rsidRDefault="00224D42">
      <w:pPr>
        <w:kinsoku w:val="0"/>
        <w:overflowPunct w:val="0"/>
        <w:autoSpaceDE/>
        <w:autoSpaceDN/>
        <w:adjustRightInd/>
        <w:spacing w:before="237" w:line="253" w:lineRule="exact"/>
        <w:ind w:left="1440"/>
        <w:jc w:val="both"/>
        <w:textAlignment w:val="baseline"/>
        <w:rPr>
          <w:ins w:id="4711" w:author="Stuart McLarnon (NESO)" w:date="2025-01-14T13:52:00Z"/>
          <w:rFonts w:ascii="Arial" w:hAnsi="Arial" w:cs="Arial"/>
          <w:spacing w:val="15"/>
          <w:sz w:val="22"/>
          <w:szCs w:val="22"/>
        </w:rPr>
        <w:pPrChange w:id="4712" w:author="Tammy Meek (NESO)" w:date="2025-01-27T13:47:00Z" w16du:dateUtc="2025-01-27T13:47:00Z">
          <w:pPr>
            <w:kinsoku w:val="0"/>
            <w:overflowPunct w:val="0"/>
            <w:autoSpaceDE/>
            <w:autoSpaceDN/>
            <w:adjustRightInd/>
            <w:spacing w:before="237" w:line="253" w:lineRule="exact"/>
            <w:textAlignment w:val="baseline"/>
          </w:pPr>
        </w:pPrChange>
      </w:pPr>
      <w:ins w:id="4713" w:author="Stuart McLarnon (NESO)" w:date="2025-01-14T13:55:00Z">
        <w:r w:rsidRPr="00224D42">
          <w:rPr>
            <w:rFonts w:ascii="Arial" w:hAnsi="Arial" w:cs="Arial"/>
            <w:spacing w:val="15"/>
            <w:sz w:val="22"/>
            <w:szCs w:val="22"/>
          </w:rPr>
          <w:t>J.</w:t>
        </w:r>
      </w:ins>
      <w:ins w:id="4714" w:author="Stuart McLarnon (NESO)" w:date="2025-01-14T13:52:00Z">
        <w:r w:rsidR="00963100">
          <w:rPr>
            <w:rFonts w:ascii="Arial" w:hAnsi="Arial" w:cs="Arial"/>
            <w:spacing w:val="15"/>
            <w:sz w:val="22"/>
            <w:szCs w:val="22"/>
          </w:rPr>
          <w:t xml:space="preserve">4.6.5 SPT </w:t>
        </w:r>
        <w:del w:id="4715" w:author="Tammy Meek (NESO)" w:date="2025-01-27T11:26:00Z" w16du:dateUtc="2025-01-27T11:26:00Z">
          <w:r w:rsidR="00963100" w:rsidDel="00AB5FE3">
            <w:rPr>
              <w:rFonts w:ascii="Arial" w:hAnsi="Arial" w:cs="Arial"/>
              <w:spacing w:val="15"/>
              <w:sz w:val="22"/>
              <w:szCs w:val="22"/>
            </w:rPr>
            <w:delText>Members</w:delText>
          </w:r>
        </w:del>
      </w:ins>
      <w:ins w:id="4716" w:author="Tammy Meek (NESO)" w:date="2025-01-27T11:26:00Z" w16du:dateUtc="2025-01-27T11:26:00Z">
        <w:r w:rsidR="00AB5FE3" w:rsidRPr="00AB5FE3">
          <w:rPr>
            <w:rFonts w:ascii="Arial" w:hAnsi="Arial" w:cs="Arial"/>
            <w:i/>
            <w:iCs/>
            <w:spacing w:val="15"/>
            <w:sz w:val="22"/>
            <w:szCs w:val="22"/>
          </w:rPr>
          <w:t>Members</w:t>
        </w:r>
      </w:ins>
    </w:p>
    <w:p w14:paraId="458EDC3B" w14:textId="6F188C3B" w:rsidR="00963100" w:rsidDel="00AF1A27" w:rsidRDefault="00224D42">
      <w:pPr>
        <w:tabs>
          <w:tab w:val="left" w:pos="2268"/>
        </w:tabs>
        <w:kinsoku w:val="0"/>
        <w:overflowPunct w:val="0"/>
        <w:autoSpaceDE/>
        <w:autoSpaceDN/>
        <w:adjustRightInd/>
        <w:spacing w:before="241" w:line="253" w:lineRule="exact"/>
        <w:ind w:left="3010" w:hanging="850"/>
        <w:jc w:val="both"/>
        <w:textAlignment w:val="baseline"/>
        <w:rPr>
          <w:ins w:id="4717" w:author="Stuart McLarnon (NESO)" w:date="2025-01-14T13:52:00Z"/>
          <w:del w:id="4718" w:author="Tammy Meek (NESO)" w:date="2025-01-27T13:31:00Z" w16du:dateUtc="2025-01-27T13:31:00Z"/>
          <w:rFonts w:ascii="Arial" w:hAnsi="Arial" w:cs="Arial"/>
          <w:spacing w:val="1"/>
          <w:sz w:val="22"/>
          <w:szCs w:val="22"/>
        </w:rPr>
        <w:pPrChange w:id="4719" w:author="Tammy Meek (NESO)" w:date="2025-01-27T13:38:00Z" w16du:dateUtc="2025-01-27T13:38:00Z">
          <w:pPr>
            <w:tabs>
              <w:tab w:val="left" w:pos="1728"/>
            </w:tabs>
            <w:kinsoku w:val="0"/>
            <w:overflowPunct w:val="0"/>
            <w:autoSpaceDE/>
            <w:autoSpaceDN/>
            <w:adjustRightInd/>
            <w:spacing w:before="241" w:line="253" w:lineRule="exact"/>
            <w:ind w:left="720"/>
            <w:textAlignment w:val="baseline"/>
          </w:pPr>
        </w:pPrChange>
      </w:pPr>
      <w:ins w:id="4720" w:author="Stuart McLarnon (NESO)" w:date="2025-01-14T13:55:00Z">
        <w:r w:rsidRPr="00224D42">
          <w:rPr>
            <w:rFonts w:ascii="Arial" w:hAnsi="Arial" w:cs="Arial"/>
            <w:spacing w:val="1"/>
            <w:sz w:val="22"/>
            <w:szCs w:val="22"/>
          </w:rPr>
          <w:t>J.</w:t>
        </w:r>
      </w:ins>
      <w:ins w:id="4721" w:author="Stuart McLarnon (NESO)" w:date="2025-01-14T13:52:00Z">
        <w:r w:rsidR="00963100">
          <w:rPr>
            <w:rFonts w:ascii="Arial" w:hAnsi="Arial" w:cs="Arial"/>
            <w:spacing w:val="1"/>
            <w:sz w:val="22"/>
            <w:szCs w:val="22"/>
          </w:rPr>
          <w:t>4.6.5.1</w:t>
        </w:r>
        <w:del w:id="4722" w:author="Tammy Meek (NESO)" w:date="2025-01-27T13:37:00Z" w16du:dateUtc="2025-01-27T13:37:00Z">
          <w:r w:rsidR="00963100" w:rsidDel="00F50804">
            <w:rPr>
              <w:rFonts w:ascii="Arial" w:hAnsi="Arial" w:cs="Arial"/>
              <w:spacing w:val="1"/>
              <w:sz w:val="22"/>
              <w:szCs w:val="22"/>
            </w:rPr>
            <w:tab/>
          </w:r>
        </w:del>
        <w:del w:id="4723" w:author="Tammy Meek (NESO)" w:date="2025-01-27T12:33:00Z" w16du:dateUtc="2025-01-27T12:33:00Z">
          <w:r w:rsidR="00963100" w:rsidRPr="00207ADC" w:rsidDel="008E4863">
            <w:rPr>
              <w:rFonts w:ascii="Arial" w:hAnsi="Arial" w:cs="Arial"/>
              <w:b/>
              <w:bCs/>
              <w:spacing w:val="1"/>
              <w:sz w:val="22"/>
              <w:szCs w:val="22"/>
            </w:rPr>
            <w:delText>SPT</w:delText>
          </w:r>
        </w:del>
      </w:ins>
      <w:ins w:id="4724" w:author="Tammy Meek (NESO)" w:date="2025-01-27T12:33:00Z" w16du:dateUtc="2025-01-27T12:33:00Z">
        <w:r w:rsidR="008E4863" w:rsidRPr="008E4863">
          <w:rPr>
            <w:rFonts w:ascii="Arial" w:hAnsi="Arial" w:cs="Arial"/>
            <w:i/>
            <w:iCs/>
            <w:spacing w:val="1"/>
            <w:sz w:val="22"/>
            <w:szCs w:val="22"/>
          </w:rPr>
          <w:t>SPT</w:t>
        </w:r>
      </w:ins>
      <w:ins w:id="4725" w:author="Stuart McLarnon (NESO)" w:date="2025-01-14T13:52:00Z">
        <w:r w:rsidR="00963100">
          <w:rPr>
            <w:rFonts w:ascii="Arial" w:hAnsi="Arial" w:cs="Arial"/>
            <w:spacing w:val="1"/>
            <w:sz w:val="22"/>
            <w:szCs w:val="22"/>
          </w:rPr>
          <w:t xml:space="preserve"> is entitled to nominate two </w:t>
        </w:r>
        <w:del w:id="4726" w:author="Tammy Meek (NESO)" w:date="2025-01-27T11:26:00Z" w16du:dateUtc="2025-01-27T11:26:00Z">
          <w:r w:rsidR="00963100" w:rsidRPr="00207ADC" w:rsidDel="00AB5FE3">
            <w:rPr>
              <w:rFonts w:ascii="Arial" w:hAnsi="Arial" w:cs="Arial"/>
              <w:b/>
              <w:bCs/>
              <w:spacing w:val="1"/>
              <w:sz w:val="22"/>
              <w:szCs w:val="22"/>
            </w:rPr>
            <w:delText>Members</w:delText>
          </w:r>
        </w:del>
      </w:ins>
      <w:ins w:id="4727" w:author="Tammy Meek (NESO)" w:date="2025-01-27T11:26:00Z" w16du:dateUtc="2025-01-27T11:26:00Z">
        <w:r w:rsidR="00AB5FE3" w:rsidRPr="00AB5FE3">
          <w:rPr>
            <w:rFonts w:ascii="Arial" w:hAnsi="Arial" w:cs="Arial"/>
            <w:i/>
            <w:iCs/>
            <w:spacing w:val="1"/>
            <w:sz w:val="22"/>
            <w:szCs w:val="22"/>
          </w:rPr>
          <w:t>Members</w:t>
        </w:r>
      </w:ins>
      <w:ins w:id="4728" w:author="Stuart McLarnon (NESO)" w:date="2025-01-14T13:52:00Z">
        <w:r w:rsidR="00963100">
          <w:rPr>
            <w:rFonts w:ascii="Arial" w:hAnsi="Arial" w:cs="Arial"/>
            <w:spacing w:val="1"/>
            <w:sz w:val="22"/>
            <w:szCs w:val="22"/>
          </w:rPr>
          <w:t xml:space="preserve"> to attend </w:t>
        </w:r>
        <w:del w:id="4729" w:author="Tammy Meek (NESO)" w:date="2025-01-27T11:32:00Z" w16du:dateUtc="2025-01-27T11:32:00Z">
          <w:r w:rsidR="00963100" w:rsidRPr="00207ADC" w:rsidDel="00AB5FE3">
            <w:rPr>
              <w:rFonts w:ascii="Arial" w:hAnsi="Arial" w:cs="Arial"/>
              <w:b/>
              <w:bCs/>
              <w:spacing w:val="1"/>
              <w:sz w:val="22"/>
              <w:szCs w:val="22"/>
            </w:rPr>
            <w:delText>Panel</w:delText>
          </w:r>
        </w:del>
      </w:ins>
      <w:ins w:id="4730" w:author="Tammy Meek (NESO)" w:date="2025-01-27T11:32:00Z" w16du:dateUtc="2025-01-27T11:32:00Z">
        <w:r w:rsidR="00AB5FE3" w:rsidRPr="00AB5FE3">
          <w:rPr>
            <w:rFonts w:ascii="Arial" w:hAnsi="Arial" w:cs="Arial"/>
            <w:i/>
            <w:iCs/>
            <w:spacing w:val="1"/>
            <w:sz w:val="22"/>
            <w:szCs w:val="22"/>
          </w:rPr>
          <w:t>Panel</w:t>
        </w:r>
      </w:ins>
      <w:ins w:id="4731" w:author="Stuart McLarnon (NESO)" w:date="2025-01-14T13:52:00Z">
        <w:r w:rsidR="00963100">
          <w:rPr>
            <w:rFonts w:ascii="Arial" w:hAnsi="Arial" w:cs="Arial"/>
            <w:spacing w:val="1"/>
            <w:sz w:val="22"/>
            <w:szCs w:val="22"/>
          </w:rPr>
          <w:t xml:space="preserve"> meetings and may</w:t>
        </w:r>
      </w:ins>
      <w:ins w:id="4732" w:author="Tammy Meek (NESO)" w:date="2025-01-27T13:31:00Z" w16du:dateUtc="2025-01-27T13:31:00Z">
        <w:r w:rsidR="00AF1A27">
          <w:rPr>
            <w:rFonts w:ascii="Arial" w:hAnsi="Arial" w:cs="Arial"/>
            <w:spacing w:val="1"/>
            <w:sz w:val="22"/>
            <w:szCs w:val="22"/>
          </w:rPr>
          <w:t xml:space="preserve"> </w:t>
        </w:r>
      </w:ins>
    </w:p>
    <w:p w14:paraId="14A3AD16" w14:textId="4A2621C6" w:rsidR="00963100" w:rsidRDefault="00963100">
      <w:pPr>
        <w:tabs>
          <w:tab w:val="left" w:pos="2268"/>
        </w:tabs>
        <w:kinsoku w:val="0"/>
        <w:overflowPunct w:val="0"/>
        <w:autoSpaceDE/>
        <w:autoSpaceDN/>
        <w:adjustRightInd/>
        <w:spacing w:before="241" w:line="253" w:lineRule="exact"/>
        <w:ind w:left="3010" w:hanging="850"/>
        <w:jc w:val="both"/>
        <w:textAlignment w:val="baseline"/>
        <w:rPr>
          <w:ins w:id="4733" w:author="Stuart McLarnon (NESO)" w:date="2025-01-14T13:52:00Z"/>
          <w:rFonts w:ascii="Arial" w:hAnsi="Arial" w:cs="Arial"/>
          <w:sz w:val="22"/>
          <w:szCs w:val="22"/>
        </w:rPr>
        <w:pPrChange w:id="4734" w:author="Tammy Meek (NESO)" w:date="2025-01-27T13:38:00Z" w16du:dateUtc="2025-01-27T13:38:00Z">
          <w:pPr>
            <w:kinsoku w:val="0"/>
            <w:overflowPunct w:val="0"/>
            <w:autoSpaceDE/>
            <w:autoSpaceDN/>
            <w:adjustRightInd/>
            <w:spacing w:before="2" w:line="253" w:lineRule="exact"/>
            <w:ind w:left="1728"/>
            <w:textAlignment w:val="baseline"/>
          </w:pPr>
        </w:pPrChange>
      </w:pPr>
      <w:ins w:id="4735" w:author="Stuart McLarnon (NESO)" w:date="2025-01-14T13:52:00Z">
        <w:r>
          <w:rPr>
            <w:rFonts w:ascii="Arial" w:hAnsi="Arial" w:cs="Arial"/>
            <w:sz w:val="22"/>
            <w:szCs w:val="22"/>
          </w:rPr>
          <w:t xml:space="preserve">appoint, remove and reappoint </w:t>
        </w:r>
      </w:ins>
      <w:ins w:id="4736" w:author="Stuart McLarnon (NESO)" w:date="2025-01-28T11:49:00Z" w16du:dateUtc="2025-01-28T11:49:00Z">
        <w:r w:rsidR="00900120">
          <w:rPr>
            <w:rFonts w:ascii="Arial" w:hAnsi="Arial" w:cs="Arial"/>
            <w:sz w:val="22"/>
            <w:szCs w:val="22"/>
          </w:rPr>
          <w:t>their</w:t>
        </w:r>
      </w:ins>
      <w:ins w:id="4737" w:author="Stuart McLarnon (NESO)" w:date="2025-01-14T13:52:00Z">
        <w:r>
          <w:rPr>
            <w:rFonts w:ascii="Arial" w:hAnsi="Arial" w:cs="Arial"/>
            <w:sz w:val="22"/>
            <w:szCs w:val="22"/>
          </w:rPr>
          <w:t xml:space="preserve"> </w:t>
        </w:r>
        <w:r w:rsidRPr="00AB5FE3">
          <w:rPr>
            <w:rFonts w:ascii="Arial" w:hAnsi="Arial" w:cs="Arial"/>
            <w:i/>
            <w:iCs/>
            <w:sz w:val="22"/>
            <w:szCs w:val="22"/>
            <w:rPrChange w:id="4738" w:author="Tammy Meek (NESO)" w:date="2025-01-27T11:28:00Z" w16du:dateUtc="2025-01-27T11:28:00Z">
              <w:rPr>
                <w:rFonts w:ascii="Arial" w:hAnsi="Arial" w:cs="Arial"/>
                <w:b/>
                <w:bCs/>
                <w:sz w:val="22"/>
                <w:szCs w:val="22"/>
              </w:rPr>
            </w:rPrChange>
          </w:rPr>
          <w:t>Members</w:t>
        </w:r>
        <w:r>
          <w:rPr>
            <w:rFonts w:ascii="Arial" w:hAnsi="Arial" w:cs="Arial"/>
            <w:sz w:val="22"/>
            <w:szCs w:val="22"/>
          </w:rPr>
          <w:t xml:space="preserve"> by giving notice to the </w:t>
        </w:r>
        <w:del w:id="4739" w:author="Tammy Meek (NESO)" w:date="2025-01-27T11:30:00Z" w16du:dateUtc="2025-01-27T11:30:00Z">
          <w:r w:rsidRPr="00207ADC" w:rsidDel="00AB5FE3">
            <w:rPr>
              <w:rFonts w:ascii="Arial" w:hAnsi="Arial" w:cs="Arial"/>
              <w:b/>
              <w:bCs/>
              <w:sz w:val="22"/>
              <w:szCs w:val="22"/>
            </w:rPr>
            <w:delText>Secretary</w:delText>
          </w:r>
        </w:del>
      </w:ins>
      <w:ins w:id="4740" w:author="Tammy Meek (NESO)" w:date="2025-01-27T11:30:00Z" w16du:dateUtc="2025-01-27T11:30:00Z">
        <w:r w:rsidR="00AB5FE3" w:rsidRPr="00AB5FE3">
          <w:rPr>
            <w:rFonts w:ascii="Arial" w:hAnsi="Arial" w:cs="Arial"/>
            <w:i/>
            <w:iCs/>
            <w:sz w:val="22"/>
            <w:szCs w:val="22"/>
          </w:rPr>
          <w:t>Secretary</w:t>
        </w:r>
      </w:ins>
      <w:ins w:id="4741" w:author="Stuart McLarnon (NESO)" w:date="2025-01-14T13:52:00Z">
        <w:r>
          <w:rPr>
            <w:rFonts w:ascii="Arial" w:hAnsi="Arial" w:cs="Arial"/>
            <w:sz w:val="22"/>
            <w:szCs w:val="22"/>
          </w:rPr>
          <w:t>.</w:t>
        </w:r>
      </w:ins>
    </w:p>
    <w:p w14:paraId="6633DCD0" w14:textId="66950B76" w:rsidR="00963100" w:rsidRDefault="00224D42">
      <w:pPr>
        <w:kinsoku w:val="0"/>
        <w:overflowPunct w:val="0"/>
        <w:autoSpaceDE/>
        <w:autoSpaceDN/>
        <w:adjustRightInd/>
        <w:spacing w:before="241" w:line="253" w:lineRule="exact"/>
        <w:ind w:left="1440"/>
        <w:jc w:val="both"/>
        <w:textAlignment w:val="baseline"/>
        <w:rPr>
          <w:ins w:id="4742" w:author="Stuart McLarnon (NESO)" w:date="2025-01-14T13:52:00Z"/>
          <w:rFonts w:ascii="Arial" w:hAnsi="Arial" w:cs="Arial"/>
          <w:spacing w:val="5"/>
          <w:sz w:val="22"/>
          <w:szCs w:val="22"/>
        </w:rPr>
        <w:pPrChange w:id="4743" w:author="Tammy Meek (NESO)" w:date="2025-01-27T13:47:00Z" w16du:dateUtc="2025-01-27T13:47:00Z">
          <w:pPr>
            <w:kinsoku w:val="0"/>
            <w:overflowPunct w:val="0"/>
            <w:autoSpaceDE/>
            <w:autoSpaceDN/>
            <w:adjustRightInd/>
            <w:spacing w:before="241" w:line="253" w:lineRule="exact"/>
            <w:textAlignment w:val="baseline"/>
          </w:pPr>
        </w:pPrChange>
      </w:pPr>
      <w:ins w:id="4744" w:author="Stuart McLarnon (NESO)" w:date="2025-01-14T13:55:00Z">
        <w:r w:rsidRPr="00224D42">
          <w:rPr>
            <w:rFonts w:ascii="Arial" w:hAnsi="Arial" w:cs="Arial"/>
            <w:spacing w:val="5"/>
            <w:sz w:val="22"/>
            <w:szCs w:val="22"/>
          </w:rPr>
          <w:t>J.</w:t>
        </w:r>
      </w:ins>
      <w:ins w:id="4745" w:author="Stuart McLarnon (NESO)" w:date="2025-01-14T13:52:00Z">
        <w:r w:rsidR="00963100">
          <w:rPr>
            <w:rFonts w:ascii="Arial" w:hAnsi="Arial" w:cs="Arial"/>
            <w:spacing w:val="5"/>
            <w:sz w:val="22"/>
            <w:szCs w:val="22"/>
          </w:rPr>
          <w:t xml:space="preserve">4.6.6 </w:t>
        </w:r>
        <w:r w:rsidR="00963100" w:rsidRPr="00AB5FE3">
          <w:rPr>
            <w:rFonts w:ascii="Arial" w:hAnsi="Arial" w:cs="Arial"/>
            <w:i/>
            <w:iCs/>
            <w:spacing w:val="5"/>
            <w:sz w:val="22"/>
            <w:szCs w:val="22"/>
            <w:rPrChange w:id="4746" w:author="Tammy Meek (NESO)" w:date="2025-01-27T11:26:00Z" w16du:dateUtc="2025-01-27T11:26:00Z">
              <w:rPr>
                <w:rFonts w:ascii="Arial" w:hAnsi="Arial" w:cs="Arial"/>
                <w:spacing w:val="5"/>
                <w:sz w:val="22"/>
                <w:szCs w:val="22"/>
              </w:rPr>
            </w:rPrChange>
          </w:rPr>
          <w:t xml:space="preserve">Offshore Transmission Owner </w:t>
        </w:r>
        <w:del w:id="4747" w:author="Tammy Meek (NESO)" w:date="2025-01-27T11:26:00Z" w16du:dateUtc="2025-01-27T11:26:00Z">
          <w:r w:rsidR="00963100" w:rsidDel="00AB5FE3">
            <w:rPr>
              <w:rFonts w:ascii="Arial" w:hAnsi="Arial" w:cs="Arial"/>
              <w:spacing w:val="5"/>
              <w:sz w:val="22"/>
              <w:szCs w:val="22"/>
            </w:rPr>
            <w:delText>Members</w:delText>
          </w:r>
        </w:del>
      </w:ins>
      <w:ins w:id="4748" w:author="Tammy Meek (NESO)" w:date="2025-01-27T11:26:00Z" w16du:dateUtc="2025-01-27T11:26:00Z">
        <w:r w:rsidR="00AB5FE3" w:rsidRPr="00AB5FE3">
          <w:rPr>
            <w:rFonts w:ascii="Arial" w:hAnsi="Arial" w:cs="Arial"/>
            <w:i/>
            <w:iCs/>
            <w:spacing w:val="5"/>
            <w:sz w:val="22"/>
            <w:szCs w:val="22"/>
          </w:rPr>
          <w:t>Members</w:t>
        </w:r>
      </w:ins>
    </w:p>
    <w:p w14:paraId="6EAAFDC3" w14:textId="2C9946F1" w:rsidR="00963100" w:rsidRDefault="00224D42">
      <w:pPr>
        <w:tabs>
          <w:tab w:val="left" w:pos="1728"/>
        </w:tabs>
        <w:kinsoku w:val="0"/>
        <w:overflowPunct w:val="0"/>
        <w:autoSpaceDE/>
        <w:autoSpaceDN/>
        <w:adjustRightInd/>
        <w:spacing w:before="237" w:line="253" w:lineRule="exact"/>
        <w:ind w:left="3600" w:hanging="1440"/>
        <w:jc w:val="both"/>
        <w:textAlignment w:val="baseline"/>
        <w:rPr>
          <w:ins w:id="4749" w:author="Stuart McLarnon (NESO)" w:date="2025-01-14T13:52:00Z"/>
          <w:rFonts w:ascii="Arial" w:hAnsi="Arial" w:cs="Arial"/>
          <w:sz w:val="22"/>
          <w:szCs w:val="22"/>
        </w:rPr>
        <w:pPrChange w:id="4750" w:author="Tammy Meek (NESO)" w:date="2025-01-27T13:47:00Z" w16du:dateUtc="2025-01-27T13:47:00Z">
          <w:pPr>
            <w:tabs>
              <w:tab w:val="left" w:pos="1728"/>
            </w:tabs>
            <w:kinsoku w:val="0"/>
            <w:overflowPunct w:val="0"/>
            <w:autoSpaceDE/>
            <w:autoSpaceDN/>
            <w:adjustRightInd/>
            <w:spacing w:before="237" w:line="253" w:lineRule="exact"/>
            <w:ind w:left="1560" w:hanging="1560"/>
            <w:textAlignment w:val="baseline"/>
          </w:pPr>
        </w:pPrChange>
      </w:pPr>
      <w:ins w:id="4751" w:author="Stuart McLarnon (NESO)" w:date="2025-01-14T13:55:00Z">
        <w:r w:rsidRPr="00224D42">
          <w:rPr>
            <w:rFonts w:ascii="Arial" w:hAnsi="Arial" w:cs="Arial"/>
            <w:sz w:val="22"/>
            <w:szCs w:val="22"/>
          </w:rPr>
          <w:t>J.</w:t>
        </w:r>
      </w:ins>
      <w:ins w:id="4752" w:author="Stuart McLarnon (NESO)" w:date="2025-01-14T13:52:00Z">
        <w:r w:rsidR="00963100">
          <w:rPr>
            <w:rFonts w:ascii="Arial" w:hAnsi="Arial" w:cs="Arial"/>
            <w:sz w:val="22"/>
            <w:szCs w:val="22"/>
          </w:rPr>
          <w:t>4.6.6.1</w:t>
        </w:r>
        <w:r w:rsidR="00963100">
          <w:rPr>
            <w:rFonts w:ascii="Arial" w:hAnsi="Arial" w:cs="Arial"/>
            <w:sz w:val="22"/>
            <w:szCs w:val="22"/>
          </w:rPr>
          <w:tab/>
        </w:r>
        <w:del w:id="4753" w:author="Tammy Meek (NESO)" w:date="2025-01-27T11:23:00Z" w16du:dateUtc="2025-01-27T11:23:00Z">
          <w:r w:rsidR="00963100" w:rsidRPr="00207ADC" w:rsidDel="002B6C45">
            <w:rPr>
              <w:rFonts w:ascii="Arial" w:hAnsi="Arial" w:cs="Arial"/>
              <w:b/>
              <w:bCs/>
              <w:sz w:val="22"/>
              <w:szCs w:val="22"/>
            </w:rPr>
            <w:delText>Offshore Transmission Owner</w:delText>
          </w:r>
        </w:del>
      </w:ins>
      <w:ins w:id="4754" w:author="Tammy Meek (NESO)" w:date="2025-01-27T11:23:00Z" w16du:dateUtc="2025-01-27T11:23:00Z">
        <w:r w:rsidR="002B6C45" w:rsidRPr="002B6C45">
          <w:rPr>
            <w:rFonts w:ascii="Arial" w:hAnsi="Arial" w:cs="Arial"/>
            <w:i/>
            <w:iCs/>
            <w:sz w:val="22"/>
            <w:szCs w:val="22"/>
          </w:rPr>
          <w:t>Offshore Transmission Owner</w:t>
        </w:r>
      </w:ins>
      <w:ins w:id="4755" w:author="Stuart McLarnon (NESO)" w:date="2025-01-14T13:52:00Z">
        <w:r w:rsidR="00963100" w:rsidRPr="00207ADC">
          <w:rPr>
            <w:rFonts w:ascii="Arial" w:hAnsi="Arial" w:cs="Arial"/>
            <w:b/>
            <w:bCs/>
            <w:sz w:val="22"/>
            <w:szCs w:val="22"/>
          </w:rPr>
          <w:t>s</w:t>
        </w:r>
        <w:r w:rsidR="00963100">
          <w:rPr>
            <w:rFonts w:ascii="Arial" w:hAnsi="Arial" w:cs="Arial"/>
            <w:sz w:val="22"/>
            <w:szCs w:val="22"/>
          </w:rPr>
          <w:t xml:space="preserve"> may appoint not more than two </w:t>
        </w:r>
        <w:del w:id="4756" w:author="Tammy Meek (NESO)" w:date="2025-01-27T11:26:00Z" w16du:dateUtc="2025-01-27T11:26:00Z">
          <w:r w:rsidR="00963100" w:rsidRPr="00207ADC" w:rsidDel="00AB5FE3">
            <w:rPr>
              <w:rFonts w:ascii="Arial" w:hAnsi="Arial" w:cs="Arial"/>
              <w:b/>
              <w:bCs/>
              <w:sz w:val="22"/>
              <w:szCs w:val="22"/>
            </w:rPr>
            <w:delText>Members</w:delText>
          </w:r>
        </w:del>
      </w:ins>
      <w:ins w:id="4757" w:author="Tammy Meek (NESO)" w:date="2025-01-27T11:26:00Z" w16du:dateUtc="2025-01-27T11:26:00Z">
        <w:r w:rsidR="00AB5FE3" w:rsidRPr="00AB5FE3">
          <w:rPr>
            <w:rFonts w:ascii="Arial" w:hAnsi="Arial" w:cs="Arial"/>
            <w:i/>
            <w:iCs/>
            <w:sz w:val="22"/>
            <w:szCs w:val="22"/>
          </w:rPr>
          <w:t>Members</w:t>
        </w:r>
      </w:ins>
      <w:ins w:id="4758" w:author="Stuart McLarnon (NESO)" w:date="2025-01-14T13:52:00Z">
        <w:r w:rsidR="00963100">
          <w:rPr>
            <w:rFonts w:ascii="Arial" w:hAnsi="Arial" w:cs="Arial"/>
            <w:sz w:val="22"/>
            <w:szCs w:val="22"/>
          </w:rPr>
          <w:t xml:space="preserve"> and not more than two </w:t>
        </w:r>
        <w:del w:id="4759" w:author="Tammy Meek (NESO)" w:date="2025-01-28T11:50:00Z" w16du:dateUtc="2025-01-28T11:50:00Z">
          <w:r w:rsidR="00963100" w:rsidDel="00870312">
            <w:rPr>
              <w:rFonts w:ascii="Arial" w:hAnsi="Arial" w:cs="Arial"/>
              <w:sz w:val="22"/>
              <w:szCs w:val="22"/>
            </w:rPr>
            <w:delText>Alternate</w:delText>
          </w:r>
        </w:del>
      </w:ins>
      <w:ins w:id="4760" w:author="Tammy Meek (NESO)" w:date="2025-01-28T11:52:00Z" w16du:dateUtc="2025-01-28T11:52:00Z">
        <w:r w:rsidR="00D669F4" w:rsidRPr="00D669F4">
          <w:rPr>
            <w:rFonts w:ascii="Arial" w:hAnsi="Arial" w:cs="Arial"/>
            <w:sz w:val="22"/>
            <w:szCs w:val="22"/>
          </w:rPr>
          <w:t>Alternate</w:t>
        </w:r>
      </w:ins>
      <w:ins w:id="4761" w:author="Stuart McLarnon (NESO)" w:date="2025-01-14T13:52:00Z">
        <w:r w:rsidR="00963100">
          <w:rPr>
            <w:rFonts w:ascii="Arial" w:hAnsi="Arial" w:cs="Arial"/>
            <w:sz w:val="22"/>
            <w:szCs w:val="22"/>
          </w:rPr>
          <w:t xml:space="preserve"> </w:t>
        </w:r>
        <w:del w:id="4762" w:author="Tammy Meek (NESO)" w:date="2025-01-27T11:26:00Z" w16du:dateUtc="2025-01-27T11:26:00Z">
          <w:r w:rsidR="00963100" w:rsidRPr="00F95C51" w:rsidDel="00AB5FE3">
            <w:rPr>
              <w:rFonts w:ascii="Arial" w:hAnsi="Arial" w:cs="Arial"/>
              <w:b/>
              <w:bCs/>
              <w:sz w:val="22"/>
              <w:szCs w:val="22"/>
            </w:rPr>
            <w:delText>Members</w:delText>
          </w:r>
        </w:del>
      </w:ins>
      <w:ins w:id="4763" w:author="Tammy Meek (NESO)" w:date="2025-01-27T11:26:00Z" w16du:dateUtc="2025-01-27T11:26:00Z">
        <w:r w:rsidR="00AB5FE3" w:rsidRPr="00AB5FE3">
          <w:rPr>
            <w:rFonts w:ascii="Arial" w:hAnsi="Arial" w:cs="Arial"/>
            <w:i/>
            <w:iCs/>
            <w:sz w:val="22"/>
            <w:szCs w:val="22"/>
          </w:rPr>
          <w:t>Members</w:t>
        </w:r>
      </w:ins>
      <w:ins w:id="4764" w:author="Stuart McLarnon (NESO)" w:date="2025-01-14T13:52:00Z">
        <w:r w:rsidR="00963100">
          <w:rPr>
            <w:rFonts w:ascii="Arial" w:hAnsi="Arial" w:cs="Arial"/>
            <w:sz w:val="22"/>
            <w:szCs w:val="22"/>
          </w:rPr>
          <w:t xml:space="preserve"> every second year from 01 April 2012 in accordance with Annex 1. Any person shall be eligible for reappointment on expiry of their term.</w:t>
        </w:r>
      </w:ins>
    </w:p>
    <w:p w14:paraId="30D618C1" w14:textId="20EA8E04" w:rsidR="00963100" w:rsidRDefault="00224D42">
      <w:pPr>
        <w:kinsoku w:val="0"/>
        <w:overflowPunct w:val="0"/>
        <w:autoSpaceDE/>
        <w:autoSpaceDN/>
        <w:adjustRightInd/>
        <w:spacing w:before="236" w:line="253" w:lineRule="exact"/>
        <w:ind w:left="3600" w:hanging="1440"/>
        <w:jc w:val="both"/>
        <w:textAlignment w:val="baseline"/>
        <w:rPr>
          <w:ins w:id="4765" w:author="Stuart McLarnon (NESO)" w:date="2025-01-14T13:52:00Z"/>
          <w:rFonts w:ascii="Arial" w:hAnsi="Arial" w:cs="Arial"/>
          <w:sz w:val="22"/>
          <w:szCs w:val="22"/>
        </w:rPr>
        <w:pPrChange w:id="4766" w:author="Tammy Meek (NESO)" w:date="2025-01-27T13:48:00Z" w16du:dateUtc="2025-01-27T13:48:00Z">
          <w:pPr>
            <w:kinsoku w:val="0"/>
            <w:overflowPunct w:val="0"/>
            <w:autoSpaceDE/>
            <w:autoSpaceDN/>
            <w:adjustRightInd/>
            <w:spacing w:before="236" w:line="253" w:lineRule="exact"/>
            <w:textAlignment w:val="baseline"/>
          </w:pPr>
        </w:pPrChange>
      </w:pPr>
      <w:ins w:id="4767" w:author="Stuart McLarnon (NESO)" w:date="2025-01-14T13:55:00Z">
        <w:r w:rsidRPr="00224D42">
          <w:rPr>
            <w:rFonts w:ascii="Arial" w:hAnsi="Arial" w:cs="Arial"/>
            <w:spacing w:val="5"/>
            <w:sz w:val="22"/>
            <w:szCs w:val="22"/>
          </w:rPr>
          <w:t>J.</w:t>
        </w:r>
      </w:ins>
      <w:ins w:id="4768" w:author="Stuart McLarnon (NESO)" w:date="2025-01-14T13:52:00Z">
        <w:r w:rsidR="00963100">
          <w:rPr>
            <w:rFonts w:ascii="Arial" w:hAnsi="Arial" w:cs="Arial"/>
            <w:spacing w:val="5"/>
            <w:sz w:val="22"/>
            <w:szCs w:val="22"/>
          </w:rPr>
          <w:t>4.6.6.2</w:t>
        </w:r>
        <w:r w:rsidR="00963100">
          <w:rPr>
            <w:rFonts w:ascii="Arial" w:hAnsi="Arial" w:cs="Arial"/>
            <w:spacing w:val="5"/>
            <w:sz w:val="22"/>
            <w:szCs w:val="22"/>
          </w:rPr>
          <w:tab/>
        </w:r>
        <w:del w:id="4769" w:author="Tammy Meek (NESO)" w:date="2025-01-27T11:23:00Z" w16du:dateUtc="2025-01-27T11:23:00Z">
          <w:r w:rsidR="00963100" w:rsidRPr="00207ADC" w:rsidDel="002B6C45">
            <w:rPr>
              <w:rFonts w:ascii="Arial" w:hAnsi="Arial" w:cs="Arial"/>
              <w:b/>
              <w:bCs/>
              <w:spacing w:val="5"/>
              <w:sz w:val="22"/>
              <w:szCs w:val="22"/>
            </w:rPr>
            <w:delText>Offshore Transmission Owner</w:delText>
          </w:r>
        </w:del>
      </w:ins>
      <w:ins w:id="4770" w:author="Tammy Meek (NESO)" w:date="2025-01-27T11:23:00Z" w16du:dateUtc="2025-01-27T11:23:00Z">
        <w:r w:rsidR="002B6C45" w:rsidRPr="002B6C45">
          <w:rPr>
            <w:rFonts w:ascii="Arial" w:hAnsi="Arial" w:cs="Arial"/>
            <w:i/>
            <w:iCs/>
            <w:spacing w:val="5"/>
            <w:sz w:val="22"/>
            <w:szCs w:val="22"/>
          </w:rPr>
          <w:t>Offshore Transmission Owner</w:t>
        </w:r>
      </w:ins>
      <w:ins w:id="4771" w:author="Stuart McLarnon (NESO)" w:date="2025-01-14T13:52:00Z">
        <w:r w:rsidR="00963100">
          <w:rPr>
            <w:rFonts w:ascii="Arial" w:hAnsi="Arial" w:cs="Arial"/>
            <w:spacing w:val="5"/>
            <w:sz w:val="22"/>
            <w:szCs w:val="22"/>
          </w:rPr>
          <w:t xml:space="preserve"> </w:t>
        </w:r>
        <w:del w:id="4772" w:author="Tammy Meek (NESO)" w:date="2025-01-27T11:26:00Z" w16du:dateUtc="2025-01-27T11:26:00Z">
          <w:r w:rsidR="00963100" w:rsidRPr="00207ADC" w:rsidDel="00AB5FE3">
            <w:rPr>
              <w:rFonts w:ascii="Arial" w:hAnsi="Arial" w:cs="Arial"/>
              <w:b/>
              <w:bCs/>
              <w:spacing w:val="5"/>
              <w:sz w:val="22"/>
              <w:szCs w:val="22"/>
            </w:rPr>
            <w:delText>Members</w:delText>
          </w:r>
        </w:del>
      </w:ins>
      <w:ins w:id="4773" w:author="Tammy Meek (NESO)" w:date="2025-01-27T11:26:00Z" w16du:dateUtc="2025-01-27T11:26:00Z">
        <w:r w:rsidR="00AB5FE3" w:rsidRPr="00AB5FE3">
          <w:rPr>
            <w:rFonts w:ascii="Arial" w:hAnsi="Arial" w:cs="Arial"/>
            <w:i/>
            <w:iCs/>
            <w:spacing w:val="5"/>
            <w:sz w:val="22"/>
            <w:szCs w:val="22"/>
          </w:rPr>
          <w:t>Members</w:t>
        </w:r>
      </w:ins>
      <w:ins w:id="4774" w:author="Stuart McLarnon (NESO)" w:date="2025-01-14T13:52:00Z">
        <w:r w:rsidR="00963100">
          <w:rPr>
            <w:rFonts w:ascii="Arial" w:hAnsi="Arial" w:cs="Arial"/>
            <w:spacing w:val="5"/>
            <w:sz w:val="22"/>
            <w:szCs w:val="22"/>
          </w:rPr>
          <w:t xml:space="preserve"> shall have the duty to impartially </w:t>
        </w:r>
        <w:r w:rsidR="00963100">
          <w:rPr>
            <w:rFonts w:ascii="Arial" w:hAnsi="Arial" w:cs="Arial"/>
            <w:sz w:val="22"/>
            <w:szCs w:val="22"/>
          </w:rPr>
          <w:t xml:space="preserve">represent the views of the </w:t>
        </w:r>
        <w:del w:id="4775" w:author="Tammy Meek (NESO)" w:date="2025-01-27T11:23:00Z" w16du:dateUtc="2025-01-27T11:23:00Z">
          <w:r w:rsidR="00963100" w:rsidRPr="00F95C51" w:rsidDel="002B6C45">
            <w:rPr>
              <w:rFonts w:ascii="Arial" w:hAnsi="Arial" w:cs="Arial"/>
              <w:b/>
              <w:bCs/>
              <w:sz w:val="22"/>
              <w:szCs w:val="22"/>
            </w:rPr>
            <w:delText>Offshore Transmission Owner</w:delText>
          </w:r>
        </w:del>
      </w:ins>
      <w:ins w:id="4776" w:author="Tammy Meek (NESO)" w:date="2025-01-27T11:23:00Z" w16du:dateUtc="2025-01-27T11:23:00Z">
        <w:r w:rsidR="002B6C45" w:rsidRPr="002B6C45">
          <w:rPr>
            <w:rFonts w:ascii="Arial" w:hAnsi="Arial" w:cs="Arial"/>
            <w:i/>
            <w:iCs/>
            <w:sz w:val="22"/>
            <w:szCs w:val="22"/>
          </w:rPr>
          <w:t>Offshore Transmission Owner</w:t>
        </w:r>
      </w:ins>
      <w:ins w:id="4777" w:author="Stuart McLarnon (NESO)" w:date="2025-01-14T13:52:00Z">
        <w:r w:rsidR="00963100" w:rsidRPr="00F95C51">
          <w:rPr>
            <w:rFonts w:ascii="Arial" w:hAnsi="Arial" w:cs="Arial"/>
            <w:b/>
            <w:bCs/>
            <w:sz w:val="22"/>
            <w:szCs w:val="22"/>
          </w:rPr>
          <w:t>s</w:t>
        </w:r>
        <w:r w:rsidR="00963100">
          <w:rPr>
            <w:rFonts w:ascii="Arial" w:hAnsi="Arial" w:cs="Arial"/>
            <w:sz w:val="22"/>
            <w:szCs w:val="22"/>
          </w:rPr>
          <w:t xml:space="preserve"> that they represent.</w:t>
        </w:r>
      </w:ins>
    </w:p>
    <w:p w14:paraId="208061C8" w14:textId="147ED555" w:rsidR="00963100" w:rsidRDefault="00224D42">
      <w:pPr>
        <w:kinsoku w:val="0"/>
        <w:overflowPunct w:val="0"/>
        <w:autoSpaceDE/>
        <w:autoSpaceDN/>
        <w:adjustRightInd/>
        <w:spacing w:before="236" w:line="253" w:lineRule="exact"/>
        <w:ind w:left="2171" w:hanging="731"/>
        <w:jc w:val="both"/>
        <w:textAlignment w:val="baseline"/>
        <w:rPr>
          <w:ins w:id="4778" w:author="Stuart McLarnon (NESO)" w:date="2025-01-14T13:52:00Z"/>
          <w:rFonts w:ascii="Arial" w:hAnsi="Arial" w:cs="Arial"/>
          <w:spacing w:val="12"/>
          <w:sz w:val="22"/>
          <w:szCs w:val="22"/>
        </w:rPr>
        <w:pPrChange w:id="4779" w:author="Tammy Meek (NESO)" w:date="2025-01-27T13:48:00Z" w16du:dateUtc="2025-01-27T13:48:00Z">
          <w:pPr>
            <w:kinsoku w:val="0"/>
            <w:overflowPunct w:val="0"/>
            <w:autoSpaceDE/>
            <w:autoSpaceDN/>
            <w:adjustRightInd/>
            <w:spacing w:before="236" w:line="253" w:lineRule="exact"/>
            <w:textAlignment w:val="baseline"/>
          </w:pPr>
        </w:pPrChange>
      </w:pPr>
      <w:ins w:id="4780" w:author="Stuart McLarnon (NESO)" w:date="2025-01-14T13:55:00Z">
        <w:r w:rsidRPr="00224D42">
          <w:rPr>
            <w:rFonts w:ascii="Arial" w:hAnsi="Arial" w:cs="Arial"/>
            <w:spacing w:val="12"/>
            <w:sz w:val="22"/>
            <w:szCs w:val="22"/>
          </w:rPr>
          <w:t>J.</w:t>
        </w:r>
      </w:ins>
      <w:ins w:id="4781" w:author="Stuart McLarnon (NESO)" w:date="2025-01-14T13:52:00Z">
        <w:r w:rsidR="00963100">
          <w:rPr>
            <w:rFonts w:ascii="Arial" w:hAnsi="Arial" w:cs="Arial"/>
            <w:spacing w:val="12"/>
            <w:sz w:val="22"/>
            <w:szCs w:val="22"/>
          </w:rPr>
          <w:t>4.6.7 Generator Member</w:t>
        </w:r>
      </w:ins>
    </w:p>
    <w:p w14:paraId="7833FBF0" w14:textId="7DF68214" w:rsidR="00963100" w:rsidDel="00AF1A27" w:rsidRDefault="00224D42">
      <w:pPr>
        <w:tabs>
          <w:tab w:val="left" w:pos="1728"/>
        </w:tabs>
        <w:kinsoku w:val="0"/>
        <w:overflowPunct w:val="0"/>
        <w:autoSpaceDE/>
        <w:autoSpaceDN/>
        <w:adjustRightInd/>
        <w:spacing w:before="242" w:line="251" w:lineRule="exact"/>
        <w:ind w:left="2977" w:hanging="850"/>
        <w:jc w:val="both"/>
        <w:textAlignment w:val="baseline"/>
        <w:rPr>
          <w:ins w:id="4782" w:author="Stuart McLarnon (NESO)" w:date="2025-01-14T13:52:00Z"/>
          <w:del w:id="4783" w:author="Tammy Meek (NESO)" w:date="2025-01-27T13:31:00Z" w16du:dateUtc="2025-01-27T13:31:00Z"/>
          <w:rFonts w:ascii="Arial" w:hAnsi="Arial" w:cs="Arial"/>
          <w:spacing w:val="-1"/>
          <w:sz w:val="22"/>
          <w:szCs w:val="22"/>
        </w:rPr>
        <w:pPrChange w:id="4784" w:author="Tammy Meek (NESO)" w:date="2025-01-27T13:40:00Z" w16du:dateUtc="2025-01-27T13:40:00Z">
          <w:pPr>
            <w:tabs>
              <w:tab w:val="left" w:pos="1728"/>
            </w:tabs>
            <w:kinsoku w:val="0"/>
            <w:overflowPunct w:val="0"/>
            <w:autoSpaceDE/>
            <w:autoSpaceDN/>
            <w:adjustRightInd/>
            <w:spacing w:before="242" w:line="251" w:lineRule="exact"/>
            <w:ind w:left="720"/>
            <w:textAlignment w:val="baseline"/>
          </w:pPr>
        </w:pPrChange>
      </w:pPr>
      <w:ins w:id="4785" w:author="Stuart McLarnon (NESO)" w:date="2025-01-14T13:55:00Z">
        <w:r w:rsidRPr="00224D42">
          <w:rPr>
            <w:rFonts w:ascii="Arial" w:hAnsi="Arial" w:cs="Arial"/>
            <w:spacing w:val="-1"/>
            <w:sz w:val="22"/>
            <w:szCs w:val="22"/>
          </w:rPr>
          <w:t>J.</w:t>
        </w:r>
      </w:ins>
      <w:ins w:id="4786" w:author="Stuart McLarnon (NESO)" w:date="2025-01-14T13:52:00Z">
        <w:r w:rsidR="00963100">
          <w:rPr>
            <w:rFonts w:ascii="Arial" w:hAnsi="Arial" w:cs="Arial"/>
            <w:spacing w:val="-1"/>
            <w:sz w:val="22"/>
            <w:szCs w:val="22"/>
          </w:rPr>
          <w:t>4.6.7.1</w:t>
        </w:r>
        <w:r w:rsidR="00963100">
          <w:rPr>
            <w:rFonts w:ascii="Arial" w:hAnsi="Arial" w:cs="Arial"/>
            <w:spacing w:val="-1"/>
            <w:sz w:val="22"/>
            <w:szCs w:val="22"/>
          </w:rPr>
          <w:tab/>
          <w:t xml:space="preserve">The </w:t>
        </w:r>
        <w:del w:id="4787" w:author="Tammy Meek (NESO)" w:date="2025-01-27T11:32:00Z" w16du:dateUtc="2025-01-27T11:32:00Z">
          <w:r w:rsidR="00963100" w:rsidRPr="00207ADC" w:rsidDel="00AB5FE3">
            <w:rPr>
              <w:rFonts w:ascii="Arial" w:hAnsi="Arial" w:cs="Arial"/>
              <w:b/>
              <w:bCs/>
              <w:spacing w:val="-1"/>
              <w:sz w:val="22"/>
              <w:szCs w:val="22"/>
            </w:rPr>
            <w:delText>Panel</w:delText>
          </w:r>
        </w:del>
      </w:ins>
      <w:ins w:id="4788" w:author="Tammy Meek (NESO)" w:date="2025-01-27T11:32:00Z" w16du:dateUtc="2025-01-27T11:32:00Z">
        <w:r w:rsidR="00AB5FE3" w:rsidRPr="00AB5FE3">
          <w:rPr>
            <w:rFonts w:ascii="Arial" w:hAnsi="Arial" w:cs="Arial"/>
            <w:i/>
            <w:iCs/>
            <w:spacing w:val="-1"/>
            <w:sz w:val="22"/>
            <w:szCs w:val="22"/>
          </w:rPr>
          <w:t>Panel</w:t>
        </w:r>
      </w:ins>
      <w:ins w:id="4789" w:author="Stuart McLarnon (NESO)" w:date="2025-01-14T13:52:00Z">
        <w:r w:rsidR="00963100">
          <w:rPr>
            <w:rFonts w:ascii="Arial" w:hAnsi="Arial" w:cs="Arial"/>
            <w:spacing w:val="-1"/>
            <w:sz w:val="22"/>
            <w:szCs w:val="22"/>
          </w:rPr>
          <w:t xml:space="preserve"> will agree on an appropriate representative body within the electricity</w:t>
        </w:r>
      </w:ins>
      <w:ins w:id="4790" w:author="Tammy Meek (NESO)" w:date="2025-01-27T13:31:00Z" w16du:dateUtc="2025-01-27T13:31:00Z">
        <w:r w:rsidR="00AF1A27">
          <w:rPr>
            <w:rFonts w:ascii="Arial" w:hAnsi="Arial" w:cs="Arial"/>
            <w:spacing w:val="-1"/>
            <w:sz w:val="22"/>
            <w:szCs w:val="22"/>
          </w:rPr>
          <w:t xml:space="preserve"> </w:t>
        </w:r>
      </w:ins>
    </w:p>
    <w:p w14:paraId="7D550E8F" w14:textId="16F2BE8D" w:rsidR="00963100" w:rsidRDefault="00963100">
      <w:pPr>
        <w:tabs>
          <w:tab w:val="left" w:pos="1728"/>
        </w:tabs>
        <w:kinsoku w:val="0"/>
        <w:overflowPunct w:val="0"/>
        <w:autoSpaceDE/>
        <w:autoSpaceDN/>
        <w:adjustRightInd/>
        <w:spacing w:before="242" w:line="251" w:lineRule="exact"/>
        <w:ind w:left="2977" w:hanging="850"/>
        <w:jc w:val="both"/>
        <w:textAlignment w:val="baseline"/>
        <w:rPr>
          <w:ins w:id="4791" w:author="Stuart McLarnon (NESO)" w:date="2025-01-14T13:52:00Z"/>
          <w:rFonts w:ascii="Arial" w:hAnsi="Arial" w:cs="Arial"/>
          <w:sz w:val="22"/>
          <w:szCs w:val="22"/>
        </w:rPr>
        <w:pPrChange w:id="4792" w:author="Tammy Meek (NESO)" w:date="2025-01-27T13:40:00Z" w16du:dateUtc="2025-01-27T13:40:00Z">
          <w:pPr>
            <w:kinsoku w:val="0"/>
            <w:overflowPunct w:val="0"/>
            <w:autoSpaceDE/>
            <w:autoSpaceDN/>
            <w:adjustRightInd/>
            <w:spacing w:line="251" w:lineRule="exact"/>
            <w:ind w:left="1728"/>
            <w:textAlignment w:val="baseline"/>
          </w:pPr>
        </w:pPrChange>
      </w:pPr>
      <w:ins w:id="4793" w:author="Stuart McLarnon (NESO)" w:date="2025-01-14T13:52:00Z">
        <w:r>
          <w:rPr>
            <w:rFonts w:ascii="Arial" w:hAnsi="Arial" w:cs="Arial"/>
            <w:sz w:val="22"/>
            <w:szCs w:val="22"/>
          </w:rPr>
          <w:t xml:space="preserve">industry to represent the interests of </w:t>
        </w:r>
        <w:del w:id="4794" w:author="Tammy Meek (NESO)" w:date="2025-01-27T11:48:00Z" w16du:dateUtc="2025-01-27T11:48:00Z">
          <w:r w:rsidRPr="00207ADC" w:rsidDel="00AB5FE3">
            <w:rPr>
              <w:rFonts w:ascii="Arial" w:hAnsi="Arial" w:cs="Arial"/>
              <w:b/>
              <w:bCs/>
              <w:sz w:val="22"/>
              <w:szCs w:val="22"/>
            </w:rPr>
            <w:delText>Generators</w:delText>
          </w:r>
        </w:del>
      </w:ins>
      <w:ins w:id="4795" w:author="Tammy Meek (NESO)" w:date="2025-01-27T11:48:00Z" w16du:dateUtc="2025-01-27T11:48:00Z">
        <w:r w:rsidR="00AB5FE3" w:rsidRPr="00AB5FE3">
          <w:rPr>
            <w:rFonts w:ascii="Arial" w:hAnsi="Arial" w:cs="Arial"/>
            <w:i/>
            <w:iCs/>
            <w:sz w:val="22"/>
            <w:szCs w:val="22"/>
          </w:rPr>
          <w:t>Generators</w:t>
        </w:r>
      </w:ins>
      <w:ins w:id="4796" w:author="Stuart McLarnon (NESO)" w:date="2025-01-14T13:52:00Z">
        <w:r w:rsidRPr="001E7396">
          <w:rPr>
            <w:rFonts w:ascii="Arial" w:hAnsi="Arial" w:cs="Arial"/>
            <w:sz w:val="22"/>
            <w:szCs w:val="22"/>
          </w:rPr>
          <w:t>.</w:t>
        </w:r>
      </w:ins>
    </w:p>
    <w:p w14:paraId="431C8533" w14:textId="3200E5C2" w:rsidR="00963100" w:rsidDel="00AF1A27" w:rsidRDefault="00224D42">
      <w:pPr>
        <w:tabs>
          <w:tab w:val="left" w:pos="1728"/>
        </w:tabs>
        <w:kinsoku w:val="0"/>
        <w:overflowPunct w:val="0"/>
        <w:autoSpaceDE/>
        <w:autoSpaceDN/>
        <w:adjustRightInd/>
        <w:spacing w:before="237" w:line="253" w:lineRule="exact"/>
        <w:ind w:left="2977" w:hanging="850"/>
        <w:jc w:val="both"/>
        <w:textAlignment w:val="baseline"/>
        <w:rPr>
          <w:ins w:id="4797" w:author="Stuart McLarnon (NESO)" w:date="2025-01-14T13:52:00Z"/>
          <w:del w:id="4798" w:author="Tammy Meek (NESO)" w:date="2025-01-27T13:31:00Z" w16du:dateUtc="2025-01-27T13:31:00Z"/>
          <w:rFonts w:ascii="Arial" w:hAnsi="Arial" w:cs="Arial"/>
          <w:sz w:val="22"/>
          <w:szCs w:val="22"/>
        </w:rPr>
        <w:pPrChange w:id="4799" w:author="Tammy Meek (NESO)" w:date="2025-01-27T13:40:00Z" w16du:dateUtc="2025-01-27T13:40:00Z">
          <w:pPr>
            <w:tabs>
              <w:tab w:val="left" w:pos="1728"/>
            </w:tabs>
            <w:kinsoku w:val="0"/>
            <w:overflowPunct w:val="0"/>
            <w:autoSpaceDE/>
            <w:autoSpaceDN/>
            <w:adjustRightInd/>
            <w:spacing w:before="237" w:line="253" w:lineRule="exact"/>
            <w:ind w:left="720"/>
            <w:textAlignment w:val="baseline"/>
          </w:pPr>
        </w:pPrChange>
      </w:pPr>
      <w:ins w:id="4800" w:author="Stuart McLarnon (NESO)" w:date="2025-01-14T13:55:00Z">
        <w:r w:rsidRPr="00224D42">
          <w:rPr>
            <w:rFonts w:ascii="Arial" w:hAnsi="Arial" w:cs="Arial"/>
            <w:sz w:val="22"/>
            <w:szCs w:val="22"/>
          </w:rPr>
          <w:t>J.</w:t>
        </w:r>
      </w:ins>
      <w:ins w:id="4801" w:author="Stuart McLarnon (NESO)" w:date="2025-01-14T13:52:00Z">
        <w:r w:rsidR="00963100">
          <w:rPr>
            <w:rFonts w:ascii="Arial" w:hAnsi="Arial" w:cs="Arial"/>
            <w:sz w:val="22"/>
            <w:szCs w:val="22"/>
          </w:rPr>
          <w:t>4.6.7.2</w:t>
        </w:r>
        <w:r w:rsidR="00963100">
          <w:rPr>
            <w:rFonts w:ascii="Arial" w:hAnsi="Arial" w:cs="Arial"/>
            <w:sz w:val="22"/>
            <w:szCs w:val="22"/>
          </w:rPr>
          <w:tab/>
          <w:t xml:space="preserve">The agreed representative body is entitled to nominate a </w:t>
        </w:r>
        <w:r w:rsidR="00963100" w:rsidRPr="00AB5FE3">
          <w:rPr>
            <w:rFonts w:ascii="Arial" w:hAnsi="Arial" w:cs="Arial"/>
            <w:sz w:val="22"/>
            <w:szCs w:val="22"/>
            <w:rPrChange w:id="4802" w:author="Tammy Meek (NESO)" w:date="2025-01-27T11:32:00Z" w16du:dateUtc="2025-01-27T11:32:00Z">
              <w:rPr>
                <w:rFonts w:ascii="Arial" w:hAnsi="Arial" w:cs="Arial"/>
                <w:b/>
                <w:bCs/>
                <w:sz w:val="22"/>
                <w:szCs w:val="22"/>
              </w:rPr>
            </w:rPrChange>
          </w:rPr>
          <w:t xml:space="preserve">Member </w:t>
        </w:r>
        <w:r w:rsidR="00963100">
          <w:rPr>
            <w:rFonts w:ascii="Arial" w:hAnsi="Arial" w:cs="Arial"/>
            <w:sz w:val="22"/>
            <w:szCs w:val="22"/>
          </w:rPr>
          <w:t>to attend</w:t>
        </w:r>
      </w:ins>
      <w:ins w:id="4803" w:author="Tammy Meek (NESO)" w:date="2025-01-27T13:31:00Z" w16du:dateUtc="2025-01-27T13:31:00Z">
        <w:r w:rsidR="00AF1A27">
          <w:rPr>
            <w:rFonts w:ascii="Arial" w:hAnsi="Arial" w:cs="Arial"/>
            <w:sz w:val="22"/>
            <w:szCs w:val="22"/>
          </w:rPr>
          <w:t xml:space="preserve"> </w:t>
        </w:r>
      </w:ins>
    </w:p>
    <w:p w14:paraId="382EDC1B" w14:textId="160F7A35" w:rsidR="00963100" w:rsidRDefault="00963100">
      <w:pPr>
        <w:tabs>
          <w:tab w:val="left" w:pos="1728"/>
        </w:tabs>
        <w:kinsoku w:val="0"/>
        <w:overflowPunct w:val="0"/>
        <w:autoSpaceDE/>
        <w:autoSpaceDN/>
        <w:adjustRightInd/>
        <w:spacing w:before="237" w:line="253" w:lineRule="exact"/>
        <w:ind w:left="2977" w:hanging="850"/>
        <w:jc w:val="both"/>
        <w:textAlignment w:val="baseline"/>
        <w:rPr>
          <w:ins w:id="4804" w:author="Stuart McLarnon (NESO)" w:date="2025-01-14T13:52:00Z"/>
          <w:rFonts w:ascii="Arial" w:hAnsi="Arial" w:cs="Arial"/>
          <w:sz w:val="22"/>
          <w:szCs w:val="22"/>
        </w:rPr>
        <w:pPrChange w:id="4805" w:author="Tammy Meek (NESO)" w:date="2025-01-27T13:40:00Z" w16du:dateUtc="2025-01-27T13:40:00Z">
          <w:pPr>
            <w:kinsoku w:val="0"/>
            <w:overflowPunct w:val="0"/>
            <w:autoSpaceDE/>
            <w:autoSpaceDN/>
            <w:adjustRightInd/>
            <w:spacing w:line="254" w:lineRule="exact"/>
            <w:ind w:left="1728" w:right="432"/>
            <w:jc w:val="both"/>
            <w:textAlignment w:val="baseline"/>
          </w:pPr>
        </w:pPrChange>
      </w:pPr>
      <w:ins w:id="4806" w:author="Stuart McLarnon (NESO)" w:date="2025-01-14T13:52:00Z">
        <w:del w:id="4807" w:author="Tammy Meek (NESO)" w:date="2025-01-27T11:32:00Z" w16du:dateUtc="2025-01-27T11:32:00Z">
          <w:r w:rsidRPr="00207ADC" w:rsidDel="00AB5FE3">
            <w:rPr>
              <w:rFonts w:ascii="Arial" w:hAnsi="Arial" w:cs="Arial"/>
              <w:b/>
              <w:bCs/>
              <w:sz w:val="22"/>
              <w:szCs w:val="22"/>
            </w:rPr>
            <w:delText>Panel</w:delText>
          </w:r>
        </w:del>
      </w:ins>
      <w:ins w:id="4808" w:author="Tammy Meek (NESO)" w:date="2025-01-27T11:32:00Z" w16du:dateUtc="2025-01-27T11:32:00Z">
        <w:r w:rsidR="00AB5FE3" w:rsidRPr="00AB5FE3">
          <w:rPr>
            <w:rFonts w:ascii="Arial" w:hAnsi="Arial" w:cs="Arial"/>
            <w:i/>
            <w:iCs/>
            <w:sz w:val="22"/>
            <w:szCs w:val="22"/>
          </w:rPr>
          <w:t>Panel</w:t>
        </w:r>
      </w:ins>
      <w:ins w:id="4809" w:author="Stuart McLarnon (NESO)" w:date="2025-01-14T13:52:00Z">
        <w:r>
          <w:rPr>
            <w:rFonts w:ascii="Arial" w:hAnsi="Arial" w:cs="Arial"/>
            <w:sz w:val="22"/>
            <w:szCs w:val="22"/>
          </w:rPr>
          <w:t xml:space="preserve"> meetings. The agreed representative body may appoint, remove and reappoint their</w:t>
        </w:r>
        <w:r w:rsidRPr="00AB5FE3">
          <w:rPr>
            <w:rFonts w:ascii="Arial" w:hAnsi="Arial" w:cs="Arial"/>
            <w:sz w:val="22"/>
            <w:szCs w:val="22"/>
          </w:rPr>
          <w:t xml:space="preserve"> </w:t>
        </w:r>
        <w:r w:rsidRPr="00AB5FE3">
          <w:rPr>
            <w:rFonts w:ascii="Arial" w:hAnsi="Arial" w:cs="Arial"/>
            <w:sz w:val="22"/>
            <w:szCs w:val="22"/>
            <w:rPrChange w:id="4810" w:author="Tammy Meek (NESO)" w:date="2025-01-27T11:32:00Z" w16du:dateUtc="2025-01-27T11:32:00Z">
              <w:rPr>
                <w:rFonts w:ascii="Arial" w:hAnsi="Arial" w:cs="Arial"/>
                <w:b/>
                <w:bCs/>
                <w:sz w:val="22"/>
                <w:szCs w:val="22"/>
              </w:rPr>
            </w:rPrChange>
          </w:rPr>
          <w:t>Member</w:t>
        </w:r>
        <w:r w:rsidRPr="00207ADC">
          <w:rPr>
            <w:rFonts w:ascii="Arial" w:hAnsi="Arial" w:cs="Arial"/>
            <w:b/>
            <w:bCs/>
            <w:sz w:val="22"/>
            <w:szCs w:val="22"/>
          </w:rPr>
          <w:t xml:space="preserve"> </w:t>
        </w:r>
        <w:r>
          <w:rPr>
            <w:rFonts w:ascii="Arial" w:hAnsi="Arial" w:cs="Arial"/>
            <w:sz w:val="22"/>
            <w:szCs w:val="22"/>
          </w:rPr>
          <w:t xml:space="preserve">by giving notice to the </w:t>
        </w:r>
        <w:del w:id="4811" w:author="Tammy Meek (NESO)" w:date="2025-01-27T11:29:00Z" w16du:dateUtc="2025-01-27T11:29:00Z">
          <w:r w:rsidRPr="00207ADC" w:rsidDel="00AB5FE3">
            <w:rPr>
              <w:rFonts w:ascii="Arial" w:hAnsi="Arial" w:cs="Arial"/>
              <w:b/>
              <w:bCs/>
              <w:sz w:val="22"/>
              <w:szCs w:val="22"/>
            </w:rPr>
            <w:delText>Secretary</w:delText>
          </w:r>
        </w:del>
      </w:ins>
      <w:ins w:id="4812" w:author="Tammy Meek (NESO)" w:date="2025-01-27T11:29:00Z" w16du:dateUtc="2025-01-27T11:29:00Z">
        <w:r w:rsidR="00AB5FE3" w:rsidRPr="00AB5FE3">
          <w:rPr>
            <w:rFonts w:ascii="Arial" w:hAnsi="Arial" w:cs="Arial"/>
            <w:i/>
            <w:iCs/>
            <w:sz w:val="22"/>
            <w:szCs w:val="22"/>
          </w:rPr>
          <w:t>Secretary</w:t>
        </w:r>
      </w:ins>
      <w:ins w:id="4813" w:author="Stuart McLarnon (NESO)" w:date="2025-01-14T13:52:00Z">
        <w:r>
          <w:rPr>
            <w:rFonts w:ascii="Arial" w:hAnsi="Arial" w:cs="Arial"/>
            <w:sz w:val="22"/>
            <w:szCs w:val="22"/>
          </w:rPr>
          <w:t>.</w:t>
        </w:r>
      </w:ins>
    </w:p>
    <w:p w14:paraId="78BEC4D5" w14:textId="14A5DDF3" w:rsidR="00963100" w:rsidRDefault="00224D42">
      <w:pPr>
        <w:kinsoku w:val="0"/>
        <w:overflowPunct w:val="0"/>
        <w:autoSpaceDE/>
        <w:autoSpaceDN/>
        <w:adjustRightInd/>
        <w:spacing w:before="232" w:line="253" w:lineRule="exact"/>
        <w:ind w:left="1440"/>
        <w:jc w:val="both"/>
        <w:textAlignment w:val="baseline"/>
        <w:rPr>
          <w:ins w:id="4814" w:author="Stuart McLarnon (NESO)" w:date="2025-01-14T13:52:00Z"/>
          <w:rFonts w:ascii="Arial" w:hAnsi="Arial" w:cs="Arial"/>
          <w:spacing w:val="2"/>
          <w:sz w:val="22"/>
          <w:szCs w:val="22"/>
        </w:rPr>
        <w:pPrChange w:id="4815" w:author="Tammy Meek (NESO)" w:date="2025-01-27T13:48:00Z" w16du:dateUtc="2025-01-27T13:48:00Z">
          <w:pPr>
            <w:kinsoku w:val="0"/>
            <w:overflowPunct w:val="0"/>
            <w:autoSpaceDE/>
            <w:autoSpaceDN/>
            <w:adjustRightInd/>
            <w:spacing w:before="232" w:line="253" w:lineRule="exact"/>
            <w:textAlignment w:val="baseline"/>
          </w:pPr>
        </w:pPrChange>
      </w:pPr>
      <w:ins w:id="4816" w:author="Stuart McLarnon (NESO)" w:date="2025-01-14T13:55:00Z">
        <w:r w:rsidRPr="00224D42">
          <w:rPr>
            <w:rFonts w:ascii="Arial" w:hAnsi="Arial" w:cs="Arial"/>
            <w:spacing w:val="2"/>
            <w:sz w:val="22"/>
            <w:szCs w:val="22"/>
          </w:rPr>
          <w:t>J.</w:t>
        </w:r>
      </w:ins>
      <w:ins w:id="4817" w:author="Stuart McLarnon (NESO)" w:date="2025-01-14T13:52:00Z">
        <w:r w:rsidR="00963100">
          <w:rPr>
            <w:rFonts w:ascii="Arial" w:hAnsi="Arial" w:cs="Arial"/>
            <w:spacing w:val="2"/>
            <w:sz w:val="22"/>
            <w:szCs w:val="22"/>
          </w:rPr>
          <w:t xml:space="preserve">4.6.8 </w:t>
        </w:r>
        <w:del w:id="4818" w:author="Claire Newton (NESO)" w:date="2025-01-28T20:46:00Z" w16du:dateUtc="2025-01-28T20:46:00Z">
          <w:r w:rsidR="00963100" w:rsidDel="00991C89">
            <w:rPr>
              <w:rFonts w:ascii="Arial" w:hAnsi="Arial" w:cs="Arial"/>
              <w:spacing w:val="2"/>
              <w:sz w:val="22"/>
              <w:szCs w:val="22"/>
            </w:rPr>
            <w:delText xml:space="preserve">Distribution </w:delText>
          </w:r>
        </w:del>
        <w:r w:rsidR="00963100" w:rsidRPr="00991C89">
          <w:rPr>
            <w:rFonts w:ascii="Arial" w:hAnsi="Arial" w:cs="Arial"/>
            <w:i/>
            <w:iCs/>
            <w:spacing w:val="2"/>
            <w:sz w:val="22"/>
            <w:szCs w:val="22"/>
            <w:rPrChange w:id="4819" w:author="Claire Newton (NESO)" w:date="2025-01-28T20:46:00Z" w16du:dateUtc="2025-01-28T20:46:00Z">
              <w:rPr>
                <w:rFonts w:ascii="Arial" w:hAnsi="Arial" w:cs="Arial"/>
                <w:spacing w:val="2"/>
                <w:sz w:val="22"/>
                <w:szCs w:val="22"/>
              </w:rPr>
            </w:rPrChange>
          </w:rPr>
          <w:t>Network Operator</w:t>
        </w:r>
        <w:r w:rsidR="00963100">
          <w:rPr>
            <w:rFonts w:ascii="Arial" w:hAnsi="Arial" w:cs="Arial"/>
            <w:spacing w:val="2"/>
            <w:sz w:val="22"/>
            <w:szCs w:val="22"/>
          </w:rPr>
          <w:t xml:space="preserve"> Member</w:t>
        </w:r>
      </w:ins>
    </w:p>
    <w:p w14:paraId="49921517" w14:textId="787F8556" w:rsidR="00963100" w:rsidDel="00AF1A27" w:rsidRDefault="00224D42">
      <w:pPr>
        <w:tabs>
          <w:tab w:val="left" w:pos="1728"/>
        </w:tabs>
        <w:kinsoku w:val="0"/>
        <w:overflowPunct w:val="0"/>
        <w:autoSpaceDE/>
        <w:autoSpaceDN/>
        <w:adjustRightInd/>
        <w:spacing w:before="236" w:line="253" w:lineRule="exact"/>
        <w:ind w:left="2977" w:hanging="850"/>
        <w:jc w:val="both"/>
        <w:textAlignment w:val="baseline"/>
        <w:rPr>
          <w:ins w:id="4820" w:author="Stuart McLarnon (NESO)" w:date="2025-01-14T13:52:00Z"/>
          <w:del w:id="4821" w:author="Tammy Meek (NESO)" w:date="2025-01-27T13:31:00Z" w16du:dateUtc="2025-01-27T13:31:00Z"/>
          <w:rFonts w:ascii="Arial" w:hAnsi="Arial" w:cs="Arial"/>
          <w:spacing w:val="-1"/>
          <w:sz w:val="22"/>
          <w:szCs w:val="22"/>
        </w:rPr>
        <w:pPrChange w:id="4822" w:author="Tammy Meek (NESO)" w:date="2025-01-27T13:41:00Z" w16du:dateUtc="2025-01-27T13:41:00Z">
          <w:pPr>
            <w:tabs>
              <w:tab w:val="left" w:pos="1728"/>
            </w:tabs>
            <w:kinsoku w:val="0"/>
            <w:overflowPunct w:val="0"/>
            <w:autoSpaceDE/>
            <w:autoSpaceDN/>
            <w:adjustRightInd/>
            <w:spacing w:before="236" w:line="253" w:lineRule="exact"/>
            <w:ind w:left="720"/>
            <w:textAlignment w:val="baseline"/>
          </w:pPr>
        </w:pPrChange>
      </w:pPr>
      <w:ins w:id="4823" w:author="Stuart McLarnon (NESO)" w:date="2025-01-14T13:56:00Z">
        <w:r w:rsidRPr="00224D42">
          <w:rPr>
            <w:rFonts w:ascii="Arial" w:hAnsi="Arial" w:cs="Arial"/>
            <w:spacing w:val="-1"/>
            <w:sz w:val="22"/>
            <w:szCs w:val="22"/>
          </w:rPr>
          <w:t>J.</w:t>
        </w:r>
      </w:ins>
      <w:ins w:id="4824" w:author="Stuart McLarnon (NESO)" w:date="2025-01-14T13:52:00Z">
        <w:r w:rsidR="00963100">
          <w:rPr>
            <w:rFonts w:ascii="Arial" w:hAnsi="Arial" w:cs="Arial"/>
            <w:spacing w:val="-1"/>
            <w:sz w:val="22"/>
            <w:szCs w:val="22"/>
          </w:rPr>
          <w:t>4.6.8.1</w:t>
        </w:r>
        <w:r w:rsidR="00963100">
          <w:rPr>
            <w:rFonts w:ascii="Arial" w:hAnsi="Arial" w:cs="Arial"/>
            <w:spacing w:val="-1"/>
            <w:sz w:val="22"/>
            <w:szCs w:val="22"/>
          </w:rPr>
          <w:tab/>
          <w:t xml:space="preserve">The </w:t>
        </w:r>
        <w:del w:id="4825" w:author="Tammy Meek (NESO)" w:date="2025-01-27T11:32:00Z" w16du:dateUtc="2025-01-27T11:32:00Z">
          <w:r w:rsidR="00963100" w:rsidRPr="00207ADC" w:rsidDel="00AB5FE3">
            <w:rPr>
              <w:rFonts w:ascii="Arial" w:hAnsi="Arial" w:cs="Arial"/>
              <w:b/>
              <w:bCs/>
              <w:spacing w:val="-1"/>
              <w:sz w:val="22"/>
              <w:szCs w:val="22"/>
            </w:rPr>
            <w:delText>Panel</w:delText>
          </w:r>
        </w:del>
      </w:ins>
      <w:ins w:id="4826" w:author="Tammy Meek (NESO)" w:date="2025-01-27T11:32:00Z" w16du:dateUtc="2025-01-27T11:32:00Z">
        <w:r w:rsidR="00AB5FE3" w:rsidRPr="00AB5FE3">
          <w:rPr>
            <w:rFonts w:ascii="Arial" w:hAnsi="Arial" w:cs="Arial"/>
            <w:i/>
            <w:iCs/>
            <w:spacing w:val="-1"/>
            <w:sz w:val="22"/>
            <w:szCs w:val="22"/>
          </w:rPr>
          <w:t>Panel</w:t>
        </w:r>
      </w:ins>
      <w:ins w:id="4827" w:author="Stuart McLarnon (NESO)" w:date="2025-01-14T13:52:00Z">
        <w:r w:rsidR="00963100">
          <w:rPr>
            <w:rFonts w:ascii="Arial" w:hAnsi="Arial" w:cs="Arial"/>
            <w:spacing w:val="-1"/>
            <w:sz w:val="22"/>
            <w:szCs w:val="22"/>
          </w:rPr>
          <w:t xml:space="preserve"> will agree on an appropriate representative body within the electricity</w:t>
        </w:r>
      </w:ins>
      <w:ins w:id="4828" w:author="Tammy Meek (NESO)" w:date="2025-01-27T13:31:00Z" w16du:dateUtc="2025-01-27T13:31:00Z">
        <w:r w:rsidR="00AF1A27">
          <w:rPr>
            <w:rFonts w:ascii="Arial" w:hAnsi="Arial" w:cs="Arial"/>
            <w:spacing w:val="-1"/>
            <w:sz w:val="22"/>
            <w:szCs w:val="22"/>
          </w:rPr>
          <w:t xml:space="preserve"> </w:t>
        </w:r>
      </w:ins>
    </w:p>
    <w:p w14:paraId="043FFAFC" w14:textId="22987F75" w:rsidR="00963100" w:rsidRPr="00AB5FE3" w:rsidRDefault="00963100">
      <w:pPr>
        <w:tabs>
          <w:tab w:val="left" w:pos="1728"/>
        </w:tabs>
        <w:kinsoku w:val="0"/>
        <w:overflowPunct w:val="0"/>
        <w:autoSpaceDE/>
        <w:autoSpaceDN/>
        <w:adjustRightInd/>
        <w:spacing w:before="236" w:line="253" w:lineRule="exact"/>
        <w:ind w:left="2977" w:hanging="850"/>
        <w:jc w:val="both"/>
        <w:textAlignment w:val="baseline"/>
        <w:rPr>
          <w:ins w:id="4829" w:author="Stuart McLarnon (NESO)" w:date="2025-01-14T13:52:00Z"/>
          <w:rFonts w:ascii="Arial" w:hAnsi="Arial" w:cs="Arial"/>
          <w:i/>
          <w:iCs/>
          <w:sz w:val="22"/>
          <w:szCs w:val="22"/>
          <w:rPrChange w:id="4830" w:author="Tammy Meek (NESO)" w:date="2025-01-27T11:32:00Z" w16du:dateUtc="2025-01-27T11:32:00Z">
            <w:rPr>
              <w:ins w:id="4831" w:author="Stuart McLarnon (NESO)" w:date="2025-01-14T13:52:00Z"/>
              <w:rFonts w:ascii="Arial" w:hAnsi="Arial" w:cs="Arial"/>
              <w:sz w:val="22"/>
              <w:szCs w:val="22"/>
            </w:rPr>
          </w:rPrChange>
        </w:rPr>
        <w:pPrChange w:id="4832" w:author="Tammy Meek (NESO)" w:date="2025-01-27T13:41:00Z" w16du:dateUtc="2025-01-27T13:41:00Z">
          <w:pPr>
            <w:kinsoku w:val="0"/>
            <w:overflowPunct w:val="0"/>
            <w:autoSpaceDE/>
            <w:autoSpaceDN/>
            <w:adjustRightInd/>
            <w:spacing w:before="2" w:line="253" w:lineRule="exact"/>
            <w:ind w:left="1728"/>
            <w:textAlignment w:val="baseline"/>
          </w:pPr>
        </w:pPrChange>
      </w:pPr>
      <w:ins w:id="4833" w:author="Stuart McLarnon (NESO)" w:date="2025-01-14T13:52:00Z">
        <w:r>
          <w:rPr>
            <w:rFonts w:ascii="Arial" w:hAnsi="Arial" w:cs="Arial"/>
            <w:sz w:val="22"/>
            <w:szCs w:val="22"/>
          </w:rPr>
          <w:t xml:space="preserve">industry to represent the interests of </w:t>
        </w:r>
        <w:del w:id="4834" w:author="Claire Newton (NESO)" w:date="2025-01-28T20:47:00Z" w16du:dateUtc="2025-01-28T20:47:00Z">
          <w:r w:rsidRPr="00AB5FE3" w:rsidDel="00404790">
            <w:rPr>
              <w:rFonts w:ascii="Arial" w:hAnsi="Arial" w:cs="Arial"/>
              <w:i/>
              <w:iCs/>
              <w:sz w:val="22"/>
              <w:szCs w:val="22"/>
              <w:rPrChange w:id="4835" w:author="Tammy Meek (NESO)" w:date="2025-01-27T11:32:00Z" w16du:dateUtc="2025-01-27T11:32:00Z">
                <w:rPr>
                  <w:rFonts w:ascii="Arial" w:hAnsi="Arial" w:cs="Arial"/>
                  <w:b/>
                  <w:bCs/>
                  <w:sz w:val="22"/>
                  <w:szCs w:val="22"/>
                </w:rPr>
              </w:rPrChange>
            </w:rPr>
            <w:delText>Distribution N</w:delText>
          </w:r>
        </w:del>
      </w:ins>
      <w:ins w:id="4836" w:author="Claire Newton (NESO)" w:date="2025-01-28T20:47:00Z" w16du:dateUtc="2025-01-28T20:47:00Z">
        <w:r w:rsidR="00404790">
          <w:rPr>
            <w:rFonts w:ascii="Arial" w:hAnsi="Arial" w:cs="Arial"/>
            <w:i/>
            <w:iCs/>
            <w:sz w:val="22"/>
            <w:szCs w:val="22"/>
          </w:rPr>
          <w:t>n</w:t>
        </w:r>
      </w:ins>
      <w:ins w:id="4837" w:author="Stuart McLarnon (NESO)" w:date="2025-01-14T13:52:00Z">
        <w:r w:rsidRPr="00AB5FE3">
          <w:rPr>
            <w:rFonts w:ascii="Arial" w:hAnsi="Arial" w:cs="Arial"/>
            <w:i/>
            <w:iCs/>
            <w:sz w:val="22"/>
            <w:szCs w:val="22"/>
            <w:rPrChange w:id="4838" w:author="Tammy Meek (NESO)" w:date="2025-01-27T11:32:00Z" w16du:dateUtc="2025-01-27T11:32:00Z">
              <w:rPr>
                <w:rFonts w:ascii="Arial" w:hAnsi="Arial" w:cs="Arial"/>
                <w:b/>
                <w:bCs/>
                <w:sz w:val="22"/>
                <w:szCs w:val="22"/>
              </w:rPr>
            </w:rPrChange>
          </w:rPr>
          <w:t xml:space="preserve">etwork </w:t>
        </w:r>
        <w:del w:id="4839" w:author="Claire Newton (NESO)" w:date="2025-01-28T20:47:00Z" w16du:dateUtc="2025-01-28T20:47:00Z">
          <w:r w:rsidRPr="00AB5FE3" w:rsidDel="00404790">
            <w:rPr>
              <w:rFonts w:ascii="Arial" w:hAnsi="Arial" w:cs="Arial"/>
              <w:i/>
              <w:iCs/>
              <w:sz w:val="22"/>
              <w:szCs w:val="22"/>
              <w:rPrChange w:id="4840" w:author="Tammy Meek (NESO)" w:date="2025-01-27T11:32:00Z" w16du:dateUtc="2025-01-27T11:32:00Z">
                <w:rPr>
                  <w:rFonts w:ascii="Arial" w:hAnsi="Arial" w:cs="Arial"/>
                  <w:b/>
                  <w:bCs/>
                  <w:sz w:val="22"/>
                  <w:szCs w:val="22"/>
                </w:rPr>
              </w:rPrChange>
            </w:rPr>
            <w:delText>O</w:delText>
          </w:r>
        </w:del>
      </w:ins>
      <w:ins w:id="4841" w:author="Claire Newton (NESO)" w:date="2025-01-28T20:47:00Z" w16du:dateUtc="2025-01-28T20:47:00Z">
        <w:r w:rsidR="00404790">
          <w:rPr>
            <w:rFonts w:ascii="Arial" w:hAnsi="Arial" w:cs="Arial"/>
            <w:i/>
            <w:iCs/>
            <w:sz w:val="22"/>
            <w:szCs w:val="22"/>
          </w:rPr>
          <w:t>o</w:t>
        </w:r>
      </w:ins>
      <w:ins w:id="4842" w:author="Stuart McLarnon (NESO)" w:date="2025-01-14T13:52:00Z">
        <w:r w:rsidRPr="00AB5FE3">
          <w:rPr>
            <w:rFonts w:ascii="Arial" w:hAnsi="Arial" w:cs="Arial"/>
            <w:i/>
            <w:iCs/>
            <w:sz w:val="22"/>
            <w:szCs w:val="22"/>
            <w:rPrChange w:id="4843" w:author="Tammy Meek (NESO)" w:date="2025-01-27T11:32:00Z" w16du:dateUtc="2025-01-27T11:32:00Z">
              <w:rPr>
                <w:rFonts w:ascii="Arial" w:hAnsi="Arial" w:cs="Arial"/>
                <w:b/>
                <w:bCs/>
                <w:sz w:val="22"/>
                <w:szCs w:val="22"/>
              </w:rPr>
            </w:rPrChange>
          </w:rPr>
          <w:t>perators</w:t>
        </w:r>
        <w:r w:rsidRPr="00AB5FE3">
          <w:rPr>
            <w:rFonts w:ascii="Arial" w:hAnsi="Arial" w:cs="Arial"/>
            <w:i/>
            <w:iCs/>
            <w:sz w:val="22"/>
            <w:szCs w:val="22"/>
            <w:rPrChange w:id="4844" w:author="Tammy Meek (NESO)" w:date="2025-01-27T11:32:00Z" w16du:dateUtc="2025-01-27T11:32:00Z">
              <w:rPr>
                <w:rFonts w:ascii="Arial" w:hAnsi="Arial" w:cs="Arial"/>
                <w:sz w:val="22"/>
                <w:szCs w:val="22"/>
              </w:rPr>
            </w:rPrChange>
          </w:rPr>
          <w:t>.</w:t>
        </w:r>
      </w:ins>
    </w:p>
    <w:p w14:paraId="258C510B" w14:textId="478D8AE7" w:rsidR="00963100" w:rsidDel="00AF1A27" w:rsidRDefault="00224D42">
      <w:pPr>
        <w:tabs>
          <w:tab w:val="left" w:pos="1728"/>
        </w:tabs>
        <w:kinsoku w:val="0"/>
        <w:overflowPunct w:val="0"/>
        <w:autoSpaceDE/>
        <w:autoSpaceDN/>
        <w:adjustRightInd/>
        <w:spacing w:before="236" w:line="253" w:lineRule="exact"/>
        <w:ind w:left="2977" w:hanging="850"/>
        <w:jc w:val="both"/>
        <w:textAlignment w:val="baseline"/>
        <w:rPr>
          <w:ins w:id="4845" w:author="Stuart McLarnon (NESO)" w:date="2025-01-14T13:52:00Z"/>
          <w:del w:id="4846" w:author="Tammy Meek (NESO)" w:date="2025-01-27T13:31:00Z" w16du:dateUtc="2025-01-27T13:31:00Z"/>
          <w:rFonts w:ascii="Arial" w:hAnsi="Arial" w:cs="Arial"/>
          <w:sz w:val="22"/>
          <w:szCs w:val="22"/>
        </w:rPr>
        <w:pPrChange w:id="4847" w:author="Tammy Meek (NESO)" w:date="2025-01-27T13:41:00Z" w16du:dateUtc="2025-01-27T13:41:00Z">
          <w:pPr>
            <w:tabs>
              <w:tab w:val="left" w:pos="1728"/>
            </w:tabs>
            <w:kinsoku w:val="0"/>
            <w:overflowPunct w:val="0"/>
            <w:autoSpaceDE/>
            <w:autoSpaceDN/>
            <w:adjustRightInd/>
            <w:spacing w:before="236" w:line="253" w:lineRule="exact"/>
            <w:ind w:left="720"/>
            <w:textAlignment w:val="baseline"/>
          </w:pPr>
        </w:pPrChange>
      </w:pPr>
      <w:ins w:id="4848" w:author="Stuart McLarnon (NESO)" w:date="2025-01-14T13:56:00Z">
        <w:r w:rsidRPr="00224D42">
          <w:rPr>
            <w:rFonts w:ascii="Arial" w:hAnsi="Arial" w:cs="Arial"/>
            <w:sz w:val="22"/>
            <w:szCs w:val="22"/>
          </w:rPr>
          <w:t>J.</w:t>
        </w:r>
      </w:ins>
      <w:ins w:id="4849" w:author="Stuart McLarnon (NESO)" w:date="2025-01-14T13:52:00Z">
        <w:r w:rsidR="00963100">
          <w:rPr>
            <w:rFonts w:ascii="Arial" w:hAnsi="Arial" w:cs="Arial"/>
            <w:sz w:val="22"/>
            <w:szCs w:val="22"/>
          </w:rPr>
          <w:t>4.6.8.2</w:t>
        </w:r>
        <w:r w:rsidR="00963100">
          <w:rPr>
            <w:rFonts w:ascii="Arial" w:hAnsi="Arial" w:cs="Arial"/>
            <w:sz w:val="22"/>
            <w:szCs w:val="22"/>
          </w:rPr>
          <w:tab/>
          <w:t>The agreed representative body is entitled to nominate a</w:t>
        </w:r>
        <w:r w:rsidR="00963100" w:rsidRPr="00AB5FE3">
          <w:rPr>
            <w:rFonts w:ascii="Arial" w:hAnsi="Arial" w:cs="Arial"/>
            <w:i/>
            <w:iCs/>
            <w:sz w:val="22"/>
            <w:szCs w:val="22"/>
            <w:rPrChange w:id="4850" w:author="Tammy Meek (NESO)" w:date="2025-01-27T11:32:00Z" w16du:dateUtc="2025-01-27T11:32:00Z">
              <w:rPr>
                <w:rFonts w:ascii="Arial" w:hAnsi="Arial" w:cs="Arial"/>
                <w:sz w:val="22"/>
                <w:szCs w:val="22"/>
              </w:rPr>
            </w:rPrChange>
          </w:rPr>
          <w:t xml:space="preserve"> </w:t>
        </w:r>
        <w:r w:rsidR="00963100" w:rsidRPr="00AB5FE3">
          <w:rPr>
            <w:rFonts w:ascii="Arial" w:hAnsi="Arial" w:cs="Arial"/>
            <w:i/>
            <w:iCs/>
            <w:sz w:val="22"/>
            <w:szCs w:val="22"/>
            <w:rPrChange w:id="4851" w:author="Tammy Meek (NESO)" w:date="2025-01-27T11:32:00Z" w16du:dateUtc="2025-01-27T11:32:00Z">
              <w:rPr>
                <w:rFonts w:ascii="Arial" w:hAnsi="Arial" w:cs="Arial"/>
                <w:b/>
                <w:bCs/>
                <w:sz w:val="22"/>
                <w:szCs w:val="22"/>
              </w:rPr>
            </w:rPrChange>
          </w:rPr>
          <w:t>Member</w:t>
        </w:r>
        <w:r w:rsidR="00963100" w:rsidRPr="00207ADC">
          <w:rPr>
            <w:rFonts w:ascii="Arial" w:hAnsi="Arial" w:cs="Arial"/>
            <w:b/>
            <w:bCs/>
            <w:sz w:val="22"/>
            <w:szCs w:val="22"/>
          </w:rPr>
          <w:t xml:space="preserve"> </w:t>
        </w:r>
        <w:r w:rsidR="00963100">
          <w:rPr>
            <w:rFonts w:ascii="Arial" w:hAnsi="Arial" w:cs="Arial"/>
            <w:sz w:val="22"/>
            <w:szCs w:val="22"/>
          </w:rPr>
          <w:t>to attend</w:t>
        </w:r>
      </w:ins>
      <w:ins w:id="4852" w:author="Tammy Meek (NESO)" w:date="2025-01-27T13:31:00Z" w16du:dateUtc="2025-01-27T13:31:00Z">
        <w:r w:rsidR="00AF1A27">
          <w:rPr>
            <w:rFonts w:ascii="Arial" w:hAnsi="Arial" w:cs="Arial"/>
            <w:sz w:val="22"/>
            <w:szCs w:val="22"/>
          </w:rPr>
          <w:t xml:space="preserve"> </w:t>
        </w:r>
      </w:ins>
    </w:p>
    <w:p w14:paraId="130DCF04" w14:textId="6633C37B" w:rsidR="00963100" w:rsidRDefault="00963100">
      <w:pPr>
        <w:tabs>
          <w:tab w:val="left" w:pos="1728"/>
        </w:tabs>
        <w:kinsoku w:val="0"/>
        <w:overflowPunct w:val="0"/>
        <w:autoSpaceDE/>
        <w:autoSpaceDN/>
        <w:adjustRightInd/>
        <w:spacing w:before="236" w:line="253" w:lineRule="exact"/>
        <w:ind w:left="2977" w:hanging="850"/>
        <w:jc w:val="both"/>
        <w:textAlignment w:val="baseline"/>
        <w:rPr>
          <w:ins w:id="4853" w:author="Stuart McLarnon (NESO)" w:date="2025-01-14T13:52:00Z"/>
          <w:rFonts w:ascii="Arial" w:hAnsi="Arial" w:cs="Arial"/>
          <w:sz w:val="22"/>
          <w:szCs w:val="22"/>
        </w:rPr>
        <w:pPrChange w:id="4854" w:author="Tammy Meek (NESO)" w:date="2025-01-27T13:41:00Z" w16du:dateUtc="2025-01-27T13:41:00Z">
          <w:pPr>
            <w:kinsoku w:val="0"/>
            <w:overflowPunct w:val="0"/>
            <w:autoSpaceDE/>
            <w:autoSpaceDN/>
            <w:adjustRightInd/>
            <w:spacing w:before="6" w:line="249" w:lineRule="exact"/>
            <w:ind w:left="1728" w:right="432"/>
            <w:jc w:val="both"/>
            <w:textAlignment w:val="baseline"/>
          </w:pPr>
        </w:pPrChange>
      </w:pPr>
      <w:ins w:id="4855" w:author="Stuart McLarnon (NESO)" w:date="2025-01-14T13:52:00Z">
        <w:del w:id="4856" w:author="Tammy Meek (NESO)" w:date="2025-01-27T11:32:00Z" w16du:dateUtc="2025-01-27T11:32:00Z">
          <w:r w:rsidRPr="00207ADC" w:rsidDel="00AB5FE3">
            <w:rPr>
              <w:rFonts w:ascii="Arial" w:hAnsi="Arial" w:cs="Arial"/>
              <w:b/>
              <w:bCs/>
              <w:sz w:val="22"/>
              <w:szCs w:val="22"/>
            </w:rPr>
            <w:delText>Panel</w:delText>
          </w:r>
        </w:del>
      </w:ins>
      <w:ins w:id="4857" w:author="Tammy Meek (NESO)" w:date="2025-01-27T11:32:00Z" w16du:dateUtc="2025-01-27T11:32:00Z">
        <w:r w:rsidR="00AB5FE3" w:rsidRPr="00AB5FE3">
          <w:rPr>
            <w:rFonts w:ascii="Arial" w:hAnsi="Arial" w:cs="Arial"/>
            <w:i/>
            <w:iCs/>
            <w:sz w:val="22"/>
            <w:szCs w:val="22"/>
          </w:rPr>
          <w:t>Panel</w:t>
        </w:r>
      </w:ins>
      <w:ins w:id="4858" w:author="Stuart McLarnon (NESO)" w:date="2025-01-14T13:52:00Z">
        <w:r>
          <w:rPr>
            <w:rFonts w:ascii="Arial" w:hAnsi="Arial" w:cs="Arial"/>
            <w:sz w:val="22"/>
            <w:szCs w:val="22"/>
          </w:rPr>
          <w:t xml:space="preserve"> meetings. The agreed representative body may appoint, remove and reappoint their </w:t>
        </w:r>
        <w:r w:rsidRPr="00AB5FE3">
          <w:rPr>
            <w:rFonts w:ascii="Arial" w:hAnsi="Arial" w:cs="Arial"/>
            <w:i/>
            <w:iCs/>
            <w:sz w:val="22"/>
            <w:szCs w:val="22"/>
            <w:rPrChange w:id="4859" w:author="Tammy Meek (NESO)" w:date="2025-01-27T11:32:00Z" w16du:dateUtc="2025-01-27T11:32:00Z">
              <w:rPr>
                <w:rFonts w:ascii="Arial" w:hAnsi="Arial" w:cs="Arial"/>
                <w:b/>
                <w:bCs/>
                <w:sz w:val="22"/>
                <w:szCs w:val="22"/>
              </w:rPr>
            </w:rPrChange>
          </w:rPr>
          <w:t>Member</w:t>
        </w:r>
        <w:r>
          <w:rPr>
            <w:rFonts w:ascii="Arial" w:hAnsi="Arial" w:cs="Arial"/>
            <w:sz w:val="22"/>
            <w:szCs w:val="22"/>
          </w:rPr>
          <w:t xml:space="preserve"> by giving notice to the </w:t>
        </w:r>
        <w:del w:id="4860" w:author="Tammy Meek (NESO)" w:date="2025-01-27T11:29:00Z" w16du:dateUtc="2025-01-27T11:29:00Z">
          <w:r w:rsidRPr="00207ADC" w:rsidDel="00AB5FE3">
            <w:rPr>
              <w:rFonts w:ascii="Arial" w:hAnsi="Arial" w:cs="Arial"/>
              <w:b/>
              <w:bCs/>
              <w:sz w:val="22"/>
              <w:szCs w:val="22"/>
            </w:rPr>
            <w:delText>Secretary</w:delText>
          </w:r>
        </w:del>
      </w:ins>
      <w:ins w:id="4861" w:author="Tammy Meek (NESO)" w:date="2025-01-27T11:29:00Z" w16du:dateUtc="2025-01-27T11:29:00Z">
        <w:r w:rsidR="00AB5FE3" w:rsidRPr="00AB5FE3">
          <w:rPr>
            <w:rFonts w:ascii="Arial" w:hAnsi="Arial" w:cs="Arial"/>
            <w:i/>
            <w:iCs/>
            <w:sz w:val="22"/>
            <w:szCs w:val="22"/>
          </w:rPr>
          <w:t>Secretary</w:t>
        </w:r>
      </w:ins>
      <w:ins w:id="4862" w:author="Stuart McLarnon (NESO)" w:date="2025-01-14T13:52:00Z">
        <w:r>
          <w:rPr>
            <w:rFonts w:ascii="Arial" w:hAnsi="Arial" w:cs="Arial"/>
            <w:sz w:val="22"/>
            <w:szCs w:val="22"/>
          </w:rPr>
          <w:t>.</w:t>
        </w:r>
      </w:ins>
    </w:p>
    <w:p w14:paraId="13CB92E4" w14:textId="00C28A2F" w:rsidR="00963100" w:rsidRDefault="00963100">
      <w:pPr>
        <w:kinsoku w:val="0"/>
        <w:overflowPunct w:val="0"/>
        <w:autoSpaceDE/>
        <w:autoSpaceDN/>
        <w:adjustRightInd/>
        <w:spacing w:before="243" w:line="252" w:lineRule="exact"/>
        <w:ind w:left="1560" w:right="72"/>
        <w:jc w:val="both"/>
        <w:textAlignment w:val="baseline"/>
        <w:rPr>
          <w:ins w:id="4863" w:author="Stuart McLarnon (NESO)" w:date="2025-01-14T13:52:00Z"/>
          <w:rFonts w:ascii="Arial" w:hAnsi="Arial" w:cs="Arial"/>
          <w:sz w:val="22"/>
          <w:szCs w:val="22"/>
        </w:rPr>
        <w:pPrChange w:id="4864" w:author="Tammy Meek (NESO)" w:date="2025-01-27T13:32:00Z" w16du:dateUtc="2025-01-27T13:32:00Z">
          <w:pPr>
            <w:kinsoku w:val="0"/>
            <w:overflowPunct w:val="0"/>
            <w:autoSpaceDE/>
            <w:autoSpaceDN/>
            <w:adjustRightInd/>
            <w:spacing w:before="243" w:line="252" w:lineRule="exact"/>
            <w:ind w:left="720" w:right="72"/>
            <w:jc w:val="both"/>
            <w:textAlignment w:val="baseline"/>
          </w:pPr>
        </w:pPrChange>
      </w:pPr>
      <w:ins w:id="4865" w:author="Stuart McLarnon (NESO)" w:date="2025-01-14T13:52:00Z">
        <w:r>
          <w:rPr>
            <w:rFonts w:ascii="Arial" w:hAnsi="Arial" w:cs="Arial"/>
            <w:sz w:val="22"/>
            <w:szCs w:val="22"/>
          </w:rPr>
          <w:t xml:space="preserve">For the avoidance of doubt the </w:t>
        </w:r>
        <w:del w:id="4866" w:author="Tammy Meek (NESO)" w:date="2025-01-27T11:49:00Z" w16du:dateUtc="2025-01-27T11:49:00Z">
          <w:r w:rsidRPr="00207ADC" w:rsidDel="00AB5FE3">
            <w:rPr>
              <w:rFonts w:ascii="Arial" w:hAnsi="Arial" w:cs="Arial"/>
              <w:b/>
              <w:bCs/>
              <w:sz w:val="22"/>
              <w:szCs w:val="22"/>
            </w:rPr>
            <w:delText>Generator</w:delText>
          </w:r>
        </w:del>
      </w:ins>
      <w:ins w:id="4867" w:author="Tammy Meek (NESO)" w:date="2025-01-27T11:49:00Z" w16du:dateUtc="2025-01-27T11:49:00Z">
        <w:r w:rsidR="00AB5FE3" w:rsidRPr="00AB5FE3">
          <w:rPr>
            <w:rFonts w:ascii="Arial" w:hAnsi="Arial" w:cs="Arial"/>
            <w:i/>
            <w:iCs/>
            <w:sz w:val="22"/>
            <w:szCs w:val="22"/>
          </w:rPr>
          <w:t>Generator</w:t>
        </w:r>
      </w:ins>
      <w:ins w:id="4868" w:author="Stuart McLarnon (NESO)" w:date="2025-01-14T13:52:00Z">
        <w:r>
          <w:rPr>
            <w:rFonts w:ascii="Arial" w:hAnsi="Arial" w:cs="Arial"/>
            <w:sz w:val="22"/>
            <w:szCs w:val="22"/>
          </w:rPr>
          <w:t xml:space="preserve"> and </w:t>
        </w:r>
        <w:del w:id="4869" w:author="Tammy Meek (NESO)" w:date="2025-01-27T11:49:00Z" w16du:dateUtc="2025-01-27T11:49:00Z">
          <w:r w:rsidRPr="00207ADC" w:rsidDel="00AB5FE3">
            <w:rPr>
              <w:rFonts w:ascii="Arial" w:hAnsi="Arial" w:cs="Arial"/>
              <w:b/>
              <w:bCs/>
              <w:sz w:val="22"/>
              <w:szCs w:val="22"/>
            </w:rPr>
            <w:delText>DNO</w:delText>
          </w:r>
        </w:del>
      </w:ins>
      <w:ins w:id="4870" w:author="Tammy Meek (NESO)" w:date="2025-01-27T11:49:00Z" w16du:dateUtc="2025-01-27T11:49:00Z">
        <w:del w:id="4871" w:author="Stuart McLarnon (NESO)" w:date="2025-01-28T10:33:00Z" w16du:dateUtc="2025-01-28T10:33:00Z">
          <w:r w:rsidR="00AB5FE3" w:rsidRPr="00AB5FE3" w:rsidDel="001E5934">
            <w:rPr>
              <w:rFonts w:ascii="Arial" w:hAnsi="Arial" w:cs="Arial"/>
              <w:i/>
              <w:iCs/>
              <w:sz w:val="22"/>
              <w:szCs w:val="22"/>
            </w:rPr>
            <w:delText>DNO</w:delText>
          </w:r>
        </w:del>
      </w:ins>
      <w:ins w:id="4872" w:author="Stuart McLarnon (NESO)" w:date="2025-01-28T10:33:00Z" w16du:dateUtc="2025-01-28T10:33:00Z">
        <w:r w:rsidR="001E5934">
          <w:rPr>
            <w:rFonts w:ascii="Arial" w:hAnsi="Arial" w:cs="Arial"/>
            <w:i/>
            <w:iCs/>
            <w:sz w:val="22"/>
            <w:szCs w:val="22"/>
          </w:rPr>
          <w:t>N</w:t>
        </w:r>
        <w:r w:rsidR="00781215">
          <w:rPr>
            <w:rFonts w:ascii="Arial" w:hAnsi="Arial" w:cs="Arial"/>
            <w:i/>
            <w:iCs/>
            <w:sz w:val="22"/>
            <w:szCs w:val="22"/>
          </w:rPr>
          <w:t>etwork Operator</w:t>
        </w:r>
      </w:ins>
      <w:ins w:id="4873" w:author="Stuart McLarnon (NESO)" w:date="2025-01-14T13:52:00Z">
        <w:r>
          <w:rPr>
            <w:rFonts w:ascii="Arial" w:hAnsi="Arial" w:cs="Arial"/>
            <w:sz w:val="22"/>
            <w:szCs w:val="22"/>
          </w:rPr>
          <w:t xml:space="preserve"> representative bodies, the </w:t>
        </w:r>
        <w:del w:id="4874" w:author="Tammy Meek (NESO)" w:date="2025-01-24T11:51:00Z" w16du:dateUtc="2025-01-24T11:51:00Z">
          <w:r w:rsidRPr="004155C5" w:rsidDel="00C14108">
            <w:rPr>
              <w:rFonts w:ascii="Arial" w:hAnsi="Arial" w:cs="Arial"/>
              <w:b/>
              <w:bCs/>
              <w:sz w:val="22"/>
              <w:szCs w:val="22"/>
            </w:rPr>
            <w:delText>ISOP</w:delText>
          </w:r>
        </w:del>
      </w:ins>
      <w:ins w:id="4875" w:author="Tammy Meek (NESO)" w:date="2025-01-27T11:35:00Z" w16du:dateUtc="2025-01-27T11:35:00Z">
        <w:r w:rsidR="00AB5FE3" w:rsidRPr="00AB5FE3">
          <w:rPr>
            <w:rFonts w:ascii="Arial" w:hAnsi="Arial" w:cs="Arial"/>
            <w:i/>
            <w:iCs/>
            <w:sz w:val="22"/>
            <w:szCs w:val="22"/>
          </w:rPr>
          <w:t>ISOP</w:t>
        </w:r>
      </w:ins>
      <w:ins w:id="4876" w:author="Stuart McLarnon (NESO)" w:date="2025-01-14T13:52:00Z">
        <w:r>
          <w:rPr>
            <w:rFonts w:ascii="Arial" w:hAnsi="Arial" w:cs="Arial"/>
            <w:sz w:val="22"/>
            <w:szCs w:val="22"/>
          </w:rPr>
          <w:t xml:space="preserve">, </w:t>
        </w:r>
        <w:del w:id="4877" w:author="Tammy Meek (NESO)" w:date="2025-01-27T11:47:00Z" w16du:dateUtc="2025-01-27T11:47:00Z">
          <w:r w:rsidRPr="00207ADC" w:rsidDel="00AB5FE3">
            <w:rPr>
              <w:rFonts w:ascii="Arial" w:hAnsi="Arial" w:cs="Arial"/>
              <w:b/>
              <w:bCs/>
              <w:sz w:val="22"/>
              <w:szCs w:val="22"/>
            </w:rPr>
            <w:delText>NGET</w:delText>
          </w:r>
        </w:del>
      </w:ins>
      <w:ins w:id="4878" w:author="Tammy Meek (NESO)" w:date="2025-01-27T11:47:00Z" w16du:dateUtc="2025-01-27T11:47:00Z">
        <w:r w:rsidR="00AB5FE3" w:rsidRPr="00AB5FE3">
          <w:rPr>
            <w:rFonts w:ascii="Arial" w:hAnsi="Arial" w:cs="Arial"/>
            <w:i/>
            <w:iCs/>
            <w:sz w:val="22"/>
            <w:szCs w:val="22"/>
          </w:rPr>
          <w:t>NGET</w:t>
        </w:r>
      </w:ins>
      <w:ins w:id="4879" w:author="Stuart McLarnon (NESO)" w:date="2025-01-14T13:52:00Z">
        <w:r>
          <w:rPr>
            <w:rFonts w:ascii="Arial" w:hAnsi="Arial" w:cs="Arial"/>
            <w:sz w:val="22"/>
            <w:szCs w:val="22"/>
          </w:rPr>
          <w:t xml:space="preserve">, </w:t>
        </w:r>
        <w:del w:id="4880" w:author="Tammy Meek (NESO)" w:date="2025-01-27T11:48:00Z" w16du:dateUtc="2025-01-27T11:48:00Z">
          <w:r w:rsidRPr="00207ADC" w:rsidDel="00AB5FE3">
            <w:rPr>
              <w:rFonts w:ascii="Arial" w:hAnsi="Arial" w:cs="Arial"/>
              <w:b/>
              <w:bCs/>
              <w:sz w:val="22"/>
              <w:szCs w:val="22"/>
            </w:rPr>
            <w:delText>SHET</w:delText>
          </w:r>
        </w:del>
      </w:ins>
      <w:ins w:id="4881" w:author="Tammy Meek (NESO)" w:date="2025-01-27T11:48:00Z" w16du:dateUtc="2025-01-27T11:48:00Z">
        <w:r w:rsidR="00AB5FE3" w:rsidRPr="00AB5FE3">
          <w:rPr>
            <w:rFonts w:ascii="Arial" w:hAnsi="Arial" w:cs="Arial"/>
            <w:i/>
            <w:iCs/>
            <w:sz w:val="22"/>
            <w:szCs w:val="22"/>
          </w:rPr>
          <w:t>SHET</w:t>
        </w:r>
      </w:ins>
      <w:ins w:id="4882" w:author="Stuart McLarnon (NESO)" w:date="2025-01-14T13:52:00Z">
        <w:r>
          <w:rPr>
            <w:rFonts w:ascii="Arial" w:hAnsi="Arial" w:cs="Arial"/>
            <w:sz w:val="22"/>
            <w:szCs w:val="22"/>
          </w:rPr>
          <w:t xml:space="preserve"> and </w:t>
        </w:r>
        <w:del w:id="4883" w:author="Tammy Meek (NESO)" w:date="2025-01-27T12:33:00Z" w16du:dateUtc="2025-01-27T12:33:00Z">
          <w:r w:rsidRPr="00207ADC" w:rsidDel="008E4863">
            <w:rPr>
              <w:rFonts w:ascii="Arial" w:hAnsi="Arial" w:cs="Arial"/>
              <w:b/>
              <w:bCs/>
              <w:sz w:val="22"/>
              <w:szCs w:val="22"/>
            </w:rPr>
            <w:delText>SPT</w:delText>
          </w:r>
        </w:del>
      </w:ins>
      <w:ins w:id="4884" w:author="Tammy Meek (NESO)" w:date="2025-01-27T12:33:00Z" w16du:dateUtc="2025-01-27T12:33:00Z">
        <w:r w:rsidR="008E4863" w:rsidRPr="008E4863">
          <w:rPr>
            <w:rFonts w:ascii="Arial" w:hAnsi="Arial" w:cs="Arial"/>
            <w:i/>
            <w:iCs/>
            <w:sz w:val="22"/>
            <w:szCs w:val="22"/>
          </w:rPr>
          <w:t>SPT</w:t>
        </w:r>
      </w:ins>
      <w:ins w:id="4885" w:author="Stuart McLarnon (NESO)" w:date="2025-01-14T13:52:00Z">
        <w:r>
          <w:rPr>
            <w:rFonts w:ascii="Arial" w:hAnsi="Arial" w:cs="Arial"/>
            <w:sz w:val="22"/>
            <w:szCs w:val="22"/>
          </w:rPr>
          <w:t xml:space="preserve"> are not required to identify </w:t>
        </w:r>
        <w:del w:id="4886" w:author="Tammy Meek (NESO)" w:date="2025-01-28T11:52:00Z" w16du:dateUtc="2025-01-28T11:52:00Z">
          <w:r w:rsidDel="00D669F4">
            <w:rPr>
              <w:rFonts w:ascii="Arial" w:hAnsi="Arial" w:cs="Arial"/>
              <w:sz w:val="22"/>
              <w:szCs w:val="22"/>
            </w:rPr>
            <w:delText>alternate</w:delText>
          </w:r>
        </w:del>
      </w:ins>
      <w:ins w:id="4887" w:author="Tammy Meek (NESO)" w:date="2025-01-28T11:52:00Z" w16du:dateUtc="2025-01-28T11:52:00Z">
        <w:r w:rsidR="00D669F4" w:rsidRPr="00D669F4">
          <w:rPr>
            <w:rFonts w:ascii="Arial" w:hAnsi="Arial" w:cs="Arial"/>
            <w:sz w:val="22"/>
            <w:szCs w:val="22"/>
          </w:rPr>
          <w:t>Alternate</w:t>
        </w:r>
      </w:ins>
      <w:ins w:id="4888" w:author="Stuart McLarnon (NESO)" w:date="2025-01-14T13:52:00Z">
        <w:r>
          <w:rPr>
            <w:rFonts w:ascii="Arial" w:hAnsi="Arial" w:cs="Arial"/>
            <w:sz w:val="22"/>
            <w:szCs w:val="22"/>
          </w:rPr>
          <w:t xml:space="preserve"> </w:t>
        </w:r>
        <w:del w:id="4889" w:author="Tammy Meek (NESO)" w:date="2025-01-27T11:26:00Z" w16du:dateUtc="2025-01-27T11:26:00Z">
          <w:r w:rsidRPr="00A905A1" w:rsidDel="00AB5FE3">
            <w:rPr>
              <w:rFonts w:ascii="Arial" w:hAnsi="Arial" w:cs="Arial"/>
              <w:b/>
              <w:bCs/>
              <w:sz w:val="22"/>
              <w:szCs w:val="22"/>
            </w:rPr>
            <w:delText>Members</w:delText>
          </w:r>
        </w:del>
      </w:ins>
      <w:ins w:id="4890" w:author="Tammy Meek (NESO)" w:date="2025-01-27T11:26:00Z" w16du:dateUtc="2025-01-27T11:26:00Z">
        <w:r w:rsidR="00AB5FE3" w:rsidRPr="00AB5FE3">
          <w:rPr>
            <w:rFonts w:ascii="Arial" w:hAnsi="Arial" w:cs="Arial"/>
            <w:i/>
            <w:iCs/>
            <w:sz w:val="22"/>
            <w:szCs w:val="22"/>
          </w:rPr>
          <w:t>Members</w:t>
        </w:r>
      </w:ins>
      <w:ins w:id="4891" w:author="Stuart McLarnon (NESO)" w:date="2025-01-14T13:52:00Z">
        <w:r>
          <w:rPr>
            <w:rFonts w:ascii="Arial" w:hAnsi="Arial" w:cs="Arial"/>
            <w:sz w:val="22"/>
            <w:szCs w:val="22"/>
          </w:rPr>
          <w:t xml:space="preserve"> as </w:t>
        </w:r>
        <w:del w:id="4892" w:author="Tammy Meek (NESO)" w:date="2025-01-27T11:26:00Z" w16du:dateUtc="2025-01-27T11:26:00Z">
          <w:r w:rsidRPr="00207ADC" w:rsidDel="00AB5FE3">
            <w:rPr>
              <w:rFonts w:ascii="Arial" w:hAnsi="Arial" w:cs="Arial"/>
              <w:b/>
              <w:bCs/>
              <w:sz w:val="22"/>
              <w:szCs w:val="22"/>
            </w:rPr>
            <w:delText>Members</w:delText>
          </w:r>
        </w:del>
      </w:ins>
      <w:ins w:id="4893" w:author="Tammy Meek (NESO)" w:date="2025-01-27T11:26:00Z" w16du:dateUtc="2025-01-27T11:26:00Z">
        <w:r w:rsidR="00AB5FE3" w:rsidRPr="00AB5FE3">
          <w:rPr>
            <w:rFonts w:ascii="Arial" w:hAnsi="Arial" w:cs="Arial"/>
            <w:i/>
            <w:iCs/>
            <w:sz w:val="22"/>
            <w:szCs w:val="22"/>
          </w:rPr>
          <w:t>Members</w:t>
        </w:r>
      </w:ins>
      <w:ins w:id="4894" w:author="Stuart McLarnon (NESO)" w:date="2025-01-14T13:52:00Z">
        <w:r>
          <w:rPr>
            <w:rFonts w:ascii="Arial" w:hAnsi="Arial" w:cs="Arial"/>
            <w:sz w:val="22"/>
            <w:szCs w:val="22"/>
          </w:rPr>
          <w:t xml:space="preserve"> are appointed, removed and reappointed by giving notice to the </w:t>
        </w:r>
        <w:del w:id="4895" w:author="Tammy Meek (NESO)" w:date="2025-01-27T11:29:00Z" w16du:dateUtc="2025-01-27T11:29:00Z">
          <w:r w:rsidRPr="00207ADC" w:rsidDel="00AB5FE3">
            <w:rPr>
              <w:rFonts w:ascii="Arial" w:hAnsi="Arial" w:cs="Arial"/>
              <w:b/>
              <w:bCs/>
              <w:sz w:val="22"/>
              <w:szCs w:val="22"/>
            </w:rPr>
            <w:delText>Secretary</w:delText>
          </w:r>
        </w:del>
      </w:ins>
      <w:ins w:id="4896" w:author="Tammy Meek (NESO)" w:date="2025-01-27T11:29:00Z" w16du:dateUtc="2025-01-27T11:29:00Z">
        <w:r w:rsidR="00AB5FE3" w:rsidRPr="00AB5FE3">
          <w:rPr>
            <w:rFonts w:ascii="Arial" w:hAnsi="Arial" w:cs="Arial"/>
            <w:i/>
            <w:iCs/>
            <w:sz w:val="22"/>
            <w:szCs w:val="22"/>
          </w:rPr>
          <w:t>Secretary</w:t>
        </w:r>
      </w:ins>
      <w:ins w:id="4897" w:author="Stuart McLarnon (NESO)" w:date="2025-01-14T13:52:00Z">
        <w:r>
          <w:rPr>
            <w:rFonts w:ascii="Arial" w:hAnsi="Arial" w:cs="Arial"/>
            <w:sz w:val="22"/>
            <w:szCs w:val="22"/>
          </w:rPr>
          <w:t>.</w:t>
        </w:r>
      </w:ins>
    </w:p>
    <w:p w14:paraId="03CEDE6B" w14:textId="0FDB651E" w:rsidR="00963100" w:rsidRDefault="00224D42" w:rsidP="008F0E1B">
      <w:pPr>
        <w:tabs>
          <w:tab w:val="left" w:pos="720"/>
        </w:tabs>
        <w:kinsoku w:val="0"/>
        <w:overflowPunct w:val="0"/>
        <w:autoSpaceDE/>
        <w:autoSpaceDN/>
        <w:adjustRightInd/>
        <w:spacing w:before="236" w:line="253" w:lineRule="exact"/>
        <w:textAlignment w:val="baseline"/>
        <w:rPr>
          <w:ins w:id="4898" w:author="Stuart McLarnon (NESO)" w:date="2025-01-14T13:52:00Z"/>
          <w:rFonts w:ascii="Arial" w:hAnsi="Arial" w:cs="Arial"/>
          <w:spacing w:val="-1"/>
          <w:sz w:val="22"/>
          <w:szCs w:val="22"/>
        </w:rPr>
      </w:pPr>
      <w:ins w:id="4899" w:author="Stuart McLarnon (NESO)" w:date="2025-01-14T13:56:00Z">
        <w:r w:rsidRPr="00224D42">
          <w:rPr>
            <w:rFonts w:ascii="Arial" w:hAnsi="Arial" w:cs="Arial"/>
            <w:spacing w:val="-1"/>
            <w:sz w:val="22"/>
            <w:szCs w:val="22"/>
          </w:rPr>
          <w:t>J.</w:t>
        </w:r>
      </w:ins>
      <w:ins w:id="4900" w:author="Stuart McLarnon (NESO)" w:date="2025-01-14T13:52:00Z">
        <w:r w:rsidR="00963100">
          <w:rPr>
            <w:rFonts w:ascii="Arial" w:hAnsi="Arial" w:cs="Arial"/>
            <w:spacing w:val="-1"/>
            <w:sz w:val="22"/>
            <w:szCs w:val="22"/>
          </w:rPr>
          <w:t>4.7</w:t>
        </w:r>
        <w:r w:rsidR="00963100">
          <w:rPr>
            <w:rFonts w:ascii="Arial" w:hAnsi="Arial" w:cs="Arial"/>
            <w:spacing w:val="-1"/>
            <w:sz w:val="22"/>
            <w:szCs w:val="22"/>
          </w:rPr>
          <w:tab/>
          <w:t>Meeting Frequency</w:t>
        </w:r>
      </w:ins>
    </w:p>
    <w:p w14:paraId="32375B14" w14:textId="29D35C20" w:rsidR="00963100" w:rsidDel="00AF1A27" w:rsidRDefault="00224D42">
      <w:pPr>
        <w:tabs>
          <w:tab w:val="left" w:pos="1872"/>
        </w:tabs>
        <w:kinsoku w:val="0"/>
        <w:overflowPunct w:val="0"/>
        <w:autoSpaceDE/>
        <w:autoSpaceDN/>
        <w:adjustRightInd/>
        <w:spacing w:before="237" w:line="253" w:lineRule="exact"/>
        <w:ind w:left="2116" w:hanging="698"/>
        <w:textAlignment w:val="baseline"/>
        <w:rPr>
          <w:ins w:id="4901" w:author="Stuart McLarnon (NESO)" w:date="2025-01-14T13:52:00Z"/>
          <w:del w:id="4902" w:author="Tammy Meek (NESO)" w:date="2025-01-27T13:31:00Z" w16du:dateUtc="2025-01-27T13:31:00Z"/>
          <w:rFonts w:ascii="Arial" w:hAnsi="Arial" w:cs="Arial"/>
          <w:sz w:val="22"/>
          <w:szCs w:val="22"/>
        </w:rPr>
        <w:pPrChange w:id="4903" w:author="Tammy Meek (NESO)" w:date="2025-01-27T13:48:00Z" w16du:dateUtc="2025-01-27T13:48:00Z">
          <w:pPr>
            <w:tabs>
              <w:tab w:val="left" w:pos="1872"/>
            </w:tabs>
            <w:kinsoku w:val="0"/>
            <w:overflowPunct w:val="0"/>
            <w:autoSpaceDE/>
            <w:autoSpaceDN/>
            <w:adjustRightInd/>
            <w:spacing w:before="237" w:line="253" w:lineRule="exact"/>
            <w:ind w:left="720"/>
            <w:textAlignment w:val="baseline"/>
          </w:pPr>
        </w:pPrChange>
      </w:pPr>
      <w:ins w:id="4904" w:author="Stuart McLarnon (NESO)" w:date="2025-01-14T13:56:00Z">
        <w:r w:rsidRPr="00224D42">
          <w:rPr>
            <w:rFonts w:ascii="Arial" w:hAnsi="Arial" w:cs="Arial"/>
            <w:sz w:val="22"/>
            <w:szCs w:val="22"/>
          </w:rPr>
          <w:t>J.</w:t>
        </w:r>
      </w:ins>
      <w:ins w:id="4905" w:author="Stuart McLarnon (NESO)" w:date="2025-01-14T13:52:00Z">
        <w:r w:rsidR="00963100">
          <w:rPr>
            <w:rFonts w:ascii="Arial" w:hAnsi="Arial" w:cs="Arial"/>
            <w:sz w:val="22"/>
            <w:szCs w:val="22"/>
          </w:rPr>
          <w:t>4.7.1</w:t>
        </w:r>
        <w:r w:rsidR="00963100">
          <w:rPr>
            <w:rFonts w:ascii="Arial" w:hAnsi="Arial" w:cs="Arial"/>
            <w:sz w:val="22"/>
            <w:szCs w:val="22"/>
          </w:rPr>
          <w:tab/>
          <w:t xml:space="preserve">All meetings shall be called by the </w:t>
        </w:r>
        <w:del w:id="4906" w:author="Tammy Meek (NESO)" w:date="2025-01-27T11:29:00Z" w16du:dateUtc="2025-01-27T11:29:00Z">
          <w:r w:rsidR="00963100" w:rsidRPr="00207ADC" w:rsidDel="00AB5FE3">
            <w:rPr>
              <w:rFonts w:ascii="Arial" w:hAnsi="Arial" w:cs="Arial"/>
              <w:b/>
              <w:bCs/>
              <w:sz w:val="22"/>
              <w:szCs w:val="22"/>
            </w:rPr>
            <w:delText>Secretary</w:delText>
          </w:r>
        </w:del>
      </w:ins>
      <w:ins w:id="4907" w:author="Tammy Meek (NESO)" w:date="2025-01-27T11:29:00Z" w16du:dateUtc="2025-01-27T11:29:00Z">
        <w:r w:rsidR="00AB5FE3" w:rsidRPr="00AB5FE3">
          <w:rPr>
            <w:rFonts w:ascii="Arial" w:hAnsi="Arial" w:cs="Arial"/>
            <w:i/>
            <w:iCs/>
            <w:sz w:val="22"/>
            <w:szCs w:val="22"/>
          </w:rPr>
          <w:t>Secretary</w:t>
        </w:r>
      </w:ins>
      <w:ins w:id="4908" w:author="Stuart McLarnon (NESO)" w:date="2025-01-14T13:52:00Z">
        <w:r w:rsidR="00963100">
          <w:rPr>
            <w:rFonts w:ascii="Arial" w:hAnsi="Arial" w:cs="Arial"/>
            <w:sz w:val="22"/>
            <w:szCs w:val="22"/>
          </w:rPr>
          <w:t xml:space="preserve"> giving notice to </w:t>
        </w:r>
        <w:del w:id="4909" w:author="Tammy Meek (NESO)" w:date="2025-01-27T11:26:00Z" w16du:dateUtc="2025-01-27T11:26:00Z">
          <w:r w:rsidR="00963100" w:rsidRPr="00207ADC" w:rsidDel="00AB5FE3">
            <w:rPr>
              <w:rFonts w:ascii="Arial" w:hAnsi="Arial" w:cs="Arial"/>
              <w:b/>
              <w:bCs/>
              <w:sz w:val="22"/>
              <w:szCs w:val="22"/>
            </w:rPr>
            <w:delText>Members</w:delText>
          </w:r>
        </w:del>
      </w:ins>
      <w:ins w:id="4910" w:author="Tammy Meek (NESO)" w:date="2025-01-27T11:26:00Z" w16du:dateUtc="2025-01-27T11:26:00Z">
        <w:r w:rsidR="00AB5FE3" w:rsidRPr="00AB5FE3">
          <w:rPr>
            <w:rFonts w:ascii="Arial" w:hAnsi="Arial" w:cs="Arial"/>
            <w:i/>
            <w:iCs/>
            <w:sz w:val="22"/>
            <w:szCs w:val="22"/>
          </w:rPr>
          <w:t>Members</w:t>
        </w:r>
      </w:ins>
      <w:ins w:id="4911" w:author="Stuart McLarnon (NESO)" w:date="2025-01-14T13:52:00Z">
        <w:r w:rsidR="00963100">
          <w:rPr>
            <w:rFonts w:ascii="Arial" w:hAnsi="Arial" w:cs="Arial"/>
            <w:sz w:val="22"/>
            <w:szCs w:val="22"/>
          </w:rPr>
          <w:t xml:space="preserve"> at</w:t>
        </w:r>
      </w:ins>
      <w:ins w:id="4912" w:author="Tammy Meek (NESO)" w:date="2025-01-27T13:31:00Z" w16du:dateUtc="2025-01-27T13:31:00Z">
        <w:r w:rsidR="00AF1A27">
          <w:rPr>
            <w:rFonts w:ascii="Arial" w:hAnsi="Arial" w:cs="Arial"/>
            <w:sz w:val="22"/>
            <w:szCs w:val="22"/>
          </w:rPr>
          <w:t xml:space="preserve"> </w:t>
        </w:r>
      </w:ins>
    </w:p>
    <w:p w14:paraId="10ADEE8D" w14:textId="45DBAD1E" w:rsidR="00963100" w:rsidRDefault="00963100">
      <w:pPr>
        <w:tabs>
          <w:tab w:val="left" w:pos="1872"/>
        </w:tabs>
        <w:kinsoku w:val="0"/>
        <w:overflowPunct w:val="0"/>
        <w:autoSpaceDE/>
        <w:autoSpaceDN/>
        <w:adjustRightInd/>
        <w:spacing w:before="237" w:line="253" w:lineRule="exact"/>
        <w:ind w:left="2116" w:hanging="698"/>
        <w:jc w:val="both"/>
        <w:textAlignment w:val="baseline"/>
        <w:rPr>
          <w:ins w:id="4913" w:author="Stuart McLarnon (NESO)" w:date="2025-01-14T13:52:00Z"/>
          <w:rFonts w:ascii="Arial" w:hAnsi="Arial" w:cs="Arial"/>
          <w:sz w:val="22"/>
          <w:szCs w:val="22"/>
        </w:rPr>
        <w:pPrChange w:id="4914" w:author="Tammy Meek (NESO)" w:date="2025-01-27T13:48:00Z" w16du:dateUtc="2025-01-27T13:48:00Z">
          <w:pPr>
            <w:kinsoku w:val="0"/>
            <w:overflowPunct w:val="0"/>
            <w:autoSpaceDE/>
            <w:autoSpaceDN/>
            <w:adjustRightInd/>
            <w:spacing w:before="7" w:line="252" w:lineRule="exact"/>
            <w:ind w:left="1872" w:right="432"/>
            <w:textAlignment w:val="baseline"/>
          </w:pPr>
        </w:pPrChange>
      </w:pPr>
      <w:ins w:id="4915" w:author="Stuart McLarnon (NESO)" w:date="2025-01-14T13:52:00Z">
        <w:r>
          <w:rPr>
            <w:rFonts w:ascii="Arial" w:hAnsi="Arial" w:cs="Arial"/>
            <w:sz w:val="22"/>
            <w:szCs w:val="22"/>
          </w:rPr>
          <w:t xml:space="preserve">least 15 </w:t>
        </w:r>
        <w:r w:rsidRPr="00AB5FE3">
          <w:rPr>
            <w:rFonts w:ascii="Arial" w:hAnsi="Arial" w:cs="Arial"/>
            <w:sz w:val="22"/>
            <w:szCs w:val="22"/>
            <w:rPrChange w:id="4916" w:author="Tammy Meek (NESO)" w:date="2025-01-27T11:49:00Z" w16du:dateUtc="2025-01-27T11:49:00Z">
              <w:rPr>
                <w:rFonts w:ascii="Arial" w:hAnsi="Arial" w:cs="Arial"/>
                <w:b/>
                <w:bCs/>
                <w:sz w:val="22"/>
                <w:szCs w:val="22"/>
              </w:rPr>
            </w:rPrChange>
          </w:rPr>
          <w:t>Business Days</w:t>
        </w:r>
        <w:r>
          <w:rPr>
            <w:rFonts w:ascii="Arial" w:hAnsi="Arial" w:cs="Arial"/>
            <w:sz w:val="22"/>
            <w:szCs w:val="22"/>
          </w:rPr>
          <w:t xml:space="preserve"> before that date of the next meeting or such other shorter period as all the </w:t>
        </w:r>
        <w:del w:id="4917" w:author="Tammy Meek (NESO)" w:date="2025-01-27T11:26:00Z" w16du:dateUtc="2025-01-27T11:26:00Z">
          <w:r w:rsidRPr="00207ADC" w:rsidDel="00AB5FE3">
            <w:rPr>
              <w:rFonts w:ascii="Arial" w:hAnsi="Arial" w:cs="Arial"/>
              <w:b/>
              <w:bCs/>
              <w:sz w:val="22"/>
              <w:szCs w:val="22"/>
            </w:rPr>
            <w:delText>Members</w:delText>
          </w:r>
        </w:del>
      </w:ins>
      <w:ins w:id="4918" w:author="Tammy Meek (NESO)" w:date="2025-01-27T11:26:00Z" w16du:dateUtc="2025-01-27T11:26:00Z">
        <w:r w:rsidR="00AB5FE3" w:rsidRPr="00AB5FE3">
          <w:rPr>
            <w:rFonts w:ascii="Arial" w:hAnsi="Arial" w:cs="Arial"/>
            <w:i/>
            <w:iCs/>
            <w:sz w:val="22"/>
            <w:szCs w:val="22"/>
          </w:rPr>
          <w:t>Members</w:t>
        </w:r>
      </w:ins>
      <w:ins w:id="4919" w:author="Stuart McLarnon (NESO)" w:date="2025-01-14T13:52:00Z">
        <w:r w:rsidRPr="00207ADC">
          <w:rPr>
            <w:rFonts w:ascii="Arial" w:hAnsi="Arial" w:cs="Arial"/>
            <w:b/>
            <w:bCs/>
            <w:sz w:val="22"/>
            <w:szCs w:val="22"/>
          </w:rPr>
          <w:t xml:space="preserve"> </w:t>
        </w:r>
        <w:r>
          <w:rPr>
            <w:rFonts w:ascii="Arial" w:hAnsi="Arial" w:cs="Arial"/>
            <w:sz w:val="22"/>
            <w:szCs w:val="22"/>
          </w:rPr>
          <w:t>may agree.</w:t>
        </w:r>
        <w:del w:id="4920" w:author="Tammy Meek (NESO)" w:date="2025-01-27T13:42:00Z" w16du:dateUtc="2025-01-27T13:42:00Z">
          <w:r w:rsidDel="00323325">
            <w:rPr>
              <w:rFonts w:ascii="Arial" w:hAnsi="Arial" w:cs="Arial"/>
              <w:sz w:val="22"/>
              <w:szCs w:val="22"/>
            </w:rPr>
            <w:delText xml:space="preserve"> </w:delText>
          </w:r>
        </w:del>
      </w:ins>
      <w:ins w:id="4921" w:author="Tammy Meek (NESO)" w:date="2025-01-27T13:42:00Z" w16du:dateUtc="2025-01-27T13:42:00Z">
        <w:r w:rsidR="00323325">
          <w:rPr>
            <w:rFonts w:ascii="Arial" w:hAnsi="Arial" w:cs="Arial"/>
            <w:sz w:val="22"/>
            <w:szCs w:val="22"/>
          </w:rPr>
          <w:t xml:space="preserve"> </w:t>
        </w:r>
      </w:ins>
      <w:ins w:id="4922" w:author="Stuart McLarnon (NESO)" w:date="2025-01-14T13:52:00Z">
        <w:r>
          <w:rPr>
            <w:rFonts w:ascii="Arial" w:hAnsi="Arial" w:cs="Arial"/>
            <w:sz w:val="22"/>
            <w:szCs w:val="22"/>
          </w:rPr>
          <w:t>The notice shall set out the date, time and place of the meeting.</w:t>
        </w:r>
      </w:ins>
    </w:p>
    <w:p w14:paraId="7BA55A5B" w14:textId="77777777" w:rsidR="00963100" w:rsidRDefault="00963100">
      <w:pPr>
        <w:kinsoku w:val="0"/>
        <w:overflowPunct w:val="0"/>
        <w:autoSpaceDE/>
        <w:autoSpaceDN/>
        <w:adjustRightInd/>
        <w:spacing w:before="7" w:line="252" w:lineRule="exact"/>
        <w:ind w:left="1418" w:right="432" w:hanging="698"/>
        <w:textAlignment w:val="baseline"/>
        <w:rPr>
          <w:ins w:id="4923" w:author="Stuart McLarnon (NESO)" w:date="2025-01-14T13:52:00Z"/>
          <w:rFonts w:ascii="Arial" w:hAnsi="Arial" w:cs="Arial"/>
          <w:sz w:val="22"/>
          <w:szCs w:val="22"/>
        </w:rPr>
        <w:pPrChange w:id="4924" w:author="Tammy Meek (NESO)" w:date="2025-01-27T13:43:00Z" w16du:dateUtc="2025-01-27T13:43:00Z">
          <w:pPr>
            <w:kinsoku w:val="0"/>
            <w:overflowPunct w:val="0"/>
            <w:autoSpaceDE/>
            <w:autoSpaceDN/>
            <w:adjustRightInd/>
            <w:spacing w:before="7" w:line="252" w:lineRule="exact"/>
            <w:ind w:left="1872" w:right="432"/>
            <w:textAlignment w:val="baseline"/>
          </w:pPr>
        </w:pPrChange>
      </w:pPr>
    </w:p>
    <w:p w14:paraId="11884BAC" w14:textId="0FC00736" w:rsidR="00963100" w:rsidRDefault="00224D42">
      <w:pPr>
        <w:kinsoku w:val="0"/>
        <w:overflowPunct w:val="0"/>
        <w:autoSpaceDE/>
        <w:autoSpaceDN/>
        <w:adjustRightInd/>
        <w:spacing w:before="4" w:line="253" w:lineRule="exact"/>
        <w:ind w:left="2116" w:right="72" w:hanging="698"/>
        <w:jc w:val="both"/>
        <w:textAlignment w:val="baseline"/>
        <w:rPr>
          <w:ins w:id="4925" w:author="Stuart McLarnon (NESO)" w:date="2025-01-14T13:52:00Z"/>
          <w:rFonts w:ascii="Arial" w:hAnsi="Arial" w:cs="Arial"/>
          <w:sz w:val="22"/>
          <w:szCs w:val="22"/>
        </w:rPr>
        <w:pPrChange w:id="4926" w:author="Tammy Meek (NESO)" w:date="2025-01-27T13:49:00Z" w16du:dateUtc="2025-01-27T13:49:00Z">
          <w:pPr>
            <w:kinsoku w:val="0"/>
            <w:overflowPunct w:val="0"/>
            <w:autoSpaceDE/>
            <w:autoSpaceDN/>
            <w:adjustRightInd/>
            <w:spacing w:before="4" w:line="253" w:lineRule="exact"/>
            <w:ind w:left="1440" w:right="72" w:hanging="720"/>
            <w:textAlignment w:val="baseline"/>
          </w:pPr>
        </w:pPrChange>
      </w:pPr>
      <w:ins w:id="4927" w:author="Stuart McLarnon (NESO)" w:date="2025-01-14T13:56:00Z">
        <w:r w:rsidRPr="00224D42">
          <w:rPr>
            <w:rFonts w:ascii="Arial" w:hAnsi="Arial" w:cs="Arial"/>
            <w:sz w:val="22"/>
            <w:szCs w:val="22"/>
          </w:rPr>
          <w:t>J.</w:t>
        </w:r>
      </w:ins>
      <w:ins w:id="4928" w:author="Stuart McLarnon (NESO)" w:date="2025-01-14T13:52:00Z">
        <w:r w:rsidR="00963100">
          <w:rPr>
            <w:rFonts w:ascii="Arial" w:hAnsi="Arial" w:cs="Arial"/>
            <w:sz w:val="22"/>
            <w:szCs w:val="22"/>
          </w:rPr>
          <w:t xml:space="preserve">4.7.2 The </w:t>
        </w:r>
        <w:del w:id="4929" w:author="Tammy Meek (NESO)" w:date="2025-01-27T11:32:00Z" w16du:dateUtc="2025-01-27T11:32:00Z">
          <w:r w:rsidR="00963100" w:rsidRPr="00207ADC" w:rsidDel="00AB5FE3">
            <w:rPr>
              <w:rFonts w:ascii="Arial" w:hAnsi="Arial" w:cs="Arial"/>
              <w:b/>
              <w:bCs/>
              <w:sz w:val="22"/>
              <w:szCs w:val="22"/>
            </w:rPr>
            <w:delText>Panel</w:delText>
          </w:r>
        </w:del>
      </w:ins>
      <w:ins w:id="4930" w:author="Tammy Meek (NESO)" w:date="2025-01-27T11:32:00Z" w16du:dateUtc="2025-01-27T11:32:00Z">
        <w:r w:rsidR="00AB5FE3" w:rsidRPr="00AB5FE3">
          <w:rPr>
            <w:rFonts w:ascii="Arial" w:hAnsi="Arial" w:cs="Arial"/>
            <w:i/>
            <w:iCs/>
            <w:sz w:val="22"/>
            <w:szCs w:val="22"/>
          </w:rPr>
          <w:t>Panel</w:t>
        </w:r>
      </w:ins>
      <w:ins w:id="4931" w:author="Stuart McLarnon (NESO)" w:date="2025-01-14T13:52:00Z">
        <w:r w:rsidR="00963100">
          <w:rPr>
            <w:rFonts w:ascii="Arial" w:hAnsi="Arial" w:cs="Arial"/>
            <w:sz w:val="22"/>
            <w:szCs w:val="22"/>
          </w:rPr>
          <w:t xml:space="preserve"> shall hold a minimum of 4 meetings per calendar year at regular intervals as agreed by the </w:t>
        </w:r>
        <w:del w:id="4932" w:author="Tammy Meek (NESO)" w:date="2025-01-27T11:26:00Z" w16du:dateUtc="2025-01-27T11:26:00Z">
          <w:r w:rsidR="00963100" w:rsidRPr="00207ADC" w:rsidDel="00AB5FE3">
            <w:rPr>
              <w:rFonts w:ascii="Arial" w:hAnsi="Arial" w:cs="Arial"/>
              <w:b/>
              <w:bCs/>
              <w:sz w:val="22"/>
              <w:szCs w:val="22"/>
            </w:rPr>
            <w:delText>Members</w:delText>
          </w:r>
        </w:del>
      </w:ins>
      <w:ins w:id="4933" w:author="Tammy Meek (NESO)" w:date="2025-01-27T11:26:00Z" w16du:dateUtc="2025-01-27T11:26:00Z">
        <w:r w:rsidR="00AB5FE3" w:rsidRPr="00AB5FE3">
          <w:rPr>
            <w:rFonts w:ascii="Arial" w:hAnsi="Arial" w:cs="Arial"/>
            <w:i/>
            <w:iCs/>
            <w:sz w:val="22"/>
            <w:szCs w:val="22"/>
          </w:rPr>
          <w:t>Members</w:t>
        </w:r>
      </w:ins>
      <w:ins w:id="4934" w:author="Stuart McLarnon (NESO)" w:date="2025-01-14T13:52:00Z">
        <w:r w:rsidR="00963100">
          <w:rPr>
            <w:rFonts w:ascii="Arial" w:hAnsi="Arial" w:cs="Arial"/>
            <w:sz w:val="22"/>
            <w:szCs w:val="22"/>
          </w:rPr>
          <w:t xml:space="preserve">. Attendance at such meetings may be in person, by teleconference or video conference or in any alternative manner as all the </w:t>
        </w:r>
        <w:del w:id="4935" w:author="Tammy Meek (NESO)" w:date="2025-01-27T11:26:00Z" w16du:dateUtc="2025-01-27T11:26:00Z">
          <w:r w:rsidR="00963100" w:rsidRPr="00207ADC" w:rsidDel="00AB5FE3">
            <w:rPr>
              <w:rFonts w:ascii="Arial" w:hAnsi="Arial" w:cs="Arial"/>
              <w:b/>
              <w:bCs/>
              <w:sz w:val="22"/>
              <w:szCs w:val="22"/>
            </w:rPr>
            <w:delText>Members</w:delText>
          </w:r>
        </w:del>
      </w:ins>
      <w:ins w:id="4936" w:author="Tammy Meek (NESO)" w:date="2025-01-27T11:26:00Z" w16du:dateUtc="2025-01-27T11:26:00Z">
        <w:r w:rsidR="00AB5FE3" w:rsidRPr="00AB5FE3">
          <w:rPr>
            <w:rFonts w:ascii="Arial" w:hAnsi="Arial" w:cs="Arial"/>
            <w:i/>
            <w:iCs/>
            <w:sz w:val="22"/>
            <w:szCs w:val="22"/>
          </w:rPr>
          <w:t>Members</w:t>
        </w:r>
      </w:ins>
      <w:ins w:id="4937" w:author="Stuart McLarnon (NESO)" w:date="2025-01-14T13:52:00Z">
        <w:r w:rsidR="00963100">
          <w:rPr>
            <w:rFonts w:ascii="Arial" w:hAnsi="Arial" w:cs="Arial"/>
            <w:sz w:val="22"/>
            <w:szCs w:val="22"/>
          </w:rPr>
          <w:t xml:space="preserve"> may agree and such </w:t>
        </w:r>
        <w:del w:id="4938" w:author="Tammy Meek (NESO)" w:date="2025-01-27T11:26:00Z" w16du:dateUtc="2025-01-27T11:26:00Z">
          <w:r w:rsidR="00963100" w:rsidRPr="00207ADC" w:rsidDel="00AB5FE3">
            <w:rPr>
              <w:rFonts w:ascii="Arial" w:hAnsi="Arial" w:cs="Arial"/>
              <w:b/>
              <w:bCs/>
              <w:sz w:val="22"/>
              <w:szCs w:val="22"/>
            </w:rPr>
            <w:delText>Members</w:delText>
          </w:r>
        </w:del>
      </w:ins>
      <w:ins w:id="4939" w:author="Tammy Meek (NESO)" w:date="2025-01-27T11:26:00Z" w16du:dateUtc="2025-01-27T11:26:00Z">
        <w:r w:rsidR="00AB5FE3" w:rsidRPr="00AB5FE3">
          <w:rPr>
            <w:rFonts w:ascii="Arial" w:hAnsi="Arial" w:cs="Arial"/>
            <w:i/>
            <w:iCs/>
            <w:sz w:val="22"/>
            <w:szCs w:val="22"/>
          </w:rPr>
          <w:t>Members</w:t>
        </w:r>
      </w:ins>
      <w:ins w:id="4940" w:author="Stuart McLarnon (NESO)" w:date="2025-01-14T13:52:00Z">
        <w:r w:rsidR="00963100">
          <w:rPr>
            <w:rFonts w:ascii="Arial" w:hAnsi="Arial" w:cs="Arial"/>
            <w:sz w:val="22"/>
            <w:szCs w:val="22"/>
          </w:rPr>
          <w:t xml:space="preserve"> will be counted as present for the purposes of the quorum.</w:t>
        </w:r>
      </w:ins>
    </w:p>
    <w:p w14:paraId="34CBCDA4" w14:textId="4F57040E" w:rsidR="00963100" w:rsidRDefault="00224D42" w:rsidP="00963100">
      <w:pPr>
        <w:tabs>
          <w:tab w:val="left" w:pos="720"/>
        </w:tabs>
        <w:kinsoku w:val="0"/>
        <w:overflowPunct w:val="0"/>
        <w:autoSpaceDE/>
        <w:autoSpaceDN/>
        <w:adjustRightInd/>
        <w:spacing w:before="236" w:line="253" w:lineRule="exact"/>
        <w:ind w:right="72"/>
        <w:textAlignment w:val="baseline"/>
        <w:rPr>
          <w:ins w:id="4941" w:author="Stuart McLarnon (NESO)" w:date="2025-01-14T13:52:00Z"/>
          <w:rFonts w:ascii="Arial" w:hAnsi="Arial" w:cs="Arial"/>
          <w:spacing w:val="-1"/>
          <w:sz w:val="22"/>
          <w:szCs w:val="22"/>
        </w:rPr>
      </w:pPr>
      <w:ins w:id="4942" w:author="Stuart McLarnon (NESO)" w:date="2025-01-14T13:56:00Z">
        <w:r w:rsidRPr="00224D42">
          <w:rPr>
            <w:rFonts w:ascii="Arial" w:hAnsi="Arial" w:cs="Arial"/>
            <w:spacing w:val="-1"/>
            <w:sz w:val="22"/>
            <w:szCs w:val="22"/>
          </w:rPr>
          <w:t>J.</w:t>
        </w:r>
      </w:ins>
      <w:ins w:id="4943" w:author="Stuart McLarnon (NESO)" w:date="2025-01-14T13:52:00Z">
        <w:r w:rsidR="00963100">
          <w:rPr>
            <w:rFonts w:ascii="Arial" w:hAnsi="Arial" w:cs="Arial"/>
            <w:spacing w:val="-1"/>
            <w:sz w:val="22"/>
            <w:szCs w:val="22"/>
          </w:rPr>
          <w:t>4.8</w:t>
        </w:r>
        <w:r w:rsidR="00963100">
          <w:rPr>
            <w:rFonts w:ascii="Arial" w:hAnsi="Arial" w:cs="Arial"/>
            <w:spacing w:val="-1"/>
            <w:sz w:val="22"/>
            <w:szCs w:val="22"/>
          </w:rPr>
          <w:tab/>
          <w:t>Meeting Administration</w:t>
        </w:r>
      </w:ins>
    </w:p>
    <w:p w14:paraId="099CE359" w14:textId="6753FE7D" w:rsidR="00963100" w:rsidRDefault="00224D42">
      <w:pPr>
        <w:kinsoku w:val="0"/>
        <w:overflowPunct w:val="0"/>
        <w:autoSpaceDE/>
        <w:autoSpaceDN/>
        <w:adjustRightInd/>
        <w:spacing w:before="245" w:line="252" w:lineRule="exact"/>
        <w:ind w:left="2160" w:right="72" w:hanging="720"/>
        <w:jc w:val="both"/>
        <w:textAlignment w:val="baseline"/>
        <w:rPr>
          <w:ins w:id="4944" w:author="Stuart McLarnon (NESO)" w:date="2025-01-14T13:52:00Z"/>
          <w:rFonts w:ascii="Arial" w:hAnsi="Arial" w:cs="Arial"/>
          <w:sz w:val="22"/>
          <w:szCs w:val="22"/>
        </w:rPr>
        <w:pPrChange w:id="4945" w:author="Tammy Meek (NESO)" w:date="2025-01-27T13:49:00Z" w16du:dateUtc="2025-01-27T13:49:00Z">
          <w:pPr>
            <w:kinsoku w:val="0"/>
            <w:overflowPunct w:val="0"/>
            <w:autoSpaceDE/>
            <w:autoSpaceDN/>
            <w:adjustRightInd/>
            <w:spacing w:before="245" w:line="252" w:lineRule="exact"/>
            <w:ind w:left="1440" w:right="72" w:hanging="720"/>
            <w:jc w:val="both"/>
            <w:textAlignment w:val="baseline"/>
          </w:pPr>
        </w:pPrChange>
      </w:pPr>
      <w:ins w:id="4946" w:author="Stuart McLarnon (NESO)" w:date="2025-01-14T13:56:00Z">
        <w:r w:rsidRPr="00224D42">
          <w:rPr>
            <w:rFonts w:ascii="Arial" w:hAnsi="Arial" w:cs="Arial"/>
            <w:sz w:val="22"/>
            <w:szCs w:val="22"/>
          </w:rPr>
          <w:t>J.</w:t>
        </w:r>
      </w:ins>
      <w:ins w:id="4947" w:author="Stuart McLarnon (NESO)" w:date="2025-01-14T13:52:00Z">
        <w:r w:rsidR="00963100">
          <w:rPr>
            <w:rFonts w:ascii="Arial" w:hAnsi="Arial" w:cs="Arial"/>
            <w:sz w:val="22"/>
            <w:szCs w:val="22"/>
          </w:rPr>
          <w:t xml:space="preserve">4.8.1 The </w:t>
        </w:r>
        <w:del w:id="4948" w:author="Tammy Meek (NESO)" w:date="2025-01-27T11:29:00Z" w16du:dateUtc="2025-01-27T11:29:00Z">
          <w:r w:rsidR="00963100" w:rsidRPr="00207ADC" w:rsidDel="00AB5FE3">
            <w:rPr>
              <w:rFonts w:ascii="Arial" w:hAnsi="Arial" w:cs="Arial"/>
              <w:b/>
              <w:bCs/>
              <w:sz w:val="22"/>
              <w:szCs w:val="22"/>
            </w:rPr>
            <w:delText>Secretary</w:delText>
          </w:r>
        </w:del>
      </w:ins>
      <w:ins w:id="4949" w:author="Tammy Meek (NESO)" w:date="2025-01-27T11:29:00Z" w16du:dateUtc="2025-01-27T11:29:00Z">
        <w:r w:rsidR="00AB5FE3" w:rsidRPr="00AB5FE3">
          <w:rPr>
            <w:rFonts w:ascii="Arial" w:hAnsi="Arial" w:cs="Arial"/>
            <w:i/>
            <w:iCs/>
            <w:sz w:val="22"/>
            <w:szCs w:val="22"/>
          </w:rPr>
          <w:t>Secretary</w:t>
        </w:r>
      </w:ins>
      <w:ins w:id="4950" w:author="Stuart McLarnon (NESO)" w:date="2025-01-14T13:52:00Z">
        <w:r w:rsidR="00963100">
          <w:rPr>
            <w:rFonts w:ascii="Arial" w:hAnsi="Arial" w:cs="Arial"/>
            <w:sz w:val="22"/>
            <w:szCs w:val="22"/>
          </w:rPr>
          <w:t xml:space="preserve"> will make available to the </w:t>
        </w:r>
        <w:del w:id="4951" w:author="Tammy Meek (NESO)" w:date="2025-01-27T11:32:00Z" w16du:dateUtc="2025-01-27T11:32:00Z">
          <w:r w:rsidR="00963100" w:rsidRPr="00207ADC" w:rsidDel="00AB5FE3">
            <w:rPr>
              <w:rFonts w:ascii="Arial" w:hAnsi="Arial" w:cs="Arial"/>
              <w:b/>
              <w:bCs/>
              <w:sz w:val="22"/>
              <w:szCs w:val="22"/>
            </w:rPr>
            <w:delText>Panel</w:delText>
          </w:r>
        </w:del>
      </w:ins>
      <w:ins w:id="4952" w:author="Tammy Meek (NESO)" w:date="2025-01-27T11:32:00Z" w16du:dateUtc="2025-01-27T11:32:00Z">
        <w:r w:rsidR="00AB5FE3" w:rsidRPr="00AB5FE3">
          <w:rPr>
            <w:rFonts w:ascii="Arial" w:hAnsi="Arial" w:cs="Arial"/>
            <w:i/>
            <w:iCs/>
            <w:sz w:val="22"/>
            <w:szCs w:val="22"/>
          </w:rPr>
          <w:t>Panel</w:t>
        </w:r>
      </w:ins>
      <w:ins w:id="4953" w:author="Stuart McLarnon (NESO)" w:date="2025-01-14T13:52:00Z">
        <w:r w:rsidR="00963100">
          <w:rPr>
            <w:rFonts w:ascii="Arial" w:hAnsi="Arial" w:cs="Arial"/>
            <w:sz w:val="22"/>
            <w:szCs w:val="22"/>
          </w:rPr>
          <w:t xml:space="preserve">, not less than </w:t>
        </w:r>
        <w:r w:rsidR="00963100" w:rsidRPr="00AB5FE3">
          <w:rPr>
            <w:rFonts w:ascii="Arial" w:hAnsi="Arial" w:cs="Arial"/>
            <w:sz w:val="22"/>
            <w:szCs w:val="22"/>
          </w:rPr>
          <w:t xml:space="preserve">10 </w:t>
        </w:r>
        <w:r w:rsidR="00963100" w:rsidRPr="00AB5FE3">
          <w:rPr>
            <w:rFonts w:ascii="Arial" w:hAnsi="Arial" w:cs="Arial"/>
            <w:sz w:val="22"/>
            <w:szCs w:val="22"/>
            <w:rPrChange w:id="4954" w:author="Tammy Meek (NESO)" w:date="2025-01-27T11:49:00Z" w16du:dateUtc="2025-01-27T11:49:00Z">
              <w:rPr>
                <w:rFonts w:ascii="Arial" w:hAnsi="Arial" w:cs="Arial"/>
                <w:b/>
                <w:bCs/>
                <w:sz w:val="22"/>
                <w:szCs w:val="22"/>
              </w:rPr>
            </w:rPrChange>
          </w:rPr>
          <w:t>Business Days</w:t>
        </w:r>
        <w:r w:rsidR="00963100">
          <w:rPr>
            <w:rFonts w:ascii="Arial" w:hAnsi="Arial" w:cs="Arial"/>
            <w:sz w:val="22"/>
            <w:szCs w:val="22"/>
          </w:rPr>
          <w:t xml:space="preserve"> before the date of the meeting or such other shorter period as the </w:t>
        </w:r>
        <w:del w:id="4955" w:author="Tammy Meek (NESO)" w:date="2025-01-27T11:26:00Z" w16du:dateUtc="2025-01-27T11:26:00Z">
          <w:r w:rsidR="00963100" w:rsidRPr="00207ADC" w:rsidDel="00AB5FE3">
            <w:rPr>
              <w:rFonts w:ascii="Arial" w:hAnsi="Arial" w:cs="Arial"/>
              <w:b/>
              <w:bCs/>
              <w:sz w:val="22"/>
              <w:szCs w:val="22"/>
            </w:rPr>
            <w:delText>Members</w:delText>
          </w:r>
        </w:del>
      </w:ins>
      <w:ins w:id="4956" w:author="Tammy Meek (NESO)" w:date="2025-01-27T11:26:00Z" w16du:dateUtc="2025-01-27T11:26:00Z">
        <w:r w:rsidR="00AB5FE3" w:rsidRPr="00AB5FE3">
          <w:rPr>
            <w:rFonts w:ascii="Arial" w:hAnsi="Arial" w:cs="Arial"/>
            <w:i/>
            <w:iCs/>
            <w:sz w:val="22"/>
            <w:szCs w:val="22"/>
          </w:rPr>
          <w:t>Members</w:t>
        </w:r>
      </w:ins>
      <w:ins w:id="4957" w:author="Stuart McLarnon (NESO)" w:date="2025-01-14T13:52:00Z">
        <w:r w:rsidR="00963100">
          <w:rPr>
            <w:rFonts w:ascii="Arial" w:hAnsi="Arial" w:cs="Arial"/>
            <w:sz w:val="22"/>
            <w:szCs w:val="22"/>
          </w:rPr>
          <w:t xml:space="preserve"> may agree, an agenda of the matters for consideration at the meeting and any supporting papers for discussion.</w:t>
        </w:r>
      </w:ins>
    </w:p>
    <w:p w14:paraId="62CA8DD8" w14:textId="6C4BB3D7" w:rsidR="00963100" w:rsidRDefault="00224D42">
      <w:pPr>
        <w:kinsoku w:val="0"/>
        <w:overflowPunct w:val="0"/>
        <w:autoSpaceDE/>
        <w:autoSpaceDN/>
        <w:adjustRightInd/>
        <w:spacing w:before="243" w:line="252" w:lineRule="exact"/>
        <w:ind w:left="2160" w:right="72" w:hanging="720"/>
        <w:jc w:val="both"/>
        <w:textAlignment w:val="baseline"/>
        <w:rPr>
          <w:ins w:id="4958" w:author="Stuart McLarnon (NESO)" w:date="2025-01-14T13:52:00Z"/>
          <w:rFonts w:ascii="Arial" w:hAnsi="Arial" w:cs="Arial"/>
          <w:sz w:val="22"/>
          <w:szCs w:val="22"/>
        </w:rPr>
        <w:pPrChange w:id="4959" w:author="Tammy Meek (NESO)" w:date="2025-01-27T13:49:00Z" w16du:dateUtc="2025-01-27T13:49:00Z">
          <w:pPr>
            <w:kinsoku w:val="0"/>
            <w:overflowPunct w:val="0"/>
            <w:autoSpaceDE/>
            <w:autoSpaceDN/>
            <w:adjustRightInd/>
            <w:spacing w:before="243" w:line="252" w:lineRule="exact"/>
            <w:ind w:left="1440" w:right="72" w:hanging="720"/>
            <w:jc w:val="both"/>
            <w:textAlignment w:val="baseline"/>
          </w:pPr>
        </w:pPrChange>
      </w:pPr>
      <w:ins w:id="4960" w:author="Stuart McLarnon (NESO)" w:date="2025-01-14T13:56:00Z">
        <w:r w:rsidRPr="00224D42">
          <w:rPr>
            <w:rFonts w:ascii="Arial" w:hAnsi="Arial" w:cs="Arial"/>
            <w:sz w:val="22"/>
            <w:szCs w:val="22"/>
          </w:rPr>
          <w:t>J.</w:t>
        </w:r>
      </w:ins>
      <w:ins w:id="4961" w:author="Stuart McLarnon (NESO)" w:date="2025-01-14T13:52:00Z">
        <w:r w:rsidR="00963100">
          <w:rPr>
            <w:rFonts w:ascii="Arial" w:hAnsi="Arial" w:cs="Arial"/>
            <w:sz w:val="22"/>
            <w:szCs w:val="22"/>
          </w:rPr>
          <w:t xml:space="preserve">4.8.2 An omission to send </w:t>
        </w:r>
        <w:del w:id="4962" w:author="Tammy Meek (NESO)" w:date="2025-01-27T11:32:00Z" w16du:dateUtc="2025-01-27T11:32:00Z">
          <w:r w:rsidR="00963100" w:rsidRPr="00207ADC" w:rsidDel="00AB5FE3">
            <w:rPr>
              <w:rFonts w:ascii="Arial" w:hAnsi="Arial" w:cs="Arial"/>
              <w:b/>
              <w:bCs/>
              <w:sz w:val="22"/>
              <w:szCs w:val="22"/>
            </w:rPr>
            <w:delText>Panel</w:delText>
          </w:r>
        </w:del>
      </w:ins>
      <w:ins w:id="4963" w:author="Tammy Meek (NESO)" w:date="2025-01-27T11:32:00Z" w16du:dateUtc="2025-01-27T11:32:00Z">
        <w:r w:rsidR="00AB5FE3" w:rsidRPr="00AB5FE3">
          <w:rPr>
            <w:rFonts w:ascii="Arial" w:hAnsi="Arial" w:cs="Arial"/>
            <w:i/>
            <w:iCs/>
            <w:sz w:val="22"/>
            <w:szCs w:val="22"/>
          </w:rPr>
          <w:t>Panel</w:t>
        </w:r>
      </w:ins>
      <w:ins w:id="4964" w:author="Stuart McLarnon (NESO)" w:date="2025-01-14T13:52:00Z">
        <w:r w:rsidR="00963100">
          <w:rPr>
            <w:rFonts w:ascii="Arial" w:hAnsi="Arial" w:cs="Arial"/>
            <w:sz w:val="22"/>
            <w:szCs w:val="22"/>
          </w:rPr>
          <w:t xml:space="preserve"> documents to a person entitled to receive them under sub-paragraph 4.9.2 shall not prevent a </w:t>
        </w:r>
        <w:del w:id="4965" w:author="Tammy Meek (NESO)" w:date="2025-01-27T11:32:00Z" w16du:dateUtc="2025-01-27T11:32:00Z">
          <w:r w:rsidR="00963100" w:rsidRPr="00207ADC" w:rsidDel="00AB5FE3">
            <w:rPr>
              <w:rFonts w:ascii="Arial" w:hAnsi="Arial" w:cs="Arial"/>
              <w:b/>
              <w:bCs/>
              <w:sz w:val="22"/>
              <w:szCs w:val="22"/>
            </w:rPr>
            <w:delText>Panel</w:delText>
          </w:r>
        </w:del>
      </w:ins>
      <w:ins w:id="4966" w:author="Tammy Meek (NESO)" w:date="2025-01-27T11:32:00Z" w16du:dateUtc="2025-01-27T11:32:00Z">
        <w:r w:rsidR="00AB5FE3" w:rsidRPr="00AB5FE3">
          <w:rPr>
            <w:rFonts w:ascii="Arial" w:hAnsi="Arial" w:cs="Arial"/>
            <w:i/>
            <w:iCs/>
            <w:sz w:val="22"/>
            <w:szCs w:val="22"/>
          </w:rPr>
          <w:t>Panel</w:t>
        </w:r>
      </w:ins>
      <w:ins w:id="4967" w:author="Stuart McLarnon (NESO)" w:date="2025-01-14T13:52:00Z">
        <w:r w:rsidR="00963100">
          <w:rPr>
            <w:rFonts w:ascii="Arial" w:hAnsi="Arial" w:cs="Arial"/>
            <w:sz w:val="22"/>
            <w:szCs w:val="22"/>
          </w:rPr>
          <w:t xml:space="preserve"> meeting from proceeding unless otherwise directed by the </w:t>
        </w:r>
        <w:del w:id="4968" w:author="Tammy Meek (NESO)" w:date="2025-01-27T11:34:00Z" w16du:dateUtc="2025-01-27T11:34:00Z">
          <w:r w:rsidR="00963100" w:rsidRPr="00207ADC" w:rsidDel="00AB5FE3">
            <w:rPr>
              <w:rFonts w:ascii="Arial" w:hAnsi="Arial" w:cs="Arial"/>
              <w:b/>
              <w:bCs/>
              <w:sz w:val="22"/>
              <w:szCs w:val="22"/>
            </w:rPr>
            <w:delText>Authority</w:delText>
          </w:r>
        </w:del>
      </w:ins>
      <w:ins w:id="4969" w:author="Tammy Meek (NESO)" w:date="2025-01-27T11:34:00Z" w16du:dateUtc="2025-01-27T11:34:00Z">
        <w:r w:rsidR="00AB5FE3" w:rsidRPr="00AB5FE3">
          <w:rPr>
            <w:rFonts w:ascii="Arial" w:hAnsi="Arial" w:cs="Arial"/>
            <w:i/>
            <w:iCs/>
            <w:sz w:val="22"/>
            <w:szCs w:val="22"/>
          </w:rPr>
          <w:t>Authority</w:t>
        </w:r>
      </w:ins>
      <w:ins w:id="4970" w:author="Stuart McLarnon (NESO)" w:date="2025-01-14T13:52:00Z">
        <w:r w:rsidR="00963100">
          <w:rPr>
            <w:rFonts w:ascii="Arial" w:hAnsi="Arial" w:cs="Arial"/>
            <w:sz w:val="22"/>
            <w:szCs w:val="22"/>
          </w:rPr>
          <w:t>.</w:t>
        </w:r>
      </w:ins>
    </w:p>
    <w:p w14:paraId="0FB0805F" w14:textId="7408B901" w:rsidR="00963100" w:rsidRDefault="00224D42">
      <w:pPr>
        <w:kinsoku w:val="0"/>
        <w:overflowPunct w:val="0"/>
        <w:autoSpaceDE/>
        <w:autoSpaceDN/>
        <w:adjustRightInd/>
        <w:spacing w:before="247" w:line="252" w:lineRule="exact"/>
        <w:ind w:left="2160" w:right="72" w:hanging="720"/>
        <w:jc w:val="both"/>
        <w:textAlignment w:val="baseline"/>
        <w:rPr>
          <w:ins w:id="4971" w:author="Stuart McLarnon (NESO)" w:date="2025-01-14T13:52:00Z"/>
          <w:rFonts w:ascii="Arial" w:hAnsi="Arial" w:cs="Arial"/>
          <w:spacing w:val="2"/>
          <w:sz w:val="22"/>
          <w:szCs w:val="22"/>
        </w:rPr>
        <w:pPrChange w:id="4972" w:author="Tammy Meek (NESO)" w:date="2025-01-27T13:49:00Z" w16du:dateUtc="2025-01-27T13:49:00Z">
          <w:pPr>
            <w:kinsoku w:val="0"/>
            <w:overflowPunct w:val="0"/>
            <w:autoSpaceDE/>
            <w:autoSpaceDN/>
            <w:adjustRightInd/>
            <w:spacing w:before="247" w:line="252" w:lineRule="exact"/>
            <w:ind w:left="1440" w:right="72" w:hanging="720"/>
            <w:jc w:val="both"/>
            <w:textAlignment w:val="baseline"/>
          </w:pPr>
        </w:pPrChange>
      </w:pPr>
      <w:ins w:id="4973" w:author="Stuart McLarnon (NESO)" w:date="2025-01-14T13:56:00Z">
        <w:r w:rsidRPr="00224D42">
          <w:rPr>
            <w:rFonts w:ascii="Arial" w:hAnsi="Arial" w:cs="Arial"/>
            <w:spacing w:val="2"/>
            <w:sz w:val="22"/>
            <w:szCs w:val="22"/>
          </w:rPr>
          <w:t>J.</w:t>
        </w:r>
      </w:ins>
      <w:ins w:id="4974" w:author="Stuart McLarnon (NESO)" w:date="2025-01-14T13:52:00Z">
        <w:r w:rsidR="00963100">
          <w:rPr>
            <w:rFonts w:ascii="Arial" w:hAnsi="Arial" w:cs="Arial"/>
            <w:spacing w:val="2"/>
            <w:sz w:val="22"/>
            <w:szCs w:val="22"/>
          </w:rPr>
          <w:t xml:space="preserve">4.8.3 As soon as is practicable after each </w:t>
        </w:r>
        <w:del w:id="4975" w:author="Tammy Meek (NESO)" w:date="2025-01-27T11:32:00Z" w16du:dateUtc="2025-01-27T11:32:00Z">
          <w:r w:rsidR="00963100" w:rsidRPr="00207ADC" w:rsidDel="00AB5FE3">
            <w:rPr>
              <w:rFonts w:ascii="Arial" w:hAnsi="Arial" w:cs="Arial"/>
              <w:b/>
              <w:bCs/>
              <w:spacing w:val="2"/>
              <w:sz w:val="22"/>
              <w:szCs w:val="22"/>
            </w:rPr>
            <w:delText>Panel</w:delText>
          </w:r>
        </w:del>
      </w:ins>
      <w:ins w:id="4976" w:author="Tammy Meek (NESO)" w:date="2025-01-27T11:32:00Z" w16du:dateUtc="2025-01-27T11:32:00Z">
        <w:r w:rsidR="00AB5FE3" w:rsidRPr="00AB5FE3">
          <w:rPr>
            <w:rFonts w:ascii="Arial" w:hAnsi="Arial" w:cs="Arial"/>
            <w:i/>
            <w:iCs/>
            <w:spacing w:val="2"/>
            <w:sz w:val="22"/>
            <w:szCs w:val="22"/>
          </w:rPr>
          <w:t>Panel</w:t>
        </w:r>
      </w:ins>
      <w:ins w:id="4977" w:author="Stuart McLarnon (NESO)" w:date="2025-01-14T13:52:00Z">
        <w:r w:rsidR="00963100">
          <w:rPr>
            <w:rFonts w:ascii="Arial" w:hAnsi="Arial" w:cs="Arial"/>
            <w:spacing w:val="2"/>
            <w:sz w:val="22"/>
            <w:szCs w:val="22"/>
          </w:rPr>
          <w:t xml:space="preserve"> meeting, the </w:t>
        </w:r>
        <w:del w:id="4978" w:author="Tammy Meek (NESO)" w:date="2025-01-27T11:29:00Z" w16du:dateUtc="2025-01-27T11:29:00Z">
          <w:r w:rsidR="00963100" w:rsidRPr="00207ADC" w:rsidDel="00AB5FE3">
            <w:rPr>
              <w:rFonts w:ascii="Arial" w:hAnsi="Arial" w:cs="Arial"/>
              <w:b/>
              <w:bCs/>
              <w:spacing w:val="2"/>
              <w:sz w:val="22"/>
              <w:szCs w:val="22"/>
            </w:rPr>
            <w:delText>Secretary</w:delText>
          </w:r>
        </w:del>
      </w:ins>
      <w:ins w:id="4979" w:author="Tammy Meek (NESO)" w:date="2025-01-27T11:29:00Z" w16du:dateUtc="2025-01-27T11:29:00Z">
        <w:r w:rsidR="00AB5FE3" w:rsidRPr="00AB5FE3">
          <w:rPr>
            <w:rFonts w:ascii="Arial" w:hAnsi="Arial" w:cs="Arial"/>
            <w:i/>
            <w:iCs/>
            <w:spacing w:val="2"/>
            <w:sz w:val="22"/>
            <w:szCs w:val="22"/>
          </w:rPr>
          <w:t>Secretary</w:t>
        </w:r>
      </w:ins>
      <w:ins w:id="4980" w:author="Stuart McLarnon (NESO)" w:date="2025-01-14T13:52:00Z">
        <w:r w:rsidR="00963100">
          <w:rPr>
            <w:rFonts w:ascii="Arial" w:hAnsi="Arial" w:cs="Arial"/>
            <w:spacing w:val="2"/>
            <w:sz w:val="22"/>
            <w:szCs w:val="22"/>
          </w:rPr>
          <w:t xml:space="preserve"> shall prepare and send to the </w:t>
        </w:r>
        <w:del w:id="4981" w:author="Tammy Meek (NESO)" w:date="2025-01-27T11:26:00Z" w16du:dateUtc="2025-01-27T11:26:00Z">
          <w:r w:rsidR="00963100" w:rsidRPr="00207ADC" w:rsidDel="00AB5FE3">
            <w:rPr>
              <w:rFonts w:ascii="Arial" w:hAnsi="Arial" w:cs="Arial"/>
              <w:b/>
              <w:bCs/>
              <w:spacing w:val="2"/>
              <w:sz w:val="22"/>
              <w:szCs w:val="22"/>
            </w:rPr>
            <w:delText>Members</w:delText>
          </w:r>
        </w:del>
      </w:ins>
      <w:ins w:id="4982" w:author="Tammy Meek (NESO)" w:date="2025-01-27T11:26:00Z" w16du:dateUtc="2025-01-27T11:26:00Z">
        <w:r w:rsidR="00AB5FE3" w:rsidRPr="00AB5FE3">
          <w:rPr>
            <w:rFonts w:ascii="Arial" w:hAnsi="Arial" w:cs="Arial"/>
            <w:i/>
            <w:iCs/>
            <w:spacing w:val="2"/>
            <w:sz w:val="22"/>
            <w:szCs w:val="22"/>
          </w:rPr>
          <w:t>Members</w:t>
        </w:r>
      </w:ins>
      <w:ins w:id="4983" w:author="Stuart McLarnon (NESO)" w:date="2025-01-14T13:52:00Z">
        <w:r w:rsidR="00963100">
          <w:rPr>
            <w:rFonts w:ascii="Arial" w:hAnsi="Arial" w:cs="Arial"/>
            <w:spacing w:val="2"/>
            <w:sz w:val="22"/>
            <w:szCs w:val="22"/>
          </w:rPr>
          <w:t xml:space="preserve"> and the </w:t>
        </w:r>
        <w:del w:id="4984" w:author="Tammy Meek (NESO)" w:date="2025-01-27T11:34:00Z" w16du:dateUtc="2025-01-27T11:34:00Z">
          <w:r w:rsidR="00963100" w:rsidRPr="00207ADC" w:rsidDel="00AB5FE3">
            <w:rPr>
              <w:rFonts w:ascii="Arial" w:hAnsi="Arial" w:cs="Arial"/>
              <w:b/>
              <w:bCs/>
              <w:spacing w:val="2"/>
              <w:sz w:val="22"/>
              <w:szCs w:val="22"/>
            </w:rPr>
            <w:delText>Authority</w:delText>
          </w:r>
        </w:del>
      </w:ins>
      <w:ins w:id="4985" w:author="Tammy Meek (NESO)" w:date="2025-01-27T11:34:00Z" w16du:dateUtc="2025-01-27T11:34:00Z">
        <w:r w:rsidR="00AB5FE3" w:rsidRPr="00AB5FE3">
          <w:rPr>
            <w:rFonts w:ascii="Arial" w:hAnsi="Arial" w:cs="Arial"/>
            <w:i/>
            <w:iCs/>
            <w:spacing w:val="2"/>
            <w:sz w:val="22"/>
            <w:szCs w:val="22"/>
          </w:rPr>
          <w:t>Authority</w:t>
        </w:r>
      </w:ins>
      <w:ins w:id="4986" w:author="Stuart McLarnon (NESO)" w:date="2025-01-14T13:52:00Z">
        <w:r w:rsidR="00963100">
          <w:rPr>
            <w:rFonts w:ascii="Arial" w:hAnsi="Arial" w:cs="Arial"/>
            <w:spacing w:val="2"/>
            <w:sz w:val="22"/>
            <w:szCs w:val="22"/>
          </w:rPr>
          <w:t xml:space="preserve"> the minutes of such </w:t>
        </w:r>
        <w:del w:id="4987" w:author="Tammy Meek (NESO)" w:date="2025-01-27T11:32:00Z" w16du:dateUtc="2025-01-27T11:32:00Z">
          <w:r w:rsidR="00963100" w:rsidRPr="00207ADC" w:rsidDel="00AB5FE3">
            <w:rPr>
              <w:rFonts w:ascii="Arial" w:hAnsi="Arial" w:cs="Arial"/>
              <w:b/>
              <w:bCs/>
              <w:spacing w:val="2"/>
              <w:sz w:val="22"/>
              <w:szCs w:val="22"/>
            </w:rPr>
            <w:delText>Panel</w:delText>
          </w:r>
        </w:del>
      </w:ins>
      <w:ins w:id="4988" w:author="Tammy Meek (NESO)" w:date="2025-01-27T11:32:00Z" w16du:dateUtc="2025-01-27T11:32:00Z">
        <w:r w:rsidR="00AB5FE3" w:rsidRPr="00AB5FE3">
          <w:rPr>
            <w:rFonts w:ascii="Arial" w:hAnsi="Arial" w:cs="Arial"/>
            <w:i/>
            <w:iCs/>
            <w:spacing w:val="2"/>
            <w:sz w:val="22"/>
            <w:szCs w:val="22"/>
          </w:rPr>
          <w:t>Panel</w:t>
        </w:r>
      </w:ins>
      <w:ins w:id="4989" w:author="Stuart McLarnon (NESO)" w:date="2025-01-14T13:52:00Z">
        <w:r w:rsidR="00963100">
          <w:rPr>
            <w:rFonts w:ascii="Arial" w:hAnsi="Arial" w:cs="Arial"/>
            <w:spacing w:val="2"/>
            <w:sz w:val="22"/>
            <w:szCs w:val="22"/>
          </w:rPr>
          <w:t xml:space="preserve"> meeting, which shall be approved (or amended and approved) by the </w:t>
        </w:r>
        <w:del w:id="4990" w:author="Tammy Meek (NESO)" w:date="2025-01-27T11:32:00Z" w16du:dateUtc="2025-01-27T11:32:00Z">
          <w:r w:rsidR="00963100" w:rsidRPr="00207ADC" w:rsidDel="00AB5FE3">
            <w:rPr>
              <w:rFonts w:ascii="Arial" w:hAnsi="Arial" w:cs="Arial"/>
              <w:b/>
              <w:bCs/>
              <w:spacing w:val="2"/>
              <w:sz w:val="22"/>
              <w:szCs w:val="22"/>
            </w:rPr>
            <w:delText>Panel</w:delText>
          </w:r>
        </w:del>
      </w:ins>
      <w:ins w:id="4991" w:author="Tammy Meek (NESO)" w:date="2025-01-27T11:32:00Z" w16du:dateUtc="2025-01-27T11:32:00Z">
        <w:r w:rsidR="00AB5FE3" w:rsidRPr="00AB5FE3">
          <w:rPr>
            <w:rFonts w:ascii="Arial" w:hAnsi="Arial" w:cs="Arial"/>
            <w:i/>
            <w:iCs/>
            <w:spacing w:val="2"/>
            <w:sz w:val="22"/>
            <w:szCs w:val="22"/>
          </w:rPr>
          <w:t>Panel</w:t>
        </w:r>
      </w:ins>
      <w:ins w:id="4992" w:author="Stuart McLarnon (NESO)" w:date="2025-01-14T13:52:00Z">
        <w:r w:rsidR="00963100">
          <w:rPr>
            <w:rFonts w:ascii="Arial" w:hAnsi="Arial" w:cs="Arial"/>
            <w:spacing w:val="2"/>
            <w:sz w:val="22"/>
            <w:szCs w:val="22"/>
          </w:rPr>
          <w:t xml:space="preserve"> at the next </w:t>
        </w:r>
        <w:del w:id="4993" w:author="Tammy Meek (NESO)" w:date="2025-01-27T11:32:00Z" w16du:dateUtc="2025-01-27T11:32:00Z">
          <w:r w:rsidR="00963100" w:rsidRPr="00207ADC" w:rsidDel="00AB5FE3">
            <w:rPr>
              <w:rFonts w:ascii="Arial" w:hAnsi="Arial" w:cs="Arial"/>
              <w:b/>
              <w:bCs/>
              <w:spacing w:val="2"/>
              <w:sz w:val="22"/>
              <w:szCs w:val="22"/>
            </w:rPr>
            <w:delText>Panel</w:delText>
          </w:r>
        </w:del>
      </w:ins>
      <w:ins w:id="4994" w:author="Tammy Meek (NESO)" w:date="2025-01-27T11:32:00Z" w16du:dateUtc="2025-01-27T11:32:00Z">
        <w:r w:rsidR="00AB5FE3" w:rsidRPr="00AB5FE3">
          <w:rPr>
            <w:rFonts w:ascii="Arial" w:hAnsi="Arial" w:cs="Arial"/>
            <w:i/>
            <w:iCs/>
            <w:spacing w:val="2"/>
            <w:sz w:val="22"/>
            <w:szCs w:val="22"/>
          </w:rPr>
          <w:t>Panel</w:t>
        </w:r>
      </w:ins>
      <w:ins w:id="4995" w:author="Stuart McLarnon (NESO)" w:date="2025-01-14T13:52:00Z">
        <w:r w:rsidR="00963100">
          <w:rPr>
            <w:rFonts w:ascii="Arial" w:hAnsi="Arial" w:cs="Arial"/>
            <w:spacing w:val="2"/>
            <w:sz w:val="22"/>
            <w:szCs w:val="22"/>
          </w:rPr>
          <w:t xml:space="preserve"> meeting after they were so sent and, when approved, the </w:t>
        </w:r>
        <w:del w:id="4996" w:author="Tammy Meek (NESO)" w:date="2025-01-27T11:32:00Z" w16du:dateUtc="2025-01-27T11:32:00Z">
          <w:r w:rsidR="00963100" w:rsidRPr="00207ADC" w:rsidDel="00AB5FE3">
            <w:rPr>
              <w:rFonts w:ascii="Arial" w:hAnsi="Arial" w:cs="Arial"/>
              <w:b/>
              <w:bCs/>
              <w:spacing w:val="2"/>
              <w:sz w:val="22"/>
              <w:szCs w:val="22"/>
            </w:rPr>
            <w:delText>Panel</w:delText>
          </w:r>
        </w:del>
      </w:ins>
      <w:ins w:id="4997" w:author="Tammy Meek (NESO)" w:date="2025-01-27T11:32:00Z" w16du:dateUtc="2025-01-27T11:32:00Z">
        <w:r w:rsidR="00AB5FE3" w:rsidRPr="00AB5FE3">
          <w:rPr>
            <w:rFonts w:ascii="Arial" w:hAnsi="Arial" w:cs="Arial"/>
            <w:i/>
            <w:iCs/>
            <w:spacing w:val="2"/>
            <w:sz w:val="22"/>
            <w:szCs w:val="22"/>
          </w:rPr>
          <w:t>Panel</w:t>
        </w:r>
      </w:ins>
      <w:ins w:id="4998" w:author="Stuart McLarnon (NESO)" w:date="2025-01-14T13:52:00Z">
        <w:r w:rsidR="00963100">
          <w:rPr>
            <w:rFonts w:ascii="Arial" w:hAnsi="Arial" w:cs="Arial"/>
            <w:spacing w:val="2"/>
            <w:sz w:val="22"/>
            <w:szCs w:val="22"/>
          </w:rPr>
          <w:t xml:space="preserve"> </w:t>
        </w:r>
        <w:del w:id="4999" w:author="Tammy Meek (NESO)" w:date="2025-01-27T11:29:00Z" w16du:dateUtc="2025-01-27T11:29:00Z">
          <w:r w:rsidR="00963100" w:rsidRPr="00207ADC" w:rsidDel="00AB5FE3">
            <w:rPr>
              <w:rFonts w:ascii="Arial" w:hAnsi="Arial" w:cs="Arial"/>
              <w:b/>
              <w:bCs/>
              <w:spacing w:val="2"/>
              <w:sz w:val="22"/>
              <w:szCs w:val="22"/>
            </w:rPr>
            <w:delText>Secretary</w:delText>
          </w:r>
        </w:del>
      </w:ins>
      <w:ins w:id="5000" w:author="Tammy Meek (NESO)" w:date="2025-01-27T11:29:00Z" w16du:dateUtc="2025-01-27T11:29:00Z">
        <w:r w:rsidR="00AB5FE3" w:rsidRPr="00AB5FE3">
          <w:rPr>
            <w:rFonts w:ascii="Arial" w:hAnsi="Arial" w:cs="Arial"/>
            <w:i/>
            <w:iCs/>
            <w:spacing w:val="2"/>
            <w:sz w:val="22"/>
            <w:szCs w:val="22"/>
          </w:rPr>
          <w:t>Secretary</w:t>
        </w:r>
      </w:ins>
      <w:ins w:id="5001" w:author="Stuart McLarnon (NESO)" w:date="2025-01-14T13:52:00Z">
        <w:r w:rsidR="00963100">
          <w:rPr>
            <w:rFonts w:ascii="Arial" w:hAnsi="Arial" w:cs="Arial"/>
            <w:spacing w:val="2"/>
            <w:sz w:val="22"/>
            <w:szCs w:val="22"/>
          </w:rPr>
          <w:t xml:space="preserve"> shall publish the approved minutes (excluding any matter which it was agreed at such </w:t>
        </w:r>
        <w:del w:id="5002" w:author="Tammy Meek (NESO)" w:date="2025-01-27T11:32:00Z" w16du:dateUtc="2025-01-27T11:32:00Z">
          <w:r w:rsidR="00963100" w:rsidRPr="00207ADC" w:rsidDel="00AB5FE3">
            <w:rPr>
              <w:rFonts w:ascii="Arial" w:hAnsi="Arial" w:cs="Arial"/>
              <w:b/>
              <w:bCs/>
              <w:spacing w:val="2"/>
              <w:sz w:val="22"/>
              <w:szCs w:val="22"/>
            </w:rPr>
            <w:delText>Panel</w:delText>
          </w:r>
        </w:del>
      </w:ins>
      <w:ins w:id="5003" w:author="Tammy Meek (NESO)" w:date="2025-01-27T11:32:00Z" w16du:dateUtc="2025-01-27T11:32:00Z">
        <w:r w:rsidR="00AB5FE3" w:rsidRPr="00AB5FE3">
          <w:rPr>
            <w:rFonts w:ascii="Arial" w:hAnsi="Arial" w:cs="Arial"/>
            <w:i/>
            <w:iCs/>
            <w:spacing w:val="2"/>
            <w:sz w:val="22"/>
            <w:szCs w:val="22"/>
          </w:rPr>
          <w:t>Panel</w:t>
        </w:r>
      </w:ins>
      <w:ins w:id="5004" w:author="Stuart McLarnon (NESO)" w:date="2025-01-14T13:52:00Z">
        <w:r w:rsidR="00963100">
          <w:rPr>
            <w:rFonts w:ascii="Arial" w:hAnsi="Arial" w:cs="Arial"/>
            <w:spacing w:val="2"/>
            <w:sz w:val="22"/>
            <w:szCs w:val="22"/>
          </w:rPr>
          <w:t xml:space="preserve"> meeting was not appropriate for such publication) on the </w:t>
        </w:r>
        <w:del w:id="5005" w:author="Tammy Meek (NESO)" w:date="2025-01-24T11:51:00Z" w16du:dateUtc="2025-01-24T11:51:00Z">
          <w:r w:rsidR="00963100" w:rsidRPr="00005F4A" w:rsidDel="00C14108">
            <w:rPr>
              <w:rFonts w:ascii="Arial" w:hAnsi="Arial" w:cs="Arial"/>
              <w:b/>
              <w:bCs/>
              <w:spacing w:val="2"/>
              <w:sz w:val="22"/>
              <w:szCs w:val="22"/>
            </w:rPr>
            <w:delText>ISOP</w:delText>
          </w:r>
        </w:del>
      </w:ins>
      <w:ins w:id="5006" w:author="Tammy Meek (NESO)" w:date="2025-01-27T11:35:00Z" w16du:dateUtc="2025-01-27T11:35:00Z">
        <w:r w:rsidR="00AB5FE3" w:rsidRPr="00AB5FE3">
          <w:rPr>
            <w:rFonts w:ascii="Arial" w:hAnsi="Arial" w:cs="Arial"/>
            <w:i/>
            <w:iCs/>
            <w:spacing w:val="2"/>
            <w:sz w:val="22"/>
            <w:szCs w:val="22"/>
          </w:rPr>
          <w:t>ISOP</w:t>
        </w:r>
      </w:ins>
      <w:ins w:id="5007" w:author="Stuart McLarnon (NESO)" w:date="2025-01-14T13:52:00Z">
        <w:r w:rsidR="00963100">
          <w:rPr>
            <w:rFonts w:ascii="Arial" w:hAnsi="Arial" w:cs="Arial"/>
            <w:spacing w:val="2"/>
            <w:sz w:val="22"/>
            <w:szCs w:val="22"/>
          </w:rPr>
          <w:t xml:space="preserve"> website.</w:t>
        </w:r>
      </w:ins>
    </w:p>
    <w:p w14:paraId="01397B61" w14:textId="5CA87C45" w:rsidR="00963100" w:rsidRPr="00661A21" w:rsidRDefault="00224D42">
      <w:pPr>
        <w:pStyle w:val="NoSpacing"/>
        <w:rPr>
          <w:ins w:id="5008" w:author="Stuart McLarnon (NESO)" w:date="2025-01-14T13:52:00Z"/>
          <w:rFonts w:ascii="Arial" w:hAnsi="Arial" w:cs="Arial"/>
          <w:sz w:val="22"/>
          <w:szCs w:val="22"/>
          <w:rPrChange w:id="5009" w:author="Tammy Meek (NESO)" w:date="2025-01-28T09:35:00Z" w16du:dateUtc="2025-01-28T09:35:00Z">
            <w:rPr>
              <w:ins w:id="5010" w:author="Stuart McLarnon (NESO)" w:date="2025-01-14T13:52:00Z"/>
              <w:rFonts w:ascii="Arial" w:hAnsi="Arial" w:cs="Arial"/>
              <w:spacing w:val="23"/>
              <w:sz w:val="22"/>
              <w:szCs w:val="22"/>
            </w:rPr>
          </w:rPrChange>
        </w:rPr>
        <w:pPrChange w:id="5011" w:author="Tammy Meek (NESO)" w:date="2025-01-28T09:35:00Z" w16du:dateUtc="2025-01-28T09:35:00Z">
          <w:pPr>
            <w:kinsoku w:val="0"/>
            <w:overflowPunct w:val="0"/>
            <w:autoSpaceDE/>
            <w:autoSpaceDN/>
            <w:adjustRightInd/>
            <w:spacing w:before="241" w:line="253" w:lineRule="exact"/>
            <w:ind w:right="72"/>
            <w:textAlignment w:val="baseline"/>
          </w:pPr>
        </w:pPrChange>
      </w:pPr>
      <w:ins w:id="5012" w:author="Stuart McLarnon (NESO)" w:date="2025-01-14T13:56:00Z">
        <w:r w:rsidRPr="1B015587">
          <w:rPr>
            <w:rFonts w:ascii="Arial" w:hAnsi="Arial" w:cs="Arial"/>
            <w:sz w:val="22"/>
            <w:szCs w:val="22"/>
          </w:rPr>
          <w:t>J.</w:t>
        </w:r>
      </w:ins>
      <w:ins w:id="5013" w:author="Stuart McLarnon (NESO)" w:date="2025-01-14T13:52:00Z">
        <w:r w:rsidR="00963100" w:rsidRPr="1B015587">
          <w:rPr>
            <w:rFonts w:ascii="Arial" w:hAnsi="Arial" w:cs="Arial"/>
            <w:sz w:val="22"/>
            <w:szCs w:val="22"/>
          </w:rPr>
          <w:t xml:space="preserve">4.9 </w:t>
        </w:r>
      </w:ins>
      <w:ins w:id="5014" w:author="Tammy Meek (NESO)" w:date="2025-01-27T15:15:00Z" w16du:dateUtc="2025-01-27T15:15:00Z">
        <w:r w:rsidR="00661A21">
          <w:rPr>
            <w:rFonts w:ascii="Arial" w:hAnsi="Arial" w:cs="Arial"/>
            <w:sz w:val="22"/>
            <w:szCs w:val="22"/>
          </w:rPr>
          <w:tab/>
        </w:r>
      </w:ins>
      <w:ins w:id="5015" w:author="Stuart McLarnon (NESO)" w:date="2025-01-14T13:52:00Z">
        <w:r w:rsidR="00963100" w:rsidRPr="1B015587">
          <w:rPr>
            <w:rFonts w:ascii="Arial" w:hAnsi="Arial" w:cs="Arial"/>
            <w:sz w:val="22"/>
            <w:szCs w:val="22"/>
          </w:rPr>
          <w:t>Quorum</w:t>
        </w:r>
      </w:ins>
    </w:p>
    <w:p w14:paraId="153EFAED" w14:textId="25317808" w:rsidR="00963100" w:rsidRDefault="00224D42">
      <w:pPr>
        <w:kinsoku w:val="0"/>
        <w:overflowPunct w:val="0"/>
        <w:autoSpaceDE/>
        <w:autoSpaceDN/>
        <w:adjustRightInd/>
        <w:spacing w:before="254" w:line="245" w:lineRule="exact"/>
        <w:ind w:left="2160" w:right="72" w:hanging="720"/>
        <w:jc w:val="both"/>
        <w:textAlignment w:val="baseline"/>
        <w:rPr>
          <w:ins w:id="5016" w:author="Stuart McLarnon (NESO)" w:date="2025-01-14T13:52:00Z"/>
          <w:rFonts w:ascii="Arial" w:hAnsi="Arial" w:cs="Arial"/>
          <w:sz w:val="22"/>
          <w:szCs w:val="22"/>
        </w:rPr>
        <w:pPrChange w:id="5017" w:author="Tammy Meek (NESO)" w:date="2025-01-27T13:50:00Z" w16du:dateUtc="2025-01-27T13:50:00Z">
          <w:pPr>
            <w:kinsoku w:val="0"/>
            <w:overflowPunct w:val="0"/>
            <w:autoSpaceDE/>
            <w:autoSpaceDN/>
            <w:adjustRightInd/>
            <w:spacing w:before="254" w:line="245" w:lineRule="exact"/>
            <w:ind w:left="1440" w:right="72" w:hanging="720"/>
            <w:jc w:val="both"/>
            <w:textAlignment w:val="baseline"/>
          </w:pPr>
        </w:pPrChange>
      </w:pPr>
      <w:ins w:id="5018" w:author="Stuart McLarnon (NESO)" w:date="2025-01-14T13:56:00Z">
        <w:r w:rsidRPr="00224D42">
          <w:rPr>
            <w:rFonts w:ascii="Arial" w:hAnsi="Arial" w:cs="Arial"/>
            <w:sz w:val="22"/>
            <w:szCs w:val="22"/>
          </w:rPr>
          <w:t>J.</w:t>
        </w:r>
      </w:ins>
      <w:ins w:id="5019" w:author="Stuart McLarnon (NESO)" w:date="2025-01-14T13:52:00Z">
        <w:r w:rsidR="00963100">
          <w:rPr>
            <w:rFonts w:ascii="Arial" w:hAnsi="Arial" w:cs="Arial"/>
            <w:sz w:val="22"/>
            <w:szCs w:val="22"/>
          </w:rPr>
          <w:t xml:space="preserve">4.9.1 Subject to sub-paragraph 4.9.3, no business shall be transacted at any </w:t>
        </w:r>
        <w:del w:id="5020" w:author="Tammy Meek (NESO)" w:date="2025-01-27T11:32:00Z" w16du:dateUtc="2025-01-27T11:32:00Z">
          <w:r w:rsidR="00963100" w:rsidRPr="00207ADC" w:rsidDel="00AB5FE3">
            <w:rPr>
              <w:rFonts w:ascii="Arial" w:hAnsi="Arial" w:cs="Arial"/>
              <w:b/>
              <w:bCs/>
              <w:sz w:val="22"/>
              <w:szCs w:val="22"/>
            </w:rPr>
            <w:delText>Panel</w:delText>
          </w:r>
        </w:del>
      </w:ins>
      <w:ins w:id="5021" w:author="Tammy Meek (NESO)" w:date="2025-01-27T11:32:00Z" w16du:dateUtc="2025-01-27T11:32:00Z">
        <w:r w:rsidR="00AB5FE3" w:rsidRPr="00AB5FE3">
          <w:rPr>
            <w:rFonts w:ascii="Arial" w:hAnsi="Arial" w:cs="Arial"/>
            <w:i/>
            <w:iCs/>
            <w:sz w:val="22"/>
            <w:szCs w:val="22"/>
          </w:rPr>
          <w:t>Panel</w:t>
        </w:r>
      </w:ins>
      <w:ins w:id="5022" w:author="Stuart McLarnon (NESO)" w:date="2025-01-14T13:52:00Z">
        <w:r w:rsidR="00963100">
          <w:rPr>
            <w:rFonts w:ascii="Arial" w:hAnsi="Arial" w:cs="Arial"/>
            <w:sz w:val="22"/>
            <w:szCs w:val="22"/>
          </w:rPr>
          <w:t xml:space="preserve"> meeting unless a Quorum (as defined in sub-paragraph 4.9.2) is present.</w:t>
        </w:r>
      </w:ins>
    </w:p>
    <w:p w14:paraId="2C2D22E7" w14:textId="10D62777" w:rsidR="00963100" w:rsidRDefault="00224D42">
      <w:pPr>
        <w:kinsoku w:val="0"/>
        <w:overflowPunct w:val="0"/>
        <w:autoSpaceDE/>
        <w:autoSpaceDN/>
        <w:adjustRightInd/>
        <w:spacing w:before="250" w:line="252" w:lineRule="exact"/>
        <w:ind w:left="2160" w:right="72" w:hanging="720"/>
        <w:jc w:val="both"/>
        <w:textAlignment w:val="baseline"/>
        <w:rPr>
          <w:ins w:id="5023" w:author="Stuart McLarnon (NESO)" w:date="2025-01-14T13:52:00Z"/>
          <w:rFonts w:ascii="Arial" w:hAnsi="Arial" w:cs="Arial"/>
          <w:spacing w:val="-1"/>
          <w:sz w:val="22"/>
          <w:szCs w:val="22"/>
        </w:rPr>
        <w:pPrChange w:id="5024" w:author="Tammy Meek (NESO)" w:date="2025-01-27T13:50:00Z" w16du:dateUtc="2025-01-27T13:50:00Z">
          <w:pPr>
            <w:kinsoku w:val="0"/>
            <w:overflowPunct w:val="0"/>
            <w:autoSpaceDE/>
            <w:autoSpaceDN/>
            <w:adjustRightInd/>
            <w:spacing w:before="250" w:line="252" w:lineRule="exact"/>
            <w:ind w:left="1440" w:right="72" w:hanging="720"/>
            <w:jc w:val="both"/>
            <w:textAlignment w:val="baseline"/>
          </w:pPr>
        </w:pPrChange>
      </w:pPr>
      <w:ins w:id="5025" w:author="Stuart McLarnon (NESO)" w:date="2025-01-14T13:56:00Z">
        <w:r w:rsidRPr="00224D42">
          <w:rPr>
            <w:rFonts w:ascii="Arial" w:hAnsi="Arial" w:cs="Arial"/>
            <w:spacing w:val="-1"/>
            <w:sz w:val="22"/>
            <w:szCs w:val="22"/>
          </w:rPr>
          <w:t>J.</w:t>
        </w:r>
      </w:ins>
      <w:ins w:id="5026" w:author="Stuart McLarnon (NESO)" w:date="2025-01-14T13:52:00Z">
        <w:r w:rsidR="00963100">
          <w:rPr>
            <w:rFonts w:ascii="Arial" w:hAnsi="Arial" w:cs="Arial"/>
            <w:spacing w:val="-1"/>
            <w:sz w:val="22"/>
            <w:szCs w:val="22"/>
          </w:rPr>
          <w:t xml:space="preserve">4.9.2 A quorum shall be constituted where there is at least one </w:t>
        </w:r>
        <w:r w:rsidR="00963100" w:rsidRPr="00AB5FE3">
          <w:rPr>
            <w:rFonts w:ascii="Arial" w:hAnsi="Arial" w:cs="Arial"/>
            <w:spacing w:val="-1"/>
            <w:sz w:val="22"/>
            <w:szCs w:val="22"/>
            <w:rPrChange w:id="5027" w:author="Tammy Meek (NESO)" w:date="2025-01-27T11:49:00Z" w16du:dateUtc="2025-01-27T11:49:00Z">
              <w:rPr>
                <w:rFonts w:ascii="Arial" w:hAnsi="Arial" w:cs="Arial"/>
                <w:b/>
                <w:bCs/>
                <w:spacing w:val="-1"/>
                <w:sz w:val="22"/>
                <w:szCs w:val="22"/>
              </w:rPr>
            </w:rPrChange>
          </w:rPr>
          <w:t>Member</w:t>
        </w:r>
        <w:r w:rsidR="00963100">
          <w:rPr>
            <w:rFonts w:ascii="Arial" w:hAnsi="Arial" w:cs="Arial"/>
            <w:spacing w:val="-1"/>
            <w:sz w:val="22"/>
            <w:szCs w:val="22"/>
          </w:rPr>
          <w:t xml:space="preserve"> representing each of the </w:t>
        </w:r>
        <w:del w:id="5028" w:author="Tammy Meek (NESO)" w:date="2025-01-24T11:51:00Z" w16du:dateUtc="2025-01-24T11:51:00Z">
          <w:r w:rsidR="00963100" w:rsidRPr="004155C5" w:rsidDel="00C14108">
            <w:rPr>
              <w:rFonts w:ascii="Arial" w:hAnsi="Arial" w:cs="Arial"/>
              <w:b/>
              <w:bCs/>
              <w:spacing w:val="-1"/>
              <w:sz w:val="22"/>
              <w:szCs w:val="22"/>
            </w:rPr>
            <w:delText>ISOP</w:delText>
          </w:r>
        </w:del>
      </w:ins>
      <w:ins w:id="5029" w:author="Tammy Meek (NESO)" w:date="2025-01-27T11:35:00Z" w16du:dateUtc="2025-01-27T11:35:00Z">
        <w:r w:rsidR="00AB5FE3" w:rsidRPr="00AB5FE3">
          <w:rPr>
            <w:rFonts w:ascii="Arial" w:hAnsi="Arial" w:cs="Arial"/>
            <w:i/>
            <w:iCs/>
            <w:spacing w:val="-1"/>
            <w:sz w:val="22"/>
            <w:szCs w:val="22"/>
          </w:rPr>
          <w:t>ISOP</w:t>
        </w:r>
      </w:ins>
      <w:ins w:id="5030" w:author="Stuart McLarnon (NESO)" w:date="2025-01-14T13:52:00Z">
        <w:r w:rsidR="00963100">
          <w:rPr>
            <w:rFonts w:ascii="Arial" w:hAnsi="Arial" w:cs="Arial"/>
            <w:spacing w:val="-1"/>
            <w:sz w:val="22"/>
            <w:szCs w:val="22"/>
          </w:rPr>
          <w:t xml:space="preserve">, </w:t>
        </w:r>
        <w:del w:id="5031" w:author="Tammy Meek (NESO)" w:date="2025-01-27T11:47:00Z" w16du:dateUtc="2025-01-27T11:47:00Z">
          <w:r w:rsidR="00963100" w:rsidRPr="00207ADC" w:rsidDel="00AB5FE3">
            <w:rPr>
              <w:rFonts w:ascii="Arial" w:hAnsi="Arial" w:cs="Arial"/>
              <w:b/>
              <w:bCs/>
              <w:spacing w:val="-1"/>
              <w:sz w:val="22"/>
              <w:szCs w:val="22"/>
            </w:rPr>
            <w:delText>NGET</w:delText>
          </w:r>
        </w:del>
      </w:ins>
      <w:ins w:id="5032" w:author="Tammy Meek (NESO)" w:date="2025-01-27T11:47:00Z" w16du:dateUtc="2025-01-27T11:47:00Z">
        <w:r w:rsidR="00AB5FE3" w:rsidRPr="00AB5FE3">
          <w:rPr>
            <w:rFonts w:ascii="Arial" w:hAnsi="Arial" w:cs="Arial"/>
            <w:i/>
            <w:iCs/>
            <w:spacing w:val="-1"/>
            <w:sz w:val="22"/>
            <w:szCs w:val="22"/>
          </w:rPr>
          <w:t>NGET</w:t>
        </w:r>
      </w:ins>
      <w:ins w:id="5033" w:author="Stuart McLarnon (NESO)" w:date="2025-01-14T13:52:00Z">
        <w:r w:rsidR="00963100">
          <w:rPr>
            <w:rFonts w:ascii="Arial" w:hAnsi="Arial" w:cs="Arial"/>
            <w:spacing w:val="-1"/>
            <w:sz w:val="22"/>
            <w:szCs w:val="22"/>
          </w:rPr>
          <w:t xml:space="preserve">, </w:t>
        </w:r>
        <w:del w:id="5034" w:author="Tammy Meek (NESO)" w:date="2025-01-27T11:48:00Z" w16du:dateUtc="2025-01-27T11:48:00Z">
          <w:r w:rsidR="00963100" w:rsidRPr="00207ADC" w:rsidDel="00AB5FE3">
            <w:rPr>
              <w:rFonts w:ascii="Arial" w:hAnsi="Arial" w:cs="Arial"/>
              <w:b/>
              <w:bCs/>
              <w:spacing w:val="-1"/>
              <w:sz w:val="22"/>
              <w:szCs w:val="22"/>
            </w:rPr>
            <w:delText>SHET</w:delText>
          </w:r>
        </w:del>
      </w:ins>
      <w:ins w:id="5035" w:author="Tammy Meek (NESO)" w:date="2025-01-27T11:48:00Z" w16du:dateUtc="2025-01-27T11:48:00Z">
        <w:r w:rsidR="00AB5FE3" w:rsidRPr="00AB5FE3">
          <w:rPr>
            <w:rFonts w:ascii="Arial" w:hAnsi="Arial" w:cs="Arial"/>
            <w:i/>
            <w:iCs/>
            <w:spacing w:val="-1"/>
            <w:sz w:val="22"/>
            <w:szCs w:val="22"/>
          </w:rPr>
          <w:t>SHET</w:t>
        </w:r>
      </w:ins>
      <w:ins w:id="5036" w:author="Stuart McLarnon (NESO)" w:date="2025-01-14T13:52:00Z">
        <w:r w:rsidR="00963100" w:rsidRPr="00A905A1">
          <w:rPr>
            <w:rFonts w:ascii="Arial" w:hAnsi="Arial" w:cs="Arial"/>
            <w:spacing w:val="-1"/>
            <w:sz w:val="22"/>
            <w:szCs w:val="22"/>
          </w:rPr>
          <w:t>,</w:t>
        </w:r>
        <w:r w:rsidR="00963100" w:rsidRPr="00207ADC">
          <w:rPr>
            <w:rFonts w:ascii="Arial" w:hAnsi="Arial" w:cs="Arial"/>
            <w:b/>
            <w:bCs/>
            <w:spacing w:val="-1"/>
            <w:sz w:val="22"/>
            <w:szCs w:val="22"/>
          </w:rPr>
          <w:t xml:space="preserve"> </w:t>
        </w:r>
        <w:del w:id="5037" w:author="Tammy Meek (NESO)" w:date="2025-01-27T11:49:00Z" w16du:dateUtc="2025-01-27T11:49:00Z">
          <w:r w:rsidR="00963100" w:rsidRPr="00207ADC" w:rsidDel="00AB5FE3">
            <w:rPr>
              <w:rFonts w:ascii="Arial" w:hAnsi="Arial" w:cs="Arial"/>
              <w:b/>
              <w:bCs/>
              <w:spacing w:val="-1"/>
              <w:sz w:val="22"/>
              <w:szCs w:val="22"/>
            </w:rPr>
            <w:delText>SPT</w:delText>
          </w:r>
        </w:del>
      </w:ins>
      <w:ins w:id="5038" w:author="Tammy Meek (NESO)" w:date="2025-01-27T11:49:00Z" w16du:dateUtc="2025-01-27T11:49:00Z">
        <w:r w:rsidR="00AB5FE3" w:rsidRPr="00AB5FE3">
          <w:rPr>
            <w:rFonts w:ascii="Arial" w:hAnsi="Arial" w:cs="Arial"/>
            <w:i/>
            <w:iCs/>
            <w:spacing w:val="-1"/>
            <w:sz w:val="22"/>
            <w:szCs w:val="22"/>
          </w:rPr>
          <w:t>SPT</w:t>
        </w:r>
      </w:ins>
      <w:ins w:id="5039" w:author="Stuart McLarnon (NESO)" w:date="2025-01-14T13:52:00Z">
        <w:r w:rsidR="00963100">
          <w:rPr>
            <w:rFonts w:ascii="Arial" w:hAnsi="Arial" w:cs="Arial"/>
            <w:spacing w:val="-1"/>
            <w:sz w:val="22"/>
            <w:szCs w:val="22"/>
          </w:rPr>
          <w:t xml:space="preserve"> and the </w:t>
        </w:r>
        <w:del w:id="5040" w:author="Tammy Meek (NESO)" w:date="2025-01-27T11:50:00Z" w16du:dateUtc="2025-01-27T11:50:00Z">
          <w:r w:rsidR="00963100" w:rsidRPr="00207ADC" w:rsidDel="00AB5FE3">
            <w:rPr>
              <w:rFonts w:ascii="Arial" w:hAnsi="Arial" w:cs="Arial"/>
              <w:b/>
              <w:bCs/>
              <w:spacing w:val="-1"/>
              <w:sz w:val="22"/>
              <w:szCs w:val="22"/>
            </w:rPr>
            <w:delText>OFTOs</w:delText>
          </w:r>
        </w:del>
      </w:ins>
      <w:ins w:id="5041" w:author="Tammy Meek (NESO)" w:date="2025-01-27T11:50:00Z" w16du:dateUtc="2025-01-27T11:50:00Z">
        <w:r w:rsidR="00AB5FE3" w:rsidRPr="00AB5FE3">
          <w:rPr>
            <w:rFonts w:ascii="Arial" w:hAnsi="Arial" w:cs="Arial"/>
            <w:i/>
            <w:iCs/>
            <w:spacing w:val="-1"/>
            <w:sz w:val="22"/>
            <w:szCs w:val="22"/>
          </w:rPr>
          <w:t>OFTOs</w:t>
        </w:r>
      </w:ins>
      <w:ins w:id="5042" w:author="Stuart McLarnon (NESO)" w:date="2025-01-14T13:52:00Z">
        <w:r w:rsidR="00963100">
          <w:rPr>
            <w:rFonts w:ascii="Arial" w:hAnsi="Arial" w:cs="Arial"/>
            <w:spacing w:val="-1"/>
            <w:sz w:val="22"/>
            <w:szCs w:val="22"/>
          </w:rPr>
          <w:t xml:space="preserve">, unless the </w:t>
        </w:r>
        <w:del w:id="5043" w:author="Tammy Meek (NESO)" w:date="2025-01-27T11:29:00Z" w16du:dateUtc="2025-01-27T11:29:00Z">
          <w:r w:rsidR="00963100" w:rsidRPr="00207ADC" w:rsidDel="00AB5FE3">
            <w:rPr>
              <w:rFonts w:ascii="Arial" w:hAnsi="Arial" w:cs="Arial"/>
              <w:b/>
              <w:bCs/>
              <w:spacing w:val="-1"/>
              <w:sz w:val="22"/>
              <w:szCs w:val="22"/>
            </w:rPr>
            <w:delText>Secretary</w:delText>
          </w:r>
        </w:del>
      </w:ins>
      <w:ins w:id="5044" w:author="Tammy Meek (NESO)" w:date="2025-01-27T11:29:00Z" w16du:dateUtc="2025-01-27T11:29:00Z">
        <w:r w:rsidR="00AB5FE3" w:rsidRPr="00AB5FE3">
          <w:rPr>
            <w:rFonts w:ascii="Arial" w:hAnsi="Arial" w:cs="Arial"/>
            <w:i/>
            <w:iCs/>
            <w:spacing w:val="-1"/>
            <w:sz w:val="22"/>
            <w:szCs w:val="22"/>
          </w:rPr>
          <w:t>Secretary</w:t>
        </w:r>
      </w:ins>
      <w:ins w:id="5045" w:author="Stuart McLarnon (NESO)" w:date="2025-01-14T13:52:00Z">
        <w:r w:rsidR="00963100">
          <w:rPr>
            <w:rFonts w:ascii="Arial" w:hAnsi="Arial" w:cs="Arial"/>
            <w:spacing w:val="-1"/>
            <w:sz w:val="22"/>
            <w:szCs w:val="22"/>
          </w:rPr>
          <w:t xml:space="preserve"> and the </w:t>
        </w:r>
        <w:del w:id="5046" w:author="Tammy Meek (NESO)" w:date="2025-01-27T11:32:00Z" w16du:dateUtc="2025-01-27T11:32:00Z">
          <w:r w:rsidR="00963100" w:rsidRPr="00207ADC" w:rsidDel="00AB5FE3">
            <w:rPr>
              <w:rFonts w:ascii="Arial" w:hAnsi="Arial" w:cs="Arial"/>
              <w:b/>
              <w:bCs/>
              <w:spacing w:val="-1"/>
              <w:sz w:val="22"/>
              <w:szCs w:val="22"/>
            </w:rPr>
            <w:delText>Panel</w:delText>
          </w:r>
        </w:del>
      </w:ins>
      <w:ins w:id="5047" w:author="Tammy Meek (NESO)" w:date="2025-01-27T11:32:00Z" w16du:dateUtc="2025-01-27T11:32:00Z">
        <w:r w:rsidR="00AB5FE3" w:rsidRPr="00AB5FE3">
          <w:rPr>
            <w:rFonts w:ascii="Arial" w:hAnsi="Arial" w:cs="Arial"/>
            <w:i/>
            <w:iCs/>
            <w:spacing w:val="-1"/>
            <w:sz w:val="22"/>
            <w:szCs w:val="22"/>
          </w:rPr>
          <w:t>Panel</w:t>
        </w:r>
      </w:ins>
      <w:ins w:id="5048" w:author="Stuart McLarnon (NESO)" w:date="2025-01-14T13:52:00Z">
        <w:r w:rsidR="00963100">
          <w:rPr>
            <w:rFonts w:ascii="Arial" w:hAnsi="Arial" w:cs="Arial"/>
            <w:spacing w:val="-1"/>
            <w:sz w:val="22"/>
            <w:szCs w:val="22"/>
          </w:rPr>
          <w:t xml:space="preserve"> has been notified in writing by a </w:t>
        </w:r>
        <w:r w:rsidR="00963100" w:rsidRPr="00AB5FE3">
          <w:rPr>
            <w:rFonts w:ascii="Arial" w:hAnsi="Arial" w:cs="Arial"/>
            <w:i/>
            <w:iCs/>
            <w:spacing w:val="-1"/>
            <w:sz w:val="22"/>
            <w:szCs w:val="22"/>
            <w:rPrChange w:id="5049" w:author="Tammy Meek (NESO)" w:date="2025-01-27T11:50:00Z" w16du:dateUtc="2025-01-27T11:50:00Z">
              <w:rPr>
                <w:rFonts w:ascii="Arial" w:hAnsi="Arial" w:cs="Arial"/>
                <w:b/>
                <w:bCs/>
                <w:spacing w:val="-1"/>
                <w:sz w:val="22"/>
                <w:szCs w:val="22"/>
              </w:rPr>
            </w:rPrChange>
          </w:rPr>
          <w:t>Member</w:t>
        </w:r>
        <w:r w:rsidR="00963100" w:rsidRPr="00AB5FE3">
          <w:rPr>
            <w:rFonts w:ascii="Arial" w:hAnsi="Arial" w:cs="Arial"/>
            <w:i/>
            <w:iCs/>
            <w:spacing w:val="-1"/>
            <w:sz w:val="22"/>
            <w:szCs w:val="22"/>
            <w:rPrChange w:id="5050" w:author="Tammy Meek (NESO)" w:date="2025-01-27T11:50:00Z" w16du:dateUtc="2025-01-27T11:50:00Z">
              <w:rPr>
                <w:rFonts w:ascii="Arial" w:hAnsi="Arial" w:cs="Arial"/>
                <w:spacing w:val="-1"/>
                <w:sz w:val="22"/>
                <w:szCs w:val="22"/>
              </w:rPr>
            </w:rPrChange>
          </w:rPr>
          <w:t xml:space="preserve"> </w:t>
        </w:r>
        <w:r w:rsidR="00963100">
          <w:rPr>
            <w:rFonts w:ascii="Arial" w:hAnsi="Arial" w:cs="Arial"/>
            <w:spacing w:val="-1"/>
            <w:sz w:val="22"/>
            <w:szCs w:val="22"/>
          </w:rPr>
          <w:t xml:space="preserve">representing the </w:t>
        </w:r>
        <w:del w:id="5051" w:author="Tammy Meek (NESO)" w:date="2025-01-24T11:51:00Z" w16du:dateUtc="2025-01-24T11:51:00Z">
          <w:r w:rsidR="00963100" w:rsidRPr="004155C5" w:rsidDel="00C14108">
            <w:rPr>
              <w:rFonts w:ascii="Arial" w:hAnsi="Arial" w:cs="Arial"/>
              <w:b/>
              <w:bCs/>
              <w:spacing w:val="-1"/>
              <w:sz w:val="22"/>
              <w:szCs w:val="22"/>
            </w:rPr>
            <w:delText>ISOP</w:delText>
          </w:r>
        </w:del>
      </w:ins>
      <w:ins w:id="5052" w:author="Tammy Meek (NESO)" w:date="2025-01-27T11:35:00Z" w16du:dateUtc="2025-01-27T11:35:00Z">
        <w:r w:rsidR="00AB5FE3" w:rsidRPr="00AB5FE3">
          <w:rPr>
            <w:rFonts w:ascii="Arial" w:hAnsi="Arial" w:cs="Arial"/>
            <w:i/>
            <w:iCs/>
            <w:spacing w:val="-1"/>
            <w:sz w:val="22"/>
            <w:szCs w:val="22"/>
          </w:rPr>
          <w:t>ISOP</w:t>
        </w:r>
      </w:ins>
      <w:ins w:id="5053" w:author="Stuart McLarnon (NESO)" w:date="2025-01-14T13:52:00Z">
        <w:r w:rsidR="00963100">
          <w:rPr>
            <w:rFonts w:ascii="Arial" w:hAnsi="Arial" w:cs="Arial"/>
            <w:spacing w:val="-1"/>
            <w:sz w:val="22"/>
            <w:szCs w:val="22"/>
          </w:rPr>
          <w:t xml:space="preserve">, </w:t>
        </w:r>
        <w:del w:id="5054" w:author="Tammy Meek (NESO)" w:date="2025-01-27T11:47:00Z" w16du:dateUtc="2025-01-27T11:47:00Z">
          <w:r w:rsidR="00963100" w:rsidRPr="00207ADC" w:rsidDel="00AB5FE3">
            <w:rPr>
              <w:rFonts w:ascii="Arial" w:hAnsi="Arial" w:cs="Arial"/>
              <w:b/>
              <w:bCs/>
              <w:spacing w:val="-1"/>
              <w:sz w:val="22"/>
              <w:szCs w:val="22"/>
            </w:rPr>
            <w:delText>NGET</w:delText>
          </w:r>
        </w:del>
      </w:ins>
      <w:ins w:id="5055" w:author="Tammy Meek (NESO)" w:date="2025-01-27T11:47:00Z" w16du:dateUtc="2025-01-27T11:47:00Z">
        <w:r w:rsidR="00AB5FE3" w:rsidRPr="00AB5FE3">
          <w:rPr>
            <w:rFonts w:ascii="Arial" w:hAnsi="Arial" w:cs="Arial"/>
            <w:i/>
            <w:iCs/>
            <w:spacing w:val="-1"/>
            <w:sz w:val="22"/>
            <w:szCs w:val="22"/>
          </w:rPr>
          <w:t>NGET</w:t>
        </w:r>
      </w:ins>
      <w:ins w:id="5056" w:author="Stuart McLarnon (NESO)" w:date="2025-01-14T13:52:00Z">
        <w:r w:rsidR="00963100">
          <w:rPr>
            <w:rFonts w:ascii="Arial" w:hAnsi="Arial" w:cs="Arial"/>
            <w:spacing w:val="-1"/>
            <w:sz w:val="22"/>
            <w:szCs w:val="22"/>
          </w:rPr>
          <w:t xml:space="preserve">, </w:t>
        </w:r>
        <w:del w:id="5057" w:author="Tammy Meek (NESO)" w:date="2025-01-27T11:48:00Z" w16du:dateUtc="2025-01-27T11:48:00Z">
          <w:r w:rsidR="00963100" w:rsidRPr="00207ADC" w:rsidDel="00AB5FE3">
            <w:rPr>
              <w:rFonts w:ascii="Arial" w:hAnsi="Arial" w:cs="Arial"/>
              <w:b/>
              <w:bCs/>
              <w:spacing w:val="-1"/>
              <w:sz w:val="22"/>
              <w:szCs w:val="22"/>
            </w:rPr>
            <w:delText>SHET</w:delText>
          </w:r>
        </w:del>
      </w:ins>
      <w:ins w:id="5058" w:author="Tammy Meek (NESO)" w:date="2025-01-27T11:48:00Z" w16du:dateUtc="2025-01-27T11:48:00Z">
        <w:r w:rsidR="00AB5FE3" w:rsidRPr="00AB5FE3">
          <w:rPr>
            <w:rFonts w:ascii="Arial" w:hAnsi="Arial" w:cs="Arial"/>
            <w:i/>
            <w:iCs/>
            <w:spacing w:val="-1"/>
            <w:sz w:val="22"/>
            <w:szCs w:val="22"/>
          </w:rPr>
          <w:t>SHET</w:t>
        </w:r>
      </w:ins>
      <w:ins w:id="5059" w:author="Stuart McLarnon (NESO)" w:date="2025-01-14T13:52:00Z">
        <w:r w:rsidR="00963100">
          <w:rPr>
            <w:rFonts w:ascii="Arial" w:hAnsi="Arial" w:cs="Arial"/>
            <w:spacing w:val="-1"/>
            <w:sz w:val="22"/>
            <w:szCs w:val="22"/>
          </w:rPr>
          <w:t xml:space="preserve">, </w:t>
        </w:r>
        <w:del w:id="5060" w:author="Tammy Meek (NESO)" w:date="2025-01-27T11:49:00Z" w16du:dateUtc="2025-01-27T11:49:00Z">
          <w:r w:rsidR="00963100" w:rsidRPr="00207ADC" w:rsidDel="00AB5FE3">
            <w:rPr>
              <w:rFonts w:ascii="Arial" w:hAnsi="Arial" w:cs="Arial"/>
              <w:b/>
              <w:bCs/>
              <w:spacing w:val="-1"/>
              <w:sz w:val="22"/>
              <w:szCs w:val="22"/>
            </w:rPr>
            <w:delText>SPT</w:delText>
          </w:r>
        </w:del>
      </w:ins>
      <w:ins w:id="5061" w:author="Tammy Meek (NESO)" w:date="2025-01-27T11:49:00Z" w16du:dateUtc="2025-01-27T11:49:00Z">
        <w:r w:rsidR="00AB5FE3" w:rsidRPr="00AB5FE3">
          <w:rPr>
            <w:rFonts w:ascii="Arial" w:hAnsi="Arial" w:cs="Arial"/>
            <w:i/>
            <w:iCs/>
            <w:spacing w:val="-1"/>
            <w:sz w:val="22"/>
            <w:szCs w:val="22"/>
          </w:rPr>
          <w:t>SPT</w:t>
        </w:r>
      </w:ins>
      <w:ins w:id="5062" w:author="Stuart McLarnon (NESO)" w:date="2025-01-14T13:52:00Z">
        <w:r w:rsidR="00963100" w:rsidRPr="00207ADC">
          <w:rPr>
            <w:rFonts w:ascii="Arial" w:hAnsi="Arial" w:cs="Arial"/>
            <w:b/>
            <w:bCs/>
            <w:spacing w:val="-1"/>
            <w:sz w:val="22"/>
            <w:szCs w:val="22"/>
          </w:rPr>
          <w:t xml:space="preserve"> </w:t>
        </w:r>
        <w:r w:rsidR="00963100">
          <w:rPr>
            <w:rFonts w:ascii="Arial" w:hAnsi="Arial" w:cs="Arial"/>
            <w:spacing w:val="-1"/>
            <w:sz w:val="22"/>
            <w:szCs w:val="22"/>
          </w:rPr>
          <w:t xml:space="preserve">or the </w:t>
        </w:r>
        <w:del w:id="5063" w:author="Tammy Meek (NESO)" w:date="2025-01-27T11:50:00Z" w16du:dateUtc="2025-01-27T11:50:00Z">
          <w:r w:rsidR="00963100" w:rsidRPr="00207ADC" w:rsidDel="00AB5FE3">
            <w:rPr>
              <w:rFonts w:ascii="Arial" w:hAnsi="Arial" w:cs="Arial"/>
              <w:b/>
              <w:bCs/>
              <w:spacing w:val="-1"/>
              <w:sz w:val="22"/>
              <w:szCs w:val="22"/>
            </w:rPr>
            <w:delText>OFTOs</w:delText>
          </w:r>
        </w:del>
      </w:ins>
      <w:ins w:id="5064" w:author="Tammy Meek (NESO)" w:date="2025-01-27T11:50:00Z" w16du:dateUtc="2025-01-27T11:50:00Z">
        <w:r w:rsidR="00AB5FE3" w:rsidRPr="00AB5FE3">
          <w:rPr>
            <w:rFonts w:ascii="Arial" w:hAnsi="Arial" w:cs="Arial"/>
            <w:i/>
            <w:iCs/>
            <w:spacing w:val="-1"/>
            <w:sz w:val="22"/>
            <w:szCs w:val="22"/>
          </w:rPr>
          <w:t>OFTOs</w:t>
        </w:r>
      </w:ins>
      <w:ins w:id="5065" w:author="Stuart McLarnon (NESO)" w:date="2025-01-14T13:52:00Z">
        <w:r w:rsidR="00963100">
          <w:rPr>
            <w:rFonts w:ascii="Arial" w:hAnsi="Arial" w:cs="Arial"/>
            <w:spacing w:val="-1"/>
            <w:sz w:val="22"/>
            <w:szCs w:val="22"/>
          </w:rPr>
          <w:t xml:space="preserve"> that the matters to be discussed at such </w:t>
        </w:r>
        <w:del w:id="5066" w:author="Tammy Meek (NESO)" w:date="2025-01-27T11:32:00Z" w16du:dateUtc="2025-01-27T11:32:00Z">
          <w:r w:rsidR="00963100" w:rsidRPr="00207ADC" w:rsidDel="00AB5FE3">
            <w:rPr>
              <w:rFonts w:ascii="Arial" w:hAnsi="Arial" w:cs="Arial"/>
              <w:b/>
              <w:bCs/>
              <w:spacing w:val="-1"/>
              <w:sz w:val="22"/>
              <w:szCs w:val="22"/>
            </w:rPr>
            <w:delText>Panel</w:delText>
          </w:r>
        </w:del>
      </w:ins>
      <w:ins w:id="5067" w:author="Tammy Meek (NESO)" w:date="2025-01-27T11:32:00Z" w16du:dateUtc="2025-01-27T11:32:00Z">
        <w:r w:rsidR="00AB5FE3" w:rsidRPr="00AB5FE3">
          <w:rPr>
            <w:rFonts w:ascii="Arial" w:hAnsi="Arial" w:cs="Arial"/>
            <w:i/>
            <w:iCs/>
            <w:spacing w:val="-1"/>
            <w:sz w:val="22"/>
            <w:szCs w:val="22"/>
          </w:rPr>
          <w:t>Panel</w:t>
        </w:r>
      </w:ins>
      <w:ins w:id="5068" w:author="Stuart McLarnon (NESO)" w:date="2025-01-14T13:52:00Z">
        <w:r w:rsidR="00963100">
          <w:rPr>
            <w:rFonts w:ascii="Arial" w:hAnsi="Arial" w:cs="Arial"/>
            <w:spacing w:val="-1"/>
            <w:sz w:val="22"/>
            <w:szCs w:val="22"/>
          </w:rPr>
          <w:t xml:space="preserve"> meeting do not materially affect it and in which case that </w:t>
        </w:r>
        <w:r w:rsidR="00963100" w:rsidRPr="00AB5FE3">
          <w:rPr>
            <w:rFonts w:ascii="Arial" w:hAnsi="Arial" w:cs="Arial"/>
            <w:i/>
            <w:iCs/>
            <w:spacing w:val="-1"/>
            <w:sz w:val="22"/>
            <w:szCs w:val="22"/>
            <w:rPrChange w:id="5069" w:author="Tammy Meek (NESO)" w:date="2025-01-27T11:50:00Z" w16du:dateUtc="2025-01-27T11:50:00Z">
              <w:rPr>
                <w:rFonts w:ascii="Arial" w:hAnsi="Arial" w:cs="Arial"/>
                <w:b/>
                <w:bCs/>
                <w:spacing w:val="-1"/>
                <w:sz w:val="22"/>
                <w:szCs w:val="22"/>
              </w:rPr>
            </w:rPrChange>
          </w:rPr>
          <w:t>Member</w:t>
        </w:r>
        <w:r w:rsidR="00963100" w:rsidRPr="00AB5FE3">
          <w:rPr>
            <w:rFonts w:ascii="Arial" w:hAnsi="Arial" w:cs="Arial"/>
            <w:i/>
            <w:iCs/>
            <w:spacing w:val="-1"/>
            <w:sz w:val="22"/>
            <w:szCs w:val="22"/>
            <w:rPrChange w:id="5070" w:author="Tammy Meek (NESO)" w:date="2025-01-27T11:50:00Z" w16du:dateUtc="2025-01-27T11:50:00Z">
              <w:rPr>
                <w:rFonts w:ascii="Arial" w:hAnsi="Arial" w:cs="Arial"/>
                <w:spacing w:val="-1"/>
                <w:sz w:val="22"/>
                <w:szCs w:val="22"/>
              </w:rPr>
            </w:rPrChange>
          </w:rPr>
          <w:t xml:space="preserve"> </w:t>
        </w:r>
        <w:r w:rsidR="00963100">
          <w:rPr>
            <w:rFonts w:ascii="Arial" w:hAnsi="Arial" w:cs="Arial"/>
            <w:spacing w:val="-1"/>
            <w:sz w:val="22"/>
            <w:szCs w:val="22"/>
          </w:rPr>
          <w:t xml:space="preserve">(with the consent of the other </w:t>
        </w:r>
        <w:del w:id="5071" w:author="Tammy Meek (NESO)" w:date="2025-01-27T11:26:00Z" w16du:dateUtc="2025-01-27T11:26:00Z">
          <w:r w:rsidR="00963100" w:rsidRPr="00207ADC" w:rsidDel="00AB5FE3">
            <w:rPr>
              <w:rFonts w:ascii="Arial" w:hAnsi="Arial" w:cs="Arial"/>
              <w:b/>
              <w:bCs/>
              <w:spacing w:val="-1"/>
              <w:sz w:val="22"/>
              <w:szCs w:val="22"/>
            </w:rPr>
            <w:delText>Members</w:delText>
          </w:r>
        </w:del>
      </w:ins>
      <w:ins w:id="5072" w:author="Tammy Meek (NESO)" w:date="2025-01-27T11:26:00Z" w16du:dateUtc="2025-01-27T11:26:00Z">
        <w:r w:rsidR="00AB5FE3" w:rsidRPr="00AB5FE3">
          <w:rPr>
            <w:rFonts w:ascii="Arial" w:hAnsi="Arial" w:cs="Arial"/>
            <w:i/>
            <w:iCs/>
            <w:spacing w:val="-1"/>
            <w:sz w:val="22"/>
            <w:szCs w:val="22"/>
          </w:rPr>
          <w:t>Members</w:t>
        </w:r>
      </w:ins>
      <w:ins w:id="5073" w:author="Stuart McLarnon (NESO)" w:date="2025-01-14T13:52:00Z">
        <w:r w:rsidR="00963100">
          <w:rPr>
            <w:rFonts w:ascii="Arial" w:hAnsi="Arial" w:cs="Arial"/>
            <w:spacing w:val="-1"/>
            <w:sz w:val="22"/>
            <w:szCs w:val="22"/>
          </w:rPr>
          <w:t xml:space="preserve"> forming the quorum) may waive their right to attend.</w:t>
        </w:r>
      </w:ins>
    </w:p>
    <w:p w14:paraId="5AA0BDDD" w14:textId="07FF967A" w:rsidR="00963100" w:rsidRDefault="00224D42">
      <w:pPr>
        <w:kinsoku w:val="0"/>
        <w:overflowPunct w:val="0"/>
        <w:autoSpaceDE/>
        <w:autoSpaceDN/>
        <w:adjustRightInd/>
        <w:spacing w:before="238" w:line="253" w:lineRule="exact"/>
        <w:ind w:left="2160" w:right="72" w:hanging="720"/>
        <w:jc w:val="both"/>
        <w:textAlignment w:val="baseline"/>
        <w:rPr>
          <w:ins w:id="5074" w:author="Stuart McLarnon (NESO)" w:date="2025-01-14T13:52:00Z"/>
          <w:rFonts w:ascii="Arial" w:hAnsi="Arial" w:cs="Arial"/>
          <w:sz w:val="22"/>
          <w:szCs w:val="22"/>
        </w:rPr>
        <w:pPrChange w:id="5075" w:author="Tammy Meek (NESO)" w:date="2025-01-27T13:50:00Z" w16du:dateUtc="2025-01-27T13:50:00Z">
          <w:pPr>
            <w:kinsoku w:val="0"/>
            <w:overflowPunct w:val="0"/>
            <w:autoSpaceDE/>
            <w:autoSpaceDN/>
            <w:adjustRightInd/>
            <w:spacing w:before="238" w:line="253" w:lineRule="exact"/>
            <w:ind w:left="1440" w:right="72" w:hanging="720"/>
            <w:jc w:val="both"/>
            <w:textAlignment w:val="baseline"/>
          </w:pPr>
        </w:pPrChange>
      </w:pPr>
      <w:ins w:id="5076" w:author="Stuart McLarnon (NESO)" w:date="2025-01-14T13:56:00Z">
        <w:r w:rsidRPr="00224D42">
          <w:rPr>
            <w:rFonts w:ascii="Arial" w:hAnsi="Arial" w:cs="Arial"/>
            <w:sz w:val="22"/>
            <w:szCs w:val="22"/>
          </w:rPr>
          <w:t>J.</w:t>
        </w:r>
      </w:ins>
      <w:ins w:id="5077" w:author="Stuart McLarnon (NESO)" w:date="2025-01-14T13:52:00Z">
        <w:r w:rsidR="00963100">
          <w:rPr>
            <w:rFonts w:ascii="Arial" w:hAnsi="Arial" w:cs="Arial"/>
            <w:sz w:val="22"/>
            <w:szCs w:val="22"/>
          </w:rPr>
          <w:t xml:space="preserve">4.9.3 Where a quorum is not present, the </w:t>
        </w:r>
        <w:del w:id="5078" w:author="Tammy Meek (NESO)" w:date="2025-01-27T11:29:00Z" w16du:dateUtc="2025-01-27T11:29:00Z">
          <w:r w:rsidR="00963100" w:rsidRPr="00207ADC" w:rsidDel="00AB5FE3">
            <w:rPr>
              <w:rFonts w:ascii="Arial" w:hAnsi="Arial" w:cs="Arial"/>
              <w:b/>
              <w:bCs/>
              <w:sz w:val="22"/>
              <w:szCs w:val="22"/>
            </w:rPr>
            <w:delText>Secretary</w:delText>
          </w:r>
        </w:del>
      </w:ins>
      <w:ins w:id="5079" w:author="Tammy Meek (NESO)" w:date="2025-01-27T11:29:00Z" w16du:dateUtc="2025-01-27T11:29:00Z">
        <w:r w:rsidR="00AB5FE3" w:rsidRPr="00AB5FE3">
          <w:rPr>
            <w:rFonts w:ascii="Arial" w:hAnsi="Arial" w:cs="Arial"/>
            <w:i/>
            <w:iCs/>
            <w:sz w:val="22"/>
            <w:szCs w:val="22"/>
          </w:rPr>
          <w:t>Secretary</w:t>
        </w:r>
      </w:ins>
      <w:ins w:id="5080" w:author="Stuart McLarnon (NESO)" w:date="2025-01-14T13:52:00Z">
        <w:r w:rsidR="00963100">
          <w:rPr>
            <w:rFonts w:ascii="Arial" w:hAnsi="Arial" w:cs="Arial"/>
            <w:sz w:val="22"/>
            <w:szCs w:val="22"/>
          </w:rPr>
          <w:t xml:space="preserve"> shall seek to adjourn the </w:t>
        </w:r>
        <w:del w:id="5081" w:author="Tammy Meek (NESO)" w:date="2025-01-27T11:32:00Z" w16du:dateUtc="2025-01-27T11:32:00Z">
          <w:r w:rsidR="00963100" w:rsidRPr="00207ADC" w:rsidDel="00AB5FE3">
            <w:rPr>
              <w:rFonts w:ascii="Arial" w:hAnsi="Arial" w:cs="Arial"/>
              <w:b/>
              <w:bCs/>
              <w:sz w:val="22"/>
              <w:szCs w:val="22"/>
            </w:rPr>
            <w:delText>Panel</w:delText>
          </w:r>
        </w:del>
      </w:ins>
      <w:ins w:id="5082" w:author="Tammy Meek (NESO)" w:date="2025-01-27T11:32:00Z" w16du:dateUtc="2025-01-27T11:32:00Z">
        <w:r w:rsidR="00AB5FE3" w:rsidRPr="00AB5FE3">
          <w:rPr>
            <w:rFonts w:ascii="Arial" w:hAnsi="Arial" w:cs="Arial"/>
            <w:i/>
            <w:iCs/>
            <w:sz w:val="22"/>
            <w:szCs w:val="22"/>
          </w:rPr>
          <w:t>Panel</w:t>
        </w:r>
      </w:ins>
      <w:ins w:id="5083" w:author="Stuart McLarnon (NESO)" w:date="2025-01-14T13:52:00Z">
        <w:r w:rsidR="00963100">
          <w:rPr>
            <w:rFonts w:ascii="Arial" w:hAnsi="Arial" w:cs="Arial"/>
            <w:sz w:val="22"/>
            <w:szCs w:val="22"/>
          </w:rPr>
          <w:t xml:space="preserve"> meeting to a later date unless it is the third consecutive </w:t>
        </w:r>
        <w:del w:id="5084" w:author="Tammy Meek (NESO)" w:date="2025-01-27T11:32:00Z" w16du:dateUtc="2025-01-27T11:32:00Z">
          <w:r w:rsidR="00963100" w:rsidRPr="00207ADC" w:rsidDel="00AB5FE3">
            <w:rPr>
              <w:rFonts w:ascii="Arial" w:hAnsi="Arial" w:cs="Arial"/>
              <w:b/>
              <w:bCs/>
              <w:sz w:val="22"/>
              <w:szCs w:val="22"/>
            </w:rPr>
            <w:delText>Panel</w:delText>
          </w:r>
        </w:del>
      </w:ins>
      <w:ins w:id="5085" w:author="Tammy Meek (NESO)" w:date="2025-01-27T11:32:00Z" w16du:dateUtc="2025-01-27T11:32:00Z">
        <w:r w:rsidR="00AB5FE3" w:rsidRPr="00AB5FE3">
          <w:rPr>
            <w:rFonts w:ascii="Arial" w:hAnsi="Arial" w:cs="Arial"/>
            <w:i/>
            <w:iCs/>
            <w:sz w:val="22"/>
            <w:szCs w:val="22"/>
          </w:rPr>
          <w:t>Panel</w:t>
        </w:r>
      </w:ins>
      <w:ins w:id="5086" w:author="Stuart McLarnon (NESO)" w:date="2025-01-14T13:52:00Z">
        <w:r w:rsidR="00963100">
          <w:rPr>
            <w:rFonts w:ascii="Arial" w:hAnsi="Arial" w:cs="Arial"/>
            <w:sz w:val="22"/>
            <w:szCs w:val="22"/>
          </w:rPr>
          <w:t xml:space="preserve"> meeting that has been required to be adjourned as a consequence of the failure to attend by a particular </w:t>
        </w:r>
        <w:r w:rsidR="00963100" w:rsidRPr="00AB5FE3">
          <w:rPr>
            <w:rFonts w:ascii="Arial" w:hAnsi="Arial" w:cs="Arial"/>
            <w:i/>
            <w:iCs/>
            <w:sz w:val="22"/>
            <w:szCs w:val="22"/>
            <w:rPrChange w:id="5087" w:author="Tammy Meek (NESO)" w:date="2025-01-27T11:50:00Z" w16du:dateUtc="2025-01-27T11:50:00Z">
              <w:rPr>
                <w:rFonts w:ascii="Arial" w:hAnsi="Arial" w:cs="Arial"/>
                <w:b/>
                <w:bCs/>
                <w:sz w:val="22"/>
                <w:szCs w:val="22"/>
              </w:rPr>
            </w:rPrChange>
          </w:rPr>
          <w:t>Member</w:t>
        </w:r>
        <w:r w:rsidR="00963100">
          <w:rPr>
            <w:rFonts w:ascii="Arial" w:hAnsi="Arial" w:cs="Arial"/>
            <w:sz w:val="22"/>
            <w:szCs w:val="22"/>
          </w:rPr>
          <w:t xml:space="preserve">, in which case, the </w:t>
        </w:r>
        <w:del w:id="5088" w:author="Tammy Meek (NESO)" w:date="2025-01-27T11:32:00Z" w16du:dateUtc="2025-01-27T11:32:00Z">
          <w:r w:rsidR="00963100" w:rsidRPr="00207ADC" w:rsidDel="00AB5FE3">
            <w:rPr>
              <w:rFonts w:ascii="Arial" w:hAnsi="Arial" w:cs="Arial"/>
              <w:b/>
              <w:bCs/>
              <w:sz w:val="22"/>
              <w:szCs w:val="22"/>
            </w:rPr>
            <w:delText>Panel</w:delText>
          </w:r>
        </w:del>
      </w:ins>
      <w:ins w:id="5089" w:author="Tammy Meek (NESO)" w:date="2025-01-27T11:32:00Z" w16du:dateUtc="2025-01-27T11:32:00Z">
        <w:r w:rsidR="00AB5FE3" w:rsidRPr="00AB5FE3">
          <w:rPr>
            <w:rFonts w:ascii="Arial" w:hAnsi="Arial" w:cs="Arial"/>
            <w:i/>
            <w:iCs/>
            <w:sz w:val="22"/>
            <w:szCs w:val="22"/>
          </w:rPr>
          <w:t>Panel</w:t>
        </w:r>
      </w:ins>
      <w:ins w:id="5090" w:author="Stuart McLarnon (NESO)" w:date="2025-01-14T13:52:00Z">
        <w:r w:rsidR="00963100">
          <w:rPr>
            <w:rFonts w:ascii="Arial" w:hAnsi="Arial" w:cs="Arial"/>
            <w:sz w:val="22"/>
            <w:szCs w:val="22"/>
          </w:rPr>
          <w:t xml:space="preserve"> meeting shall nonetheless proceed and subsequent ratification of decisions taken at the </w:t>
        </w:r>
        <w:del w:id="5091" w:author="Tammy Meek (NESO)" w:date="2025-01-27T11:32:00Z" w16du:dateUtc="2025-01-27T11:32:00Z">
          <w:r w:rsidR="00963100" w:rsidRPr="00207ADC" w:rsidDel="00AB5FE3">
            <w:rPr>
              <w:rFonts w:ascii="Arial" w:hAnsi="Arial" w:cs="Arial"/>
              <w:b/>
              <w:bCs/>
              <w:sz w:val="22"/>
              <w:szCs w:val="22"/>
            </w:rPr>
            <w:delText>Panel</w:delText>
          </w:r>
        </w:del>
      </w:ins>
      <w:ins w:id="5092" w:author="Tammy Meek (NESO)" w:date="2025-01-27T11:32:00Z" w16du:dateUtc="2025-01-27T11:32:00Z">
        <w:r w:rsidR="00AB5FE3" w:rsidRPr="00AB5FE3">
          <w:rPr>
            <w:rFonts w:ascii="Arial" w:hAnsi="Arial" w:cs="Arial"/>
            <w:i/>
            <w:iCs/>
            <w:sz w:val="22"/>
            <w:szCs w:val="22"/>
          </w:rPr>
          <w:t>Panel</w:t>
        </w:r>
      </w:ins>
      <w:ins w:id="5093" w:author="Stuart McLarnon (NESO)" w:date="2025-01-14T13:52:00Z">
        <w:r w:rsidR="00963100">
          <w:rPr>
            <w:rFonts w:ascii="Arial" w:hAnsi="Arial" w:cs="Arial"/>
            <w:sz w:val="22"/>
            <w:szCs w:val="22"/>
          </w:rPr>
          <w:t xml:space="preserve"> meeting by such non-attending </w:t>
        </w:r>
        <w:r w:rsidR="00963100" w:rsidRPr="00AB5FE3">
          <w:rPr>
            <w:rFonts w:ascii="Arial" w:hAnsi="Arial" w:cs="Arial"/>
            <w:i/>
            <w:iCs/>
            <w:sz w:val="22"/>
            <w:szCs w:val="22"/>
            <w:rPrChange w:id="5094" w:author="Tammy Meek (NESO)" w:date="2025-01-27T11:50:00Z" w16du:dateUtc="2025-01-27T11:50:00Z">
              <w:rPr>
                <w:rFonts w:ascii="Arial" w:hAnsi="Arial" w:cs="Arial"/>
                <w:b/>
                <w:bCs/>
                <w:sz w:val="22"/>
                <w:szCs w:val="22"/>
              </w:rPr>
            </w:rPrChange>
          </w:rPr>
          <w:t xml:space="preserve">Member </w:t>
        </w:r>
        <w:r w:rsidR="00963100">
          <w:rPr>
            <w:rFonts w:ascii="Arial" w:hAnsi="Arial" w:cs="Arial"/>
            <w:sz w:val="22"/>
            <w:szCs w:val="22"/>
          </w:rPr>
          <w:t xml:space="preserve">shall not be required unless the lack of attendance by such </w:t>
        </w:r>
        <w:r w:rsidR="00963100" w:rsidRPr="00AB5FE3">
          <w:rPr>
            <w:rFonts w:ascii="Arial" w:hAnsi="Arial" w:cs="Arial"/>
            <w:i/>
            <w:iCs/>
            <w:sz w:val="22"/>
            <w:szCs w:val="22"/>
            <w:rPrChange w:id="5095" w:author="Tammy Meek (NESO)" w:date="2025-01-27T11:50:00Z" w16du:dateUtc="2025-01-27T11:50:00Z">
              <w:rPr>
                <w:rFonts w:ascii="Arial" w:hAnsi="Arial" w:cs="Arial"/>
                <w:b/>
                <w:bCs/>
                <w:sz w:val="22"/>
                <w:szCs w:val="22"/>
              </w:rPr>
            </w:rPrChange>
          </w:rPr>
          <w:t>Member</w:t>
        </w:r>
        <w:r w:rsidR="00963100" w:rsidRPr="00AB5FE3">
          <w:rPr>
            <w:rFonts w:ascii="Arial" w:hAnsi="Arial" w:cs="Arial"/>
            <w:i/>
            <w:iCs/>
            <w:sz w:val="22"/>
            <w:szCs w:val="22"/>
            <w:rPrChange w:id="5096" w:author="Tammy Meek (NESO)" w:date="2025-01-27T11:50:00Z" w16du:dateUtc="2025-01-27T11:50:00Z">
              <w:rPr>
                <w:rFonts w:ascii="Arial" w:hAnsi="Arial" w:cs="Arial"/>
                <w:sz w:val="22"/>
                <w:szCs w:val="22"/>
              </w:rPr>
            </w:rPrChange>
          </w:rPr>
          <w:t xml:space="preserve"> </w:t>
        </w:r>
        <w:r w:rsidR="00963100">
          <w:rPr>
            <w:rFonts w:ascii="Arial" w:hAnsi="Arial" w:cs="Arial"/>
            <w:sz w:val="22"/>
            <w:szCs w:val="22"/>
          </w:rPr>
          <w:t xml:space="preserve">(on any of the three occasions) was as a consequence of an omission to send such </w:t>
        </w:r>
        <w:r w:rsidR="00963100" w:rsidRPr="00AB5FE3">
          <w:rPr>
            <w:rFonts w:ascii="Arial" w:hAnsi="Arial" w:cs="Arial"/>
            <w:i/>
            <w:iCs/>
            <w:sz w:val="22"/>
            <w:szCs w:val="22"/>
            <w:rPrChange w:id="5097" w:author="Tammy Meek (NESO)" w:date="2025-01-27T11:50:00Z" w16du:dateUtc="2025-01-27T11:50:00Z">
              <w:rPr>
                <w:rFonts w:ascii="Arial" w:hAnsi="Arial" w:cs="Arial"/>
                <w:b/>
                <w:bCs/>
                <w:sz w:val="22"/>
                <w:szCs w:val="22"/>
              </w:rPr>
            </w:rPrChange>
          </w:rPr>
          <w:t>Member</w:t>
        </w:r>
        <w:r w:rsidR="00963100" w:rsidRPr="00AB5FE3">
          <w:rPr>
            <w:rFonts w:ascii="Arial" w:hAnsi="Arial" w:cs="Arial"/>
            <w:i/>
            <w:iCs/>
            <w:sz w:val="22"/>
            <w:szCs w:val="22"/>
            <w:rPrChange w:id="5098" w:author="Tammy Meek (NESO)" w:date="2025-01-27T11:50:00Z" w16du:dateUtc="2025-01-27T11:50:00Z">
              <w:rPr>
                <w:rFonts w:ascii="Arial" w:hAnsi="Arial" w:cs="Arial"/>
                <w:sz w:val="22"/>
                <w:szCs w:val="22"/>
              </w:rPr>
            </w:rPrChange>
          </w:rPr>
          <w:t xml:space="preserve"> </w:t>
        </w:r>
        <w:r w:rsidR="00963100">
          <w:rPr>
            <w:rFonts w:ascii="Arial" w:hAnsi="Arial" w:cs="Arial"/>
            <w:sz w:val="22"/>
            <w:szCs w:val="22"/>
          </w:rPr>
          <w:t xml:space="preserve">the details of the </w:t>
        </w:r>
        <w:del w:id="5099" w:author="Tammy Meek (NESO)" w:date="2025-01-27T11:32:00Z" w16du:dateUtc="2025-01-27T11:32:00Z">
          <w:r w:rsidR="00963100" w:rsidRPr="00207ADC" w:rsidDel="00AB5FE3">
            <w:rPr>
              <w:rFonts w:ascii="Arial" w:hAnsi="Arial" w:cs="Arial"/>
              <w:b/>
              <w:bCs/>
              <w:sz w:val="22"/>
              <w:szCs w:val="22"/>
            </w:rPr>
            <w:delText>Panel</w:delText>
          </w:r>
        </w:del>
      </w:ins>
      <w:ins w:id="5100" w:author="Tammy Meek (NESO)" w:date="2025-01-27T11:32:00Z" w16du:dateUtc="2025-01-27T11:32:00Z">
        <w:r w:rsidR="00AB5FE3" w:rsidRPr="00AB5FE3">
          <w:rPr>
            <w:rFonts w:ascii="Arial" w:hAnsi="Arial" w:cs="Arial"/>
            <w:i/>
            <w:iCs/>
            <w:sz w:val="22"/>
            <w:szCs w:val="22"/>
          </w:rPr>
          <w:t>Panel</w:t>
        </w:r>
      </w:ins>
      <w:ins w:id="5101" w:author="Stuart McLarnon (NESO)" w:date="2025-01-14T13:52:00Z">
        <w:r w:rsidR="00963100">
          <w:rPr>
            <w:rFonts w:ascii="Arial" w:hAnsi="Arial" w:cs="Arial"/>
            <w:sz w:val="22"/>
            <w:szCs w:val="22"/>
          </w:rPr>
          <w:t xml:space="preserve"> meeting required pursuant to sub</w:t>
        </w:r>
        <w:r w:rsidR="00963100">
          <w:rPr>
            <w:rFonts w:ascii="Arial" w:hAnsi="Arial" w:cs="Arial"/>
            <w:sz w:val="22"/>
            <w:szCs w:val="22"/>
          </w:rPr>
          <w:softHyphen/>
          <w:t>paragraph 4.9.2.</w:t>
        </w:r>
      </w:ins>
    </w:p>
    <w:p w14:paraId="63A0A37C" w14:textId="594A674B" w:rsidR="00963100" w:rsidDel="00DD491D" w:rsidRDefault="00963100" w:rsidP="00963100">
      <w:pPr>
        <w:kinsoku w:val="0"/>
        <w:overflowPunct w:val="0"/>
        <w:autoSpaceDE/>
        <w:autoSpaceDN/>
        <w:adjustRightInd/>
        <w:spacing w:before="238" w:line="253" w:lineRule="exact"/>
        <w:ind w:left="1440" w:right="72" w:hanging="720"/>
        <w:jc w:val="both"/>
        <w:textAlignment w:val="baseline"/>
        <w:rPr>
          <w:ins w:id="5102" w:author="Stuart McLarnon (NESO)" w:date="2025-01-14T13:52:00Z"/>
          <w:del w:id="5103" w:author="Tammy Meek (NESO)" w:date="2025-01-27T13:43:00Z" w16du:dateUtc="2025-01-27T13:43:00Z"/>
          <w:rFonts w:ascii="Arial" w:hAnsi="Arial" w:cs="Arial"/>
          <w:sz w:val="22"/>
          <w:szCs w:val="22"/>
        </w:rPr>
      </w:pPr>
    </w:p>
    <w:p w14:paraId="24ACA643" w14:textId="6A43938C" w:rsidR="00963100" w:rsidRDefault="00224D42" w:rsidP="00963100">
      <w:pPr>
        <w:kinsoku w:val="0"/>
        <w:overflowPunct w:val="0"/>
        <w:autoSpaceDE/>
        <w:autoSpaceDN/>
        <w:adjustRightInd/>
        <w:spacing w:before="241" w:line="250" w:lineRule="exact"/>
        <w:ind w:right="72"/>
        <w:textAlignment w:val="baseline"/>
        <w:rPr>
          <w:ins w:id="5104" w:author="Stuart McLarnon (NESO)" w:date="2025-01-14T13:52:00Z"/>
          <w:rFonts w:ascii="Arial" w:hAnsi="Arial" w:cs="Arial"/>
          <w:spacing w:val="5"/>
          <w:sz w:val="22"/>
          <w:szCs w:val="22"/>
        </w:rPr>
      </w:pPr>
      <w:ins w:id="5105" w:author="Stuart McLarnon (NESO)" w:date="2025-01-14T13:56:00Z">
        <w:r w:rsidRPr="00224D42">
          <w:rPr>
            <w:rFonts w:ascii="Arial" w:hAnsi="Arial" w:cs="Arial"/>
            <w:spacing w:val="5"/>
            <w:sz w:val="22"/>
            <w:szCs w:val="22"/>
          </w:rPr>
          <w:t>J.</w:t>
        </w:r>
      </w:ins>
      <w:ins w:id="5106" w:author="Stuart McLarnon (NESO)" w:date="2025-01-14T13:52:00Z">
        <w:r w:rsidR="00963100">
          <w:rPr>
            <w:rFonts w:ascii="Arial" w:hAnsi="Arial" w:cs="Arial"/>
            <w:spacing w:val="5"/>
            <w:sz w:val="22"/>
            <w:szCs w:val="22"/>
          </w:rPr>
          <w:t>4.10 Attendance by Other Persons</w:t>
        </w:r>
      </w:ins>
    </w:p>
    <w:p w14:paraId="0E73267E" w14:textId="77777777" w:rsidR="00963100" w:rsidRDefault="00963100" w:rsidP="00963100">
      <w:pPr>
        <w:kinsoku w:val="0"/>
        <w:overflowPunct w:val="0"/>
        <w:autoSpaceDE/>
        <w:autoSpaceDN/>
        <w:adjustRightInd/>
        <w:spacing w:before="8" w:line="252" w:lineRule="exact"/>
        <w:ind w:left="1440" w:right="72" w:hanging="720"/>
        <w:jc w:val="both"/>
        <w:textAlignment w:val="baseline"/>
        <w:rPr>
          <w:ins w:id="5107" w:author="Stuart McLarnon (NESO)" w:date="2025-01-14T13:52:00Z"/>
          <w:rFonts w:ascii="Arial" w:hAnsi="Arial" w:cs="Arial"/>
          <w:spacing w:val="-1"/>
          <w:sz w:val="22"/>
          <w:szCs w:val="22"/>
        </w:rPr>
      </w:pPr>
    </w:p>
    <w:p w14:paraId="7298748E" w14:textId="3360C30A" w:rsidR="00963100" w:rsidRDefault="00224D42">
      <w:pPr>
        <w:kinsoku w:val="0"/>
        <w:overflowPunct w:val="0"/>
        <w:autoSpaceDE/>
        <w:autoSpaceDN/>
        <w:adjustRightInd/>
        <w:spacing w:before="8" w:line="252" w:lineRule="exact"/>
        <w:ind w:left="2160" w:right="72" w:hanging="720"/>
        <w:jc w:val="both"/>
        <w:textAlignment w:val="baseline"/>
        <w:rPr>
          <w:ins w:id="5108" w:author="Stuart McLarnon (NESO)" w:date="2025-01-14T13:52:00Z"/>
          <w:rFonts w:ascii="Arial" w:hAnsi="Arial" w:cs="Arial"/>
          <w:spacing w:val="-1"/>
          <w:sz w:val="22"/>
          <w:szCs w:val="22"/>
        </w:rPr>
        <w:pPrChange w:id="5109" w:author="Tammy Meek (NESO)" w:date="2025-01-27T13:50:00Z" w16du:dateUtc="2025-01-27T13:50:00Z">
          <w:pPr>
            <w:kinsoku w:val="0"/>
            <w:overflowPunct w:val="0"/>
            <w:autoSpaceDE/>
            <w:autoSpaceDN/>
            <w:adjustRightInd/>
            <w:spacing w:before="8" w:line="252" w:lineRule="exact"/>
            <w:ind w:left="1440" w:right="72" w:hanging="720"/>
            <w:jc w:val="both"/>
            <w:textAlignment w:val="baseline"/>
          </w:pPr>
        </w:pPrChange>
      </w:pPr>
      <w:ins w:id="5110" w:author="Stuart McLarnon (NESO)" w:date="2025-01-14T13:56:00Z">
        <w:r w:rsidRPr="00224D42">
          <w:rPr>
            <w:rFonts w:ascii="Arial" w:hAnsi="Arial" w:cs="Arial"/>
            <w:spacing w:val="-1"/>
            <w:sz w:val="22"/>
            <w:szCs w:val="22"/>
          </w:rPr>
          <w:t>J.</w:t>
        </w:r>
      </w:ins>
      <w:ins w:id="5111" w:author="Stuart McLarnon (NESO)" w:date="2025-01-14T13:52:00Z">
        <w:r w:rsidR="00963100">
          <w:rPr>
            <w:rFonts w:ascii="Arial" w:hAnsi="Arial" w:cs="Arial"/>
            <w:spacing w:val="-1"/>
            <w:sz w:val="22"/>
            <w:szCs w:val="22"/>
          </w:rPr>
          <w:t xml:space="preserve">4.10.1 A </w:t>
        </w:r>
        <w:del w:id="5112" w:author="Tammy Meek (NESO)" w:date="2025-01-27T12:22:00Z" w16du:dateUtc="2025-01-27T12:22:00Z">
          <w:r w:rsidR="00963100" w:rsidRPr="00207ADC" w:rsidDel="001047FD">
            <w:rPr>
              <w:rFonts w:ascii="Arial" w:hAnsi="Arial" w:cs="Arial"/>
              <w:b/>
              <w:bCs/>
              <w:spacing w:val="-1"/>
              <w:sz w:val="22"/>
              <w:szCs w:val="22"/>
            </w:rPr>
            <w:delText>Member</w:delText>
          </w:r>
        </w:del>
      </w:ins>
      <w:ins w:id="5113" w:author="Tammy Meek (NESO)" w:date="2025-01-27T12:22:00Z" w16du:dateUtc="2025-01-27T12:22:00Z">
        <w:r w:rsidR="001047FD" w:rsidRPr="001047FD">
          <w:rPr>
            <w:rFonts w:ascii="Arial" w:hAnsi="Arial" w:cs="Arial"/>
            <w:i/>
            <w:iCs/>
            <w:spacing w:val="-1"/>
            <w:sz w:val="22"/>
            <w:szCs w:val="22"/>
          </w:rPr>
          <w:t>Member</w:t>
        </w:r>
      </w:ins>
      <w:ins w:id="5114" w:author="Stuart McLarnon (NESO)" w:date="2025-01-14T13:52:00Z">
        <w:r w:rsidR="00963100">
          <w:rPr>
            <w:rFonts w:ascii="Arial" w:hAnsi="Arial" w:cs="Arial"/>
            <w:spacing w:val="-1"/>
            <w:sz w:val="22"/>
            <w:szCs w:val="22"/>
          </w:rPr>
          <w:t xml:space="preserve"> may, with the agreement of the other </w:t>
        </w:r>
        <w:del w:id="5115" w:author="Tammy Meek (NESO)" w:date="2025-01-27T11:26:00Z" w16du:dateUtc="2025-01-27T11:26:00Z">
          <w:r w:rsidR="00963100" w:rsidRPr="00207ADC" w:rsidDel="00AB5FE3">
            <w:rPr>
              <w:rFonts w:ascii="Arial" w:hAnsi="Arial" w:cs="Arial"/>
              <w:b/>
              <w:bCs/>
              <w:spacing w:val="-1"/>
              <w:sz w:val="22"/>
              <w:szCs w:val="22"/>
            </w:rPr>
            <w:delText>Members</w:delText>
          </w:r>
        </w:del>
      </w:ins>
      <w:ins w:id="5116" w:author="Tammy Meek (NESO)" w:date="2025-01-27T11:26:00Z" w16du:dateUtc="2025-01-27T11:26:00Z">
        <w:r w:rsidR="00AB5FE3" w:rsidRPr="00AB5FE3">
          <w:rPr>
            <w:rFonts w:ascii="Arial" w:hAnsi="Arial" w:cs="Arial"/>
            <w:i/>
            <w:iCs/>
            <w:spacing w:val="-1"/>
            <w:sz w:val="22"/>
            <w:szCs w:val="22"/>
          </w:rPr>
          <w:t>Members</w:t>
        </w:r>
      </w:ins>
      <w:ins w:id="5117" w:author="Stuart McLarnon (NESO)" w:date="2025-01-14T13:52:00Z">
        <w:r w:rsidR="00963100" w:rsidRPr="00207ADC">
          <w:rPr>
            <w:rFonts w:ascii="Arial" w:hAnsi="Arial" w:cs="Arial"/>
            <w:b/>
            <w:bCs/>
            <w:spacing w:val="-1"/>
            <w:sz w:val="22"/>
            <w:szCs w:val="22"/>
          </w:rPr>
          <w:t>,</w:t>
        </w:r>
        <w:r w:rsidR="00963100">
          <w:rPr>
            <w:rFonts w:ascii="Arial" w:hAnsi="Arial" w:cs="Arial"/>
            <w:spacing w:val="-1"/>
            <w:sz w:val="22"/>
            <w:szCs w:val="22"/>
          </w:rPr>
          <w:t xml:space="preserve"> invite any person other than a person already entitled to attend under Paragraph 4.6 to attend any part of a </w:t>
        </w:r>
        <w:del w:id="5118" w:author="Tammy Meek (NESO)" w:date="2025-01-27T11:32:00Z" w16du:dateUtc="2025-01-27T11:32:00Z">
          <w:r w:rsidR="00963100" w:rsidRPr="00207ADC" w:rsidDel="00AB5FE3">
            <w:rPr>
              <w:rFonts w:ascii="Arial" w:hAnsi="Arial" w:cs="Arial"/>
              <w:b/>
              <w:bCs/>
              <w:spacing w:val="-1"/>
              <w:sz w:val="22"/>
              <w:szCs w:val="22"/>
            </w:rPr>
            <w:delText>Panel</w:delText>
          </w:r>
        </w:del>
      </w:ins>
      <w:ins w:id="5119" w:author="Tammy Meek (NESO)" w:date="2025-01-27T11:32:00Z" w16du:dateUtc="2025-01-27T11:32:00Z">
        <w:r w:rsidR="00AB5FE3" w:rsidRPr="00AB5FE3">
          <w:rPr>
            <w:rFonts w:ascii="Arial" w:hAnsi="Arial" w:cs="Arial"/>
            <w:i/>
            <w:iCs/>
            <w:spacing w:val="-1"/>
            <w:sz w:val="22"/>
            <w:szCs w:val="22"/>
          </w:rPr>
          <w:t>Panel</w:t>
        </w:r>
      </w:ins>
      <w:ins w:id="5120" w:author="Stuart McLarnon (NESO)" w:date="2025-01-14T13:52:00Z">
        <w:r w:rsidR="00963100">
          <w:rPr>
            <w:rFonts w:ascii="Arial" w:hAnsi="Arial" w:cs="Arial"/>
            <w:spacing w:val="-1"/>
            <w:sz w:val="22"/>
            <w:szCs w:val="22"/>
          </w:rPr>
          <w:t xml:space="preserve"> meeting and to speak at such meeting, where that person so attends.</w:t>
        </w:r>
      </w:ins>
    </w:p>
    <w:p w14:paraId="5DBC620C" w14:textId="07D3EB64" w:rsidR="00963100" w:rsidRDefault="00224D42" w:rsidP="00963100">
      <w:pPr>
        <w:kinsoku w:val="0"/>
        <w:overflowPunct w:val="0"/>
        <w:autoSpaceDE/>
        <w:autoSpaceDN/>
        <w:adjustRightInd/>
        <w:spacing w:before="237" w:line="253" w:lineRule="exact"/>
        <w:textAlignment w:val="baseline"/>
        <w:rPr>
          <w:ins w:id="5121" w:author="Stuart McLarnon (NESO)" w:date="2025-01-14T13:52:00Z"/>
          <w:rFonts w:ascii="Arial" w:hAnsi="Arial" w:cs="Arial"/>
          <w:spacing w:val="7"/>
          <w:sz w:val="22"/>
          <w:szCs w:val="22"/>
        </w:rPr>
      </w:pPr>
      <w:ins w:id="5122" w:author="Stuart McLarnon (NESO)" w:date="2025-01-14T13:56:00Z">
        <w:r w:rsidRPr="00224D42">
          <w:rPr>
            <w:rFonts w:ascii="Arial" w:hAnsi="Arial" w:cs="Arial"/>
            <w:spacing w:val="7"/>
            <w:sz w:val="22"/>
            <w:szCs w:val="22"/>
          </w:rPr>
          <w:t>J.</w:t>
        </w:r>
      </w:ins>
      <w:ins w:id="5123" w:author="Stuart McLarnon (NESO)" w:date="2025-01-14T13:52:00Z">
        <w:r w:rsidR="00963100">
          <w:rPr>
            <w:rFonts w:ascii="Arial" w:hAnsi="Arial" w:cs="Arial"/>
            <w:spacing w:val="7"/>
            <w:sz w:val="22"/>
            <w:szCs w:val="22"/>
          </w:rPr>
          <w:t>4.11 Removal from Office</w:t>
        </w:r>
      </w:ins>
    </w:p>
    <w:p w14:paraId="1F0A46F2" w14:textId="6D605F73" w:rsidR="00963100" w:rsidRDefault="00224D42">
      <w:pPr>
        <w:kinsoku w:val="0"/>
        <w:overflowPunct w:val="0"/>
        <w:autoSpaceDE/>
        <w:autoSpaceDN/>
        <w:adjustRightInd/>
        <w:spacing w:before="246" w:line="253" w:lineRule="exact"/>
        <w:ind w:left="720"/>
        <w:jc w:val="center"/>
        <w:textAlignment w:val="baseline"/>
        <w:rPr>
          <w:ins w:id="5124" w:author="Stuart McLarnon (NESO)" w:date="2025-01-14T13:52:00Z"/>
          <w:rFonts w:ascii="Arial" w:hAnsi="Arial" w:cs="Arial"/>
          <w:sz w:val="22"/>
          <w:szCs w:val="22"/>
        </w:rPr>
        <w:pPrChange w:id="5125" w:author="Tammy Meek (NESO)" w:date="2025-01-27T13:50:00Z" w16du:dateUtc="2025-01-27T13:50:00Z">
          <w:pPr>
            <w:kinsoku w:val="0"/>
            <w:overflowPunct w:val="0"/>
            <w:autoSpaceDE/>
            <w:autoSpaceDN/>
            <w:adjustRightInd/>
            <w:spacing w:before="246" w:line="253" w:lineRule="exact"/>
            <w:jc w:val="center"/>
            <w:textAlignment w:val="baseline"/>
          </w:pPr>
        </w:pPrChange>
      </w:pPr>
      <w:ins w:id="5126" w:author="Stuart McLarnon (NESO)" w:date="2025-01-14T13:56:00Z">
        <w:r w:rsidRPr="00224D42">
          <w:rPr>
            <w:rFonts w:ascii="Arial" w:hAnsi="Arial" w:cs="Arial"/>
            <w:sz w:val="22"/>
            <w:szCs w:val="22"/>
          </w:rPr>
          <w:t>J.</w:t>
        </w:r>
      </w:ins>
      <w:ins w:id="5127" w:author="Stuart McLarnon (NESO)" w:date="2025-01-14T13:52:00Z">
        <w:r w:rsidR="00963100">
          <w:rPr>
            <w:rFonts w:ascii="Arial" w:hAnsi="Arial" w:cs="Arial"/>
            <w:sz w:val="22"/>
            <w:szCs w:val="22"/>
          </w:rPr>
          <w:t xml:space="preserve">4.11.1 A person shall cease to hold office as a </w:t>
        </w:r>
        <w:del w:id="5128" w:author="Tammy Meek (NESO)" w:date="2025-01-27T11:52:00Z" w16du:dateUtc="2025-01-27T11:52:00Z">
          <w:r w:rsidR="00963100" w:rsidRPr="00207ADC" w:rsidDel="001769E4">
            <w:rPr>
              <w:rFonts w:ascii="Arial" w:hAnsi="Arial" w:cs="Arial"/>
              <w:b/>
              <w:bCs/>
              <w:sz w:val="22"/>
              <w:szCs w:val="22"/>
            </w:rPr>
            <w:delText>Member</w:delText>
          </w:r>
        </w:del>
      </w:ins>
      <w:ins w:id="5129" w:author="Tammy Meek (NESO)" w:date="2025-01-27T11:52:00Z" w16du:dateUtc="2025-01-27T11:52:00Z">
        <w:r w:rsidR="001769E4" w:rsidRPr="001769E4">
          <w:rPr>
            <w:rFonts w:ascii="Arial" w:hAnsi="Arial" w:cs="Arial"/>
            <w:i/>
            <w:iCs/>
            <w:sz w:val="22"/>
            <w:szCs w:val="22"/>
          </w:rPr>
          <w:t>Member</w:t>
        </w:r>
      </w:ins>
      <w:ins w:id="5130" w:author="Stuart McLarnon (NESO)" w:date="2025-01-14T13:52:00Z">
        <w:r w:rsidR="00963100">
          <w:rPr>
            <w:rFonts w:ascii="Arial" w:hAnsi="Arial" w:cs="Arial"/>
            <w:sz w:val="22"/>
            <w:szCs w:val="22"/>
          </w:rPr>
          <w:t xml:space="preserve"> or an </w:t>
        </w:r>
        <w:del w:id="5131" w:author="Tammy Meek (NESO)" w:date="2025-01-28T11:48:00Z" w16du:dateUtc="2025-01-28T11:48:00Z">
          <w:r w:rsidR="00963100" w:rsidRPr="00870312" w:rsidDel="00870312">
            <w:rPr>
              <w:rFonts w:ascii="Arial" w:hAnsi="Arial" w:cs="Arial"/>
              <w:sz w:val="22"/>
              <w:szCs w:val="22"/>
            </w:rPr>
            <w:delText>Alternate</w:delText>
          </w:r>
        </w:del>
      </w:ins>
      <w:ins w:id="5132" w:author="Tammy Meek (NESO)" w:date="2025-01-28T11:52:00Z" w16du:dateUtc="2025-01-28T11:52:00Z">
        <w:r w:rsidR="00D669F4" w:rsidRPr="00D669F4">
          <w:rPr>
            <w:rFonts w:ascii="Arial" w:hAnsi="Arial" w:cs="Arial"/>
            <w:sz w:val="22"/>
            <w:szCs w:val="22"/>
          </w:rPr>
          <w:t>Alternate</w:t>
        </w:r>
      </w:ins>
      <w:ins w:id="5133" w:author="Stuart McLarnon (NESO)" w:date="2025-01-14T13:52:00Z">
        <w:r w:rsidR="00963100">
          <w:rPr>
            <w:rFonts w:ascii="Arial" w:hAnsi="Arial" w:cs="Arial"/>
            <w:sz w:val="22"/>
            <w:szCs w:val="22"/>
          </w:rPr>
          <w:t xml:space="preserve"> </w:t>
        </w:r>
        <w:del w:id="5134" w:author="Tammy Meek (NESO)" w:date="2025-01-27T11:52:00Z" w16du:dateUtc="2025-01-27T11:52:00Z">
          <w:r w:rsidR="00963100" w:rsidRPr="00207ADC" w:rsidDel="001769E4">
            <w:rPr>
              <w:rFonts w:ascii="Arial" w:hAnsi="Arial" w:cs="Arial"/>
              <w:b/>
              <w:bCs/>
              <w:sz w:val="22"/>
              <w:szCs w:val="22"/>
            </w:rPr>
            <w:delText>Member</w:delText>
          </w:r>
        </w:del>
      </w:ins>
      <w:ins w:id="5135" w:author="Tammy Meek (NESO)" w:date="2025-01-27T11:52:00Z" w16du:dateUtc="2025-01-27T11:52:00Z">
        <w:r w:rsidR="001769E4" w:rsidRPr="001769E4">
          <w:rPr>
            <w:rFonts w:ascii="Arial" w:hAnsi="Arial" w:cs="Arial"/>
            <w:i/>
            <w:iCs/>
            <w:sz w:val="22"/>
            <w:szCs w:val="22"/>
          </w:rPr>
          <w:t>Member</w:t>
        </w:r>
      </w:ins>
      <w:ins w:id="5136" w:author="Stuart McLarnon (NESO)" w:date="2025-01-14T13:52:00Z">
        <w:r w:rsidR="00963100">
          <w:rPr>
            <w:rFonts w:ascii="Arial" w:hAnsi="Arial" w:cs="Arial"/>
            <w:sz w:val="22"/>
            <w:szCs w:val="22"/>
          </w:rPr>
          <w:t>:</w:t>
        </w:r>
      </w:ins>
    </w:p>
    <w:p w14:paraId="68506A8F" w14:textId="0D9A4787" w:rsidR="00963100" w:rsidDel="007A1511" w:rsidRDefault="00963100">
      <w:pPr>
        <w:tabs>
          <w:tab w:val="left" w:pos="2977"/>
        </w:tabs>
        <w:kinsoku w:val="0"/>
        <w:overflowPunct w:val="0"/>
        <w:autoSpaceDE/>
        <w:autoSpaceDN/>
        <w:adjustRightInd/>
        <w:spacing w:before="232" w:line="253" w:lineRule="exact"/>
        <w:ind w:left="2977" w:hanging="850"/>
        <w:textAlignment w:val="baseline"/>
        <w:rPr>
          <w:ins w:id="5137" w:author="Stuart McLarnon (NESO)" w:date="2025-01-14T13:52:00Z"/>
          <w:del w:id="5138" w:author="Tammy Meek (NESO)" w:date="2025-01-27T13:50:00Z" w16du:dateUtc="2025-01-27T13:50:00Z"/>
          <w:rFonts w:ascii="Arial" w:hAnsi="Arial" w:cs="Arial"/>
          <w:spacing w:val="-2"/>
          <w:sz w:val="22"/>
          <w:szCs w:val="22"/>
        </w:rPr>
        <w:pPrChange w:id="5139" w:author="Tammy Meek (NESO)" w:date="2025-01-27T13:50:00Z" w16du:dateUtc="2025-01-27T13:50:00Z">
          <w:pPr>
            <w:tabs>
              <w:tab w:val="left" w:pos="2160"/>
            </w:tabs>
            <w:kinsoku w:val="0"/>
            <w:overflowPunct w:val="0"/>
            <w:autoSpaceDE/>
            <w:autoSpaceDN/>
            <w:adjustRightInd/>
            <w:spacing w:before="232" w:line="253" w:lineRule="exact"/>
            <w:ind w:left="1440"/>
            <w:textAlignment w:val="baseline"/>
          </w:pPr>
        </w:pPrChange>
      </w:pPr>
      <w:ins w:id="5140" w:author="Stuart McLarnon (NESO)" w:date="2025-01-14T13:52:00Z">
        <w:r>
          <w:rPr>
            <w:rFonts w:ascii="Arial" w:hAnsi="Arial" w:cs="Arial"/>
            <w:spacing w:val="-2"/>
            <w:sz w:val="22"/>
            <w:szCs w:val="22"/>
          </w:rPr>
          <w:t>(a)</w:t>
        </w:r>
        <w:r>
          <w:rPr>
            <w:rFonts w:ascii="Arial" w:hAnsi="Arial" w:cs="Arial"/>
            <w:spacing w:val="-2"/>
            <w:sz w:val="22"/>
            <w:szCs w:val="22"/>
          </w:rPr>
          <w:tab/>
          <w:t xml:space="preserve">in the case of </w:t>
        </w:r>
        <w:del w:id="5141" w:author="Tammy Meek (NESO)" w:date="2025-01-27T11:23:00Z" w16du:dateUtc="2025-01-27T11:23:00Z">
          <w:r w:rsidRPr="00207ADC" w:rsidDel="002B6C45">
            <w:rPr>
              <w:rFonts w:ascii="Arial" w:hAnsi="Arial" w:cs="Arial"/>
              <w:b/>
              <w:bCs/>
              <w:spacing w:val="-2"/>
              <w:sz w:val="22"/>
              <w:szCs w:val="22"/>
            </w:rPr>
            <w:delText>Offshore Transmission Owner</w:delText>
          </w:r>
        </w:del>
      </w:ins>
      <w:ins w:id="5142" w:author="Tammy Meek (NESO)" w:date="2025-01-27T11:23:00Z" w16du:dateUtc="2025-01-27T11:23:00Z">
        <w:r w:rsidR="002B6C45" w:rsidRPr="002B6C45">
          <w:rPr>
            <w:rFonts w:ascii="Arial" w:hAnsi="Arial" w:cs="Arial"/>
            <w:i/>
            <w:iCs/>
            <w:spacing w:val="-2"/>
            <w:sz w:val="22"/>
            <w:szCs w:val="22"/>
          </w:rPr>
          <w:t>Offshore Transmission Owner</w:t>
        </w:r>
      </w:ins>
      <w:ins w:id="5143" w:author="Stuart McLarnon (NESO)" w:date="2025-01-14T13:52:00Z">
        <w:r>
          <w:rPr>
            <w:rFonts w:ascii="Arial" w:hAnsi="Arial" w:cs="Arial"/>
            <w:spacing w:val="-2"/>
            <w:sz w:val="22"/>
            <w:szCs w:val="22"/>
          </w:rPr>
          <w:t xml:space="preserve"> </w:t>
        </w:r>
        <w:del w:id="5144" w:author="Tammy Meek (NESO)" w:date="2025-01-27T11:26:00Z" w16du:dateUtc="2025-01-27T11:26:00Z">
          <w:r w:rsidRPr="00207ADC" w:rsidDel="00AB5FE3">
            <w:rPr>
              <w:rFonts w:ascii="Arial" w:hAnsi="Arial" w:cs="Arial"/>
              <w:b/>
              <w:bCs/>
              <w:spacing w:val="-2"/>
              <w:sz w:val="22"/>
              <w:szCs w:val="22"/>
            </w:rPr>
            <w:delText>Members</w:delText>
          </w:r>
        </w:del>
      </w:ins>
      <w:ins w:id="5145" w:author="Tammy Meek (NESO)" w:date="2025-01-27T11:26:00Z" w16du:dateUtc="2025-01-27T11:26:00Z">
        <w:r w:rsidR="00AB5FE3" w:rsidRPr="00AB5FE3">
          <w:rPr>
            <w:rFonts w:ascii="Arial" w:hAnsi="Arial" w:cs="Arial"/>
            <w:i/>
            <w:iCs/>
            <w:spacing w:val="-2"/>
            <w:sz w:val="22"/>
            <w:szCs w:val="22"/>
          </w:rPr>
          <w:t>Members</w:t>
        </w:r>
      </w:ins>
      <w:ins w:id="5146" w:author="Stuart McLarnon (NESO)" w:date="2025-01-14T13:52:00Z">
        <w:r>
          <w:rPr>
            <w:rFonts w:ascii="Arial" w:hAnsi="Arial" w:cs="Arial"/>
            <w:spacing w:val="-2"/>
            <w:sz w:val="22"/>
            <w:szCs w:val="22"/>
          </w:rPr>
          <w:t xml:space="preserve"> only, upon expiry of</w:t>
        </w:r>
      </w:ins>
      <w:ins w:id="5147" w:author="Tammy Meek (NESO)" w:date="2025-01-27T13:50:00Z" w16du:dateUtc="2025-01-27T13:50:00Z">
        <w:r w:rsidR="007A1511">
          <w:rPr>
            <w:rFonts w:ascii="Arial" w:hAnsi="Arial" w:cs="Arial"/>
            <w:spacing w:val="-2"/>
            <w:sz w:val="22"/>
            <w:szCs w:val="22"/>
          </w:rPr>
          <w:t xml:space="preserve"> </w:t>
        </w:r>
      </w:ins>
    </w:p>
    <w:p w14:paraId="7014D613" w14:textId="77777777" w:rsidR="00963100" w:rsidRDefault="00963100">
      <w:pPr>
        <w:tabs>
          <w:tab w:val="left" w:pos="2977"/>
        </w:tabs>
        <w:kinsoku w:val="0"/>
        <w:overflowPunct w:val="0"/>
        <w:autoSpaceDE/>
        <w:autoSpaceDN/>
        <w:adjustRightInd/>
        <w:spacing w:before="232" w:line="253" w:lineRule="exact"/>
        <w:ind w:left="2977" w:hanging="850"/>
        <w:textAlignment w:val="baseline"/>
        <w:rPr>
          <w:ins w:id="5148" w:author="Stuart McLarnon (NESO)" w:date="2025-01-14T13:52:00Z"/>
          <w:rFonts w:ascii="Arial" w:hAnsi="Arial" w:cs="Arial"/>
          <w:spacing w:val="-1"/>
          <w:sz w:val="22"/>
          <w:szCs w:val="22"/>
        </w:rPr>
        <w:pPrChange w:id="5149" w:author="Tammy Meek (NESO)" w:date="2025-01-27T13:50:00Z" w16du:dateUtc="2025-01-27T13:50:00Z">
          <w:pPr>
            <w:kinsoku w:val="0"/>
            <w:overflowPunct w:val="0"/>
            <w:autoSpaceDE/>
            <w:autoSpaceDN/>
            <w:adjustRightInd/>
            <w:spacing w:before="1" w:line="253" w:lineRule="exact"/>
            <w:ind w:left="2232"/>
            <w:textAlignment w:val="baseline"/>
          </w:pPr>
        </w:pPrChange>
      </w:pPr>
      <w:ins w:id="5150" w:author="Stuart McLarnon (NESO)" w:date="2025-01-14T13:52:00Z">
        <w:del w:id="5151" w:author="Tammy Meek (NESO)" w:date="2025-01-27T15:15:00Z" w16du:dateUtc="2025-01-27T15:15:00Z">
          <w:r>
            <w:rPr>
              <w:rFonts w:ascii="Arial" w:hAnsi="Arial" w:cs="Arial"/>
              <w:spacing w:val="-1"/>
              <w:sz w:val="22"/>
              <w:szCs w:val="22"/>
            </w:rPr>
            <w:delText xml:space="preserve"> </w:delText>
          </w:r>
        </w:del>
        <w:r>
          <w:rPr>
            <w:rFonts w:ascii="Arial" w:hAnsi="Arial" w:cs="Arial"/>
            <w:spacing w:val="-1"/>
            <w:sz w:val="22"/>
            <w:szCs w:val="22"/>
          </w:rPr>
          <w:t>their term of office unless re-appointed;</w:t>
        </w:r>
      </w:ins>
    </w:p>
    <w:p w14:paraId="6A6586D8" w14:textId="77777777" w:rsidR="00963100" w:rsidRDefault="00963100">
      <w:pPr>
        <w:tabs>
          <w:tab w:val="left" w:pos="2977"/>
        </w:tabs>
        <w:kinsoku w:val="0"/>
        <w:overflowPunct w:val="0"/>
        <w:autoSpaceDE/>
        <w:autoSpaceDN/>
        <w:adjustRightInd/>
        <w:spacing w:before="241" w:line="253" w:lineRule="exact"/>
        <w:ind w:left="2977" w:hanging="850"/>
        <w:textAlignment w:val="baseline"/>
        <w:rPr>
          <w:ins w:id="5152" w:author="Stuart McLarnon (NESO)" w:date="2025-01-14T13:52:00Z"/>
          <w:rFonts w:ascii="Arial" w:hAnsi="Arial" w:cs="Arial"/>
          <w:spacing w:val="-6"/>
          <w:sz w:val="22"/>
          <w:szCs w:val="22"/>
        </w:rPr>
        <w:pPrChange w:id="5153" w:author="Tammy Meek (NESO)" w:date="2025-01-27T13:50:00Z" w16du:dateUtc="2025-01-27T13:50:00Z">
          <w:pPr>
            <w:tabs>
              <w:tab w:val="left" w:pos="2160"/>
            </w:tabs>
            <w:kinsoku w:val="0"/>
            <w:overflowPunct w:val="0"/>
            <w:autoSpaceDE/>
            <w:autoSpaceDN/>
            <w:adjustRightInd/>
            <w:spacing w:before="241" w:line="253" w:lineRule="exact"/>
            <w:ind w:left="1440"/>
            <w:textAlignment w:val="baseline"/>
          </w:pPr>
        </w:pPrChange>
      </w:pPr>
      <w:ins w:id="5154" w:author="Stuart McLarnon (NESO)" w:date="2025-01-14T13:52:00Z">
        <w:r>
          <w:rPr>
            <w:rFonts w:ascii="Arial" w:hAnsi="Arial" w:cs="Arial"/>
            <w:spacing w:val="-6"/>
            <w:sz w:val="22"/>
            <w:szCs w:val="22"/>
          </w:rPr>
          <w:t>(b)</w:t>
        </w:r>
        <w:r>
          <w:rPr>
            <w:rFonts w:ascii="Arial" w:hAnsi="Arial" w:cs="Arial"/>
            <w:spacing w:val="-6"/>
            <w:sz w:val="22"/>
            <w:szCs w:val="22"/>
          </w:rPr>
          <w:tab/>
          <w:t>if they:</w:t>
        </w:r>
      </w:ins>
    </w:p>
    <w:p w14:paraId="53F2F4B1" w14:textId="3AC9A716" w:rsidR="00963100" w:rsidRDefault="00963100">
      <w:pPr>
        <w:numPr>
          <w:ilvl w:val="0"/>
          <w:numId w:val="72"/>
        </w:numPr>
        <w:tabs>
          <w:tab w:val="clear" w:pos="2736"/>
          <w:tab w:val="num" w:pos="3503"/>
        </w:tabs>
        <w:kinsoku w:val="0"/>
        <w:overflowPunct w:val="0"/>
        <w:autoSpaceDE/>
        <w:autoSpaceDN/>
        <w:adjustRightInd/>
        <w:spacing w:before="242" w:line="253" w:lineRule="exact"/>
        <w:ind w:left="3503" w:hanging="668"/>
        <w:textAlignment w:val="baseline"/>
        <w:rPr>
          <w:ins w:id="5155" w:author="Stuart McLarnon (NESO)" w:date="2025-01-14T13:52:00Z"/>
          <w:rFonts w:ascii="Arial" w:hAnsi="Arial" w:cs="Arial"/>
          <w:sz w:val="22"/>
          <w:szCs w:val="22"/>
        </w:rPr>
        <w:pPrChange w:id="5156" w:author="Tammy Meek (NESO)" w:date="2025-01-27T13:51:00Z" w16du:dateUtc="2025-01-27T13:51:00Z">
          <w:pPr>
            <w:numPr>
              <w:numId w:val="72"/>
            </w:numPr>
            <w:tabs>
              <w:tab w:val="num" w:pos="2736"/>
            </w:tabs>
            <w:kinsoku w:val="0"/>
            <w:overflowPunct w:val="0"/>
            <w:autoSpaceDE/>
            <w:autoSpaceDN/>
            <w:adjustRightInd/>
            <w:spacing w:before="242" w:line="253" w:lineRule="exact"/>
            <w:ind w:left="2736" w:hanging="504"/>
            <w:textAlignment w:val="baseline"/>
          </w:pPr>
        </w:pPrChange>
      </w:pPr>
      <w:ins w:id="5157" w:author="Stuart McLarnon (NESO)" w:date="2025-01-14T13:52:00Z">
        <w:r>
          <w:rPr>
            <w:rFonts w:ascii="Arial" w:hAnsi="Arial" w:cs="Arial"/>
            <w:sz w:val="22"/>
            <w:szCs w:val="22"/>
          </w:rPr>
          <w:t xml:space="preserve">resign by notice delivered to the </w:t>
        </w:r>
        <w:del w:id="5158" w:author="Tammy Meek (NESO)" w:date="2025-01-27T11:29:00Z" w16du:dateUtc="2025-01-27T11:29:00Z">
          <w:r w:rsidRPr="00207ADC" w:rsidDel="00AB5FE3">
            <w:rPr>
              <w:rFonts w:ascii="Arial" w:hAnsi="Arial" w:cs="Arial"/>
              <w:b/>
              <w:bCs/>
              <w:sz w:val="22"/>
              <w:szCs w:val="22"/>
            </w:rPr>
            <w:delText>Secretary</w:delText>
          </w:r>
        </w:del>
      </w:ins>
      <w:ins w:id="5159" w:author="Tammy Meek (NESO)" w:date="2025-01-27T11:29:00Z" w16du:dateUtc="2025-01-27T11:29:00Z">
        <w:r w:rsidR="00AB5FE3" w:rsidRPr="00AB5FE3">
          <w:rPr>
            <w:rFonts w:ascii="Arial" w:hAnsi="Arial" w:cs="Arial"/>
            <w:i/>
            <w:iCs/>
            <w:sz w:val="22"/>
            <w:szCs w:val="22"/>
          </w:rPr>
          <w:t>Secretary</w:t>
        </w:r>
      </w:ins>
      <w:ins w:id="5160" w:author="Stuart McLarnon (NESO)" w:date="2025-01-14T13:52:00Z">
        <w:r>
          <w:rPr>
            <w:rFonts w:ascii="Arial" w:hAnsi="Arial" w:cs="Arial"/>
            <w:sz w:val="22"/>
            <w:szCs w:val="22"/>
          </w:rPr>
          <w:t>;</w:t>
        </w:r>
      </w:ins>
    </w:p>
    <w:p w14:paraId="2AA21D8B" w14:textId="77777777" w:rsidR="00963100" w:rsidRDefault="00963100">
      <w:pPr>
        <w:numPr>
          <w:ilvl w:val="0"/>
          <w:numId w:val="73"/>
        </w:numPr>
        <w:tabs>
          <w:tab w:val="clear" w:pos="2736"/>
          <w:tab w:val="num" w:pos="3503"/>
        </w:tabs>
        <w:kinsoku w:val="0"/>
        <w:overflowPunct w:val="0"/>
        <w:autoSpaceDE/>
        <w:autoSpaceDN/>
        <w:adjustRightInd/>
        <w:spacing w:before="249" w:line="250" w:lineRule="exact"/>
        <w:ind w:left="3503" w:right="72" w:hanging="668"/>
        <w:textAlignment w:val="baseline"/>
        <w:rPr>
          <w:ins w:id="5161" w:author="Stuart McLarnon (NESO)" w:date="2025-01-14T13:52:00Z"/>
          <w:rFonts w:ascii="Arial" w:hAnsi="Arial" w:cs="Arial"/>
          <w:sz w:val="22"/>
          <w:szCs w:val="22"/>
        </w:rPr>
        <w:pPrChange w:id="5162" w:author="Tammy Meek (NESO)" w:date="2025-01-27T13:51:00Z" w16du:dateUtc="2025-01-27T13:51:00Z">
          <w:pPr>
            <w:numPr>
              <w:numId w:val="73"/>
            </w:numPr>
            <w:tabs>
              <w:tab w:val="num" w:pos="2736"/>
            </w:tabs>
            <w:kinsoku w:val="0"/>
            <w:overflowPunct w:val="0"/>
            <w:autoSpaceDE/>
            <w:autoSpaceDN/>
            <w:adjustRightInd/>
            <w:spacing w:before="249" w:line="250" w:lineRule="exact"/>
            <w:ind w:left="2736" w:right="72" w:hanging="504"/>
            <w:textAlignment w:val="baseline"/>
          </w:pPr>
        </w:pPrChange>
      </w:pPr>
      <w:ins w:id="5163" w:author="Stuart McLarnon (NESO)" w:date="2025-01-14T13:52:00Z">
        <w:r>
          <w:rPr>
            <w:rFonts w:ascii="Arial" w:hAnsi="Arial" w:cs="Arial"/>
            <w:sz w:val="22"/>
            <w:szCs w:val="22"/>
          </w:rPr>
          <w:t>become bankrupt or make any arrangement or composition with  their creditors generally;</w:t>
        </w:r>
      </w:ins>
    </w:p>
    <w:p w14:paraId="28541EE9" w14:textId="77777777" w:rsidR="00963100" w:rsidRDefault="00963100">
      <w:pPr>
        <w:numPr>
          <w:ilvl w:val="0"/>
          <w:numId w:val="73"/>
        </w:numPr>
        <w:tabs>
          <w:tab w:val="clear" w:pos="2736"/>
          <w:tab w:val="num" w:pos="3503"/>
        </w:tabs>
        <w:kinsoku w:val="0"/>
        <w:overflowPunct w:val="0"/>
        <w:autoSpaceDE/>
        <w:autoSpaceDN/>
        <w:adjustRightInd/>
        <w:spacing w:before="244" w:line="252" w:lineRule="exact"/>
        <w:ind w:left="3503" w:right="72" w:hanging="668"/>
        <w:jc w:val="both"/>
        <w:textAlignment w:val="baseline"/>
        <w:rPr>
          <w:ins w:id="5164" w:author="Stuart McLarnon (NESO)" w:date="2025-01-14T13:52:00Z"/>
          <w:rFonts w:ascii="Arial" w:hAnsi="Arial" w:cs="Arial"/>
          <w:sz w:val="22"/>
          <w:szCs w:val="22"/>
        </w:rPr>
        <w:pPrChange w:id="5165" w:author="Tammy Meek (NESO)" w:date="2025-01-27T13:51:00Z" w16du:dateUtc="2025-01-27T13:51:00Z">
          <w:pPr>
            <w:numPr>
              <w:numId w:val="73"/>
            </w:numPr>
            <w:tabs>
              <w:tab w:val="num" w:pos="2736"/>
            </w:tabs>
            <w:kinsoku w:val="0"/>
            <w:overflowPunct w:val="0"/>
            <w:autoSpaceDE/>
            <w:autoSpaceDN/>
            <w:adjustRightInd/>
            <w:spacing w:before="244" w:line="252" w:lineRule="exact"/>
            <w:ind w:left="2736" w:right="72" w:hanging="504"/>
            <w:jc w:val="both"/>
            <w:textAlignment w:val="baseline"/>
          </w:pPr>
        </w:pPrChange>
      </w:pPr>
      <w:ins w:id="5166" w:author="Stuart McLarnon (NESO)" w:date="2025-01-14T13:52:00Z">
        <w:r>
          <w:rPr>
            <w:rFonts w:ascii="Arial" w:hAnsi="Arial" w:cs="Arial"/>
            <w:sz w:val="22"/>
            <w:szCs w:val="22"/>
          </w:rPr>
          <w:t xml:space="preserve">are or may be suffering from a mental disorder and either are  admitted to hospital in pursuance of an application under the Mental Health Act 1983 or the Mental Health (Scotland) Act 1960 or an order is made by a court having jurisdiction in matters concerning mental disorder for their detention or for the appointment of a receiver, </w:t>
        </w:r>
        <w:r>
          <w:rPr>
            <w:rFonts w:ascii="Arial" w:hAnsi="Arial" w:cs="Arial"/>
            <w:i/>
            <w:iCs/>
            <w:sz w:val="22"/>
            <w:szCs w:val="22"/>
          </w:rPr>
          <w:t xml:space="preserve">curator bonis </w:t>
        </w:r>
        <w:r>
          <w:rPr>
            <w:rFonts w:ascii="Arial" w:hAnsi="Arial" w:cs="Arial"/>
            <w:sz w:val="22"/>
            <w:szCs w:val="22"/>
          </w:rPr>
          <w:t>or other person with respect to their property or affairs;</w:t>
        </w:r>
      </w:ins>
    </w:p>
    <w:p w14:paraId="3E329A13" w14:textId="77777777" w:rsidR="00963100" w:rsidRDefault="00963100">
      <w:pPr>
        <w:numPr>
          <w:ilvl w:val="0"/>
          <w:numId w:val="73"/>
        </w:numPr>
        <w:tabs>
          <w:tab w:val="clear" w:pos="2736"/>
          <w:tab w:val="num" w:pos="3503"/>
        </w:tabs>
        <w:kinsoku w:val="0"/>
        <w:overflowPunct w:val="0"/>
        <w:autoSpaceDE/>
        <w:autoSpaceDN/>
        <w:adjustRightInd/>
        <w:spacing w:before="246" w:line="249" w:lineRule="exact"/>
        <w:ind w:left="3503" w:right="72" w:hanging="668"/>
        <w:jc w:val="both"/>
        <w:textAlignment w:val="baseline"/>
        <w:rPr>
          <w:ins w:id="5167" w:author="Stuart McLarnon (NESO)" w:date="2025-01-14T13:52:00Z"/>
          <w:rFonts w:ascii="Arial" w:hAnsi="Arial" w:cs="Arial"/>
          <w:sz w:val="22"/>
          <w:szCs w:val="22"/>
        </w:rPr>
        <w:pPrChange w:id="5168" w:author="Tammy Meek (NESO)" w:date="2025-01-27T13:51:00Z" w16du:dateUtc="2025-01-27T13:51:00Z">
          <w:pPr>
            <w:numPr>
              <w:numId w:val="73"/>
            </w:numPr>
            <w:tabs>
              <w:tab w:val="num" w:pos="2736"/>
            </w:tabs>
            <w:kinsoku w:val="0"/>
            <w:overflowPunct w:val="0"/>
            <w:autoSpaceDE/>
            <w:autoSpaceDN/>
            <w:adjustRightInd/>
            <w:spacing w:before="246" w:line="249" w:lineRule="exact"/>
            <w:ind w:left="2736" w:right="72" w:hanging="504"/>
            <w:jc w:val="both"/>
            <w:textAlignment w:val="baseline"/>
          </w:pPr>
        </w:pPrChange>
      </w:pPr>
      <w:ins w:id="5169" w:author="Stuart McLarnon (NESO)" w:date="2025-01-14T13:52:00Z">
        <w:r>
          <w:rPr>
            <w:rFonts w:ascii="Arial" w:hAnsi="Arial" w:cs="Arial"/>
            <w:sz w:val="22"/>
            <w:szCs w:val="22"/>
          </w:rPr>
          <w:t>become prohibited by law from being a director of a company under the Companies Act 1985;</w:t>
        </w:r>
      </w:ins>
    </w:p>
    <w:p w14:paraId="364DA50B" w14:textId="77777777" w:rsidR="00963100" w:rsidRDefault="00963100">
      <w:pPr>
        <w:numPr>
          <w:ilvl w:val="0"/>
          <w:numId w:val="72"/>
        </w:numPr>
        <w:tabs>
          <w:tab w:val="clear" w:pos="2736"/>
          <w:tab w:val="num" w:pos="3503"/>
        </w:tabs>
        <w:kinsoku w:val="0"/>
        <w:overflowPunct w:val="0"/>
        <w:autoSpaceDE/>
        <w:autoSpaceDN/>
        <w:adjustRightInd/>
        <w:spacing w:before="242" w:line="253" w:lineRule="exact"/>
        <w:ind w:left="3503" w:hanging="668"/>
        <w:jc w:val="both"/>
        <w:textAlignment w:val="baseline"/>
        <w:rPr>
          <w:ins w:id="5170" w:author="Stuart McLarnon (NESO)" w:date="2025-01-14T13:52:00Z"/>
          <w:rFonts w:ascii="Arial" w:hAnsi="Arial" w:cs="Arial"/>
          <w:spacing w:val="-4"/>
          <w:sz w:val="22"/>
          <w:szCs w:val="22"/>
        </w:rPr>
        <w:pPrChange w:id="5171" w:author="Tammy Meek (NESO)" w:date="2025-01-27T13:51:00Z" w16du:dateUtc="2025-01-27T13:51:00Z">
          <w:pPr>
            <w:numPr>
              <w:numId w:val="72"/>
            </w:numPr>
            <w:tabs>
              <w:tab w:val="num" w:pos="2736"/>
            </w:tabs>
            <w:kinsoku w:val="0"/>
            <w:overflowPunct w:val="0"/>
            <w:autoSpaceDE/>
            <w:autoSpaceDN/>
            <w:adjustRightInd/>
            <w:spacing w:before="242" w:line="253" w:lineRule="exact"/>
            <w:ind w:left="2736" w:hanging="504"/>
            <w:jc w:val="both"/>
            <w:textAlignment w:val="baseline"/>
          </w:pPr>
        </w:pPrChange>
      </w:pPr>
      <w:ins w:id="5172" w:author="Stuart McLarnon (NESO)" w:date="2025-01-14T13:52:00Z">
        <w:r>
          <w:rPr>
            <w:rFonts w:ascii="Arial" w:hAnsi="Arial" w:cs="Arial"/>
            <w:spacing w:val="-4"/>
            <w:sz w:val="22"/>
            <w:szCs w:val="22"/>
          </w:rPr>
          <w:t>die; or</w:t>
        </w:r>
      </w:ins>
    </w:p>
    <w:p w14:paraId="5BC15E2D" w14:textId="77777777" w:rsidR="00963100" w:rsidRDefault="00963100">
      <w:pPr>
        <w:numPr>
          <w:ilvl w:val="0"/>
          <w:numId w:val="73"/>
        </w:numPr>
        <w:tabs>
          <w:tab w:val="clear" w:pos="2736"/>
          <w:tab w:val="num" w:pos="3503"/>
        </w:tabs>
        <w:kinsoku w:val="0"/>
        <w:overflowPunct w:val="0"/>
        <w:autoSpaceDE/>
        <w:autoSpaceDN/>
        <w:adjustRightInd/>
        <w:spacing w:before="241" w:after="240" w:line="253" w:lineRule="exact"/>
        <w:ind w:left="3503" w:hanging="668"/>
        <w:jc w:val="both"/>
        <w:textAlignment w:val="baseline"/>
        <w:rPr>
          <w:ins w:id="5173" w:author="Stuart McLarnon (NESO)" w:date="2025-01-14T13:52:00Z"/>
          <w:rFonts w:ascii="Arial" w:hAnsi="Arial" w:cs="Arial"/>
          <w:sz w:val="22"/>
          <w:szCs w:val="22"/>
        </w:rPr>
        <w:pPrChange w:id="5174" w:author="Tammy Meek (NESO)" w:date="2025-01-27T13:51:00Z" w16du:dateUtc="2025-01-27T13:51:00Z">
          <w:pPr>
            <w:numPr>
              <w:numId w:val="73"/>
            </w:numPr>
            <w:tabs>
              <w:tab w:val="num" w:pos="2736"/>
            </w:tabs>
            <w:kinsoku w:val="0"/>
            <w:overflowPunct w:val="0"/>
            <w:autoSpaceDE/>
            <w:autoSpaceDN/>
            <w:adjustRightInd/>
            <w:spacing w:before="241" w:line="253" w:lineRule="exact"/>
            <w:ind w:left="2736" w:hanging="504"/>
            <w:jc w:val="both"/>
            <w:textAlignment w:val="baseline"/>
          </w:pPr>
        </w:pPrChange>
      </w:pPr>
      <w:ins w:id="5175" w:author="Stuart McLarnon (NESO)" w:date="2025-01-14T13:52:00Z">
        <w:r>
          <w:rPr>
            <w:rFonts w:ascii="Arial" w:hAnsi="Arial" w:cs="Arial"/>
            <w:sz w:val="22"/>
            <w:szCs w:val="22"/>
          </w:rPr>
          <w:t>are convicted on an indictable offence; or</w:t>
        </w:r>
      </w:ins>
    </w:p>
    <w:p w14:paraId="2446D39E" w14:textId="09C148CA" w:rsidR="00963100" w:rsidRPr="00C2734F" w:rsidDel="007A1511" w:rsidRDefault="00963100">
      <w:pPr>
        <w:pStyle w:val="ListParagraph"/>
        <w:numPr>
          <w:ilvl w:val="0"/>
          <w:numId w:val="68"/>
        </w:numPr>
        <w:tabs>
          <w:tab w:val="left" w:pos="2160"/>
        </w:tabs>
        <w:kinsoku w:val="0"/>
        <w:overflowPunct w:val="0"/>
        <w:autoSpaceDE/>
        <w:autoSpaceDN/>
        <w:adjustRightInd/>
        <w:spacing w:before="9" w:line="250" w:lineRule="exact"/>
        <w:ind w:left="3600" w:right="72"/>
        <w:jc w:val="both"/>
        <w:textAlignment w:val="baseline"/>
        <w:rPr>
          <w:ins w:id="5176" w:author="Stuart McLarnon (NESO)" w:date="2025-01-14T13:52:00Z"/>
          <w:del w:id="5177" w:author="Tammy Meek (NESO)" w:date="2025-01-27T13:51:00Z" w16du:dateUtc="2025-01-27T13:51:00Z"/>
          <w:rFonts w:ascii="Arial" w:hAnsi="Arial" w:cs="Arial"/>
          <w:sz w:val="22"/>
          <w:szCs w:val="22"/>
        </w:rPr>
        <w:pPrChange w:id="5178" w:author="Tammy Meek (NESO)" w:date="2025-01-27T13:51:00Z" w16du:dateUtc="2025-01-27T13:51:00Z">
          <w:pPr>
            <w:tabs>
              <w:tab w:val="left" w:pos="2160"/>
            </w:tabs>
            <w:kinsoku w:val="0"/>
            <w:overflowPunct w:val="0"/>
            <w:autoSpaceDE/>
            <w:autoSpaceDN/>
            <w:adjustRightInd/>
            <w:spacing w:before="237" w:line="253" w:lineRule="exact"/>
            <w:ind w:left="1440"/>
            <w:textAlignment w:val="baseline"/>
          </w:pPr>
        </w:pPrChange>
      </w:pPr>
      <w:ins w:id="5179" w:author="Stuart McLarnon (NESO)" w:date="2025-01-14T13:52:00Z">
        <w:del w:id="5180" w:author="Tammy Meek (NESO)" w:date="2025-01-27T13:51:00Z" w16du:dateUtc="2025-01-27T13:51:00Z">
          <w:r w:rsidRPr="00C2734F" w:rsidDel="007A1511">
            <w:rPr>
              <w:rFonts w:ascii="Arial" w:hAnsi="Arial" w:cs="Arial"/>
              <w:sz w:val="22"/>
              <w:szCs w:val="22"/>
            </w:rPr>
            <w:delText>(c)</w:delText>
          </w:r>
          <w:r w:rsidRPr="00C2734F" w:rsidDel="007A1511">
            <w:rPr>
              <w:rFonts w:ascii="Arial" w:hAnsi="Arial" w:cs="Arial"/>
              <w:sz w:val="22"/>
              <w:szCs w:val="22"/>
            </w:rPr>
            <w:tab/>
          </w:r>
        </w:del>
        <w:r w:rsidRPr="00C2734F">
          <w:rPr>
            <w:rFonts w:ascii="Arial" w:hAnsi="Arial" w:cs="Arial"/>
            <w:sz w:val="22"/>
            <w:szCs w:val="22"/>
          </w:rPr>
          <w:t xml:space="preserve">if the </w:t>
        </w:r>
        <w:del w:id="5181" w:author="Tammy Meek (NESO)" w:date="2025-01-27T11:32:00Z" w16du:dateUtc="2025-01-27T11:32:00Z">
          <w:r w:rsidRPr="00C2734F" w:rsidDel="00AB5FE3">
            <w:rPr>
              <w:rFonts w:ascii="Arial" w:hAnsi="Arial" w:cs="Arial"/>
              <w:b/>
              <w:sz w:val="22"/>
              <w:szCs w:val="22"/>
            </w:rPr>
            <w:delText>Panel</w:delText>
          </w:r>
        </w:del>
      </w:ins>
      <w:ins w:id="5182" w:author="Tammy Meek (NESO)" w:date="2025-01-27T11:32:00Z" w16du:dateUtc="2025-01-27T11:32:00Z">
        <w:r w:rsidR="00AB5FE3" w:rsidRPr="00C2734F">
          <w:rPr>
            <w:rFonts w:ascii="Arial" w:hAnsi="Arial" w:cs="Arial"/>
            <w:i/>
            <w:sz w:val="22"/>
            <w:szCs w:val="22"/>
          </w:rPr>
          <w:t>Panel</w:t>
        </w:r>
      </w:ins>
      <w:ins w:id="5183" w:author="Stuart McLarnon (NESO)" w:date="2025-01-14T13:52:00Z">
        <w:r w:rsidRPr="00C2734F">
          <w:rPr>
            <w:rFonts w:ascii="Arial" w:hAnsi="Arial" w:cs="Arial"/>
            <w:sz w:val="22"/>
            <w:szCs w:val="22"/>
          </w:rPr>
          <w:t xml:space="preserve"> resolves (and the </w:t>
        </w:r>
        <w:del w:id="5184" w:author="Tammy Meek (NESO)" w:date="2025-01-27T11:34:00Z" w16du:dateUtc="2025-01-27T11:34:00Z">
          <w:r w:rsidRPr="00C2734F" w:rsidDel="00AB5FE3">
            <w:rPr>
              <w:rFonts w:ascii="Arial" w:hAnsi="Arial" w:cs="Arial"/>
              <w:b/>
              <w:sz w:val="22"/>
              <w:szCs w:val="22"/>
            </w:rPr>
            <w:delText>Authority</w:delText>
          </w:r>
        </w:del>
      </w:ins>
      <w:ins w:id="5185" w:author="Tammy Meek (NESO)" w:date="2025-01-27T11:34:00Z" w16du:dateUtc="2025-01-27T11:34:00Z">
        <w:r w:rsidR="00AB5FE3" w:rsidRPr="00C2734F">
          <w:rPr>
            <w:rFonts w:ascii="Arial" w:hAnsi="Arial" w:cs="Arial"/>
            <w:i/>
            <w:sz w:val="22"/>
            <w:szCs w:val="22"/>
          </w:rPr>
          <w:t>Authority</w:t>
        </w:r>
      </w:ins>
      <w:ins w:id="5186" w:author="Stuart McLarnon (NESO)" w:date="2025-01-14T13:52:00Z">
        <w:r w:rsidRPr="00C2734F">
          <w:rPr>
            <w:rFonts w:ascii="Arial" w:hAnsi="Arial" w:cs="Arial"/>
            <w:sz w:val="22"/>
            <w:szCs w:val="22"/>
          </w:rPr>
          <w:t xml:space="preserve"> does not veto such resolution by</w:t>
        </w:r>
      </w:ins>
      <w:ins w:id="5187" w:author="Tammy Meek (NESO)" w:date="2025-01-27T13:51:00Z" w16du:dateUtc="2025-01-27T13:51:00Z">
        <w:r w:rsidR="007A1511" w:rsidRPr="007A1511">
          <w:rPr>
            <w:rFonts w:ascii="Arial" w:hAnsi="Arial" w:cs="Arial"/>
            <w:sz w:val="22"/>
            <w:szCs w:val="22"/>
          </w:rPr>
          <w:t xml:space="preserve"> </w:t>
        </w:r>
      </w:ins>
    </w:p>
    <w:p w14:paraId="4C31241F" w14:textId="14E9A6B7" w:rsidR="00963100" w:rsidRPr="007A1511" w:rsidRDefault="00963100">
      <w:pPr>
        <w:pStyle w:val="ListParagraph"/>
        <w:numPr>
          <w:ilvl w:val="0"/>
          <w:numId w:val="68"/>
        </w:numPr>
        <w:tabs>
          <w:tab w:val="clear" w:pos="3131"/>
          <w:tab w:val="left" w:pos="2160"/>
          <w:tab w:val="num" w:pos="2411"/>
        </w:tabs>
        <w:kinsoku w:val="0"/>
        <w:overflowPunct w:val="0"/>
        <w:autoSpaceDE/>
        <w:autoSpaceDN/>
        <w:adjustRightInd/>
        <w:spacing w:before="9" w:line="250" w:lineRule="exact"/>
        <w:ind w:left="2977" w:right="72" w:hanging="817"/>
        <w:jc w:val="both"/>
        <w:textAlignment w:val="baseline"/>
        <w:rPr>
          <w:ins w:id="5188" w:author="Stuart McLarnon (NESO)" w:date="2025-01-14T13:52:00Z"/>
          <w:rFonts w:ascii="Arial" w:hAnsi="Arial" w:cs="Arial"/>
          <w:sz w:val="22"/>
          <w:szCs w:val="22"/>
        </w:rPr>
        <w:pPrChange w:id="5189" w:author="Tammy Meek (NESO)" w:date="2025-01-27T13:51:00Z" w16du:dateUtc="2025-01-27T13:51:00Z">
          <w:pPr>
            <w:kinsoku w:val="0"/>
            <w:overflowPunct w:val="0"/>
            <w:autoSpaceDE/>
            <w:autoSpaceDN/>
            <w:adjustRightInd/>
            <w:spacing w:before="9" w:line="250" w:lineRule="exact"/>
            <w:ind w:left="2232" w:right="72"/>
            <w:textAlignment w:val="baseline"/>
          </w:pPr>
        </w:pPrChange>
      </w:pPr>
      <w:ins w:id="5190" w:author="Stuart McLarnon (NESO)" w:date="2025-01-14T13:52:00Z">
        <w:r w:rsidRPr="007A1511">
          <w:rPr>
            <w:rFonts w:ascii="Arial" w:hAnsi="Arial" w:cs="Arial"/>
            <w:sz w:val="22"/>
            <w:szCs w:val="22"/>
          </w:rPr>
          <w:t xml:space="preserve">notice in writing to the </w:t>
        </w:r>
        <w:del w:id="5191" w:author="Tammy Meek (NESO)" w:date="2025-01-27T11:29:00Z" w16du:dateUtc="2025-01-27T11:29:00Z">
          <w:r w:rsidRPr="007A1511" w:rsidDel="00AB5FE3">
            <w:rPr>
              <w:rFonts w:ascii="Arial" w:hAnsi="Arial" w:cs="Arial"/>
              <w:b/>
              <w:bCs/>
              <w:sz w:val="22"/>
              <w:szCs w:val="22"/>
            </w:rPr>
            <w:delText>Secretary</w:delText>
          </w:r>
        </w:del>
      </w:ins>
      <w:ins w:id="5192" w:author="Tammy Meek (NESO)" w:date="2025-01-27T11:29:00Z" w16du:dateUtc="2025-01-27T11:29:00Z">
        <w:r w:rsidR="00AB5FE3" w:rsidRPr="007A1511">
          <w:rPr>
            <w:rFonts w:ascii="Arial" w:hAnsi="Arial" w:cs="Arial"/>
            <w:i/>
            <w:iCs/>
            <w:sz w:val="22"/>
            <w:szCs w:val="22"/>
          </w:rPr>
          <w:t>Secretary</w:t>
        </w:r>
      </w:ins>
      <w:ins w:id="5193" w:author="Stuart McLarnon (NESO)" w:date="2025-01-14T13:52:00Z">
        <w:r w:rsidRPr="007A1511">
          <w:rPr>
            <w:rFonts w:ascii="Arial" w:hAnsi="Arial" w:cs="Arial"/>
            <w:sz w:val="22"/>
            <w:szCs w:val="22"/>
          </w:rPr>
          <w:t xml:space="preserve"> within 15 </w:t>
        </w:r>
        <w:del w:id="5194" w:author="Tammy Meek (NESO)" w:date="2025-01-27T15:19:00Z" w16du:dateUtc="2025-01-27T15:19:00Z">
          <w:r w:rsidRPr="007A1511">
            <w:rPr>
              <w:rFonts w:ascii="Arial" w:hAnsi="Arial" w:cs="Arial"/>
              <w:b/>
              <w:bCs/>
              <w:sz w:val="22"/>
              <w:szCs w:val="22"/>
            </w:rPr>
            <w:delText>Business Days</w:delText>
          </w:r>
        </w:del>
      </w:ins>
      <w:ins w:id="5195" w:author="Tammy Meek (NESO)" w:date="2025-01-27T15:19:00Z" w16du:dateUtc="2025-01-27T15:19:00Z">
        <w:r w:rsidR="00213E20" w:rsidRPr="00213E20">
          <w:rPr>
            <w:rFonts w:ascii="Arial" w:hAnsi="Arial" w:cs="Arial"/>
            <w:sz w:val="22"/>
            <w:szCs w:val="22"/>
          </w:rPr>
          <w:t>Business Days</w:t>
        </w:r>
      </w:ins>
      <w:ins w:id="5196" w:author="Stuart McLarnon (NESO)" w:date="2025-01-14T13:52:00Z">
        <w:r w:rsidRPr="007A1511">
          <w:rPr>
            <w:rFonts w:ascii="Arial" w:hAnsi="Arial" w:cs="Arial"/>
            <w:sz w:val="22"/>
            <w:szCs w:val="22"/>
          </w:rPr>
          <w:t>) that they should cease to hold office on grounds of their serious misconduct.</w:t>
        </w:r>
      </w:ins>
    </w:p>
    <w:p w14:paraId="14439D4B" w14:textId="5927FBA7" w:rsidR="00963100" w:rsidRDefault="00224D42">
      <w:pPr>
        <w:kinsoku w:val="0"/>
        <w:overflowPunct w:val="0"/>
        <w:autoSpaceDE/>
        <w:autoSpaceDN/>
        <w:adjustRightInd/>
        <w:spacing w:before="244" w:line="252" w:lineRule="exact"/>
        <w:ind w:left="2160" w:right="72" w:hanging="720"/>
        <w:jc w:val="both"/>
        <w:textAlignment w:val="baseline"/>
        <w:rPr>
          <w:ins w:id="5197" w:author="Stuart McLarnon (NESO)" w:date="2025-01-14T13:52:00Z"/>
          <w:rFonts w:ascii="Arial" w:hAnsi="Arial" w:cs="Arial"/>
          <w:sz w:val="22"/>
          <w:szCs w:val="22"/>
        </w:rPr>
        <w:pPrChange w:id="5198" w:author="Tammy Meek (NESO)" w:date="2025-01-28T09:35:00Z" w16du:dateUtc="2025-01-28T09:35:00Z">
          <w:pPr>
            <w:kinsoku w:val="0"/>
            <w:overflowPunct w:val="0"/>
            <w:autoSpaceDE/>
            <w:autoSpaceDN/>
            <w:adjustRightInd/>
            <w:spacing w:before="244" w:line="252" w:lineRule="exact"/>
            <w:ind w:left="1440" w:right="72" w:hanging="720"/>
            <w:jc w:val="both"/>
            <w:textAlignment w:val="baseline"/>
          </w:pPr>
        </w:pPrChange>
      </w:pPr>
      <w:ins w:id="5199" w:author="Stuart McLarnon (NESO)" w:date="2025-01-14T13:56:00Z">
        <w:r w:rsidRPr="00224D42">
          <w:rPr>
            <w:rFonts w:ascii="Arial" w:hAnsi="Arial" w:cs="Arial"/>
            <w:sz w:val="22"/>
            <w:szCs w:val="22"/>
          </w:rPr>
          <w:t>J.</w:t>
        </w:r>
      </w:ins>
      <w:ins w:id="5200" w:author="Stuart McLarnon (NESO)" w:date="2025-01-14T13:52:00Z">
        <w:r w:rsidR="00963100">
          <w:rPr>
            <w:rFonts w:ascii="Arial" w:hAnsi="Arial" w:cs="Arial"/>
            <w:sz w:val="22"/>
            <w:szCs w:val="22"/>
          </w:rPr>
          <w:t xml:space="preserve">4.11.2 A </w:t>
        </w:r>
        <w:del w:id="5201" w:author="Tammy Meek (NESO)" w:date="2025-01-27T11:32:00Z" w16du:dateUtc="2025-01-27T11:32:00Z">
          <w:r w:rsidR="00963100" w:rsidRPr="00207ADC" w:rsidDel="00AB5FE3">
            <w:rPr>
              <w:rFonts w:ascii="Arial" w:hAnsi="Arial" w:cs="Arial"/>
              <w:b/>
              <w:bCs/>
              <w:sz w:val="22"/>
              <w:szCs w:val="22"/>
            </w:rPr>
            <w:delText>Panel</w:delText>
          </w:r>
        </w:del>
      </w:ins>
      <w:ins w:id="5202" w:author="Tammy Meek (NESO)" w:date="2025-01-27T11:32:00Z" w16du:dateUtc="2025-01-27T11:32:00Z">
        <w:r w:rsidR="00AB5FE3" w:rsidRPr="00AB5FE3">
          <w:rPr>
            <w:rFonts w:ascii="Arial" w:hAnsi="Arial" w:cs="Arial"/>
            <w:i/>
            <w:iCs/>
            <w:sz w:val="22"/>
            <w:szCs w:val="22"/>
          </w:rPr>
          <w:t>Panel</w:t>
        </w:r>
      </w:ins>
      <w:ins w:id="5203" w:author="Stuart McLarnon (NESO)" w:date="2025-01-14T13:52:00Z">
        <w:r w:rsidR="00963100">
          <w:rPr>
            <w:rFonts w:ascii="Arial" w:hAnsi="Arial" w:cs="Arial"/>
            <w:sz w:val="22"/>
            <w:szCs w:val="22"/>
          </w:rPr>
          <w:t xml:space="preserve"> resolution under Paragraph 4.11.1 (c) shall, notwithstanding any other Paragraph, require the vote in favour of at least all </w:t>
        </w:r>
        <w:del w:id="5204" w:author="Tammy Meek (NESO)" w:date="2025-01-27T11:26:00Z" w16du:dateUtc="2025-01-27T11:26:00Z">
          <w:r w:rsidR="00963100" w:rsidRPr="00207ADC" w:rsidDel="00AB5FE3">
            <w:rPr>
              <w:rFonts w:ascii="Arial" w:hAnsi="Arial" w:cs="Arial"/>
              <w:b/>
              <w:bCs/>
              <w:sz w:val="22"/>
              <w:szCs w:val="22"/>
            </w:rPr>
            <w:delText>Members</w:delText>
          </w:r>
        </w:del>
      </w:ins>
      <w:ins w:id="5205" w:author="Tammy Meek (NESO)" w:date="2025-01-27T11:26:00Z" w16du:dateUtc="2025-01-27T11:26:00Z">
        <w:r w:rsidR="00AB5FE3" w:rsidRPr="00AB5FE3">
          <w:rPr>
            <w:rFonts w:ascii="Arial" w:hAnsi="Arial" w:cs="Arial"/>
            <w:i/>
            <w:iCs/>
            <w:sz w:val="22"/>
            <w:szCs w:val="22"/>
          </w:rPr>
          <w:t>Members</w:t>
        </w:r>
      </w:ins>
      <w:ins w:id="5206"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less one (other than the </w:t>
        </w:r>
        <w:del w:id="5207" w:author="Tammy Meek (NESO)" w:date="2025-01-27T11:52:00Z" w16du:dateUtc="2025-01-27T11:52:00Z">
          <w:r w:rsidR="00963100" w:rsidRPr="00207ADC" w:rsidDel="001769E4">
            <w:rPr>
              <w:rFonts w:ascii="Arial" w:hAnsi="Arial" w:cs="Arial"/>
              <w:b/>
              <w:bCs/>
              <w:sz w:val="22"/>
              <w:szCs w:val="22"/>
            </w:rPr>
            <w:delText>Member</w:delText>
          </w:r>
        </w:del>
      </w:ins>
      <w:ins w:id="5208" w:author="Tammy Meek (NESO)" w:date="2025-01-27T11:52:00Z" w16du:dateUtc="2025-01-27T11:52:00Z">
        <w:r w:rsidR="001769E4" w:rsidRPr="001769E4">
          <w:rPr>
            <w:rFonts w:ascii="Arial" w:hAnsi="Arial" w:cs="Arial"/>
            <w:i/>
            <w:iCs/>
            <w:sz w:val="22"/>
            <w:szCs w:val="22"/>
          </w:rPr>
          <w:t>Member</w:t>
        </w:r>
      </w:ins>
      <w:ins w:id="5209" w:author="Stuart McLarnon (NESO)" w:date="2025-01-14T13:52:00Z">
        <w:r w:rsidR="00963100">
          <w:rPr>
            <w:rFonts w:ascii="Arial" w:hAnsi="Arial" w:cs="Arial"/>
            <w:sz w:val="22"/>
            <w:szCs w:val="22"/>
          </w:rPr>
          <w:t xml:space="preserve"> or </w:t>
        </w:r>
        <w:del w:id="5210" w:author="Tammy Meek (NESO)" w:date="2025-01-28T11:48:00Z" w16du:dateUtc="2025-01-28T11:48:00Z">
          <w:r w:rsidR="00963100" w:rsidDel="00870312">
            <w:rPr>
              <w:rFonts w:ascii="Arial" w:hAnsi="Arial" w:cs="Arial"/>
              <w:sz w:val="22"/>
              <w:szCs w:val="22"/>
            </w:rPr>
            <w:delText>Alternate</w:delText>
          </w:r>
        </w:del>
      </w:ins>
      <w:ins w:id="5211" w:author="Tammy Meek (NESO)" w:date="2025-01-28T11:52:00Z" w16du:dateUtc="2025-01-28T11:52:00Z">
        <w:r w:rsidR="00D669F4" w:rsidRPr="00D669F4">
          <w:rPr>
            <w:rFonts w:ascii="Arial" w:hAnsi="Arial" w:cs="Arial"/>
            <w:sz w:val="22"/>
            <w:szCs w:val="22"/>
          </w:rPr>
          <w:t>Alternate</w:t>
        </w:r>
      </w:ins>
      <w:ins w:id="5212" w:author="Stuart McLarnon (NESO)" w:date="2025-01-14T13:52:00Z">
        <w:r w:rsidR="00963100">
          <w:rPr>
            <w:rFonts w:ascii="Arial" w:hAnsi="Arial" w:cs="Arial"/>
            <w:sz w:val="22"/>
            <w:szCs w:val="22"/>
          </w:rPr>
          <w:t xml:space="preserve"> </w:t>
        </w:r>
        <w:del w:id="5213" w:author="Tammy Meek (NESO)" w:date="2025-01-27T11:52:00Z" w16du:dateUtc="2025-01-27T11:52:00Z">
          <w:r w:rsidR="00963100" w:rsidRPr="00207ADC" w:rsidDel="001769E4">
            <w:rPr>
              <w:rFonts w:ascii="Arial" w:hAnsi="Arial" w:cs="Arial"/>
              <w:b/>
              <w:bCs/>
              <w:sz w:val="22"/>
              <w:szCs w:val="22"/>
            </w:rPr>
            <w:delText>Member</w:delText>
          </w:r>
        </w:del>
      </w:ins>
      <w:ins w:id="5214" w:author="Tammy Meek (NESO)" w:date="2025-01-27T11:52:00Z" w16du:dateUtc="2025-01-27T11:52:00Z">
        <w:r w:rsidR="001769E4" w:rsidRPr="001769E4">
          <w:rPr>
            <w:rFonts w:ascii="Arial" w:hAnsi="Arial" w:cs="Arial"/>
            <w:i/>
            <w:iCs/>
            <w:sz w:val="22"/>
            <w:szCs w:val="22"/>
          </w:rPr>
          <w:t>Member</w:t>
        </w:r>
      </w:ins>
      <w:ins w:id="5215" w:author="Stuart McLarnon (NESO)" w:date="2025-01-14T13:52:00Z">
        <w:r w:rsidR="00963100">
          <w:rPr>
            <w:rFonts w:ascii="Arial" w:hAnsi="Arial" w:cs="Arial"/>
            <w:sz w:val="22"/>
            <w:szCs w:val="22"/>
          </w:rPr>
          <w:t xml:space="preserve"> who is the subject of such resolution) and for these purposes an abstention shall count as a vote cast in favour of the resolution. A copy of any such resolution shall forthwith be sent to the </w:t>
        </w:r>
        <w:del w:id="5216" w:author="Tammy Meek (NESO)" w:date="2025-01-27T11:34:00Z" w16du:dateUtc="2025-01-27T11:34:00Z">
          <w:r w:rsidR="00963100" w:rsidRPr="00207ADC" w:rsidDel="00AB5FE3">
            <w:rPr>
              <w:rFonts w:ascii="Arial" w:hAnsi="Arial" w:cs="Arial"/>
              <w:b/>
              <w:bCs/>
              <w:sz w:val="22"/>
              <w:szCs w:val="22"/>
            </w:rPr>
            <w:delText>Authority</w:delText>
          </w:r>
        </w:del>
      </w:ins>
      <w:ins w:id="5217" w:author="Tammy Meek (NESO)" w:date="2025-01-27T11:34:00Z" w16du:dateUtc="2025-01-27T11:34:00Z">
        <w:r w:rsidR="00AB5FE3" w:rsidRPr="00AB5FE3">
          <w:rPr>
            <w:rFonts w:ascii="Arial" w:hAnsi="Arial" w:cs="Arial"/>
            <w:i/>
            <w:iCs/>
            <w:sz w:val="22"/>
            <w:szCs w:val="22"/>
          </w:rPr>
          <w:t>Authority</w:t>
        </w:r>
      </w:ins>
      <w:ins w:id="5218" w:author="Stuart McLarnon (NESO)" w:date="2025-01-14T13:52:00Z">
        <w:r w:rsidR="00963100">
          <w:rPr>
            <w:rFonts w:ascii="Arial" w:hAnsi="Arial" w:cs="Arial"/>
            <w:sz w:val="22"/>
            <w:szCs w:val="22"/>
          </w:rPr>
          <w:t xml:space="preserve"> by the </w:t>
        </w:r>
        <w:del w:id="5219" w:author="Tammy Meek (NESO)" w:date="2025-01-27T11:29:00Z" w16du:dateUtc="2025-01-27T11:29:00Z">
          <w:r w:rsidR="00963100" w:rsidRPr="00207ADC" w:rsidDel="00AB5FE3">
            <w:rPr>
              <w:rFonts w:ascii="Arial" w:hAnsi="Arial" w:cs="Arial"/>
              <w:b/>
              <w:bCs/>
              <w:sz w:val="22"/>
              <w:szCs w:val="22"/>
            </w:rPr>
            <w:delText>Secretary</w:delText>
          </w:r>
        </w:del>
      </w:ins>
      <w:ins w:id="5220" w:author="Tammy Meek (NESO)" w:date="2025-01-27T11:29:00Z" w16du:dateUtc="2025-01-27T11:29:00Z">
        <w:r w:rsidR="00AB5FE3" w:rsidRPr="00AB5FE3">
          <w:rPr>
            <w:rFonts w:ascii="Arial" w:hAnsi="Arial" w:cs="Arial"/>
            <w:i/>
            <w:iCs/>
            <w:sz w:val="22"/>
            <w:szCs w:val="22"/>
          </w:rPr>
          <w:t>Secretary</w:t>
        </w:r>
      </w:ins>
      <w:ins w:id="5221" w:author="Stuart McLarnon (NESO)" w:date="2025-01-14T13:52:00Z">
        <w:r w:rsidR="00963100">
          <w:rPr>
            <w:rFonts w:ascii="Arial" w:hAnsi="Arial" w:cs="Arial"/>
            <w:sz w:val="22"/>
            <w:szCs w:val="22"/>
          </w:rPr>
          <w:t>.</w:t>
        </w:r>
      </w:ins>
    </w:p>
    <w:p w14:paraId="00F60C88" w14:textId="652E2DD9" w:rsidR="00963100" w:rsidRDefault="00224D42">
      <w:pPr>
        <w:kinsoku w:val="0"/>
        <w:overflowPunct w:val="0"/>
        <w:autoSpaceDE/>
        <w:autoSpaceDN/>
        <w:adjustRightInd/>
        <w:spacing w:before="243" w:line="252" w:lineRule="exact"/>
        <w:ind w:left="2160" w:right="72" w:hanging="720"/>
        <w:jc w:val="both"/>
        <w:textAlignment w:val="baseline"/>
        <w:rPr>
          <w:ins w:id="5222" w:author="Stuart McLarnon (NESO)" w:date="2025-01-14T13:52:00Z"/>
          <w:rFonts w:ascii="Arial" w:hAnsi="Arial" w:cs="Arial"/>
          <w:sz w:val="22"/>
          <w:szCs w:val="22"/>
        </w:rPr>
        <w:pPrChange w:id="5223" w:author="Tammy Meek (NESO)" w:date="2025-01-28T09:35:00Z" w16du:dateUtc="2025-01-28T09:35:00Z">
          <w:pPr>
            <w:kinsoku w:val="0"/>
            <w:overflowPunct w:val="0"/>
            <w:autoSpaceDE/>
            <w:autoSpaceDN/>
            <w:adjustRightInd/>
            <w:spacing w:before="243" w:line="252" w:lineRule="exact"/>
            <w:ind w:left="1440" w:right="72" w:hanging="720"/>
            <w:jc w:val="both"/>
            <w:textAlignment w:val="baseline"/>
          </w:pPr>
        </w:pPrChange>
      </w:pPr>
      <w:ins w:id="5224" w:author="Stuart McLarnon (NESO)" w:date="2025-01-14T13:56:00Z">
        <w:r w:rsidRPr="00224D42">
          <w:rPr>
            <w:rFonts w:ascii="Arial" w:hAnsi="Arial" w:cs="Arial"/>
            <w:sz w:val="22"/>
            <w:szCs w:val="22"/>
          </w:rPr>
          <w:t>J.</w:t>
        </w:r>
      </w:ins>
      <w:ins w:id="5225" w:author="Stuart McLarnon (NESO)" w:date="2025-01-14T13:52:00Z">
        <w:r w:rsidR="00963100">
          <w:rPr>
            <w:rFonts w:ascii="Arial" w:hAnsi="Arial" w:cs="Arial"/>
            <w:sz w:val="22"/>
            <w:szCs w:val="22"/>
          </w:rPr>
          <w:t xml:space="preserve">4.11.3 A person shall not qualify for appointment as a </w:t>
        </w:r>
        <w:del w:id="5226" w:author="Tammy Meek (NESO)" w:date="2025-01-27T11:52:00Z" w16du:dateUtc="2025-01-27T11:52:00Z">
          <w:r w:rsidR="00963100" w:rsidRPr="00207ADC" w:rsidDel="001769E4">
            <w:rPr>
              <w:rFonts w:ascii="Arial" w:hAnsi="Arial" w:cs="Arial"/>
              <w:b/>
              <w:bCs/>
              <w:sz w:val="22"/>
              <w:szCs w:val="22"/>
            </w:rPr>
            <w:delText>Member</w:delText>
          </w:r>
        </w:del>
      </w:ins>
      <w:ins w:id="5227" w:author="Tammy Meek (NESO)" w:date="2025-01-27T11:52:00Z" w16du:dateUtc="2025-01-27T11:52:00Z">
        <w:r w:rsidR="001769E4" w:rsidRPr="001769E4">
          <w:rPr>
            <w:rFonts w:ascii="Arial" w:hAnsi="Arial" w:cs="Arial"/>
            <w:i/>
            <w:iCs/>
            <w:sz w:val="22"/>
            <w:szCs w:val="22"/>
          </w:rPr>
          <w:t>Member</w:t>
        </w:r>
      </w:ins>
      <w:ins w:id="5228"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or </w:t>
        </w:r>
        <w:del w:id="5229" w:author="Tammy Meek (NESO)" w:date="2025-01-28T11:48:00Z" w16du:dateUtc="2025-01-28T11:48:00Z">
          <w:r w:rsidR="00963100" w:rsidDel="00870312">
            <w:rPr>
              <w:rFonts w:ascii="Arial" w:hAnsi="Arial" w:cs="Arial"/>
              <w:sz w:val="22"/>
              <w:szCs w:val="22"/>
            </w:rPr>
            <w:delText>Alternate</w:delText>
          </w:r>
        </w:del>
      </w:ins>
      <w:ins w:id="5230" w:author="Tammy Meek (NESO)" w:date="2025-01-28T11:52:00Z" w16du:dateUtc="2025-01-28T11:52:00Z">
        <w:r w:rsidR="00D669F4" w:rsidRPr="00D669F4">
          <w:rPr>
            <w:rFonts w:ascii="Arial" w:hAnsi="Arial" w:cs="Arial"/>
            <w:sz w:val="22"/>
            <w:szCs w:val="22"/>
          </w:rPr>
          <w:t>Alternate</w:t>
        </w:r>
      </w:ins>
      <w:ins w:id="5231" w:author="Stuart McLarnon (NESO)" w:date="2025-01-14T13:52:00Z">
        <w:r w:rsidR="00963100">
          <w:rPr>
            <w:rFonts w:ascii="Arial" w:hAnsi="Arial" w:cs="Arial"/>
            <w:sz w:val="22"/>
            <w:szCs w:val="22"/>
          </w:rPr>
          <w:t xml:space="preserve"> </w:t>
        </w:r>
        <w:del w:id="5232" w:author="Tammy Meek (NESO)" w:date="2025-01-27T11:52:00Z" w16du:dateUtc="2025-01-27T11:52:00Z">
          <w:r w:rsidR="00963100" w:rsidRPr="00207ADC" w:rsidDel="001769E4">
            <w:rPr>
              <w:rFonts w:ascii="Arial" w:hAnsi="Arial" w:cs="Arial"/>
              <w:b/>
              <w:bCs/>
              <w:sz w:val="22"/>
              <w:szCs w:val="22"/>
            </w:rPr>
            <w:delText>Member</w:delText>
          </w:r>
        </w:del>
      </w:ins>
      <w:ins w:id="5233" w:author="Tammy Meek (NESO)" w:date="2025-01-27T11:52:00Z" w16du:dateUtc="2025-01-27T11:52:00Z">
        <w:r w:rsidR="001769E4" w:rsidRPr="001769E4">
          <w:rPr>
            <w:rFonts w:ascii="Arial" w:hAnsi="Arial" w:cs="Arial"/>
            <w:i/>
            <w:iCs/>
            <w:sz w:val="22"/>
            <w:szCs w:val="22"/>
          </w:rPr>
          <w:t>Member</w:t>
        </w:r>
      </w:ins>
      <w:ins w:id="5234" w:author="Stuart McLarnon (NESO)" w:date="2025-01-14T13:52:00Z">
        <w:r w:rsidR="00963100">
          <w:rPr>
            <w:rFonts w:ascii="Arial" w:hAnsi="Arial" w:cs="Arial"/>
            <w:sz w:val="22"/>
            <w:szCs w:val="22"/>
          </w:rPr>
          <w:t xml:space="preserve"> if at the time of the proposed appointment they would be required by the above Paragraph to cease to hold that office.</w:t>
        </w:r>
      </w:ins>
    </w:p>
    <w:p w14:paraId="7A4B7F6A" w14:textId="78633D59" w:rsidR="00963100" w:rsidRDefault="00224D42">
      <w:pPr>
        <w:kinsoku w:val="0"/>
        <w:overflowPunct w:val="0"/>
        <w:autoSpaceDE/>
        <w:autoSpaceDN/>
        <w:adjustRightInd/>
        <w:spacing w:before="242" w:line="252" w:lineRule="exact"/>
        <w:ind w:left="2160" w:right="72" w:hanging="720"/>
        <w:jc w:val="both"/>
        <w:textAlignment w:val="baseline"/>
        <w:rPr>
          <w:ins w:id="5235" w:author="Stuart McLarnon (NESO)" w:date="2025-01-14T13:52:00Z"/>
          <w:rFonts w:ascii="Arial" w:hAnsi="Arial" w:cs="Arial"/>
          <w:sz w:val="22"/>
          <w:szCs w:val="22"/>
        </w:rPr>
        <w:pPrChange w:id="5236" w:author="Tammy Meek (NESO)" w:date="2025-01-28T09:35:00Z" w16du:dateUtc="2025-01-28T09:35:00Z">
          <w:pPr>
            <w:kinsoku w:val="0"/>
            <w:overflowPunct w:val="0"/>
            <w:autoSpaceDE/>
            <w:autoSpaceDN/>
            <w:adjustRightInd/>
            <w:spacing w:before="242" w:line="252" w:lineRule="exact"/>
            <w:ind w:left="1440" w:right="72" w:hanging="720"/>
            <w:jc w:val="both"/>
            <w:textAlignment w:val="baseline"/>
          </w:pPr>
        </w:pPrChange>
      </w:pPr>
      <w:ins w:id="5237" w:author="Stuart McLarnon (NESO)" w:date="2025-01-14T13:56:00Z">
        <w:r w:rsidRPr="00224D42">
          <w:rPr>
            <w:rFonts w:ascii="Arial" w:hAnsi="Arial" w:cs="Arial"/>
            <w:sz w:val="22"/>
            <w:szCs w:val="22"/>
          </w:rPr>
          <w:t>J.</w:t>
        </w:r>
      </w:ins>
      <w:ins w:id="5238" w:author="Stuart McLarnon (NESO)" w:date="2025-01-14T13:52:00Z">
        <w:r w:rsidR="00963100">
          <w:rPr>
            <w:rFonts w:ascii="Arial" w:hAnsi="Arial" w:cs="Arial"/>
            <w:sz w:val="22"/>
            <w:szCs w:val="22"/>
          </w:rPr>
          <w:t xml:space="preserve">4.11.4 The </w:t>
        </w:r>
        <w:del w:id="5239" w:author="Tammy Meek (NESO)" w:date="2025-01-27T11:29:00Z" w16du:dateUtc="2025-01-27T11:29:00Z">
          <w:r w:rsidR="00963100" w:rsidRPr="00207ADC" w:rsidDel="00AB5FE3">
            <w:rPr>
              <w:rFonts w:ascii="Arial" w:hAnsi="Arial" w:cs="Arial"/>
              <w:b/>
              <w:bCs/>
              <w:sz w:val="22"/>
              <w:szCs w:val="22"/>
            </w:rPr>
            <w:delText>Secretary</w:delText>
          </w:r>
        </w:del>
      </w:ins>
      <w:ins w:id="5240" w:author="Tammy Meek (NESO)" w:date="2025-01-27T11:29:00Z" w16du:dateUtc="2025-01-27T11:29:00Z">
        <w:r w:rsidR="00AB5FE3" w:rsidRPr="00AB5FE3">
          <w:rPr>
            <w:rFonts w:ascii="Arial" w:hAnsi="Arial" w:cs="Arial"/>
            <w:i/>
            <w:iCs/>
            <w:sz w:val="22"/>
            <w:szCs w:val="22"/>
          </w:rPr>
          <w:t>Secretary</w:t>
        </w:r>
      </w:ins>
      <w:ins w:id="5241" w:author="Stuart McLarnon (NESO)" w:date="2025-01-14T13:52:00Z">
        <w:r w:rsidR="00963100">
          <w:rPr>
            <w:rFonts w:ascii="Arial" w:hAnsi="Arial" w:cs="Arial"/>
            <w:sz w:val="22"/>
            <w:szCs w:val="22"/>
          </w:rPr>
          <w:t xml:space="preserve"> shall give prompt notice by electronic means to all </w:t>
        </w:r>
        <w:del w:id="5242" w:author="Tammy Meek (NESO)" w:date="2025-01-27T11:26:00Z" w16du:dateUtc="2025-01-27T11:26:00Z">
          <w:r w:rsidR="00963100" w:rsidRPr="00207ADC" w:rsidDel="00AB5FE3">
            <w:rPr>
              <w:rFonts w:ascii="Arial" w:hAnsi="Arial" w:cs="Arial"/>
              <w:b/>
              <w:bCs/>
              <w:sz w:val="22"/>
              <w:szCs w:val="22"/>
            </w:rPr>
            <w:delText>Members</w:delText>
          </w:r>
        </w:del>
      </w:ins>
      <w:ins w:id="5243" w:author="Tammy Meek (NESO)" w:date="2025-01-27T11:26:00Z" w16du:dateUtc="2025-01-27T11:26:00Z">
        <w:r w:rsidR="00AB5FE3" w:rsidRPr="00AB5FE3">
          <w:rPr>
            <w:rFonts w:ascii="Arial" w:hAnsi="Arial" w:cs="Arial"/>
            <w:i/>
            <w:iCs/>
            <w:sz w:val="22"/>
            <w:szCs w:val="22"/>
          </w:rPr>
          <w:t>Members</w:t>
        </w:r>
      </w:ins>
      <w:ins w:id="5244" w:author="Stuart McLarnon (NESO)" w:date="2025-01-14T13:52:00Z">
        <w:r w:rsidR="00963100">
          <w:rPr>
            <w:rFonts w:ascii="Arial" w:hAnsi="Arial" w:cs="Arial"/>
            <w:sz w:val="22"/>
            <w:szCs w:val="22"/>
          </w:rPr>
          <w:t xml:space="preserve"> and the </w:t>
        </w:r>
        <w:del w:id="5245" w:author="Tammy Meek (NESO)" w:date="2025-01-27T11:34:00Z" w16du:dateUtc="2025-01-27T11:34:00Z">
          <w:r w:rsidR="00963100" w:rsidRPr="00207ADC" w:rsidDel="00AB5FE3">
            <w:rPr>
              <w:rFonts w:ascii="Arial" w:hAnsi="Arial" w:cs="Arial"/>
              <w:b/>
              <w:bCs/>
              <w:sz w:val="22"/>
              <w:szCs w:val="22"/>
            </w:rPr>
            <w:delText>Authority</w:delText>
          </w:r>
        </w:del>
      </w:ins>
      <w:ins w:id="5246" w:author="Tammy Meek (NESO)" w:date="2025-01-27T11:34:00Z" w16du:dateUtc="2025-01-27T11:34:00Z">
        <w:r w:rsidR="00AB5FE3" w:rsidRPr="00AB5FE3">
          <w:rPr>
            <w:rFonts w:ascii="Arial" w:hAnsi="Arial" w:cs="Arial"/>
            <w:i/>
            <w:iCs/>
            <w:sz w:val="22"/>
            <w:szCs w:val="22"/>
          </w:rPr>
          <w:t>Authority</w:t>
        </w:r>
      </w:ins>
      <w:ins w:id="5247" w:author="Stuart McLarnon (NESO)" w:date="2025-01-14T13:52:00Z">
        <w:r w:rsidR="00963100">
          <w:rPr>
            <w:rFonts w:ascii="Arial" w:hAnsi="Arial" w:cs="Arial"/>
            <w:sz w:val="22"/>
            <w:szCs w:val="22"/>
          </w:rPr>
          <w:t xml:space="preserve"> of the appointment or re-appointment of any </w:t>
        </w:r>
        <w:del w:id="5248" w:author="Tammy Meek (NESO)" w:date="2025-01-27T11:52:00Z" w16du:dateUtc="2025-01-27T11:52:00Z">
          <w:r w:rsidR="00963100" w:rsidRPr="00207ADC" w:rsidDel="001769E4">
            <w:rPr>
              <w:rFonts w:ascii="Arial" w:hAnsi="Arial" w:cs="Arial"/>
              <w:b/>
              <w:bCs/>
              <w:sz w:val="22"/>
              <w:szCs w:val="22"/>
            </w:rPr>
            <w:delText>Member</w:delText>
          </w:r>
        </w:del>
      </w:ins>
      <w:ins w:id="5249" w:author="Tammy Meek (NESO)" w:date="2025-01-27T11:52:00Z" w16du:dateUtc="2025-01-27T11:52:00Z">
        <w:r w:rsidR="001769E4" w:rsidRPr="001769E4">
          <w:rPr>
            <w:rFonts w:ascii="Arial" w:hAnsi="Arial" w:cs="Arial"/>
            <w:i/>
            <w:iCs/>
            <w:sz w:val="22"/>
            <w:szCs w:val="22"/>
          </w:rPr>
          <w:t>Member</w:t>
        </w:r>
      </w:ins>
      <w:ins w:id="5250" w:author="Stuart McLarnon (NESO)" w:date="2025-01-14T13:52:00Z">
        <w:r w:rsidR="00963100">
          <w:rPr>
            <w:rFonts w:ascii="Arial" w:hAnsi="Arial" w:cs="Arial"/>
            <w:sz w:val="22"/>
            <w:szCs w:val="22"/>
          </w:rPr>
          <w:t xml:space="preserve"> or </w:t>
        </w:r>
        <w:del w:id="5251" w:author="Tammy Meek (NESO)" w:date="2025-01-28T11:48:00Z" w16du:dateUtc="2025-01-28T11:48:00Z">
          <w:r w:rsidR="00963100" w:rsidDel="00870312">
            <w:rPr>
              <w:rFonts w:ascii="Arial" w:hAnsi="Arial" w:cs="Arial"/>
              <w:sz w:val="22"/>
              <w:szCs w:val="22"/>
            </w:rPr>
            <w:delText>Alternate</w:delText>
          </w:r>
        </w:del>
      </w:ins>
      <w:ins w:id="5252" w:author="Tammy Meek (NESO)" w:date="2025-01-28T11:52:00Z" w16du:dateUtc="2025-01-28T11:52:00Z">
        <w:r w:rsidR="00D669F4" w:rsidRPr="00D669F4">
          <w:rPr>
            <w:rFonts w:ascii="Arial" w:hAnsi="Arial" w:cs="Arial"/>
            <w:sz w:val="22"/>
            <w:szCs w:val="22"/>
          </w:rPr>
          <w:t>Alternate</w:t>
        </w:r>
      </w:ins>
      <w:ins w:id="5253" w:author="Stuart McLarnon (NESO)" w:date="2025-01-14T13:52:00Z">
        <w:r w:rsidR="00963100">
          <w:rPr>
            <w:rFonts w:ascii="Arial" w:hAnsi="Arial" w:cs="Arial"/>
            <w:sz w:val="22"/>
            <w:szCs w:val="22"/>
          </w:rPr>
          <w:t xml:space="preserve"> </w:t>
        </w:r>
        <w:del w:id="5254" w:author="Tammy Meek (NESO)" w:date="2025-01-27T11:52:00Z" w16du:dateUtc="2025-01-27T11:52:00Z">
          <w:r w:rsidR="00963100" w:rsidRPr="00207ADC" w:rsidDel="001769E4">
            <w:rPr>
              <w:rFonts w:ascii="Arial" w:hAnsi="Arial" w:cs="Arial"/>
              <w:b/>
              <w:bCs/>
              <w:sz w:val="22"/>
              <w:szCs w:val="22"/>
            </w:rPr>
            <w:delText>Member</w:delText>
          </w:r>
        </w:del>
      </w:ins>
      <w:ins w:id="5255" w:author="Tammy Meek (NESO)" w:date="2025-01-27T11:52:00Z" w16du:dateUtc="2025-01-27T11:52:00Z">
        <w:r w:rsidR="001769E4" w:rsidRPr="001769E4">
          <w:rPr>
            <w:rFonts w:ascii="Arial" w:hAnsi="Arial" w:cs="Arial"/>
            <w:i/>
            <w:iCs/>
            <w:sz w:val="22"/>
            <w:szCs w:val="22"/>
          </w:rPr>
          <w:t>Member</w:t>
        </w:r>
      </w:ins>
      <w:ins w:id="5256" w:author="Stuart McLarnon (NESO)" w:date="2025-01-14T13:52:00Z">
        <w:r w:rsidR="00963100">
          <w:rPr>
            <w:rFonts w:ascii="Arial" w:hAnsi="Arial" w:cs="Arial"/>
            <w:sz w:val="22"/>
            <w:szCs w:val="22"/>
          </w:rPr>
          <w:t xml:space="preserve"> or of any </w:t>
        </w:r>
        <w:del w:id="5257" w:author="Tammy Meek (NESO)" w:date="2025-01-27T11:52:00Z" w16du:dateUtc="2025-01-27T11:52:00Z">
          <w:r w:rsidR="00963100" w:rsidRPr="00207ADC" w:rsidDel="001769E4">
            <w:rPr>
              <w:rFonts w:ascii="Arial" w:hAnsi="Arial" w:cs="Arial"/>
              <w:b/>
              <w:bCs/>
              <w:sz w:val="22"/>
              <w:szCs w:val="22"/>
            </w:rPr>
            <w:delText>Member</w:delText>
          </w:r>
        </w:del>
      </w:ins>
      <w:ins w:id="5258" w:author="Tammy Meek (NESO)" w:date="2025-01-27T11:52:00Z" w16du:dateUtc="2025-01-27T11:52:00Z">
        <w:r w:rsidR="001769E4" w:rsidRPr="001769E4">
          <w:rPr>
            <w:rFonts w:ascii="Arial" w:hAnsi="Arial" w:cs="Arial"/>
            <w:i/>
            <w:iCs/>
            <w:sz w:val="22"/>
            <w:szCs w:val="22"/>
          </w:rPr>
          <w:t>Member</w:t>
        </w:r>
      </w:ins>
      <w:ins w:id="5259" w:author="Stuart McLarnon (NESO)" w:date="2025-01-14T13:52:00Z">
        <w:r w:rsidR="00963100">
          <w:rPr>
            <w:rFonts w:ascii="Arial" w:hAnsi="Arial" w:cs="Arial"/>
            <w:sz w:val="22"/>
            <w:szCs w:val="22"/>
          </w:rPr>
          <w:t xml:space="preserve"> or </w:t>
        </w:r>
        <w:del w:id="5260" w:author="Tammy Meek (NESO)" w:date="2025-01-28T11:48:00Z" w16du:dateUtc="2025-01-28T11:48:00Z">
          <w:r w:rsidR="00963100" w:rsidDel="00870312">
            <w:rPr>
              <w:rFonts w:ascii="Arial" w:hAnsi="Arial" w:cs="Arial"/>
              <w:sz w:val="22"/>
              <w:szCs w:val="22"/>
            </w:rPr>
            <w:delText>Alternate</w:delText>
          </w:r>
        </w:del>
      </w:ins>
      <w:ins w:id="5261" w:author="Tammy Meek (NESO)" w:date="2025-01-28T11:52:00Z" w16du:dateUtc="2025-01-28T11:52:00Z">
        <w:r w:rsidR="00D669F4" w:rsidRPr="00D669F4">
          <w:rPr>
            <w:rFonts w:ascii="Arial" w:hAnsi="Arial" w:cs="Arial"/>
            <w:sz w:val="22"/>
            <w:szCs w:val="22"/>
          </w:rPr>
          <w:t>Alternate</w:t>
        </w:r>
      </w:ins>
      <w:ins w:id="5262" w:author="Stuart McLarnon (NESO)" w:date="2025-01-14T13:52:00Z">
        <w:r w:rsidR="00963100">
          <w:rPr>
            <w:rFonts w:ascii="Arial" w:hAnsi="Arial" w:cs="Arial"/>
            <w:sz w:val="22"/>
            <w:szCs w:val="22"/>
          </w:rPr>
          <w:t xml:space="preserve"> </w:t>
        </w:r>
        <w:del w:id="5263" w:author="Tammy Meek (NESO)" w:date="2025-01-27T11:52:00Z" w16du:dateUtc="2025-01-27T11:52:00Z">
          <w:r w:rsidR="00963100" w:rsidRPr="00207ADC" w:rsidDel="001769E4">
            <w:rPr>
              <w:rFonts w:ascii="Arial" w:hAnsi="Arial" w:cs="Arial"/>
              <w:b/>
              <w:bCs/>
              <w:sz w:val="22"/>
              <w:szCs w:val="22"/>
            </w:rPr>
            <w:delText>Member</w:delText>
          </w:r>
        </w:del>
      </w:ins>
      <w:ins w:id="5264" w:author="Tammy Meek (NESO)" w:date="2025-01-27T11:52:00Z" w16du:dateUtc="2025-01-27T11:52:00Z">
        <w:r w:rsidR="001769E4" w:rsidRPr="001769E4">
          <w:rPr>
            <w:rFonts w:ascii="Arial" w:hAnsi="Arial" w:cs="Arial"/>
            <w:i/>
            <w:iCs/>
            <w:sz w:val="22"/>
            <w:szCs w:val="22"/>
          </w:rPr>
          <w:t>Member</w:t>
        </w:r>
      </w:ins>
      <w:ins w:id="5265" w:author="Stuart McLarnon (NESO)" w:date="2025-01-14T13:52:00Z">
        <w:r w:rsidR="00963100">
          <w:rPr>
            <w:rFonts w:ascii="Arial" w:hAnsi="Arial" w:cs="Arial"/>
            <w:sz w:val="22"/>
            <w:szCs w:val="22"/>
          </w:rPr>
          <w:t xml:space="preserve"> ceasing to hold office.</w:t>
        </w:r>
      </w:ins>
    </w:p>
    <w:p w14:paraId="3D6406B0" w14:textId="16698A55" w:rsidR="00963100" w:rsidDel="00DD491D" w:rsidRDefault="00963100" w:rsidP="00963100">
      <w:pPr>
        <w:widowControl/>
        <w:rPr>
          <w:ins w:id="5266" w:author="Stuart McLarnon (NESO)" w:date="2025-01-14T13:52:00Z"/>
          <w:del w:id="5267" w:author="Tammy Meek (NESO)" w:date="2025-01-27T13:43:00Z" w16du:dateUtc="2025-01-27T13:43:00Z"/>
          <w:sz w:val="24"/>
          <w:szCs w:val="24"/>
        </w:rPr>
        <w:sectPr w:rsidR="00963100" w:rsidDel="00DD491D">
          <w:pgSz w:w="12240" w:h="15840"/>
          <w:pgMar w:top="1140" w:right="1348" w:bottom="691" w:left="1372" w:header="720" w:footer="720" w:gutter="0"/>
          <w:cols w:space="720"/>
          <w:noEndnote/>
        </w:sectPr>
      </w:pPr>
    </w:p>
    <w:p w14:paraId="32616E1F" w14:textId="77777777" w:rsidR="00DD491D" w:rsidRDefault="00DD491D" w:rsidP="00963100">
      <w:pPr>
        <w:tabs>
          <w:tab w:val="left" w:pos="720"/>
        </w:tabs>
        <w:kinsoku w:val="0"/>
        <w:overflowPunct w:val="0"/>
        <w:autoSpaceDE/>
        <w:autoSpaceDN/>
        <w:adjustRightInd/>
        <w:spacing w:before="15" w:line="251" w:lineRule="exact"/>
        <w:textAlignment w:val="baseline"/>
        <w:rPr>
          <w:ins w:id="5268" w:author="Tammy Meek (NESO)" w:date="2025-01-27T13:43:00Z" w16du:dateUtc="2025-01-27T13:43:00Z"/>
          <w:rFonts w:ascii="Arial" w:hAnsi="Arial" w:cs="Arial"/>
          <w:b/>
          <w:bCs/>
          <w:spacing w:val="-1"/>
          <w:sz w:val="22"/>
          <w:szCs w:val="22"/>
        </w:rPr>
      </w:pPr>
    </w:p>
    <w:p w14:paraId="416152A6" w14:textId="69EC8970" w:rsidR="00963100" w:rsidRDefault="00224D42" w:rsidP="00963100">
      <w:pPr>
        <w:tabs>
          <w:tab w:val="left" w:pos="720"/>
        </w:tabs>
        <w:kinsoku w:val="0"/>
        <w:overflowPunct w:val="0"/>
        <w:autoSpaceDE/>
        <w:autoSpaceDN/>
        <w:adjustRightInd/>
        <w:spacing w:before="15" w:line="251" w:lineRule="exact"/>
        <w:textAlignment w:val="baseline"/>
        <w:rPr>
          <w:ins w:id="5269" w:author="Stuart McLarnon (NESO)" w:date="2025-01-14T13:52:00Z"/>
          <w:rFonts w:ascii="Arial" w:hAnsi="Arial" w:cs="Arial"/>
          <w:b/>
          <w:bCs/>
          <w:spacing w:val="-1"/>
          <w:sz w:val="22"/>
          <w:szCs w:val="22"/>
        </w:rPr>
      </w:pPr>
      <w:ins w:id="5270" w:author="Stuart McLarnon (NESO)" w:date="2025-01-14T13:56:00Z">
        <w:r w:rsidRPr="00224D42">
          <w:rPr>
            <w:rFonts w:ascii="Arial" w:hAnsi="Arial" w:cs="Arial"/>
            <w:b/>
            <w:bCs/>
            <w:spacing w:val="-1"/>
            <w:sz w:val="22"/>
            <w:szCs w:val="22"/>
          </w:rPr>
          <w:t>J.</w:t>
        </w:r>
      </w:ins>
      <w:ins w:id="5271" w:author="Stuart McLarnon (NESO)" w:date="2025-01-14T13:52:00Z">
        <w:r w:rsidR="00963100">
          <w:rPr>
            <w:rFonts w:ascii="Arial" w:hAnsi="Arial" w:cs="Arial"/>
            <w:b/>
            <w:bCs/>
            <w:spacing w:val="-1"/>
            <w:sz w:val="22"/>
            <w:szCs w:val="22"/>
          </w:rPr>
          <w:t>5</w:t>
        </w:r>
        <w:r w:rsidR="00963100">
          <w:rPr>
            <w:rFonts w:ascii="Arial" w:hAnsi="Arial" w:cs="Arial"/>
            <w:b/>
            <w:bCs/>
            <w:spacing w:val="-1"/>
            <w:sz w:val="22"/>
            <w:szCs w:val="22"/>
          </w:rPr>
          <w:tab/>
          <w:t xml:space="preserve">Modification of the </w:t>
        </w:r>
        <w:del w:id="5272" w:author="Tammy Meek (NESO)" w:date="2025-01-27T11:17:00Z" w16du:dateUtc="2025-01-27T11:17:00Z">
          <w:r w:rsidR="00963100" w:rsidDel="00CD302F">
            <w:rPr>
              <w:rFonts w:ascii="Arial" w:hAnsi="Arial" w:cs="Arial"/>
              <w:b/>
              <w:bCs/>
              <w:spacing w:val="-1"/>
              <w:sz w:val="22"/>
              <w:szCs w:val="22"/>
            </w:rPr>
            <w:delText>SQSS</w:delText>
          </w:r>
        </w:del>
      </w:ins>
      <w:ins w:id="5273" w:author="Tammy Meek (NESO)" w:date="2025-01-27T11:18:00Z" w16du:dateUtc="2025-01-27T11:18:00Z">
        <w:r w:rsidR="00CD302F" w:rsidRPr="00D22BDA">
          <w:rPr>
            <w:rFonts w:ascii="Arial" w:hAnsi="Arial" w:cs="Arial"/>
            <w:b/>
            <w:i/>
            <w:spacing w:val="-1"/>
            <w:sz w:val="22"/>
            <w:szCs w:val="22"/>
            <w:rPrChange w:id="5274" w:author="Tammy Meek (NESO)" w:date="2025-01-28T09:35:00Z" w16du:dateUtc="2025-01-28T09:35:00Z">
              <w:rPr>
                <w:rFonts w:ascii="Arial" w:hAnsi="Arial" w:cs="Arial"/>
                <w:i/>
                <w:iCs/>
                <w:spacing w:val="-1"/>
                <w:sz w:val="22"/>
                <w:szCs w:val="22"/>
              </w:rPr>
            </w:rPrChange>
          </w:rPr>
          <w:t>SQSS</w:t>
        </w:r>
      </w:ins>
    </w:p>
    <w:p w14:paraId="4DAC736F" w14:textId="69D4DA20" w:rsidR="00963100" w:rsidRDefault="00224D42" w:rsidP="00963100">
      <w:pPr>
        <w:tabs>
          <w:tab w:val="left" w:pos="720"/>
        </w:tabs>
        <w:kinsoku w:val="0"/>
        <w:overflowPunct w:val="0"/>
        <w:autoSpaceDE/>
        <w:autoSpaceDN/>
        <w:adjustRightInd/>
        <w:spacing w:before="258" w:line="253" w:lineRule="exact"/>
        <w:textAlignment w:val="baseline"/>
        <w:rPr>
          <w:ins w:id="5275" w:author="Stuart McLarnon (NESO)" w:date="2025-01-14T13:52:00Z"/>
          <w:rFonts w:ascii="Arial" w:hAnsi="Arial" w:cs="Arial"/>
          <w:spacing w:val="-4"/>
          <w:sz w:val="22"/>
          <w:szCs w:val="22"/>
        </w:rPr>
      </w:pPr>
      <w:ins w:id="5276" w:author="Stuart McLarnon (NESO)" w:date="2025-01-14T13:56:00Z">
        <w:r w:rsidRPr="00224D42">
          <w:rPr>
            <w:rFonts w:ascii="Arial" w:hAnsi="Arial" w:cs="Arial"/>
            <w:spacing w:val="-4"/>
            <w:sz w:val="22"/>
            <w:szCs w:val="22"/>
          </w:rPr>
          <w:t>J.</w:t>
        </w:r>
      </w:ins>
      <w:ins w:id="5277" w:author="Stuart McLarnon (NESO)" w:date="2025-01-14T13:52:00Z">
        <w:r w:rsidR="00963100">
          <w:rPr>
            <w:rFonts w:ascii="Arial" w:hAnsi="Arial" w:cs="Arial"/>
            <w:spacing w:val="-4"/>
            <w:sz w:val="22"/>
            <w:szCs w:val="22"/>
          </w:rPr>
          <w:t>5.1</w:t>
        </w:r>
        <w:r w:rsidR="00963100">
          <w:rPr>
            <w:rFonts w:ascii="Arial" w:hAnsi="Arial" w:cs="Arial"/>
            <w:spacing w:val="-4"/>
            <w:sz w:val="22"/>
            <w:szCs w:val="22"/>
          </w:rPr>
          <w:tab/>
          <w:t>General</w:t>
        </w:r>
      </w:ins>
    </w:p>
    <w:p w14:paraId="6BD54DF3" w14:textId="5E796DB1" w:rsidR="00963100" w:rsidRDefault="00224D42" w:rsidP="00963100">
      <w:pPr>
        <w:kinsoku w:val="0"/>
        <w:overflowPunct w:val="0"/>
        <w:autoSpaceDE/>
        <w:autoSpaceDN/>
        <w:adjustRightInd/>
        <w:spacing w:before="237" w:line="253" w:lineRule="exact"/>
        <w:ind w:left="1440" w:right="72" w:hanging="720"/>
        <w:jc w:val="both"/>
        <w:textAlignment w:val="baseline"/>
        <w:rPr>
          <w:ins w:id="5278" w:author="Stuart McLarnon (NESO)" w:date="2025-01-14T13:52:00Z"/>
          <w:rFonts w:ascii="Arial" w:hAnsi="Arial" w:cs="Arial"/>
          <w:sz w:val="22"/>
          <w:szCs w:val="22"/>
        </w:rPr>
      </w:pPr>
      <w:ins w:id="5279" w:author="Stuart McLarnon (NESO)" w:date="2025-01-14T13:56:00Z">
        <w:r w:rsidRPr="00224D42">
          <w:rPr>
            <w:rFonts w:ascii="Arial" w:hAnsi="Arial" w:cs="Arial"/>
            <w:sz w:val="22"/>
            <w:szCs w:val="22"/>
          </w:rPr>
          <w:t>J.</w:t>
        </w:r>
      </w:ins>
      <w:ins w:id="5280" w:author="Stuart McLarnon (NESO)" w:date="2025-01-14T13:52:00Z">
        <w:r w:rsidR="00963100">
          <w:rPr>
            <w:rFonts w:ascii="Arial" w:hAnsi="Arial" w:cs="Arial"/>
            <w:sz w:val="22"/>
            <w:szCs w:val="22"/>
          </w:rPr>
          <w:t xml:space="preserve">5.1.1 Each </w:t>
        </w:r>
        <w:del w:id="5281" w:author="Tammy Meek (NESO)" w:date="2025-01-27T11:52:00Z" w16du:dateUtc="2025-01-27T11:52:00Z">
          <w:r w:rsidR="00963100" w:rsidRPr="00207ADC" w:rsidDel="001769E4">
            <w:rPr>
              <w:rFonts w:ascii="Arial" w:hAnsi="Arial" w:cs="Arial"/>
              <w:b/>
              <w:bCs/>
              <w:sz w:val="22"/>
              <w:szCs w:val="22"/>
            </w:rPr>
            <w:delText>Member</w:delText>
          </w:r>
        </w:del>
      </w:ins>
      <w:ins w:id="5282" w:author="Tammy Meek (NESO)" w:date="2025-01-27T11:52:00Z" w16du:dateUtc="2025-01-27T11:52:00Z">
        <w:r w:rsidR="001769E4" w:rsidRPr="001769E4">
          <w:rPr>
            <w:rFonts w:ascii="Arial" w:hAnsi="Arial" w:cs="Arial"/>
            <w:i/>
            <w:iCs/>
            <w:sz w:val="22"/>
            <w:szCs w:val="22"/>
          </w:rPr>
          <w:t>Member</w:t>
        </w:r>
      </w:ins>
      <w:ins w:id="5283" w:author="Stuart McLarnon (NESO)" w:date="2025-01-14T13:52:00Z">
        <w:r w:rsidR="00963100">
          <w:rPr>
            <w:rFonts w:ascii="Arial" w:hAnsi="Arial" w:cs="Arial"/>
            <w:sz w:val="22"/>
            <w:szCs w:val="22"/>
          </w:rPr>
          <w:t xml:space="preserve"> shall keep under review whether any possible change to the </w:t>
        </w:r>
        <w:del w:id="5284" w:author="Tammy Meek (NESO)" w:date="2025-01-27T11:17:00Z" w16du:dateUtc="2025-01-27T11:17:00Z">
          <w:r w:rsidR="00963100" w:rsidRPr="00207ADC" w:rsidDel="00CD302F">
            <w:rPr>
              <w:rFonts w:ascii="Arial" w:hAnsi="Arial" w:cs="Arial"/>
              <w:b/>
              <w:bCs/>
              <w:sz w:val="22"/>
              <w:szCs w:val="22"/>
            </w:rPr>
            <w:delText>SQSS</w:delText>
          </w:r>
        </w:del>
      </w:ins>
      <w:ins w:id="5285" w:author="Tammy Meek (NESO)" w:date="2025-01-27T11:18:00Z" w16du:dateUtc="2025-01-27T11:18:00Z">
        <w:r w:rsidR="00CD302F" w:rsidRPr="00CD302F">
          <w:rPr>
            <w:rFonts w:ascii="Arial" w:hAnsi="Arial" w:cs="Arial"/>
            <w:i/>
            <w:iCs/>
            <w:sz w:val="22"/>
            <w:szCs w:val="22"/>
          </w:rPr>
          <w:t>SQSS</w:t>
        </w:r>
      </w:ins>
      <w:ins w:id="5286" w:author="Stuart McLarnon (NESO)" w:date="2025-01-14T13:52:00Z">
        <w:r w:rsidR="00963100">
          <w:rPr>
            <w:rFonts w:ascii="Arial" w:hAnsi="Arial" w:cs="Arial"/>
            <w:sz w:val="22"/>
            <w:szCs w:val="22"/>
          </w:rPr>
          <w:t xml:space="preserve"> would better facilitate achievement of the </w:t>
        </w:r>
        <w:del w:id="5287" w:author="Tammy Meek (NESO)" w:date="2025-01-27T11:17:00Z" w16du:dateUtc="2025-01-27T11:17:00Z">
          <w:r w:rsidR="00963100" w:rsidRPr="00207ADC" w:rsidDel="00CD302F">
            <w:rPr>
              <w:rFonts w:ascii="Arial" w:hAnsi="Arial" w:cs="Arial"/>
              <w:b/>
              <w:bCs/>
              <w:sz w:val="22"/>
              <w:szCs w:val="22"/>
            </w:rPr>
            <w:delText>SQSS</w:delText>
          </w:r>
        </w:del>
      </w:ins>
      <w:ins w:id="5288" w:author="Tammy Meek (NESO)" w:date="2025-01-27T11:18:00Z" w16du:dateUtc="2025-01-27T11:18:00Z">
        <w:r w:rsidR="00CD302F" w:rsidRPr="00CD302F">
          <w:rPr>
            <w:rFonts w:ascii="Arial" w:hAnsi="Arial" w:cs="Arial"/>
            <w:i/>
            <w:iCs/>
            <w:sz w:val="22"/>
            <w:szCs w:val="22"/>
          </w:rPr>
          <w:t>SQSS</w:t>
        </w:r>
      </w:ins>
      <w:ins w:id="5289" w:author="Stuart McLarnon (NESO)" w:date="2025-01-14T13:52:00Z">
        <w:r w:rsidR="00963100">
          <w:rPr>
            <w:rFonts w:ascii="Arial" w:hAnsi="Arial" w:cs="Arial"/>
            <w:sz w:val="22"/>
            <w:szCs w:val="22"/>
          </w:rPr>
          <w:t xml:space="preserve"> </w:t>
        </w:r>
      </w:ins>
      <w:ins w:id="5290" w:author="Tammy Meek (NESO)" w:date="2025-01-27T12:37:00Z" w16du:dateUtc="2025-01-27T12:37:00Z">
        <w:r w:rsidR="00BF5EC3">
          <w:rPr>
            <w:rFonts w:ascii="Arial" w:hAnsi="Arial" w:cs="Arial"/>
            <w:sz w:val="22"/>
            <w:szCs w:val="22"/>
          </w:rPr>
          <w:t>o</w:t>
        </w:r>
      </w:ins>
      <w:ins w:id="5291" w:author="Stuart McLarnon (NESO)" w:date="2025-01-14T13:52:00Z">
        <w:del w:id="5292" w:author="Tammy Meek (NESO)" w:date="2025-01-27T12:37:00Z" w16du:dateUtc="2025-01-27T12:37:00Z">
          <w:r w:rsidR="00963100" w:rsidDel="00BF5EC3">
            <w:rPr>
              <w:rFonts w:ascii="Arial" w:hAnsi="Arial" w:cs="Arial"/>
              <w:sz w:val="22"/>
              <w:szCs w:val="22"/>
            </w:rPr>
            <w:delText>O</w:delText>
          </w:r>
        </w:del>
        <w:r w:rsidR="00963100">
          <w:rPr>
            <w:rFonts w:ascii="Arial" w:hAnsi="Arial" w:cs="Arial"/>
            <w:sz w:val="22"/>
            <w:szCs w:val="22"/>
          </w:rPr>
          <w:t xml:space="preserve">bjectives and shall, in accordance with this Section 5 and to the extent that such matter is not covered by a Modification Proposal, raise a Modification Proposal which, in the </w:t>
        </w:r>
        <w:del w:id="5293" w:author="Tammy Meek (NESO)" w:date="2025-01-27T11:52:00Z" w16du:dateUtc="2025-01-27T11:52:00Z">
          <w:r w:rsidR="00963100" w:rsidRPr="00207ADC" w:rsidDel="001769E4">
            <w:rPr>
              <w:rFonts w:ascii="Arial" w:hAnsi="Arial" w:cs="Arial"/>
              <w:b/>
              <w:bCs/>
              <w:sz w:val="22"/>
              <w:szCs w:val="22"/>
            </w:rPr>
            <w:delText>Member</w:delText>
          </w:r>
        </w:del>
      </w:ins>
      <w:ins w:id="5294" w:author="Tammy Meek (NESO)" w:date="2025-01-27T11:52:00Z" w16du:dateUtc="2025-01-27T11:52:00Z">
        <w:r w:rsidR="001769E4" w:rsidRPr="001769E4">
          <w:rPr>
            <w:rFonts w:ascii="Arial" w:hAnsi="Arial" w:cs="Arial"/>
            <w:i/>
            <w:iCs/>
            <w:sz w:val="22"/>
            <w:szCs w:val="22"/>
          </w:rPr>
          <w:t>Member</w:t>
        </w:r>
      </w:ins>
      <w:ins w:id="5295" w:author="Stuart McLarnon (NESO)" w:date="2025-01-14T13:52:00Z">
        <w:r w:rsidR="00963100" w:rsidRPr="00213E20">
          <w:rPr>
            <w:rFonts w:ascii="Arial" w:hAnsi="Arial" w:cs="Arial"/>
            <w:sz w:val="22"/>
            <w:szCs w:val="22"/>
            <w:rPrChange w:id="5296" w:author="Tammy Meek (NESO)" w:date="2025-01-28T09:35:00Z" w16du:dateUtc="2025-01-28T09:35:00Z">
              <w:rPr>
                <w:rFonts w:ascii="Arial" w:hAnsi="Arial" w:cs="Arial"/>
                <w:b/>
                <w:bCs/>
                <w:sz w:val="22"/>
                <w:szCs w:val="22"/>
              </w:rPr>
            </w:rPrChange>
          </w:rPr>
          <w:t>’s</w:t>
        </w:r>
        <w:r w:rsidR="00963100">
          <w:rPr>
            <w:rFonts w:ascii="Arial" w:hAnsi="Arial" w:cs="Arial"/>
            <w:sz w:val="22"/>
            <w:szCs w:val="22"/>
          </w:rPr>
          <w:t xml:space="preserve"> opinion, would do so.</w:t>
        </w:r>
      </w:ins>
    </w:p>
    <w:p w14:paraId="711C614E" w14:textId="44223C7E" w:rsidR="00963100" w:rsidRDefault="00224D42" w:rsidP="00963100">
      <w:pPr>
        <w:kinsoku w:val="0"/>
        <w:overflowPunct w:val="0"/>
        <w:autoSpaceDE/>
        <w:autoSpaceDN/>
        <w:adjustRightInd/>
        <w:spacing w:before="237" w:line="253" w:lineRule="exact"/>
        <w:jc w:val="center"/>
        <w:textAlignment w:val="baseline"/>
        <w:rPr>
          <w:ins w:id="5297" w:author="Stuart McLarnon (NESO)" w:date="2025-01-14T13:52:00Z"/>
          <w:rFonts w:ascii="Arial" w:hAnsi="Arial" w:cs="Arial"/>
          <w:spacing w:val="2"/>
          <w:sz w:val="22"/>
          <w:szCs w:val="22"/>
        </w:rPr>
      </w:pPr>
      <w:ins w:id="5298" w:author="Stuart McLarnon (NESO)" w:date="2025-01-14T13:56:00Z">
        <w:r w:rsidRPr="00224D42">
          <w:rPr>
            <w:rFonts w:ascii="Arial" w:hAnsi="Arial" w:cs="Arial"/>
            <w:spacing w:val="2"/>
            <w:sz w:val="22"/>
            <w:szCs w:val="22"/>
          </w:rPr>
          <w:t>J.</w:t>
        </w:r>
      </w:ins>
      <w:ins w:id="5299" w:author="Stuart McLarnon (NESO)" w:date="2025-01-14T13:52:00Z">
        <w:r w:rsidR="00963100">
          <w:rPr>
            <w:rFonts w:ascii="Arial" w:hAnsi="Arial" w:cs="Arial"/>
            <w:spacing w:val="2"/>
            <w:sz w:val="22"/>
            <w:szCs w:val="22"/>
          </w:rPr>
          <w:t xml:space="preserve">5.1.2 The </w:t>
        </w:r>
        <w:del w:id="5300" w:author="Tammy Meek (NESO)" w:date="2025-01-27T11:26:00Z" w16du:dateUtc="2025-01-27T11:26:00Z">
          <w:r w:rsidR="00963100" w:rsidRPr="00207ADC" w:rsidDel="00AB5FE3">
            <w:rPr>
              <w:rFonts w:ascii="Arial" w:hAnsi="Arial" w:cs="Arial"/>
              <w:b/>
              <w:bCs/>
              <w:spacing w:val="2"/>
              <w:sz w:val="22"/>
              <w:szCs w:val="22"/>
            </w:rPr>
            <w:delText>Members</w:delText>
          </w:r>
        </w:del>
      </w:ins>
      <w:ins w:id="5301" w:author="Tammy Meek (NESO)" w:date="2025-01-27T11:26:00Z" w16du:dateUtc="2025-01-27T11:26:00Z">
        <w:r w:rsidR="00AB5FE3" w:rsidRPr="00AB5FE3">
          <w:rPr>
            <w:rFonts w:ascii="Arial" w:hAnsi="Arial" w:cs="Arial"/>
            <w:i/>
            <w:iCs/>
            <w:spacing w:val="2"/>
            <w:sz w:val="22"/>
            <w:szCs w:val="22"/>
          </w:rPr>
          <w:t>Members</w:t>
        </w:r>
      </w:ins>
      <w:ins w:id="5302" w:author="Stuart McLarnon (NESO)" w:date="2025-01-14T13:52:00Z">
        <w:r w:rsidR="00963100" w:rsidRPr="00207ADC">
          <w:rPr>
            <w:rFonts w:ascii="Arial" w:hAnsi="Arial" w:cs="Arial"/>
            <w:b/>
            <w:bCs/>
            <w:spacing w:val="2"/>
            <w:sz w:val="22"/>
            <w:szCs w:val="22"/>
          </w:rPr>
          <w:t xml:space="preserve"> </w:t>
        </w:r>
        <w:r w:rsidR="00963100">
          <w:rPr>
            <w:rFonts w:ascii="Arial" w:hAnsi="Arial" w:cs="Arial"/>
            <w:spacing w:val="2"/>
            <w:sz w:val="22"/>
            <w:szCs w:val="22"/>
          </w:rPr>
          <w:t xml:space="preserve">shall </w:t>
        </w:r>
        <w:del w:id="5303" w:author="Tammy Meek (NESO)" w:date="2025-01-27T15:19:00Z" w16du:dateUtc="2025-01-27T15:19:00Z">
          <w:r w:rsidR="00963100">
            <w:rPr>
              <w:rFonts w:ascii="Arial" w:hAnsi="Arial" w:cs="Arial"/>
              <w:spacing w:val="2"/>
              <w:sz w:val="22"/>
              <w:szCs w:val="22"/>
            </w:rPr>
            <w:delText>endeavour</w:delText>
          </w:r>
        </w:del>
      </w:ins>
      <w:ins w:id="5304" w:author="Tammy Meek (NESO)" w:date="2025-01-27T15:19:00Z" w16du:dateUtc="2025-01-27T15:19:00Z">
        <w:r w:rsidR="00213E20">
          <w:rPr>
            <w:rFonts w:ascii="Arial" w:hAnsi="Arial" w:cs="Arial"/>
            <w:spacing w:val="2"/>
            <w:sz w:val="22"/>
            <w:szCs w:val="22"/>
          </w:rPr>
          <w:t>endeavor</w:t>
        </w:r>
      </w:ins>
      <w:ins w:id="5305" w:author="Stuart McLarnon (NESO)" w:date="2025-01-14T13:52:00Z">
        <w:r w:rsidR="00963100">
          <w:rPr>
            <w:rFonts w:ascii="Arial" w:hAnsi="Arial" w:cs="Arial"/>
            <w:spacing w:val="2"/>
            <w:sz w:val="22"/>
            <w:szCs w:val="22"/>
          </w:rPr>
          <w:t xml:space="preserve"> at all times to act pursuant to this Section 5:</w:t>
        </w:r>
      </w:ins>
    </w:p>
    <w:p w14:paraId="68CDDB41" w14:textId="77777777" w:rsidR="00963100" w:rsidRDefault="00963100" w:rsidP="00963100">
      <w:pPr>
        <w:numPr>
          <w:ilvl w:val="0"/>
          <w:numId w:val="74"/>
        </w:numPr>
        <w:kinsoku w:val="0"/>
        <w:overflowPunct w:val="0"/>
        <w:autoSpaceDE/>
        <w:autoSpaceDN/>
        <w:adjustRightInd/>
        <w:spacing w:before="241" w:line="254" w:lineRule="exact"/>
        <w:ind w:right="72"/>
        <w:jc w:val="both"/>
        <w:textAlignment w:val="baseline"/>
        <w:rPr>
          <w:ins w:id="5306" w:author="Stuart McLarnon (NESO)" w:date="2025-01-14T13:52:00Z"/>
          <w:rFonts w:ascii="Arial" w:hAnsi="Arial" w:cs="Arial"/>
          <w:spacing w:val="1"/>
          <w:sz w:val="22"/>
          <w:szCs w:val="22"/>
        </w:rPr>
      </w:pPr>
      <w:ins w:id="5307" w:author="Stuart McLarnon (NESO)" w:date="2025-01-14T13:52:00Z">
        <w:r>
          <w:rPr>
            <w:rFonts w:ascii="Arial" w:hAnsi="Arial" w:cs="Arial"/>
            <w:spacing w:val="1"/>
            <w:sz w:val="22"/>
            <w:szCs w:val="22"/>
          </w:rPr>
          <w:t>in an efficient, economical and expeditious manner taking account of the complexity, importance and urgency of a particular modification proposal; and</w:t>
        </w:r>
      </w:ins>
    </w:p>
    <w:p w14:paraId="3C613870" w14:textId="6A0CE9FD" w:rsidR="00963100" w:rsidRDefault="00963100" w:rsidP="00963100">
      <w:pPr>
        <w:numPr>
          <w:ilvl w:val="0"/>
          <w:numId w:val="75"/>
        </w:numPr>
        <w:kinsoku w:val="0"/>
        <w:overflowPunct w:val="0"/>
        <w:autoSpaceDE/>
        <w:autoSpaceDN/>
        <w:adjustRightInd/>
        <w:spacing w:before="244" w:line="250" w:lineRule="exact"/>
        <w:ind w:right="72"/>
        <w:jc w:val="both"/>
        <w:textAlignment w:val="baseline"/>
        <w:rPr>
          <w:ins w:id="5308" w:author="Stuart McLarnon (NESO)" w:date="2025-01-14T13:52:00Z"/>
          <w:rFonts w:ascii="Arial" w:hAnsi="Arial" w:cs="Arial"/>
          <w:sz w:val="22"/>
          <w:szCs w:val="22"/>
        </w:rPr>
      </w:pPr>
      <w:ins w:id="5309" w:author="Stuart McLarnon (NESO)" w:date="2025-01-14T13:52:00Z">
        <w:r>
          <w:rPr>
            <w:rFonts w:ascii="Arial" w:hAnsi="Arial" w:cs="Arial"/>
            <w:sz w:val="22"/>
            <w:szCs w:val="22"/>
          </w:rPr>
          <w:t xml:space="preserve">with a view to ensuring that the </w:t>
        </w:r>
        <w:del w:id="5310" w:author="Tammy Meek (NESO)" w:date="2025-01-27T11:17:00Z" w16du:dateUtc="2025-01-27T11:17:00Z">
          <w:r w:rsidRPr="00207ADC" w:rsidDel="00CD302F">
            <w:rPr>
              <w:rFonts w:ascii="Arial" w:hAnsi="Arial" w:cs="Arial"/>
              <w:b/>
              <w:bCs/>
              <w:sz w:val="22"/>
              <w:szCs w:val="22"/>
            </w:rPr>
            <w:delText>SQSS</w:delText>
          </w:r>
        </w:del>
      </w:ins>
      <w:ins w:id="5311" w:author="Tammy Meek (NESO)" w:date="2025-01-27T11:18:00Z" w16du:dateUtc="2025-01-27T11:18:00Z">
        <w:r w:rsidR="00CD302F" w:rsidRPr="00CD302F">
          <w:rPr>
            <w:rFonts w:ascii="Arial" w:hAnsi="Arial" w:cs="Arial"/>
            <w:i/>
            <w:iCs/>
            <w:sz w:val="22"/>
            <w:szCs w:val="22"/>
          </w:rPr>
          <w:t>SQSS</w:t>
        </w:r>
      </w:ins>
      <w:ins w:id="5312" w:author="Stuart McLarnon (NESO)" w:date="2025-01-14T13:52:00Z">
        <w:r>
          <w:rPr>
            <w:rFonts w:ascii="Arial" w:hAnsi="Arial" w:cs="Arial"/>
            <w:sz w:val="22"/>
            <w:szCs w:val="22"/>
          </w:rPr>
          <w:t xml:space="preserve"> facilitates achievement of the </w:t>
        </w:r>
        <w:del w:id="5313" w:author="Tammy Meek (NESO)" w:date="2025-01-27T11:17:00Z" w16du:dateUtc="2025-01-27T11:17:00Z">
          <w:r w:rsidRPr="00207ADC" w:rsidDel="00CD302F">
            <w:rPr>
              <w:rFonts w:ascii="Arial" w:hAnsi="Arial" w:cs="Arial"/>
              <w:b/>
              <w:bCs/>
              <w:sz w:val="22"/>
              <w:szCs w:val="22"/>
            </w:rPr>
            <w:delText>SQSS</w:delText>
          </w:r>
        </w:del>
      </w:ins>
      <w:ins w:id="5314" w:author="Tammy Meek (NESO)" w:date="2025-01-27T11:18:00Z" w16du:dateUtc="2025-01-27T11:18:00Z">
        <w:r w:rsidR="00CD302F" w:rsidRPr="00CD302F">
          <w:rPr>
            <w:rFonts w:ascii="Arial" w:hAnsi="Arial" w:cs="Arial"/>
            <w:i/>
            <w:iCs/>
            <w:sz w:val="22"/>
            <w:szCs w:val="22"/>
          </w:rPr>
          <w:t>SQSS</w:t>
        </w:r>
      </w:ins>
      <w:ins w:id="5315" w:author="Stuart McLarnon (NESO)" w:date="2025-01-14T13:52:00Z">
        <w:r>
          <w:rPr>
            <w:rFonts w:ascii="Arial" w:hAnsi="Arial" w:cs="Arial"/>
            <w:sz w:val="22"/>
            <w:szCs w:val="22"/>
          </w:rPr>
          <w:t xml:space="preserve"> </w:t>
        </w:r>
      </w:ins>
      <w:ins w:id="5316" w:author="Tammy Meek (NESO)" w:date="2025-01-27T12:37:00Z" w16du:dateUtc="2025-01-27T12:37:00Z">
        <w:r w:rsidR="00BF5EC3">
          <w:rPr>
            <w:rFonts w:ascii="Arial" w:hAnsi="Arial" w:cs="Arial"/>
            <w:sz w:val="22"/>
            <w:szCs w:val="22"/>
          </w:rPr>
          <w:t>o</w:t>
        </w:r>
      </w:ins>
      <w:ins w:id="5317" w:author="Stuart McLarnon (NESO)" w:date="2025-01-14T13:52:00Z">
        <w:del w:id="5318" w:author="Tammy Meek (NESO)" w:date="2025-01-27T12:37:00Z" w16du:dateUtc="2025-01-27T12:37:00Z">
          <w:r w:rsidDel="00BF5EC3">
            <w:rPr>
              <w:rFonts w:ascii="Arial" w:hAnsi="Arial" w:cs="Arial"/>
              <w:sz w:val="22"/>
              <w:szCs w:val="22"/>
            </w:rPr>
            <w:delText>O</w:delText>
          </w:r>
        </w:del>
        <w:r>
          <w:rPr>
            <w:rFonts w:ascii="Arial" w:hAnsi="Arial" w:cs="Arial"/>
            <w:sz w:val="22"/>
            <w:szCs w:val="22"/>
          </w:rPr>
          <w:t>bjectives.</w:t>
        </w:r>
      </w:ins>
    </w:p>
    <w:p w14:paraId="78BEE2C5" w14:textId="744F053B" w:rsidR="00963100" w:rsidRDefault="00224D42" w:rsidP="00963100">
      <w:pPr>
        <w:kinsoku w:val="0"/>
        <w:overflowPunct w:val="0"/>
        <w:autoSpaceDE/>
        <w:autoSpaceDN/>
        <w:adjustRightInd/>
        <w:spacing w:before="244" w:line="250" w:lineRule="exact"/>
        <w:ind w:left="1440" w:right="72" w:hanging="720"/>
        <w:jc w:val="both"/>
        <w:textAlignment w:val="baseline"/>
        <w:rPr>
          <w:ins w:id="5319" w:author="Stuart McLarnon (NESO)" w:date="2025-01-14T13:52:00Z"/>
          <w:rFonts w:ascii="Arial" w:hAnsi="Arial" w:cs="Arial"/>
          <w:sz w:val="22"/>
          <w:szCs w:val="22"/>
        </w:rPr>
      </w:pPr>
      <w:ins w:id="5320" w:author="Stuart McLarnon (NESO)" w:date="2025-01-14T13:56:00Z">
        <w:r w:rsidRPr="00224D42">
          <w:rPr>
            <w:rFonts w:ascii="Arial" w:hAnsi="Arial" w:cs="Arial"/>
            <w:sz w:val="22"/>
            <w:szCs w:val="22"/>
          </w:rPr>
          <w:t>J.</w:t>
        </w:r>
      </w:ins>
      <w:ins w:id="5321" w:author="Stuart McLarnon (NESO)" w:date="2025-01-14T13:52:00Z">
        <w:r w:rsidR="00963100">
          <w:rPr>
            <w:rFonts w:ascii="Arial" w:hAnsi="Arial" w:cs="Arial"/>
            <w:sz w:val="22"/>
            <w:szCs w:val="22"/>
          </w:rPr>
          <w:t xml:space="preserve">5.1.3 The </w:t>
        </w:r>
        <w:del w:id="5322" w:author="Tammy Meek (NESO)" w:date="2025-01-27T11:17:00Z" w16du:dateUtc="2025-01-27T11:17:00Z">
          <w:r w:rsidR="00963100" w:rsidRPr="00207ADC" w:rsidDel="00CD302F">
            <w:rPr>
              <w:rFonts w:ascii="Arial" w:hAnsi="Arial" w:cs="Arial"/>
              <w:b/>
              <w:bCs/>
              <w:sz w:val="22"/>
              <w:szCs w:val="22"/>
            </w:rPr>
            <w:delText>SQSS</w:delText>
          </w:r>
        </w:del>
      </w:ins>
      <w:ins w:id="5323" w:author="Tammy Meek (NESO)" w:date="2025-01-27T11:18:00Z" w16du:dateUtc="2025-01-27T11:18:00Z">
        <w:r w:rsidR="00CD302F" w:rsidRPr="00CD302F">
          <w:rPr>
            <w:rFonts w:ascii="Arial" w:hAnsi="Arial" w:cs="Arial"/>
            <w:i/>
            <w:iCs/>
            <w:sz w:val="22"/>
            <w:szCs w:val="22"/>
          </w:rPr>
          <w:t>SQSS</w:t>
        </w:r>
      </w:ins>
      <w:ins w:id="5324" w:author="Stuart McLarnon (NESO)" w:date="2025-01-14T13:52:00Z">
        <w:r w:rsidR="00963100">
          <w:rPr>
            <w:rFonts w:ascii="Arial" w:hAnsi="Arial" w:cs="Arial"/>
            <w:sz w:val="22"/>
            <w:szCs w:val="22"/>
          </w:rPr>
          <w:t xml:space="preserve"> Modification process flow chart is shown in Annex 2. Paragraph 5.2 presents a more detailed account of the </w:t>
        </w:r>
      </w:ins>
      <w:ins w:id="5325" w:author="Stuart McLarnon (NESO)" w:date="2025-01-28T11:49:00Z" w16du:dateUtc="2025-01-28T11:49:00Z">
        <w:r w:rsidR="006F64E6">
          <w:rPr>
            <w:rFonts w:ascii="Arial" w:hAnsi="Arial" w:cs="Arial"/>
            <w:sz w:val="22"/>
            <w:szCs w:val="22"/>
          </w:rPr>
          <w:t>mo</w:t>
        </w:r>
      </w:ins>
      <w:ins w:id="5326" w:author="Stuart McLarnon (NESO)" w:date="2025-01-14T13:52:00Z">
        <w:r w:rsidR="00963100">
          <w:rPr>
            <w:rFonts w:ascii="Arial" w:hAnsi="Arial" w:cs="Arial"/>
            <w:sz w:val="22"/>
            <w:szCs w:val="22"/>
          </w:rPr>
          <w:t>dification process.</w:t>
        </w:r>
      </w:ins>
    </w:p>
    <w:p w14:paraId="4E0EA7B6" w14:textId="1A04818A" w:rsidR="00963100" w:rsidRDefault="00224D42" w:rsidP="00963100">
      <w:pPr>
        <w:tabs>
          <w:tab w:val="left" w:pos="720"/>
        </w:tabs>
        <w:kinsoku w:val="0"/>
        <w:overflowPunct w:val="0"/>
        <w:autoSpaceDE/>
        <w:autoSpaceDN/>
        <w:adjustRightInd/>
        <w:spacing w:before="246" w:line="253" w:lineRule="exact"/>
        <w:textAlignment w:val="baseline"/>
        <w:rPr>
          <w:ins w:id="5327" w:author="Stuart McLarnon (NESO)" w:date="2025-01-14T13:52:00Z"/>
          <w:rFonts w:ascii="Arial" w:hAnsi="Arial" w:cs="Arial"/>
          <w:spacing w:val="-1"/>
          <w:sz w:val="22"/>
          <w:szCs w:val="22"/>
        </w:rPr>
      </w:pPr>
      <w:ins w:id="5328" w:author="Stuart McLarnon (NESO)" w:date="2025-01-14T13:56:00Z">
        <w:r w:rsidRPr="00224D42">
          <w:rPr>
            <w:rFonts w:ascii="Arial" w:hAnsi="Arial" w:cs="Arial"/>
            <w:spacing w:val="-1"/>
            <w:sz w:val="22"/>
            <w:szCs w:val="22"/>
          </w:rPr>
          <w:t>J.</w:t>
        </w:r>
      </w:ins>
      <w:ins w:id="5329" w:author="Stuart McLarnon (NESO)" w:date="2025-01-14T13:52:00Z">
        <w:r w:rsidR="00963100">
          <w:rPr>
            <w:rFonts w:ascii="Arial" w:hAnsi="Arial" w:cs="Arial"/>
            <w:spacing w:val="-1"/>
            <w:sz w:val="22"/>
            <w:szCs w:val="22"/>
          </w:rPr>
          <w:t>5.2</w:t>
        </w:r>
        <w:r w:rsidR="00963100">
          <w:rPr>
            <w:rFonts w:ascii="Arial" w:hAnsi="Arial" w:cs="Arial"/>
            <w:spacing w:val="-1"/>
            <w:sz w:val="22"/>
            <w:szCs w:val="22"/>
          </w:rPr>
          <w:tab/>
          <w:t xml:space="preserve">The </w:t>
        </w:r>
        <w:r w:rsidR="00963100" w:rsidRPr="00E7325A">
          <w:rPr>
            <w:rFonts w:ascii="Arial" w:hAnsi="Arial" w:cs="Arial"/>
            <w:spacing w:val="-1"/>
            <w:sz w:val="22"/>
            <w:szCs w:val="22"/>
          </w:rPr>
          <w:t xml:space="preserve">SQSS </w:t>
        </w:r>
        <w:r w:rsidR="00963100">
          <w:rPr>
            <w:rFonts w:ascii="Arial" w:hAnsi="Arial" w:cs="Arial"/>
            <w:spacing w:val="-1"/>
            <w:sz w:val="22"/>
            <w:szCs w:val="22"/>
          </w:rPr>
          <w:t>Modification Process</w:t>
        </w:r>
      </w:ins>
    </w:p>
    <w:p w14:paraId="2344CC9B" w14:textId="123C701E" w:rsidR="00963100" w:rsidRDefault="00224D42" w:rsidP="00963100">
      <w:pPr>
        <w:kinsoku w:val="0"/>
        <w:overflowPunct w:val="0"/>
        <w:autoSpaceDE/>
        <w:autoSpaceDN/>
        <w:adjustRightInd/>
        <w:spacing w:before="232" w:line="253" w:lineRule="exact"/>
        <w:ind w:left="720"/>
        <w:textAlignment w:val="baseline"/>
        <w:rPr>
          <w:ins w:id="5330" w:author="Stuart McLarnon (NESO)" w:date="2025-01-14T13:52:00Z"/>
          <w:rFonts w:ascii="Arial" w:hAnsi="Arial" w:cs="Arial"/>
          <w:spacing w:val="3"/>
          <w:sz w:val="22"/>
          <w:szCs w:val="22"/>
        </w:rPr>
      </w:pPr>
      <w:ins w:id="5331" w:author="Stuart McLarnon (NESO)" w:date="2025-01-14T13:56:00Z">
        <w:r w:rsidRPr="00224D42">
          <w:rPr>
            <w:rFonts w:ascii="Arial" w:hAnsi="Arial" w:cs="Arial"/>
            <w:spacing w:val="3"/>
            <w:sz w:val="22"/>
            <w:szCs w:val="22"/>
          </w:rPr>
          <w:t>J.</w:t>
        </w:r>
      </w:ins>
      <w:ins w:id="5332" w:author="Stuart McLarnon (NESO)" w:date="2025-01-14T13:52:00Z">
        <w:r w:rsidR="00963100">
          <w:rPr>
            <w:rFonts w:ascii="Arial" w:hAnsi="Arial" w:cs="Arial"/>
            <w:spacing w:val="3"/>
            <w:sz w:val="22"/>
            <w:szCs w:val="22"/>
          </w:rPr>
          <w:t>5.2.1 Modification Proposal</w:t>
        </w:r>
      </w:ins>
    </w:p>
    <w:p w14:paraId="216A27D5" w14:textId="4B932AEA" w:rsidR="00963100" w:rsidRDefault="00224D42" w:rsidP="00963100">
      <w:pPr>
        <w:kinsoku w:val="0"/>
        <w:overflowPunct w:val="0"/>
        <w:autoSpaceDE/>
        <w:autoSpaceDN/>
        <w:adjustRightInd/>
        <w:spacing w:before="246" w:line="253" w:lineRule="exact"/>
        <w:ind w:left="1440"/>
        <w:textAlignment w:val="baseline"/>
        <w:rPr>
          <w:ins w:id="5333" w:author="Stuart McLarnon (NESO)" w:date="2025-01-14T13:52:00Z"/>
          <w:rFonts w:ascii="Arial" w:hAnsi="Arial" w:cs="Arial"/>
          <w:spacing w:val="5"/>
          <w:sz w:val="22"/>
          <w:szCs w:val="22"/>
        </w:rPr>
      </w:pPr>
      <w:ins w:id="5334" w:author="Stuart McLarnon (NESO)" w:date="2025-01-14T13:56:00Z">
        <w:r w:rsidRPr="00224D42">
          <w:rPr>
            <w:rFonts w:ascii="Arial" w:hAnsi="Arial" w:cs="Arial"/>
            <w:spacing w:val="5"/>
            <w:sz w:val="22"/>
            <w:szCs w:val="22"/>
          </w:rPr>
          <w:t>J.</w:t>
        </w:r>
      </w:ins>
      <w:ins w:id="5335" w:author="Stuart McLarnon (NESO)" w:date="2025-01-14T13:52:00Z">
        <w:r w:rsidR="00963100">
          <w:rPr>
            <w:rFonts w:ascii="Arial" w:hAnsi="Arial" w:cs="Arial"/>
            <w:spacing w:val="5"/>
            <w:sz w:val="22"/>
            <w:szCs w:val="22"/>
          </w:rPr>
          <w:t>5.2.1.1 A Modification Proposal may be made by any of the following:</w:t>
        </w:r>
      </w:ins>
    </w:p>
    <w:p w14:paraId="0086E1D6" w14:textId="28233DA2" w:rsidR="00963100" w:rsidRDefault="00963100" w:rsidP="00963100">
      <w:pPr>
        <w:numPr>
          <w:ilvl w:val="0"/>
          <w:numId w:val="76"/>
        </w:numPr>
        <w:kinsoku w:val="0"/>
        <w:overflowPunct w:val="0"/>
        <w:autoSpaceDE/>
        <w:autoSpaceDN/>
        <w:adjustRightInd/>
        <w:spacing w:before="237" w:line="253" w:lineRule="exact"/>
        <w:textAlignment w:val="baseline"/>
        <w:rPr>
          <w:ins w:id="5336" w:author="Stuart McLarnon (NESO)" w:date="2025-01-14T13:52:00Z"/>
          <w:rFonts w:ascii="Arial" w:hAnsi="Arial" w:cs="Arial"/>
          <w:spacing w:val="-3"/>
          <w:sz w:val="22"/>
          <w:szCs w:val="22"/>
        </w:rPr>
      </w:pPr>
      <w:ins w:id="5337" w:author="Stuart McLarnon (NESO)" w:date="2025-01-14T13:52:00Z">
        <w:r>
          <w:rPr>
            <w:rFonts w:ascii="Arial" w:hAnsi="Arial" w:cs="Arial"/>
            <w:spacing w:val="-3"/>
            <w:sz w:val="22"/>
            <w:szCs w:val="22"/>
          </w:rPr>
          <w:t xml:space="preserve">a </w:t>
        </w:r>
        <w:del w:id="5338" w:author="Tammy Meek (NESO)" w:date="2025-01-27T11:52:00Z" w16du:dateUtc="2025-01-27T11:52:00Z">
          <w:r w:rsidRPr="00207ADC" w:rsidDel="001769E4">
            <w:rPr>
              <w:rFonts w:ascii="Arial" w:hAnsi="Arial" w:cs="Arial"/>
              <w:b/>
              <w:bCs/>
              <w:spacing w:val="-3"/>
              <w:sz w:val="22"/>
              <w:szCs w:val="22"/>
            </w:rPr>
            <w:delText>Member</w:delText>
          </w:r>
        </w:del>
      </w:ins>
      <w:ins w:id="5339" w:author="Tammy Meek (NESO)" w:date="2025-01-27T11:52:00Z" w16du:dateUtc="2025-01-27T11:52:00Z">
        <w:r w:rsidR="001769E4" w:rsidRPr="001769E4">
          <w:rPr>
            <w:rFonts w:ascii="Arial" w:hAnsi="Arial" w:cs="Arial"/>
            <w:i/>
            <w:iCs/>
            <w:spacing w:val="-3"/>
            <w:sz w:val="22"/>
            <w:szCs w:val="22"/>
          </w:rPr>
          <w:t>Member</w:t>
        </w:r>
      </w:ins>
      <w:ins w:id="5340" w:author="Stuart McLarnon (NESO)" w:date="2025-01-14T13:52:00Z">
        <w:r>
          <w:rPr>
            <w:rFonts w:ascii="Arial" w:hAnsi="Arial" w:cs="Arial"/>
            <w:spacing w:val="-3"/>
            <w:sz w:val="22"/>
            <w:szCs w:val="22"/>
          </w:rPr>
          <w:t>;</w:t>
        </w:r>
      </w:ins>
    </w:p>
    <w:p w14:paraId="51927ED8" w14:textId="137A2998" w:rsidR="00963100" w:rsidRDefault="00963100" w:rsidP="00963100">
      <w:pPr>
        <w:numPr>
          <w:ilvl w:val="0"/>
          <w:numId w:val="76"/>
        </w:numPr>
        <w:kinsoku w:val="0"/>
        <w:overflowPunct w:val="0"/>
        <w:autoSpaceDE/>
        <w:autoSpaceDN/>
        <w:adjustRightInd/>
        <w:spacing w:before="241" w:line="253" w:lineRule="exact"/>
        <w:textAlignment w:val="baseline"/>
        <w:rPr>
          <w:ins w:id="5341" w:author="Stuart McLarnon (NESO)" w:date="2025-01-14T13:52:00Z"/>
          <w:rFonts w:ascii="Arial" w:hAnsi="Arial" w:cs="Arial"/>
          <w:sz w:val="22"/>
          <w:szCs w:val="22"/>
        </w:rPr>
      </w:pPr>
      <w:ins w:id="5342" w:author="Stuart McLarnon (NESO)" w:date="2025-01-14T13:52:00Z">
        <w:r>
          <w:rPr>
            <w:rFonts w:ascii="Arial" w:hAnsi="Arial" w:cs="Arial"/>
            <w:sz w:val="22"/>
            <w:szCs w:val="22"/>
          </w:rPr>
          <w:t xml:space="preserve">the </w:t>
        </w:r>
        <w:del w:id="5343" w:author="Tammy Meek (NESO)" w:date="2025-01-27T11:34:00Z" w16du:dateUtc="2025-01-27T11:34:00Z">
          <w:r w:rsidRPr="00207ADC" w:rsidDel="00AB5FE3">
            <w:rPr>
              <w:rFonts w:ascii="Arial" w:hAnsi="Arial" w:cs="Arial"/>
              <w:b/>
              <w:bCs/>
              <w:sz w:val="22"/>
              <w:szCs w:val="22"/>
            </w:rPr>
            <w:delText>Authority</w:delText>
          </w:r>
        </w:del>
      </w:ins>
      <w:ins w:id="5344" w:author="Tammy Meek (NESO)" w:date="2025-01-27T11:34:00Z" w16du:dateUtc="2025-01-27T11:34:00Z">
        <w:r w:rsidR="00AB5FE3" w:rsidRPr="00AB5FE3">
          <w:rPr>
            <w:rFonts w:ascii="Arial" w:hAnsi="Arial" w:cs="Arial"/>
            <w:i/>
            <w:iCs/>
            <w:sz w:val="22"/>
            <w:szCs w:val="22"/>
          </w:rPr>
          <w:t>Authority</w:t>
        </w:r>
      </w:ins>
      <w:ins w:id="5345" w:author="Stuart McLarnon (NESO)" w:date="2025-01-14T13:52:00Z">
        <w:r>
          <w:rPr>
            <w:rFonts w:ascii="Arial" w:hAnsi="Arial" w:cs="Arial"/>
            <w:sz w:val="22"/>
            <w:szCs w:val="22"/>
          </w:rPr>
          <w:t>; or</w:t>
        </w:r>
      </w:ins>
    </w:p>
    <w:p w14:paraId="7C1915D5" w14:textId="77777777" w:rsidR="00963100" w:rsidRDefault="00963100" w:rsidP="00963100">
      <w:pPr>
        <w:numPr>
          <w:ilvl w:val="0"/>
          <w:numId w:val="76"/>
        </w:numPr>
        <w:kinsoku w:val="0"/>
        <w:overflowPunct w:val="0"/>
        <w:autoSpaceDE/>
        <w:autoSpaceDN/>
        <w:adjustRightInd/>
        <w:spacing w:before="237" w:line="253" w:lineRule="exact"/>
        <w:textAlignment w:val="baseline"/>
        <w:rPr>
          <w:ins w:id="5346" w:author="Stuart McLarnon (NESO)" w:date="2025-01-14T13:52:00Z"/>
          <w:rFonts w:ascii="Arial" w:hAnsi="Arial" w:cs="Arial"/>
          <w:spacing w:val="-1"/>
          <w:sz w:val="22"/>
          <w:szCs w:val="22"/>
        </w:rPr>
      </w:pPr>
      <w:ins w:id="5347" w:author="Stuart McLarnon (NESO)" w:date="2025-01-14T13:52:00Z">
        <w:r>
          <w:rPr>
            <w:rFonts w:ascii="Arial" w:hAnsi="Arial" w:cs="Arial"/>
            <w:spacing w:val="-1"/>
            <w:sz w:val="22"/>
            <w:szCs w:val="22"/>
          </w:rPr>
          <w:t>relevant interested person</w:t>
        </w:r>
      </w:ins>
    </w:p>
    <w:p w14:paraId="69679139" w14:textId="77777777" w:rsidR="00963100" w:rsidRDefault="00963100" w:rsidP="00963100">
      <w:pPr>
        <w:kinsoku w:val="0"/>
        <w:overflowPunct w:val="0"/>
        <w:autoSpaceDE/>
        <w:autoSpaceDN/>
        <w:adjustRightInd/>
        <w:spacing w:before="241" w:line="257" w:lineRule="exact"/>
        <w:ind w:left="2376"/>
        <w:textAlignment w:val="baseline"/>
        <w:rPr>
          <w:ins w:id="5348" w:author="Stuart McLarnon (NESO)" w:date="2025-01-14T13:52:00Z"/>
          <w:rFonts w:ascii="Arial" w:hAnsi="Arial" w:cs="Arial"/>
          <w:sz w:val="22"/>
          <w:szCs w:val="22"/>
        </w:rPr>
      </w:pPr>
      <w:ins w:id="5349" w:author="Stuart McLarnon (NESO)" w:date="2025-01-14T13:52:00Z">
        <w:r>
          <w:rPr>
            <w:rFonts w:ascii="Arial" w:hAnsi="Arial" w:cs="Arial"/>
            <w:sz w:val="22"/>
            <w:szCs w:val="22"/>
          </w:rPr>
          <w:t>referred to in this Section 5 as the ‘Proposer’.</w:t>
        </w:r>
      </w:ins>
    </w:p>
    <w:p w14:paraId="453B39DC" w14:textId="2DA53279" w:rsidR="00963100" w:rsidRDefault="00224D42" w:rsidP="00963100">
      <w:pPr>
        <w:kinsoku w:val="0"/>
        <w:overflowPunct w:val="0"/>
        <w:autoSpaceDE/>
        <w:autoSpaceDN/>
        <w:adjustRightInd/>
        <w:spacing w:before="239" w:line="252" w:lineRule="exact"/>
        <w:ind w:left="2376" w:right="72" w:hanging="936"/>
        <w:jc w:val="both"/>
        <w:textAlignment w:val="baseline"/>
        <w:rPr>
          <w:ins w:id="5350" w:author="Stuart McLarnon (NESO)" w:date="2025-01-14T13:52:00Z"/>
          <w:rFonts w:ascii="Arial" w:hAnsi="Arial" w:cs="Arial"/>
          <w:sz w:val="22"/>
          <w:szCs w:val="22"/>
        </w:rPr>
      </w:pPr>
      <w:ins w:id="5351" w:author="Stuart McLarnon (NESO)" w:date="2025-01-14T13:56:00Z">
        <w:r w:rsidRPr="00224D42">
          <w:rPr>
            <w:rFonts w:ascii="Arial" w:hAnsi="Arial" w:cs="Arial"/>
            <w:sz w:val="22"/>
            <w:szCs w:val="22"/>
          </w:rPr>
          <w:t>J.</w:t>
        </w:r>
      </w:ins>
      <w:ins w:id="5352" w:author="Stuart McLarnon (NESO)" w:date="2025-01-14T13:52:00Z">
        <w:r w:rsidR="00963100">
          <w:rPr>
            <w:rFonts w:ascii="Arial" w:hAnsi="Arial" w:cs="Arial"/>
            <w:sz w:val="22"/>
            <w:szCs w:val="22"/>
          </w:rPr>
          <w:t xml:space="preserve">5.2.1.2 A Modification Proposal made pursuant to sub-paragraph 5.2.1.1 shall be submitted to the </w:t>
        </w:r>
        <w:del w:id="5353" w:author="Tammy Meek (NESO)" w:date="2025-01-27T11:29:00Z" w16du:dateUtc="2025-01-27T11:29:00Z">
          <w:r w:rsidR="00963100" w:rsidRPr="00207ADC" w:rsidDel="00AB5FE3">
            <w:rPr>
              <w:rFonts w:ascii="Arial" w:hAnsi="Arial" w:cs="Arial"/>
              <w:b/>
              <w:bCs/>
              <w:sz w:val="22"/>
              <w:szCs w:val="22"/>
            </w:rPr>
            <w:delText>Secretary</w:delText>
          </w:r>
        </w:del>
      </w:ins>
      <w:ins w:id="5354" w:author="Tammy Meek (NESO)" w:date="2025-01-27T11:29:00Z" w16du:dateUtc="2025-01-27T11:29:00Z">
        <w:r w:rsidR="00AB5FE3" w:rsidRPr="00AB5FE3">
          <w:rPr>
            <w:rFonts w:ascii="Arial" w:hAnsi="Arial" w:cs="Arial"/>
            <w:i/>
            <w:iCs/>
            <w:sz w:val="22"/>
            <w:szCs w:val="22"/>
          </w:rPr>
          <w:t>Secretary</w:t>
        </w:r>
      </w:ins>
      <w:ins w:id="5355" w:author="Stuart McLarnon (NESO)" w:date="2025-01-14T13:52:00Z">
        <w:r w:rsidR="00963100">
          <w:rPr>
            <w:rFonts w:ascii="Arial" w:hAnsi="Arial" w:cs="Arial"/>
            <w:sz w:val="22"/>
            <w:szCs w:val="22"/>
          </w:rPr>
          <w:t xml:space="preserve"> in the form </w:t>
        </w:r>
        <w:r w:rsidR="00963100" w:rsidRPr="00450894">
          <w:rPr>
            <w:rFonts w:ascii="Arial" w:hAnsi="Arial" w:cs="Arial"/>
            <w:sz w:val="22"/>
            <w:szCs w:val="22"/>
          </w:rPr>
          <w:t>of Annex 3</w:t>
        </w:r>
        <w:r w:rsidR="00963100">
          <w:rPr>
            <w:rFonts w:ascii="Arial" w:hAnsi="Arial" w:cs="Arial"/>
            <w:sz w:val="22"/>
            <w:szCs w:val="22"/>
          </w:rPr>
          <w:t xml:space="preserve"> which may be amended by the </w:t>
        </w:r>
        <w:del w:id="5356" w:author="Tammy Meek (NESO)" w:date="2025-01-27T11:33:00Z" w16du:dateUtc="2025-01-27T11:33:00Z">
          <w:r w:rsidR="00963100" w:rsidRPr="00207ADC" w:rsidDel="00AB5FE3">
            <w:rPr>
              <w:rFonts w:ascii="Arial" w:hAnsi="Arial" w:cs="Arial"/>
              <w:b/>
              <w:bCs/>
              <w:sz w:val="22"/>
              <w:szCs w:val="22"/>
            </w:rPr>
            <w:delText>Panel</w:delText>
          </w:r>
        </w:del>
      </w:ins>
      <w:ins w:id="5357" w:author="Tammy Meek (NESO)" w:date="2025-01-27T11:33:00Z" w16du:dateUtc="2025-01-27T11:33:00Z">
        <w:r w:rsidR="00AB5FE3" w:rsidRPr="00AB5FE3">
          <w:rPr>
            <w:rFonts w:ascii="Arial" w:hAnsi="Arial" w:cs="Arial"/>
            <w:i/>
            <w:iCs/>
            <w:sz w:val="22"/>
            <w:szCs w:val="22"/>
          </w:rPr>
          <w:t>Panel</w:t>
        </w:r>
      </w:ins>
      <w:ins w:id="5358" w:author="Stuart McLarnon (NESO)" w:date="2025-01-14T13:52:00Z">
        <w:r w:rsidR="00963100">
          <w:rPr>
            <w:rFonts w:ascii="Arial" w:hAnsi="Arial" w:cs="Arial"/>
            <w:sz w:val="22"/>
            <w:szCs w:val="22"/>
          </w:rPr>
          <w:t xml:space="preserve"> from time to time.</w:t>
        </w:r>
      </w:ins>
    </w:p>
    <w:p w14:paraId="0C2773F5" w14:textId="1654F45B" w:rsidR="00963100" w:rsidRDefault="00224D42" w:rsidP="00963100">
      <w:pPr>
        <w:kinsoku w:val="0"/>
        <w:overflowPunct w:val="0"/>
        <w:autoSpaceDE/>
        <w:autoSpaceDN/>
        <w:adjustRightInd/>
        <w:spacing w:before="241" w:line="254" w:lineRule="exact"/>
        <w:ind w:left="2376" w:right="72" w:hanging="936"/>
        <w:jc w:val="both"/>
        <w:textAlignment w:val="baseline"/>
        <w:rPr>
          <w:ins w:id="5359" w:author="Stuart McLarnon (NESO)" w:date="2025-01-14T13:52:00Z"/>
          <w:rFonts w:ascii="Arial" w:hAnsi="Arial" w:cs="Arial"/>
          <w:spacing w:val="-1"/>
          <w:sz w:val="22"/>
          <w:szCs w:val="22"/>
        </w:rPr>
      </w:pPr>
      <w:ins w:id="5360" w:author="Stuart McLarnon (NESO)" w:date="2025-01-14T13:57:00Z">
        <w:r w:rsidRPr="00224D42">
          <w:rPr>
            <w:rFonts w:ascii="Arial" w:hAnsi="Arial" w:cs="Arial"/>
            <w:spacing w:val="-1"/>
            <w:sz w:val="22"/>
            <w:szCs w:val="22"/>
          </w:rPr>
          <w:t>J.</w:t>
        </w:r>
      </w:ins>
      <w:ins w:id="5361" w:author="Stuart McLarnon (NESO)" w:date="2025-01-14T13:52:00Z">
        <w:r w:rsidR="00963100">
          <w:rPr>
            <w:rFonts w:ascii="Arial" w:hAnsi="Arial" w:cs="Arial"/>
            <w:spacing w:val="-1"/>
            <w:sz w:val="22"/>
            <w:szCs w:val="22"/>
          </w:rPr>
          <w:t xml:space="preserve">5.2.1.3 If a Modification Proposal fails to contain any information required under sub-paragraph 5.2.1.2, the </w:t>
        </w:r>
        <w:del w:id="5362" w:author="Tammy Meek (NESO)" w:date="2025-01-27T11:29:00Z" w16du:dateUtc="2025-01-27T11:29:00Z">
          <w:r w:rsidR="00963100" w:rsidRPr="00207ADC" w:rsidDel="00AB5FE3">
            <w:rPr>
              <w:rFonts w:ascii="Arial" w:hAnsi="Arial" w:cs="Arial"/>
              <w:b/>
              <w:bCs/>
              <w:spacing w:val="-1"/>
              <w:sz w:val="22"/>
              <w:szCs w:val="22"/>
            </w:rPr>
            <w:delText>Secretary</w:delText>
          </w:r>
        </w:del>
      </w:ins>
      <w:ins w:id="5363" w:author="Tammy Meek (NESO)" w:date="2025-01-27T11:29:00Z" w16du:dateUtc="2025-01-27T11:29:00Z">
        <w:r w:rsidR="00AB5FE3" w:rsidRPr="00AB5FE3">
          <w:rPr>
            <w:rFonts w:ascii="Arial" w:hAnsi="Arial" w:cs="Arial"/>
            <w:i/>
            <w:iCs/>
            <w:spacing w:val="-1"/>
            <w:sz w:val="22"/>
            <w:szCs w:val="22"/>
          </w:rPr>
          <w:t>Secretary</w:t>
        </w:r>
      </w:ins>
      <w:ins w:id="5364" w:author="Stuart McLarnon (NESO)" w:date="2025-01-14T13:52:00Z">
        <w:r w:rsidR="00963100">
          <w:rPr>
            <w:rFonts w:ascii="Arial" w:hAnsi="Arial" w:cs="Arial"/>
            <w:spacing w:val="-1"/>
            <w:sz w:val="22"/>
            <w:szCs w:val="22"/>
          </w:rPr>
          <w:t xml:space="preserve"> shall notify the Proposer, who may submit a revised request in compliance with this sub-paragraph 5.2.1.2.</w:t>
        </w:r>
      </w:ins>
    </w:p>
    <w:p w14:paraId="609838F9" w14:textId="6D1BA6E2" w:rsidR="00963100" w:rsidRDefault="00224D42">
      <w:pPr>
        <w:kinsoku w:val="0"/>
        <w:overflowPunct w:val="0"/>
        <w:autoSpaceDE/>
        <w:autoSpaceDN/>
        <w:adjustRightInd/>
        <w:spacing w:before="236" w:after="120" w:line="254" w:lineRule="exact"/>
        <w:ind w:left="2376" w:right="72" w:hanging="936"/>
        <w:jc w:val="both"/>
        <w:textAlignment w:val="baseline"/>
        <w:rPr>
          <w:ins w:id="5365" w:author="Stuart McLarnon (NESO)" w:date="2025-01-14T13:52:00Z"/>
          <w:rFonts w:ascii="Arial" w:hAnsi="Arial" w:cs="Arial"/>
          <w:sz w:val="22"/>
          <w:szCs w:val="22"/>
        </w:rPr>
        <w:pPrChange w:id="5366" w:author="Tammy Meek (NESO)" w:date="2025-01-28T09:35:00Z" w16du:dateUtc="2025-01-28T09:35:00Z">
          <w:pPr>
            <w:kinsoku w:val="0"/>
            <w:overflowPunct w:val="0"/>
            <w:autoSpaceDE/>
            <w:autoSpaceDN/>
            <w:adjustRightInd/>
            <w:spacing w:before="236" w:line="254" w:lineRule="exact"/>
            <w:ind w:left="2376" w:right="72" w:hanging="936"/>
            <w:jc w:val="both"/>
            <w:textAlignment w:val="baseline"/>
          </w:pPr>
        </w:pPrChange>
      </w:pPr>
      <w:ins w:id="5367" w:author="Stuart McLarnon (NESO)" w:date="2025-01-14T13:57:00Z">
        <w:r w:rsidRPr="00224D42">
          <w:rPr>
            <w:rFonts w:ascii="Arial" w:hAnsi="Arial" w:cs="Arial"/>
            <w:sz w:val="22"/>
            <w:szCs w:val="22"/>
          </w:rPr>
          <w:t>J.</w:t>
        </w:r>
      </w:ins>
      <w:ins w:id="5368" w:author="Stuart McLarnon (NESO)" w:date="2025-01-14T13:52:00Z">
        <w:r w:rsidR="00963100">
          <w:rPr>
            <w:rFonts w:ascii="Arial" w:hAnsi="Arial" w:cs="Arial"/>
            <w:sz w:val="22"/>
            <w:szCs w:val="22"/>
          </w:rPr>
          <w:t xml:space="preserve">5.2.1.4  Upon receipt of a Modification Proposal made pursuant to and in compliance with sub-paragraph 5.2.1.2, the </w:t>
        </w:r>
        <w:del w:id="5369" w:author="Tammy Meek (NESO)" w:date="2025-01-27T11:29:00Z" w16du:dateUtc="2025-01-27T11:29:00Z">
          <w:r w:rsidR="00963100" w:rsidRPr="00207ADC" w:rsidDel="00AB5FE3">
            <w:rPr>
              <w:rFonts w:ascii="Arial" w:hAnsi="Arial" w:cs="Arial"/>
              <w:b/>
              <w:bCs/>
              <w:sz w:val="22"/>
              <w:szCs w:val="22"/>
            </w:rPr>
            <w:delText>Secretary</w:delText>
          </w:r>
        </w:del>
      </w:ins>
      <w:ins w:id="5370" w:author="Tammy Meek (NESO)" w:date="2025-01-27T11:29:00Z" w16du:dateUtc="2025-01-27T11:29:00Z">
        <w:r w:rsidR="00AB5FE3" w:rsidRPr="00AB5FE3">
          <w:rPr>
            <w:rFonts w:ascii="Arial" w:hAnsi="Arial" w:cs="Arial"/>
            <w:i/>
            <w:iCs/>
            <w:sz w:val="22"/>
            <w:szCs w:val="22"/>
          </w:rPr>
          <w:t>Secretary</w:t>
        </w:r>
      </w:ins>
      <w:ins w:id="5371" w:author="Stuart McLarnon (NESO)" w:date="2025-01-14T13:52:00Z">
        <w:r w:rsidR="00963100">
          <w:rPr>
            <w:rFonts w:ascii="Arial" w:hAnsi="Arial" w:cs="Arial"/>
            <w:sz w:val="22"/>
            <w:szCs w:val="22"/>
          </w:rPr>
          <w:t xml:space="preserve"> shall as soon as reasonably practicable:</w:t>
        </w:r>
      </w:ins>
    </w:p>
    <w:p w14:paraId="6F219283" w14:textId="6ED3D4D4" w:rsidR="00963100" w:rsidRPr="00F00F98" w:rsidRDefault="00963100">
      <w:pPr>
        <w:pStyle w:val="ListParagraph"/>
        <w:widowControl/>
        <w:numPr>
          <w:ilvl w:val="0"/>
          <w:numId w:val="103"/>
        </w:numPr>
        <w:tabs>
          <w:tab w:val="left" w:pos="3096"/>
        </w:tabs>
        <w:kinsoku w:val="0"/>
        <w:overflowPunct w:val="0"/>
        <w:autoSpaceDE/>
        <w:autoSpaceDN/>
        <w:adjustRightInd/>
        <w:spacing w:before="237" w:line="253" w:lineRule="exact"/>
        <w:textAlignment w:val="baseline"/>
        <w:rPr>
          <w:ins w:id="5372" w:author="Stuart McLarnon (NESO)" w:date="2025-01-14T13:52:00Z"/>
          <w:del w:id="5373" w:author="Tammy Meek (NESO)" w:date="2025-01-27T14:06:00Z" w16du:dateUtc="2025-01-27T14:06:00Z"/>
          <w:rFonts w:ascii="Arial" w:hAnsi="Arial" w:cs="Arial"/>
          <w:sz w:val="22"/>
          <w:szCs w:val="22"/>
        </w:rPr>
        <w:pPrChange w:id="5374" w:author="Tammy Meek (NESO)" w:date="2025-01-28T09:35:00Z" w16du:dateUtc="2025-01-28T09:35:00Z">
          <w:pPr>
            <w:pStyle w:val="ListParagraph"/>
            <w:numPr>
              <w:numId w:val="103"/>
            </w:numPr>
            <w:tabs>
              <w:tab w:val="left" w:pos="3096"/>
            </w:tabs>
            <w:kinsoku w:val="0"/>
            <w:overflowPunct w:val="0"/>
            <w:autoSpaceDE/>
            <w:autoSpaceDN/>
            <w:adjustRightInd/>
            <w:spacing w:before="237" w:line="253" w:lineRule="exact"/>
            <w:ind w:left="3096" w:hanging="720"/>
            <w:textAlignment w:val="baseline"/>
          </w:pPr>
        </w:pPrChange>
      </w:pPr>
      <w:ins w:id="5375" w:author="Stuart McLarnon (NESO)" w:date="2025-01-14T13:52:00Z">
        <w:r w:rsidRPr="00DF5DE0">
          <w:rPr>
            <w:rFonts w:ascii="Arial" w:hAnsi="Arial" w:cs="Arial"/>
            <w:sz w:val="22"/>
            <w:szCs w:val="22"/>
          </w:rPr>
          <w:t xml:space="preserve">make a copy of the Modification Proposal available to the </w:t>
        </w:r>
        <w:del w:id="5376" w:author="Tammy Meek (NESO)" w:date="2025-01-27T11:26:00Z" w16du:dateUtc="2025-01-27T11:26:00Z">
          <w:r w:rsidRPr="00DF5DE0" w:rsidDel="00AB5FE3">
            <w:rPr>
              <w:rFonts w:ascii="Arial" w:hAnsi="Arial" w:cs="Arial"/>
              <w:b/>
              <w:bCs/>
              <w:sz w:val="22"/>
              <w:szCs w:val="22"/>
            </w:rPr>
            <w:delText>Members</w:delText>
          </w:r>
        </w:del>
      </w:ins>
      <w:ins w:id="5377" w:author="Tammy Meek (NESO)" w:date="2025-01-27T11:26:00Z" w16du:dateUtc="2025-01-27T11:26:00Z">
        <w:r w:rsidR="00AB5FE3" w:rsidRPr="00AB5FE3">
          <w:rPr>
            <w:rFonts w:ascii="Arial" w:hAnsi="Arial" w:cs="Arial"/>
            <w:i/>
            <w:iCs/>
            <w:sz w:val="22"/>
            <w:szCs w:val="22"/>
          </w:rPr>
          <w:t>Members</w:t>
        </w:r>
      </w:ins>
      <w:ins w:id="5378" w:author="Stuart McLarnon (NESO)" w:date="2025-01-14T13:52:00Z">
        <w:r w:rsidRPr="00DF5DE0">
          <w:rPr>
            <w:rFonts w:ascii="Arial" w:hAnsi="Arial" w:cs="Arial"/>
            <w:sz w:val="22"/>
            <w:szCs w:val="22"/>
          </w:rPr>
          <w:t>, the</w:t>
        </w:r>
        <w:r>
          <w:rPr>
            <w:rFonts w:ascii="Arial" w:hAnsi="Arial" w:cs="Arial"/>
            <w:sz w:val="22"/>
            <w:szCs w:val="22"/>
          </w:rPr>
          <w:t xml:space="preserve"> </w:t>
        </w:r>
        <w:del w:id="5379" w:author="Tammy Meek (NESO)" w:date="2025-01-27T11:34:00Z" w16du:dateUtc="2025-01-27T11:34:00Z">
          <w:r w:rsidRPr="00DF5DE0" w:rsidDel="00AB5FE3">
            <w:rPr>
              <w:rFonts w:ascii="Arial" w:hAnsi="Arial" w:cs="Arial"/>
              <w:b/>
              <w:bCs/>
              <w:sz w:val="22"/>
              <w:szCs w:val="22"/>
            </w:rPr>
            <w:delText>Authority</w:delText>
          </w:r>
        </w:del>
      </w:ins>
      <w:ins w:id="5380" w:author="Tammy Meek (NESO)" w:date="2025-01-27T11:34:00Z" w16du:dateUtc="2025-01-27T11:34:00Z">
        <w:r w:rsidR="00AB5FE3" w:rsidRPr="00AB5FE3">
          <w:rPr>
            <w:rFonts w:ascii="Arial" w:hAnsi="Arial" w:cs="Arial"/>
            <w:i/>
            <w:iCs/>
            <w:sz w:val="22"/>
            <w:szCs w:val="22"/>
          </w:rPr>
          <w:t>Authority</w:t>
        </w:r>
      </w:ins>
      <w:ins w:id="5381" w:author="Stuart McLarnon (NESO)" w:date="2025-01-14T13:52:00Z">
        <w:r w:rsidRPr="00DF5DE0">
          <w:rPr>
            <w:rFonts w:ascii="Arial" w:hAnsi="Arial" w:cs="Arial"/>
            <w:sz w:val="22"/>
            <w:szCs w:val="22"/>
          </w:rPr>
          <w:t xml:space="preserve"> and any relevant interested person</w:t>
        </w:r>
        <w:r>
          <w:rPr>
            <w:rFonts w:ascii="Arial" w:hAnsi="Arial" w:cs="Arial"/>
            <w:sz w:val="22"/>
            <w:szCs w:val="22"/>
          </w:rPr>
          <w:t xml:space="preserve">, </w:t>
        </w:r>
        <w:r w:rsidRPr="00236AC2">
          <w:rPr>
            <w:rFonts w:ascii="Arial" w:hAnsi="Arial" w:cs="Arial"/>
            <w:sz w:val="22"/>
            <w:szCs w:val="22"/>
          </w:rPr>
          <w:t>such as by publishing it on the licensee’s website</w:t>
        </w:r>
        <w:r w:rsidRPr="00DF5DE0">
          <w:rPr>
            <w:rFonts w:ascii="Arial" w:hAnsi="Arial" w:cs="Arial"/>
            <w:sz w:val="22"/>
            <w:szCs w:val="22"/>
          </w:rPr>
          <w:t>;</w:t>
        </w:r>
      </w:ins>
      <w:ins w:id="5382" w:author="Tammy Meek (NESO)" w:date="2025-01-27T14:06:00Z" w16du:dateUtc="2025-01-27T14:06:00Z">
        <w:r w:rsidR="001C72B2" w:rsidRPr="001C72B2">
          <w:rPr>
            <w:rFonts w:ascii="Arial" w:hAnsi="Arial" w:cs="Arial"/>
            <w:sz w:val="22"/>
            <w:szCs w:val="22"/>
          </w:rPr>
          <w:t xml:space="preserve"> </w:t>
        </w:r>
      </w:ins>
    </w:p>
    <w:p w14:paraId="75FE9F47" w14:textId="669986DC" w:rsidR="00963100" w:rsidRDefault="00963100">
      <w:pPr>
        <w:pStyle w:val="ListParagraph"/>
        <w:widowControl/>
        <w:numPr>
          <w:ilvl w:val="0"/>
          <w:numId w:val="103"/>
        </w:numPr>
        <w:tabs>
          <w:tab w:val="left" w:pos="3096"/>
        </w:tabs>
        <w:kinsoku w:val="0"/>
        <w:overflowPunct w:val="0"/>
        <w:autoSpaceDE/>
        <w:autoSpaceDN/>
        <w:adjustRightInd/>
        <w:spacing w:before="237" w:line="253" w:lineRule="exact"/>
        <w:textAlignment w:val="baseline"/>
        <w:rPr>
          <w:ins w:id="5383" w:author="Stuart McLarnon (NESO)" w:date="2025-01-14T13:52:00Z"/>
          <w:del w:id="5384" w:author="Tammy Meek (NESO)" w:date="2025-01-27T14:06:00Z" w16du:dateUtc="2025-01-27T14:06:00Z"/>
          <w:sz w:val="24"/>
          <w:szCs w:val="24"/>
        </w:rPr>
        <w:sectPr w:rsidR="00963100">
          <w:pgSz w:w="12240" w:h="15840"/>
          <w:pgMar w:top="1300" w:right="1348" w:bottom="691" w:left="1372" w:header="720" w:footer="720" w:gutter="0"/>
          <w:cols w:space="720"/>
          <w:noEndnote/>
        </w:sectPr>
        <w:pPrChange w:id="5385" w:author="Tammy Meek (NESO)" w:date="2025-01-28T09:35:00Z" w16du:dateUtc="2025-01-28T09:35:00Z">
          <w:pPr>
            <w:widowControl/>
          </w:pPr>
        </w:pPrChange>
      </w:pPr>
    </w:p>
    <w:p w14:paraId="44315204" w14:textId="22C6B68A" w:rsidR="00963100" w:rsidRDefault="001C72B2" w:rsidP="00963100">
      <w:pPr>
        <w:numPr>
          <w:ilvl w:val="0"/>
          <w:numId w:val="77"/>
        </w:numPr>
        <w:kinsoku w:val="0"/>
        <w:overflowPunct w:val="0"/>
        <w:autoSpaceDE/>
        <w:autoSpaceDN/>
        <w:adjustRightInd/>
        <w:spacing w:before="10" w:line="260" w:lineRule="exact"/>
        <w:ind w:right="432"/>
        <w:textAlignment w:val="baseline"/>
        <w:rPr>
          <w:ins w:id="5386" w:author="Stuart McLarnon (NESO)" w:date="2025-01-14T13:52:00Z"/>
          <w:rFonts w:ascii="Arial" w:hAnsi="Arial" w:cs="Arial"/>
          <w:sz w:val="22"/>
          <w:szCs w:val="22"/>
        </w:rPr>
      </w:pPr>
      <w:ins w:id="5387" w:author="Tammy Meek (NESO)" w:date="2025-01-27T14:06:00Z" w16du:dateUtc="2025-01-27T14:06:00Z">
        <w:r>
          <w:rPr>
            <w:rFonts w:ascii="Arial" w:hAnsi="Arial" w:cs="Arial"/>
            <w:sz w:val="22"/>
            <w:szCs w:val="22"/>
          </w:rPr>
          <w:t xml:space="preserve"> </w:t>
        </w:r>
      </w:ins>
      <w:ins w:id="5388" w:author="Stuart McLarnon (NESO)" w:date="2025-01-14T13:52:00Z">
        <w:r w:rsidR="00963100">
          <w:rPr>
            <w:rFonts w:ascii="Arial" w:hAnsi="Arial" w:cs="Arial"/>
            <w:sz w:val="22"/>
            <w:szCs w:val="22"/>
          </w:rPr>
          <w:t xml:space="preserve">subject to the provisions of Paragraph 4.8, put the request on the agenda for the next </w:t>
        </w:r>
        <w:del w:id="5389" w:author="Tammy Meek (NESO)" w:date="2025-01-27T11:33:00Z" w16du:dateUtc="2025-01-27T11:33:00Z">
          <w:r w:rsidR="00963100" w:rsidRPr="00207ADC" w:rsidDel="00AB5FE3">
            <w:rPr>
              <w:rFonts w:ascii="Arial" w:hAnsi="Arial" w:cs="Arial"/>
              <w:b/>
              <w:bCs/>
              <w:sz w:val="22"/>
              <w:szCs w:val="22"/>
            </w:rPr>
            <w:delText>Panel</w:delText>
          </w:r>
        </w:del>
      </w:ins>
      <w:ins w:id="5390" w:author="Tammy Meek (NESO)" w:date="2025-01-27T11:33:00Z" w16du:dateUtc="2025-01-27T11:33:00Z">
        <w:r w:rsidR="00AB5FE3" w:rsidRPr="00AB5FE3">
          <w:rPr>
            <w:rFonts w:ascii="Arial" w:hAnsi="Arial" w:cs="Arial"/>
            <w:i/>
            <w:iCs/>
            <w:sz w:val="22"/>
            <w:szCs w:val="22"/>
          </w:rPr>
          <w:t>Panel</w:t>
        </w:r>
      </w:ins>
      <w:ins w:id="5391" w:author="Stuart McLarnon (NESO)" w:date="2025-01-14T13:52:00Z">
        <w:r w:rsidR="00963100">
          <w:rPr>
            <w:rFonts w:ascii="Arial" w:hAnsi="Arial" w:cs="Arial"/>
            <w:sz w:val="22"/>
            <w:szCs w:val="22"/>
          </w:rPr>
          <w:t xml:space="preserve"> meeting; and</w:t>
        </w:r>
      </w:ins>
    </w:p>
    <w:p w14:paraId="33243A99" w14:textId="2DC15E68" w:rsidR="00963100" w:rsidRDefault="00963100">
      <w:pPr>
        <w:numPr>
          <w:ilvl w:val="0"/>
          <w:numId w:val="77"/>
        </w:numPr>
        <w:kinsoku w:val="0"/>
        <w:overflowPunct w:val="0"/>
        <w:autoSpaceDE/>
        <w:autoSpaceDN/>
        <w:adjustRightInd/>
        <w:spacing w:before="241" w:after="120" w:line="254" w:lineRule="exact"/>
        <w:jc w:val="both"/>
        <w:textAlignment w:val="baseline"/>
        <w:rPr>
          <w:ins w:id="5392" w:author="Stuart McLarnon (NESO)" w:date="2025-01-14T13:52:00Z"/>
          <w:rFonts w:ascii="Arial" w:hAnsi="Arial" w:cs="Arial"/>
          <w:sz w:val="22"/>
          <w:szCs w:val="22"/>
        </w:rPr>
        <w:pPrChange w:id="5393" w:author="Tammy Meek (NESO)" w:date="2025-01-28T09:35:00Z" w16du:dateUtc="2025-01-28T09:35:00Z">
          <w:pPr>
            <w:numPr>
              <w:numId w:val="77"/>
            </w:numPr>
            <w:tabs>
              <w:tab w:val="num" w:pos="2376"/>
            </w:tabs>
            <w:kinsoku w:val="0"/>
            <w:overflowPunct w:val="0"/>
            <w:autoSpaceDE/>
            <w:autoSpaceDN/>
            <w:adjustRightInd/>
            <w:spacing w:before="241" w:line="254" w:lineRule="exact"/>
            <w:ind w:left="2376" w:hanging="648"/>
            <w:jc w:val="both"/>
            <w:textAlignment w:val="baseline"/>
          </w:pPr>
        </w:pPrChange>
      </w:pPr>
      <w:ins w:id="5394" w:author="Stuart McLarnon (NESO)" w:date="2025-01-14T13:52:00Z">
        <w:r>
          <w:rPr>
            <w:rFonts w:ascii="Arial" w:hAnsi="Arial" w:cs="Arial"/>
            <w:sz w:val="22"/>
            <w:szCs w:val="22"/>
          </w:rPr>
          <w:t xml:space="preserve">add the new Modification Proposal to the </w:t>
        </w:r>
        <w:del w:id="5395" w:author="Tammy Meek (NESO)" w:date="2025-01-27T11:17:00Z" w16du:dateUtc="2025-01-27T11:17:00Z">
          <w:r w:rsidRPr="00207ADC" w:rsidDel="00CD302F">
            <w:rPr>
              <w:rFonts w:ascii="Arial" w:hAnsi="Arial" w:cs="Arial"/>
              <w:b/>
              <w:bCs/>
              <w:sz w:val="22"/>
              <w:szCs w:val="22"/>
            </w:rPr>
            <w:delText>SQSS</w:delText>
          </w:r>
        </w:del>
      </w:ins>
      <w:ins w:id="5396" w:author="Tammy Meek (NESO)" w:date="2025-01-27T11:18:00Z" w16du:dateUtc="2025-01-27T11:18:00Z">
        <w:r w:rsidR="00CD302F" w:rsidRPr="00CD302F">
          <w:rPr>
            <w:rFonts w:ascii="Arial" w:hAnsi="Arial" w:cs="Arial"/>
            <w:i/>
            <w:iCs/>
            <w:sz w:val="22"/>
            <w:szCs w:val="22"/>
          </w:rPr>
          <w:t>SQSS</w:t>
        </w:r>
      </w:ins>
      <w:ins w:id="5397" w:author="Stuart McLarnon (NESO)" w:date="2025-01-14T13:52:00Z">
        <w:r>
          <w:rPr>
            <w:rFonts w:ascii="Arial" w:hAnsi="Arial" w:cs="Arial"/>
            <w:sz w:val="22"/>
            <w:szCs w:val="22"/>
          </w:rPr>
          <w:t xml:space="preserve"> Modification Register (“Modification Register”) as further provided for and defined in Paragraph 5.2.7.</w:t>
        </w:r>
      </w:ins>
    </w:p>
    <w:p w14:paraId="0FE8BC94" w14:textId="475AD001" w:rsidR="00963100" w:rsidRPr="00213E20" w:rsidRDefault="00224D42">
      <w:pPr>
        <w:pStyle w:val="NoSpacing"/>
        <w:ind w:left="2410" w:hanging="992"/>
        <w:rPr>
          <w:ins w:id="5398" w:author="Stuart McLarnon (NESO)" w:date="2025-01-14T13:52:00Z"/>
          <w:del w:id="5399" w:author="Tammy Meek (NESO)" w:date="2025-01-27T15:17:00Z" w16du:dateUtc="2025-01-27T15:17:00Z"/>
          <w:rFonts w:ascii="Arial" w:hAnsi="Arial" w:cs="Arial"/>
          <w:sz w:val="22"/>
          <w:szCs w:val="22"/>
          <w:rPrChange w:id="5400" w:author="Tammy Meek (NESO)" w:date="2025-01-28T09:35:00Z" w16du:dateUtc="2025-01-28T09:35:00Z">
            <w:rPr>
              <w:ins w:id="5401" w:author="Stuart McLarnon (NESO)" w:date="2025-01-14T13:52:00Z"/>
              <w:del w:id="5402" w:author="Tammy Meek (NESO)" w:date="2025-01-27T15:17:00Z" w16du:dateUtc="2025-01-27T15:17:00Z"/>
              <w:rFonts w:ascii="Arial" w:hAnsi="Arial" w:cs="Arial"/>
              <w:spacing w:val="12"/>
              <w:sz w:val="22"/>
              <w:szCs w:val="22"/>
            </w:rPr>
          </w:rPrChange>
        </w:rPr>
        <w:pPrChange w:id="5403" w:author="Tammy Meek (NESO)" w:date="2025-01-28T09:35:00Z" w16du:dateUtc="2025-01-28T09:35:00Z">
          <w:pPr>
            <w:kinsoku w:val="0"/>
            <w:overflowPunct w:val="0"/>
            <w:autoSpaceDE/>
            <w:autoSpaceDN/>
            <w:adjustRightInd/>
            <w:spacing w:before="236" w:line="253" w:lineRule="exact"/>
            <w:jc w:val="right"/>
            <w:textAlignment w:val="baseline"/>
          </w:pPr>
        </w:pPrChange>
      </w:pPr>
      <w:ins w:id="5404" w:author="Stuart McLarnon (NESO)" w:date="2025-01-14T13:57:00Z">
        <w:r w:rsidRPr="00661279">
          <w:rPr>
            <w:rFonts w:ascii="Arial" w:hAnsi="Arial" w:cs="Arial"/>
            <w:sz w:val="22"/>
            <w:szCs w:val="22"/>
          </w:rPr>
          <w:t>J.</w:t>
        </w:r>
      </w:ins>
      <w:ins w:id="5405" w:author="Stuart McLarnon (NESO)" w:date="2025-01-14T13:52:00Z">
        <w:r w:rsidR="00963100" w:rsidRPr="00661279">
          <w:rPr>
            <w:rFonts w:ascii="Arial" w:hAnsi="Arial" w:cs="Arial"/>
            <w:sz w:val="22"/>
            <w:szCs w:val="22"/>
          </w:rPr>
          <w:t xml:space="preserve">5.2.1.5 </w:t>
        </w:r>
      </w:ins>
      <w:ins w:id="5406" w:author="Tammy Meek (NESO)" w:date="2025-01-27T15:17:00Z" w16du:dateUtc="2025-01-27T15:17:00Z">
        <w:r w:rsidR="00213E20">
          <w:rPr>
            <w:rFonts w:ascii="Arial" w:hAnsi="Arial" w:cs="Arial"/>
            <w:sz w:val="22"/>
            <w:szCs w:val="22"/>
          </w:rPr>
          <w:t xml:space="preserve"> </w:t>
        </w:r>
      </w:ins>
      <w:ins w:id="5407" w:author="Stuart McLarnon (NESO)" w:date="2025-01-14T13:52:00Z">
        <w:r w:rsidR="00963100" w:rsidRPr="00661279">
          <w:rPr>
            <w:rFonts w:ascii="Arial" w:hAnsi="Arial" w:cs="Arial"/>
            <w:sz w:val="22"/>
            <w:szCs w:val="22"/>
          </w:rPr>
          <w:t xml:space="preserve">It shall be a condition to the right to raise an </w:t>
        </w:r>
      </w:ins>
      <w:del w:id="5408" w:author="Tammy Meek (NESO)" w:date="2025-01-27T11:17:00Z" w16du:dateUtc="2025-01-27T11:17:00Z">
        <w:r w:rsidR="00963100" w:rsidRPr="00661279" w:rsidDel="00CD302F">
          <w:rPr>
            <w:rFonts w:ascii="Arial" w:hAnsi="Arial" w:cs="Arial"/>
            <w:b/>
            <w:sz w:val="22"/>
            <w:szCs w:val="22"/>
          </w:rPr>
          <w:delText>SQSS</w:delText>
        </w:r>
      </w:del>
      <w:ins w:id="5409" w:author="Tammy Meek (NESO)" w:date="2025-01-27T11:18:00Z" w16du:dateUtc="2025-01-27T11:18:00Z">
        <w:r w:rsidR="00CD302F" w:rsidRPr="00661279">
          <w:rPr>
            <w:rFonts w:ascii="Arial" w:hAnsi="Arial" w:cs="Arial"/>
            <w:i/>
            <w:sz w:val="22"/>
            <w:szCs w:val="22"/>
          </w:rPr>
          <w:t>SQSS</w:t>
        </w:r>
      </w:ins>
      <w:ins w:id="5410" w:author="Stuart McLarnon (NESO)" w:date="2025-01-14T13:52:00Z">
        <w:r w:rsidR="00963100" w:rsidRPr="00661279">
          <w:rPr>
            <w:rFonts w:ascii="Arial" w:hAnsi="Arial" w:cs="Arial"/>
            <w:sz w:val="22"/>
            <w:szCs w:val="22"/>
          </w:rPr>
          <w:t xml:space="preserve"> Modification</w:t>
        </w:r>
      </w:ins>
      <w:ins w:id="5411" w:author="Tammy Meek (NESO)" w:date="2025-01-27T15:17:00Z" w16du:dateUtc="2025-01-27T15:17:00Z">
        <w:r w:rsidR="00213E20">
          <w:rPr>
            <w:rFonts w:ascii="Arial" w:hAnsi="Arial" w:cs="Arial"/>
            <w:sz w:val="22"/>
            <w:szCs w:val="22"/>
          </w:rPr>
          <w:t xml:space="preserve"> </w:t>
        </w:r>
      </w:ins>
    </w:p>
    <w:p w14:paraId="6E9727B2" w14:textId="77777777" w:rsidR="00963100" w:rsidRDefault="00963100">
      <w:pPr>
        <w:pStyle w:val="NoSpacing"/>
        <w:ind w:left="2410" w:hanging="992"/>
        <w:rPr>
          <w:ins w:id="5412" w:author="Stuart McLarnon (NESO)" w:date="2025-01-14T13:52:00Z"/>
          <w:rFonts w:ascii="Arial" w:hAnsi="Arial" w:cs="Arial"/>
          <w:spacing w:val="-1"/>
          <w:sz w:val="22"/>
          <w:szCs w:val="22"/>
        </w:rPr>
        <w:pPrChange w:id="5413" w:author="Tammy Meek (NESO)" w:date="2025-01-28T09:35:00Z" w16du:dateUtc="2025-01-28T09:35:00Z">
          <w:pPr>
            <w:kinsoku w:val="0"/>
            <w:overflowPunct w:val="0"/>
            <w:autoSpaceDE/>
            <w:autoSpaceDN/>
            <w:adjustRightInd/>
            <w:spacing w:before="2" w:line="253" w:lineRule="exact"/>
            <w:ind w:left="1728"/>
            <w:textAlignment w:val="baseline"/>
          </w:pPr>
        </w:pPrChange>
      </w:pPr>
      <w:ins w:id="5414" w:author="Stuart McLarnon (NESO)" w:date="2025-01-14T13:52:00Z">
        <w:r>
          <w:rPr>
            <w:rFonts w:ascii="Arial" w:hAnsi="Arial" w:cs="Arial"/>
            <w:spacing w:val="-1"/>
            <w:sz w:val="22"/>
            <w:szCs w:val="22"/>
          </w:rPr>
          <w:t>Proposal under this Paragraph 5.2.1 that the Proposer:</w:t>
        </w:r>
      </w:ins>
    </w:p>
    <w:p w14:paraId="37DABEC4" w14:textId="16A69EAC" w:rsidR="00963100" w:rsidRDefault="00963100" w:rsidP="00963100">
      <w:pPr>
        <w:numPr>
          <w:ilvl w:val="0"/>
          <w:numId w:val="78"/>
        </w:numPr>
        <w:kinsoku w:val="0"/>
        <w:overflowPunct w:val="0"/>
        <w:autoSpaceDE/>
        <w:autoSpaceDN/>
        <w:adjustRightInd/>
        <w:spacing w:before="242" w:line="252" w:lineRule="exact"/>
        <w:jc w:val="both"/>
        <w:textAlignment w:val="baseline"/>
        <w:rPr>
          <w:ins w:id="5415" w:author="Stuart McLarnon (NESO)" w:date="2025-01-14T13:52:00Z"/>
          <w:rFonts w:ascii="Arial" w:hAnsi="Arial" w:cs="Arial"/>
          <w:sz w:val="22"/>
          <w:szCs w:val="22"/>
        </w:rPr>
      </w:pPr>
      <w:ins w:id="5416" w:author="Stuart McLarnon (NESO)" w:date="2025-01-14T13:52:00Z">
        <w:r>
          <w:rPr>
            <w:rFonts w:ascii="Arial" w:hAnsi="Arial" w:cs="Arial"/>
            <w:sz w:val="22"/>
            <w:szCs w:val="22"/>
          </w:rPr>
          <w:t>grants a non-exclusive royalty-free licence to all Parties who request the same covering all present and future rights, Intellectual Property Rights and moral rights it may have in such request (as regards use or application in Great Britain and its Offshore Waters); and</w:t>
        </w:r>
      </w:ins>
    </w:p>
    <w:p w14:paraId="5DD53CA5" w14:textId="77777777" w:rsidR="00963100" w:rsidRDefault="00963100" w:rsidP="00963100">
      <w:pPr>
        <w:numPr>
          <w:ilvl w:val="0"/>
          <w:numId w:val="78"/>
        </w:numPr>
        <w:kinsoku w:val="0"/>
        <w:overflowPunct w:val="0"/>
        <w:autoSpaceDE/>
        <w:autoSpaceDN/>
        <w:adjustRightInd/>
        <w:spacing w:before="242" w:line="253" w:lineRule="exact"/>
        <w:jc w:val="both"/>
        <w:textAlignment w:val="baseline"/>
        <w:rPr>
          <w:ins w:id="5417" w:author="Stuart McLarnon (NESO)" w:date="2025-01-14T13:52:00Z"/>
          <w:rFonts w:ascii="Arial" w:hAnsi="Arial" w:cs="Arial"/>
          <w:sz w:val="22"/>
          <w:szCs w:val="22"/>
        </w:rPr>
      </w:pPr>
      <w:ins w:id="5418" w:author="Stuart McLarnon (NESO)" w:date="2025-01-14T13:52:00Z">
        <w:r>
          <w:rPr>
            <w:rFonts w:ascii="Arial" w:hAnsi="Arial" w:cs="Arial"/>
            <w:sz w:val="22"/>
            <w:szCs w:val="22"/>
          </w:rPr>
          <w:t>warrants that, to the best of its knowledge, information and belief, no other person has asserted to the Proposer that such person has any Intellectual Property Rights or moral rights or rights of confidence in such proposal inconsistent with the Parties' rights to make, publish or use such request, and, in making a request, a shall be deemed to have granted the licence and given the warranty contained in sub-paragraphs (a) and (b) above respectively.</w:t>
        </w:r>
      </w:ins>
    </w:p>
    <w:p w14:paraId="58845ECE" w14:textId="647E5C53" w:rsidR="00963100" w:rsidRDefault="00224D42" w:rsidP="00963100">
      <w:pPr>
        <w:kinsoku w:val="0"/>
        <w:overflowPunct w:val="0"/>
        <w:autoSpaceDE/>
        <w:autoSpaceDN/>
        <w:adjustRightInd/>
        <w:spacing w:before="241" w:line="253" w:lineRule="exact"/>
        <w:ind w:left="1728" w:hanging="1008"/>
        <w:jc w:val="both"/>
        <w:textAlignment w:val="baseline"/>
        <w:rPr>
          <w:ins w:id="5419" w:author="Stuart McLarnon (NESO)" w:date="2025-01-14T13:52:00Z"/>
          <w:rFonts w:ascii="Arial" w:hAnsi="Arial" w:cs="Arial"/>
          <w:sz w:val="22"/>
          <w:szCs w:val="22"/>
        </w:rPr>
      </w:pPr>
      <w:ins w:id="5420" w:author="Stuart McLarnon (NESO)" w:date="2025-01-14T13:57:00Z">
        <w:r w:rsidRPr="00224D42">
          <w:rPr>
            <w:rFonts w:ascii="Arial" w:hAnsi="Arial" w:cs="Arial"/>
            <w:sz w:val="22"/>
            <w:szCs w:val="22"/>
          </w:rPr>
          <w:t>J.</w:t>
        </w:r>
      </w:ins>
      <w:ins w:id="5421" w:author="Stuart McLarnon (NESO)" w:date="2025-01-14T13:52:00Z">
        <w:r w:rsidR="00963100">
          <w:rPr>
            <w:rFonts w:ascii="Arial" w:hAnsi="Arial" w:cs="Arial"/>
            <w:sz w:val="22"/>
            <w:szCs w:val="22"/>
          </w:rPr>
          <w:t xml:space="preserve">5.2.1.6 The Proposer may withdraw its Modification Proposal on notice to the </w:t>
        </w:r>
        <w:del w:id="5422" w:author="Tammy Meek (NESO)" w:date="2025-01-27T11:29:00Z" w16du:dateUtc="2025-01-27T11:29:00Z">
          <w:r w:rsidR="00963100" w:rsidRPr="00207ADC" w:rsidDel="00AB5FE3">
            <w:rPr>
              <w:rFonts w:ascii="Arial" w:hAnsi="Arial" w:cs="Arial"/>
              <w:b/>
              <w:bCs/>
              <w:sz w:val="22"/>
              <w:szCs w:val="22"/>
            </w:rPr>
            <w:delText>Secretary</w:delText>
          </w:r>
        </w:del>
      </w:ins>
      <w:ins w:id="5423" w:author="Tammy Meek (NESO)" w:date="2025-01-27T11:29:00Z" w16du:dateUtc="2025-01-27T11:29:00Z">
        <w:r w:rsidR="00AB5FE3" w:rsidRPr="00AB5FE3">
          <w:rPr>
            <w:rFonts w:ascii="Arial" w:hAnsi="Arial" w:cs="Arial"/>
            <w:i/>
            <w:iCs/>
            <w:sz w:val="22"/>
            <w:szCs w:val="22"/>
          </w:rPr>
          <w:t>Secretary</w:t>
        </w:r>
      </w:ins>
      <w:ins w:id="5424" w:author="Stuart McLarnon (NESO)" w:date="2025-01-14T13:52:00Z">
        <w:r w:rsidR="00963100">
          <w:rPr>
            <w:rFonts w:ascii="Arial" w:hAnsi="Arial" w:cs="Arial"/>
            <w:sz w:val="22"/>
            <w:szCs w:val="22"/>
          </w:rPr>
          <w:t xml:space="preserve"> at any time, in which case, the </w:t>
        </w:r>
        <w:del w:id="5425" w:author="Tammy Meek (NESO)" w:date="2025-01-27T11:29:00Z" w16du:dateUtc="2025-01-27T11:29:00Z">
          <w:r w:rsidR="00963100" w:rsidRPr="00207ADC" w:rsidDel="00AB5FE3">
            <w:rPr>
              <w:rFonts w:ascii="Arial" w:hAnsi="Arial" w:cs="Arial"/>
              <w:b/>
              <w:bCs/>
              <w:sz w:val="22"/>
              <w:szCs w:val="22"/>
            </w:rPr>
            <w:delText>Secretary</w:delText>
          </w:r>
        </w:del>
      </w:ins>
      <w:ins w:id="5426" w:author="Tammy Meek (NESO)" w:date="2025-01-27T11:29:00Z" w16du:dateUtc="2025-01-27T11:29:00Z">
        <w:r w:rsidR="00AB5FE3" w:rsidRPr="00AB5FE3">
          <w:rPr>
            <w:rFonts w:ascii="Arial" w:hAnsi="Arial" w:cs="Arial"/>
            <w:i/>
            <w:iCs/>
            <w:sz w:val="22"/>
            <w:szCs w:val="22"/>
          </w:rPr>
          <w:t>Secretary</w:t>
        </w:r>
      </w:ins>
      <w:ins w:id="5427" w:author="Stuart McLarnon (NESO)" w:date="2025-01-14T13:52:00Z">
        <w:r w:rsidR="00963100">
          <w:rPr>
            <w:rFonts w:ascii="Arial" w:hAnsi="Arial" w:cs="Arial"/>
            <w:sz w:val="22"/>
            <w:szCs w:val="22"/>
          </w:rPr>
          <w:t xml:space="preserve"> shall promptly notify the </w:t>
        </w:r>
        <w:del w:id="5428" w:author="Tammy Meek (NESO)" w:date="2025-01-27T11:26:00Z" w16du:dateUtc="2025-01-27T11:26:00Z">
          <w:r w:rsidR="00963100" w:rsidRPr="00207ADC" w:rsidDel="00AB5FE3">
            <w:rPr>
              <w:rFonts w:ascii="Arial" w:hAnsi="Arial" w:cs="Arial"/>
              <w:b/>
              <w:bCs/>
              <w:sz w:val="22"/>
              <w:szCs w:val="22"/>
            </w:rPr>
            <w:delText>Members</w:delText>
          </w:r>
        </w:del>
      </w:ins>
      <w:ins w:id="5429" w:author="Tammy Meek (NESO)" w:date="2025-01-27T11:26:00Z" w16du:dateUtc="2025-01-27T11:26:00Z">
        <w:r w:rsidR="00AB5FE3" w:rsidRPr="00AB5FE3">
          <w:rPr>
            <w:rFonts w:ascii="Arial" w:hAnsi="Arial" w:cs="Arial"/>
            <w:i/>
            <w:iCs/>
            <w:sz w:val="22"/>
            <w:szCs w:val="22"/>
          </w:rPr>
          <w:t>Members</w:t>
        </w:r>
      </w:ins>
      <w:ins w:id="5430"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and the </w:t>
        </w:r>
        <w:del w:id="5431" w:author="Tammy Meek (NESO)" w:date="2025-01-27T11:34:00Z" w16du:dateUtc="2025-01-27T11:34:00Z">
          <w:r w:rsidR="00963100" w:rsidRPr="00207ADC" w:rsidDel="00AB5FE3">
            <w:rPr>
              <w:rFonts w:ascii="Arial" w:hAnsi="Arial" w:cs="Arial"/>
              <w:b/>
              <w:bCs/>
              <w:sz w:val="22"/>
              <w:szCs w:val="22"/>
            </w:rPr>
            <w:delText>Authority</w:delText>
          </w:r>
        </w:del>
      </w:ins>
      <w:ins w:id="5432" w:author="Tammy Meek (NESO)" w:date="2025-01-27T11:34:00Z" w16du:dateUtc="2025-01-27T11:34:00Z">
        <w:r w:rsidR="00AB5FE3" w:rsidRPr="00AB5FE3">
          <w:rPr>
            <w:rFonts w:ascii="Arial" w:hAnsi="Arial" w:cs="Arial"/>
            <w:i/>
            <w:iCs/>
            <w:sz w:val="22"/>
            <w:szCs w:val="22"/>
          </w:rPr>
          <w:t>Authority</w:t>
        </w:r>
      </w:ins>
      <w:ins w:id="5433" w:author="Stuart McLarnon (NESO)" w:date="2025-01-14T13:52:00Z">
        <w:r w:rsidR="00963100">
          <w:rPr>
            <w:rFonts w:ascii="Arial" w:hAnsi="Arial" w:cs="Arial"/>
            <w:sz w:val="22"/>
            <w:szCs w:val="22"/>
          </w:rPr>
          <w:t xml:space="preserve"> and then, 5 </w:t>
        </w:r>
        <w:r w:rsidR="00963100" w:rsidRPr="00C62D13">
          <w:rPr>
            <w:rFonts w:ascii="Arial" w:hAnsi="Arial" w:cs="Arial"/>
            <w:sz w:val="22"/>
            <w:szCs w:val="22"/>
            <w:rPrChange w:id="5434" w:author="Tammy Meek (NESO)" w:date="2025-01-28T09:35:00Z" w16du:dateUtc="2025-01-28T09:35:00Z">
              <w:rPr>
                <w:rFonts w:ascii="Arial" w:hAnsi="Arial" w:cs="Arial"/>
                <w:b/>
                <w:bCs/>
                <w:sz w:val="22"/>
                <w:szCs w:val="22"/>
              </w:rPr>
            </w:rPrChange>
          </w:rPr>
          <w:t>Business Days</w:t>
        </w:r>
        <w:r w:rsidR="00963100">
          <w:rPr>
            <w:rFonts w:ascii="Arial" w:hAnsi="Arial" w:cs="Arial"/>
            <w:sz w:val="22"/>
            <w:szCs w:val="22"/>
          </w:rPr>
          <w:t xml:space="preserve"> after issue of such notice by the </w:t>
        </w:r>
        <w:del w:id="5435" w:author="Tammy Meek (NESO)" w:date="2025-01-27T11:29:00Z" w16du:dateUtc="2025-01-27T11:29:00Z">
          <w:r w:rsidR="00963100" w:rsidRPr="00207ADC" w:rsidDel="00AB5FE3">
            <w:rPr>
              <w:rFonts w:ascii="Arial" w:hAnsi="Arial" w:cs="Arial"/>
              <w:b/>
              <w:bCs/>
              <w:sz w:val="22"/>
              <w:szCs w:val="22"/>
            </w:rPr>
            <w:delText>Secretary</w:delText>
          </w:r>
        </w:del>
      </w:ins>
      <w:ins w:id="5436" w:author="Tammy Meek (NESO)" w:date="2025-01-27T11:29:00Z" w16du:dateUtc="2025-01-27T11:29:00Z">
        <w:r w:rsidR="00AB5FE3" w:rsidRPr="00AB5FE3">
          <w:rPr>
            <w:rFonts w:ascii="Arial" w:hAnsi="Arial" w:cs="Arial"/>
            <w:i/>
            <w:iCs/>
            <w:sz w:val="22"/>
            <w:szCs w:val="22"/>
          </w:rPr>
          <w:t>Secretary</w:t>
        </w:r>
      </w:ins>
      <w:ins w:id="5437" w:author="Stuart McLarnon (NESO)" w:date="2025-01-14T13:52:00Z">
        <w:r w:rsidR="00963100">
          <w:rPr>
            <w:rFonts w:ascii="Arial" w:hAnsi="Arial" w:cs="Arial"/>
            <w:sz w:val="22"/>
            <w:szCs w:val="22"/>
          </w:rPr>
          <w:t>, shall:</w:t>
        </w:r>
      </w:ins>
    </w:p>
    <w:p w14:paraId="6935EF02" w14:textId="77777777" w:rsidR="00963100" w:rsidRDefault="00963100" w:rsidP="00963100">
      <w:pPr>
        <w:numPr>
          <w:ilvl w:val="0"/>
          <w:numId w:val="79"/>
        </w:numPr>
        <w:kinsoku w:val="0"/>
        <w:overflowPunct w:val="0"/>
        <w:autoSpaceDE/>
        <w:autoSpaceDN/>
        <w:adjustRightInd/>
        <w:spacing w:before="236" w:line="253" w:lineRule="exact"/>
        <w:textAlignment w:val="baseline"/>
        <w:rPr>
          <w:ins w:id="5438" w:author="Stuart McLarnon (NESO)" w:date="2025-01-14T13:52:00Z"/>
          <w:rFonts w:ascii="Arial" w:hAnsi="Arial" w:cs="Arial"/>
          <w:sz w:val="22"/>
          <w:szCs w:val="22"/>
        </w:rPr>
      </w:pPr>
      <w:ins w:id="5439" w:author="Stuart McLarnon (NESO)" w:date="2025-01-14T13:52:00Z">
        <w:r>
          <w:rPr>
            <w:rFonts w:ascii="Arial" w:hAnsi="Arial" w:cs="Arial"/>
            <w:sz w:val="22"/>
            <w:szCs w:val="22"/>
          </w:rPr>
          <w:t>revise the Modification Register; and</w:t>
        </w:r>
      </w:ins>
    </w:p>
    <w:p w14:paraId="551F0853" w14:textId="2A214937" w:rsidR="00963100" w:rsidRDefault="00963100" w:rsidP="00963100">
      <w:pPr>
        <w:numPr>
          <w:ilvl w:val="0"/>
          <w:numId w:val="79"/>
        </w:numPr>
        <w:kinsoku w:val="0"/>
        <w:overflowPunct w:val="0"/>
        <w:autoSpaceDE/>
        <w:autoSpaceDN/>
        <w:adjustRightInd/>
        <w:spacing w:before="241" w:line="254" w:lineRule="exact"/>
        <w:jc w:val="both"/>
        <w:textAlignment w:val="baseline"/>
        <w:rPr>
          <w:ins w:id="5440" w:author="Stuart McLarnon (NESO)" w:date="2025-01-14T13:52:00Z"/>
          <w:rFonts w:ascii="Arial" w:hAnsi="Arial" w:cs="Arial"/>
          <w:sz w:val="22"/>
          <w:szCs w:val="22"/>
        </w:rPr>
      </w:pPr>
      <w:ins w:id="5441" w:author="Stuart McLarnon (NESO)" w:date="2025-01-14T13:52:00Z">
        <w:r>
          <w:rPr>
            <w:rFonts w:ascii="Arial" w:hAnsi="Arial" w:cs="Arial"/>
            <w:sz w:val="22"/>
            <w:szCs w:val="22"/>
          </w:rPr>
          <w:t xml:space="preserve">remove the Modification Proposal from the agenda of the next </w:t>
        </w:r>
        <w:del w:id="5442" w:author="Tammy Meek (NESO)" w:date="2025-01-27T11:33:00Z" w16du:dateUtc="2025-01-27T11:33:00Z">
          <w:r w:rsidRPr="00207ADC" w:rsidDel="00AB5FE3">
            <w:rPr>
              <w:rFonts w:ascii="Arial" w:hAnsi="Arial" w:cs="Arial"/>
              <w:b/>
              <w:bCs/>
              <w:sz w:val="22"/>
              <w:szCs w:val="22"/>
            </w:rPr>
            <w:delText>Panel</w:delText>
          </w:r>
        </w:del>
      </w:ins>
      <w:ins w:id="5443" w:author="Tammy Meek (NESO)" w:date="2025-01-27T11:33:00Z" w16du:dateUtc="2025-01-27T11:33:00Z">
        <w:r w:rsidR="00AB5FE3" w:rsidRPr="00AB5FE3">
          <w:rPr>
            <w:rFonts w:ascii="Arial" w:hAnsi="Arial" w:cs="Arial"/>
            <w:i/>
            <w:iCs/>
            <w:sz w:val="22"/>
            <w:szCs w:val="22"/>
          </w:rPr>
          <w:t>Panel</w:t>
        </w:r>
      </w:ins>
      <w:ins w:id="5444" w:author="Stuart McLarnon (NESO)" w:date="2025-01-14T13:52:00Z">
        <w:r>
          <w:rPr>
            <w:rFonts w:ascii="Arial" w:hAnsi="Arial" w:cs="Arial"/>
            <w:sz w:val="22"/>
            <w:szCs w:val="22"/>
          </w:rPr>
          <w:t xml:space="preserve"> meeting (as relevant);</w:t>
        </w:r>
      </w:ins>
    </w:p>
    <w:p w14:paraId="228F47DF" w14:textId="728E9457" w:rsidR="00963100" w:rsidRDefault="00224D42" w:rsidP="00963100">
      <w:pPr>
        <w:kinsoku w:val="0"/>
        <w:overflowPunct w:val="0"/>
        <w:autoSpaceDE/>
        <w:autoSpaceDN/>
        <w:adjustRightInd/>
        <w:spacing w:before="241" w:line="253" w:lineRule="exact"/>
        <w:textAlignment w:val="baseline"/>
        <w:rPr>
          <w:ins w:id="5445" w:author="Stuart McLarnon (NESO)" w:date="2025-01-14T13:52:00Z"/>
          <w:rFonts w:ascii="Arial" w:hAnsi="Arial" w:cs="Arial"/>
          <w:spacing w:val="1"/>
          <w:sz w:val="22"/>
          <w:szCs w:val="22"/>
        </w:rPr>
      </w:pPr>
      <w:ins w:id="5446" w:author="Stuart McLarnon (NESO)" w:date="2025-01-14T13:57:00Z">
        <w:r w:rsidRPr="00224D42">
          <w:rPr>
            <w:rFonts w:ascii="Arial" w:hAnsi="Arial" w:cs="Arial"/>
            <w:spacing w:val="1"/>
            <w:sz w:val="22"/>
            <w:szCs w:val="22"/>
          </w:rPr>
          <w:t>J.</w:t>
        </w:r>
      </w:ins>
      <w:ins w:id="5447" w:author="Stuart McLarnon (NESO)" w:date="2025-01-14T13:52:00Z">
        <w:r w:rsidR="00963100">
          <w:rPr>
            <w:rFonts w:ascii="Arial" w:hAnsi="Arial" w:cs="Arial"/>
            <w:spacing w:val="1"/>
            <w:sz w:val="22"/>
            <w:szCs w:val="22"/>
          </w:rPr>
          <w:t>5.2.2 Review of Modification Proposals at Panel Meetings</w:t>
        </w:r>
      </w:ins>
    </w:p>
    <w:p w14:paraId="6DC5092E" w14:textId="39537C12" w:rsidR="00963100" w:rsidRDefault="00224D42" w:rsidP="00963100">
      <w:pPr>
        <w:kinsoku w:val="0"/>
        <w:overflowPunct w:val="0"/>
        <w:autoSpaceDE/>
        <w:autoSpaceDN/>
        <w:adjustRightInd/>
        <w:spacing w:before="240" w:line="252" w:lineRule="exact"/>
        <w:ind w:left="1728" w:hanging="1008"/>
        <w:jc w:val="both"/>
        <w:textAlignment w:val="baseline"/>
        <w:rPr>
          <w:ins w:id="5448" w:author="Stuart McLarnon (NESO)" w:date="2025-01-14T13:52:00Z"/>
          <w:rFonts w:ascii="Arial" w:hAnsi="Arial" w:cs="Arial"/>
          <w:sz w:val="22"/>
          <w:szCs w:val="22"/>
        </w:rPr>
      </w:pPr>
      <w:ins w:id="5449" w:author="Stuart McLarnon (NESO)" w:date="2025-01-14T13:57:00Z">
        <w:r w:rsidRPr="00224D42">
          <w:rPr>
            <w:rFonts w:ascii="Arial" w:hAnsi="Arial" w:cs="Arial"/>
            <w:sz w:val="22"/>
            <w:szCs w:val="22"/>
          </w:rPr>
          <w:t>J.</w:t>
        </w:r>
      </w:ins>
      <w:ins w:id="5450" w:author="Stuart McLarnon (NESO)" w:date="2025-01-14T13:52:00Z">
        <w:r w:rsidR="00963100">
          <w:rPr>
            <w:rFonts w:ascii="Arial" w:hAnsi="Arial" w:cs="Arial"/>
            <w:sz w:val="22"/>
            <w:szCs w:val="22"/>
          </w:rPr>
          <w:t xml:space="preserve">5.2.2.1 The </w:t>
        </w:r>
        <w:del w:id="5451" w:author="Tammy Meek (NESO)" w:date="2025-01-27T11:33:00Z" w16du:dateUtc="2025-01-27T11:33:00Z">
          <w:r w:rsidR="00963100" w:rsidRPr="00207ADC" w:rsidDel="00AB5FE3">
            <w:rPr>
              <w:rFonts w:ascii="Arial" w:hAnsi="Arial" w:cs="Arial"/>
              <w:b/>
              <w:bCs/>
              <w:sz w:val="22"/>
              <w:szCs w:val="22"/>
            </w:rPr>
            <w:delText>Panel</w:delText>
          </w:r>
        </w:del>
      </w:ins>
      <w:ins w:id="5452" w:author="Tammy Meek (NESO)" w:date="2025-01-27T11:33:00Z" w16du:dateUtc="2025-01-27T11:33:00Z">
        <w:r w:rsidR="00AB5FE3" w:rsidRPr="00AB5FE3">
          <w:rPr>
            <w:rFonts w:ascii="Arial" w:hAnsi="Arial" w:cs="Arial"/>
            <w:i/>
            <w:iCs/>
            <w:sz w:val="22"/>
            <w:szCs w:val="22"/>
          </w:rPr>
          <w:t>Panel</w:t>
        </w:r>
      </w:ins>
      <w:ins w:id="5453" w:author="Stuart McLarnon (NESO)" w:date="2025-01-14T13:52:00Z">
        <w:r w:rsidR="00963100">
          <w:rPr>
            <w:rFonts w:ascii="Arial" w:hAnsi="Arial" w:cs="Arial"/>
            <w:sz w:val="22"/>
            <w:szCs w:val="22"/>
          </w:rPr>
          <w:t xml:space="preserve"> shall consider a Modification Proposal (if compliant with sub</w:t>
        </w:r>
        <w:r w:rsidR="00963100">
          <w:rPr>
            <w:rFonts w:ascii="Arial" w:hAnsi="Arial" w:cs="Arial"/>
            <w:sz w:val="22"/>
            <w:szCs w:val="22"/>
          </w:rPr>
          <w:softHyphen/>
          <w:t xml:space="preserve">paragraph 5.2.1.2 and not withdrawn under sub-paragraph 5.2.1.6) at the next </w:t>
        </w:r>
        <w:del w:id="5454" w:author="Tammy Meek (NESO)" w:date="2025-01-27T11:33:00Z" w16du:dateUtc="2025-01-27T11:33:00Z">
          <w:r w:rsidR="00963100" w:rsidRPr="00207ADC" w:rsidDel="00AB5FE3">
            <w:rPr>
              <w:rFonts w:ascii="Arial" w:hAnsi="Arial" w:cs="Arial"/>
              <w:b/>
              <w:bCs/>
              <w:sz w:val="22"/>
              <w:szCs w:val="22"/>
            </w:rPr>
            <w:delText>Panel</w:delText>
          </w:r>
        </w:del>
      </w:ins>
      <w:ins w:id="5455" w:author="Tammy Meek (NESO)" w:date="2025-01-27T11:33:00Z" w16du:dateUtc="2025-01-27T11:33:00Z">
        <w:r w:rsidR="00AB5FE3" w:rsidRPr="00AB5FE3">
          <w:rPr>
            <w:rFonts w:ascii="Arial" w:hAnsi="Arial" w:cs="Arial"/>
            <w:i/>
            <w:iCs/>
            <w:sz w:val="22"/>
            <w:szCs w:val="22"/>
          </w:rPr>
          <w:t>Panel</w:t>
        </w:r>
      </w:ins>
      <w:ins w:id="5456" w:author="Stuart McLarnon (NESO)" w:date="2025-01-14T13:52:00Z">
        <w:r w:rsidR="00963100">
          <w:rPr>
            <w:rFonts w:ascii="Arial" w:hAnsi="Arial" w:cs="Arial"/>
            <w:sz w:val="22"/>
            <w:szCs w:val="22"/>
          </w:rPr>
          <w:t xml:space="preserve"> meeting and at such meeting shall use all reasonable endeavours to decide (as and where relevant) whether:</w:t>
        </w:r>
      </w:ins>
    </w:p>
    <w:p w14:paraId="3AFE1B61" w14:textId="76F14D4E" w:rsidR="00963100" w:rsidRDefault="00963100" w:rsidP="00963100">
      <w:pPr>
        <w:numPr>
          <w:ilvl w:val="0"/>
          <w:numId w:val="80"/>
        </w:numPr>
        <w:kinsoku w:val="0"/>
        <w:overflowPunct w:val="0"/>
        <w:autoSpaceDE/>
        <w:autoSpaceDN/>
        <w:adjustRightInd/>
        <w:spacing w:before="242" w:line="254" w:lineRule="exact"/>
        <w:jc w:val="both"/>
        <w:textAlignment w:val="baseline"/>
        <w:rPr>
          <w:ins w:id="5457" w:author="Stuart McLarnon (NESO)" w:date="2025-01-14T13:52:00Z"/>
          <w:rFonts w:ascii="Arial" w:hAnsi="Arial" w:cs="Arial"/>
          <w:sz w:val="22"/>
          <w:szCs w:val="22"/>
        </w:rPr>
      </w:pPr>
      <w:ins w:id="5458" w:author="Stuart McLarnon (NESO)" w:date="2025-01-14T13:52:00Z">
        <w:r>
          <w:rPr>
            <w:rFonts w:ascii="Arial" w:hAnsi="Arial" w:cs="Arial"/>
            <w:sz w:val="22"/>
            <w:szCs w:val="22"/>
          </w:rPr>
          <w:t xml:space="preserve">the </w:t>
        </w:r>
        <w:del w:id="5459" w:author="Tammy Meek (NESO)" w:date="2025-01-27T11:26:00Z" w16du:dateUtc="2025-01-27T11:26:00Z">
          <w:r w:rsidRPr="00207ADC" w:rsidDel="00AB5FE3">
            <w:rPr>
              <w:rFonts w:ascii="Arial" w:hAnsi="Arial" w:cs="Arial"/>
              <w:b/>
              <w:bCs/>
              <w:sz w:val="22"/>
              <w:szCs w:val="22"/>
            </w:rPr>
            <w:delText>Members</w:delText>
          </w:r>
        </w:del>
      </w:ins>
      <w:ins w:id="5460" w:author="Tammy Meek (NESO)" w:date="2025-01-27T11:26:00Z" w16du:dateUtc="2025-01-27T11:26:00Z">
        <w:r w:rsidR="00AB5FE3" w:rsidRPr="00AB5FE3">
          <w:rPr>
            <w:rFonts w:ascii="Arial" w:hAnsi="Arial" w:cs="Arial"/>
            <w:i/>
            <w:iCs/>
            <w:sz w:val="22"/>
            <w:szCs w:val="22"/>
          </w:rPr>
          <w:t>Members</w:t>
        </w:r>
      </w:ins>
      <w:ins w:id="5461" w:author="Stuart McLarnon (NESO)" w:date="2025-01-14T13:52:00Z">
        <w:r>
          <w:rPr>
            <w:rFonts w:ascii="Arial" w:hAnsi="Arial" w:cs="Arial"/>
            <w:sz w:val="22"/>
            <w:szCs w:val="22"/>
          </w:rPr>
          <w:t xml:space="preserve"> require additional information in order to assess whether the request would better facilitate achievement of the </w:t>
        </w:r>
        <w:del w:id="5462" w:author="Tammy Meek (NESO)" w:date="2025-01-27T11:17:00Z" w16du:dateUtc="2025-01-27T11:17:00Z">
          <w:r w:rsidRPr="00207ADC" w:rsidDel="00CD302F">
            <w:rPr>
              <w:rFonts w:ascii="Arial" w:hAnsi="Arial" w:cs="Arial"/>
              <w:b/>
              <w:bCs/>
              <w:sz w:val="22"/>
              <w:szCs w:val="22"/>
            </w:rPr>
            <w:delText>SQSS</w:delText>
          </w:r>
        </w:del>
      </w:ins>
      <w:ins w:id="5463" w:author="Tammy Meek (NESO)" w:date="2025-01-27T11:18:00Z" w16du:dateUtc="2025-01-27T11:18:00Z">
        <w:r w:rsidR="00CD302F" w:rsidRPr="00CD302F">
          <w:rPr>
            <w:rFonts w:ascii="Arial" w:hAnsi="Arial" w:cs="Arial"/>
            <w:i/>
            <w:iCs/>
            <w:sz w:val="22"/>
            <w:szCs w:val="22"/>
          </w:rPr>
          <w:t>SQSS</w:t>
        </w:r>
      </w:ins>
      <w:ins w:id="5464" w:author="Stuart McLarnon (NESO)" w:date="2025-01-14T13:52:00Z">
        <w:r>
          <w:rPr>
            <w:rFonts w:ascii="Arial" w:hAnsi="Arial" w:cs="Arial"/>
            <w:sz w:val="22"/>
            <w:szCs w:val="22"/>
          </w:rPr>
          <w:t xml:space="preserve"> Objectives;</w:t>
        </w:r>
      </w:ins>
      <w:ins w:id="5465" w:author="Stuart McLarnon (NESO)" w:date="2025-01-24T15:53:00Z" w16du:dateUtc="2025-01-24T15:53:00Z">
        <w:r w:rsidR="00237F6F">
          <w:rPr>
            <w:rFonts w:ascii="Arial" w:hAnsi="Arial" w:cs="Arial"/>
            <w:sz w:val="22"/>
            <w:szCs w:val="22"/>
          </w:rPr>
          <w:t xml:space="preserve"> or</w:t>
        </w:r>
      </w:ins>
    </w:p>
    <w:p w14:paraId="416D20D8" w14:textId="77777777" w:rsidR="00963100" w:rsidRDefault="00963100" w:rsidP="00963100">
      <w:pPr>
        <w:numPr>
          <w:ilvl w:val="0"/>
          <w:numId w:val="80"/>
        </w:numPr>
        <w:kinsoku w:val="0"/>
        <w:overflowPunct w:val="0"/>
        <w:autoSpaceDE/>
        <w:autoSpaceDN/>
        <w:adjustRightInd/>
        <w:spacing w:before="234" w:line="255" w:lineRule="exact"/>
        <w:jc w:val="both"/>
        <w:textAlignment w:val="baseline"/>
        <w:rPr>
          <w:ins w:id="5466" w:author="Stuart McLarnon (NESO)" w:date="2025-01-14T13:52:00Z"/>
          <w:rFonts w:ascii="Arial" w:hAnsi="Arial" w:cs="Arial"/>
          <w:sz w:val="22"/>
          <w:szCs w:val="22"/>
        </w:rPr>
      </w:pPr>
      <w:ins w:id="5467" w:author="Stuart McLarnon (NESO)" w:date="2025-01-14T13:52:00Z">
        <w:r>
          <w:rPr>
            <w:rFonts w:ascii="Arial" w:hAnsi="Arial" w:cs="Arial"/>
            <w:sz w:val="22"/>
            <w:szCs w:val="22"/>
          </w:rPr>
          <w:t>pursuant to sub-paragraph 5.2.2.5, to amalgamate the request with any other Proposed Modification.</w:t>
        </w:r>
      </w:ins>
    </w:p>
    <w:p w14:paraId="1291D8AF" w14:textId="675C9603" w:rsidR="00963100" w:rsidRDefault="00224D42" w:rsidP="00963100">
      <w:pPr>
        <w:kinsoku w:val="0"/>
        <w:overflowPunct w:val="0"/>
        <w:autoSpaceDE/>
        <w:autoSpaceDN/>
        <w:adjustRightInd/>
        <w:spacing w:before="241" w:line="254" w:lineRule="exact"/>
        <w:ind w:left="1728" w:hanging="1008"/>
        <w:jc w:val="both"/>
        <w:textAlignment w:val="baseline"/>
        <w:rPr>
          <w:ins w:id="5468" w:author="Stuart McLarnon (NESO)" w:date="2025-01-14T13:52:00Z"/>
          <w:rFonts w:ascii="Arial" w:hAnsi="Arial" w:cs="Arial"/>
          <w:sz w:val="22"/>
          <w:szCs w:val="22"/>
        </w:rPr>
      </w:pPr>
      <w:ins w:id="5469" w:author="Stuart McLarnon (NESO)" w:date="2025-01-14T13:57:00Z">
        <w:r w:rsidRPr="00224D42">
          <w:rPr>
            <w:rFonts w:ascii="Arial" w:hAnsi="Arial" w:cs="Arial"/>
            <w:sz w:val="22"/>
            <w:szCs w:val="22"/>
          </w:rPr>
          <w:t>J.</w:t>
        </w:r>
      </w:ins>
      <w:ins w:id="5470" w:author="Stuart McLarnon (NESO)" w:date="2025-01-14T13:52:00Z">
        <w:r w:rsidR="00963100">
          <w:rPr>
            <w:rFonts w:ascii="Arial" w:hAnsi="Arial" w:cs="Arial"/>
            <w:sz w:val="22"/>
            <w:szCs w:val="22"/>
          </w:rPr>
          <w:t xml:space="preserve">5.2.2.2     Where, pursuant to sub-paragraph 5.2.2.1 (a) above, the </w:t>
        </w:r>
        <w:del w:id="5471" w:author="Tammy Meek (NESO)" w:date="2025-01-27T11:33:00Z" w16du:dateUtc="2025-01-27T11:33:00Z">
          <w:r w:rsidR="00963100" w:rsidRPr="00207ADC" w:rsidDel="00AB5FE3">
            <w:rPr>
              <w:rFonts w:ascii="Arial" w:hAnsi="Arial" w:cs="Arial"/>
              <w:b/>
              <w:bCs/>
              <w:sz w:val="22"/>
              <w:szCs w:val="22"/>
            </w:rPr>
            <w:delText>Panel</w:delText>
          </w:r>
        </w:del>
      </w:ins>
      <w:ins w:id="5472" w:author="Tammy Meek (NESO)" w:date="2025-01-27T11:33:00Z" w16du:dateUtc="2025-01-27T11:33:00Z">
        <w:r w:rsidR="00AB5FE3" w:rsidRPr="00AB5FE3">
          <w:rPr>
            <w:rFonts w:ascii="Arial" w:hAnsi="Arial" w:cs="Arial"/>
            <w:i/>
            <w:iCs/>
            <w:sz w:val="22"/>
            <w:szCs w:val="22"/>
          </w:rPr>
          <w:t>Panel</w:t>
        </w:r>
      </w:ins>
      <w:ins w:id="5473" w:author="Stuart McLarnon (NESO)" w:date="2025-01-14T13:52:00Z">
        <w:r w:rsidR="00963100">
          <w:rPr>
            <w:rFonts w:ascii="Arial" w:hAnsi="Arial" w:cs="Arial"/>
            <w:sz w:val="22"/>
            <w:szCs w:val="22"/>
          </w:rPr>
          <w:t xml:space="preserve"> decides not to take the Modification Proposal further, the </w:t>
        </w:r>
        <w:del w:id="5474" w:author="Tammy Meek (NESO)" w:date="2025-01-27T11:29:00Z" w16du:dateUtc="2025-01-27T11:29:00Z">
          <w:r w:rsidR="00963100" w:rsidRPr="00207ADC" w:rsidDel="00AB5FE3">
            <w:rPr>
              <w:rFonts w:ascii="Arial" w:hAnsi="Arial" w:cs="Arial"/>
              <w:b/>
              <w:bCs/>
              <w:sz w:val="22"/>
              <w:szCs w:val="22"/>
            </w:rPr>
            <w:delText>Secretary</w:delText>
          </w:r>
        </w:del>
      </w:ins>
      <w:ins w:id="5475" w:author="Tammy Meek (NESO)" w:date="2025-01-27T11:29:00Z" w16du:dateUtc="2025-01-27T11:29:00Z">
        <w:r w:rsidR="00AB5FE3" w:rsidRPr="00AB5FE3">
          <w:rPr>
            <w:rFonts w:ascii="Arial" w:hAnsi="Arial" w:cs="Arial"/>
            <w:i/>
            <w:iCs/>
            <w:sz w:val="22"/>
            <w:szCs w:val="22"/>
          </w:rPr>
          <w:t>Secretary</w:t>
        </w:r>
      </w:ins>
      <w:ins w:id="5476" w:author="Stuart McLarnon (NESO)" w:date="2025-01-14T13:52:00Z">
        <w:r w:rsidR="00963100">
          <w:rPr>
            <w:rFonts w:ascii="Arial" w:hAnsi="Arial" w:cs="Arial"/>
            <w:sz w:val="22"/>
            <w:szCs w:val="22"/>
          </w:rPr>
          <w:t xml:space="preserve"> shall notify the Proposer explaining why the proposal has been rejected. The </w:t>
        </w:r>
        <w:del w:id="5477" w:author="Tammy Meek (NESO)" w:date="2025-01-27T11:29:00Z" w16du:dateUtc="2025-01-27T11:29:00Z">
          <w:r w:rsidR="00963100" w:rsidRPr="00207ADC" w:rsidDel="00AB5FE3">
            <w:rPr>
              <w:rFonts w:ascii="Arial" w:hAnsi="Arial" w:cs="Arial"/>
              <w:b/>
              <w:bCs/>
              <w:sz w:val="22"/>
              <w:szCs w:val="22"/>
            </w:rPr>
            <w:delText>Secretary</w:delText>
          </w:r>
        </w:del>
      </w:ins>
      <w:ins w:id="5478" w:author="Tammy Meek (NESO)" w:date="2025-01-27T11:29:00Z" w16du:dateUtc="2025-01-27T11:29:00Z">
        <w:r w:rsidR="00AB5FE3" w:rsidRPr="00AB5FE3">
          <w:rPr>
            <w:rFonts w:ascii="Arial" w:hAnsi="Arial" w:cs="Arial"/>
            <w:i/>
            <w:iCs/>
            <w:sz w:val="22"/>
            <w:szCs w:val="22"/>
          </w:rPr>
          <w:t>Secretary</w:t>
        </w:r>
      </w:ins>
      <w:ins w:id="5479" w:author="Stuart McLarnon (NESO)" w:date="2025-01-14T13:52:00Z">
        <w:r w:rsidR="00963100">
          <w:rPr>
            <w:rFonts w:ascii="Arial" w:hAnsi="Arial" w:cs="Arial"/>
            <w:sz w:val="22"/>
            <w:szCs w:val="22"/>
          </w:rPr>
          <w:t xml:space="preserve"> shall also amend the Modification Register as appropriate.</w:t>
        </w:r>
      </w:ins>
    </w:p>
    <w:p w14:paraId="00327FBB" w14:textId="2E21B090" w:rsidR="00963100" w:rsidRDefault="00963100" w:rsidP="00963100">
      <w:pPr>
        <w:widowControl/>
        <w:rPr>
          <w:ins w:id="5480" w:author="Stuart McLarnon (NESO)" w:date="2025-01-14T13:52:00Z"/>
          <w:del w:id="5481" w:author="Tammy Meek (NESO)" w:date="2025-01-27T14:11:00Z" w16du:dateUtc="2025-01-27T14:11:00Z"/>
          <w:sz w:val="24"/>
          <w:szCs w:val="24"/>
        </w:rPr>
        <w:sectPr w:rsidR="00963100">
          <w:pgSz w:w="12240" w:h="15840"/>
          <w:pgMar w:top="1120" w:right="1374" w:bottom="691" w:left="2146" w:header="720" w:footer="720" w:gutter="0"/>
          <w:cols w:space="720"/>
          <w:noEndnote/>
        </w:sectPr>
      </w:pPr>
    </w:p>
    <w:p w14:paraId="41818701" w14:textId="77777777" w:rsidR="00C62D13" w:rsidRDefault="00C62D13" w:rsidP="00963100">
      <w:pPr>
        <w:kinsoku w:val="0"/>
        <w:overflowPunct w:val="0"/>
        <w:autoSpaceDE/>
        <w:autoSpaceDN/>
        <w:adjustRightInd/>
        <w:spacing w:before="8" w:line="252" w:lineRule="exact"/>
        <w:ind w:left="1656" w:hanging="936"/>
        <w:jc w:val="both"/>
        <w:textAlignment w:val="baseline"/>
        <w:rPr>
          <w:ins w:id="5482" w:author="Tammy Meek (NESO)" w:date="2025-01-27T14:11:00Z" w16du:dateUtc="2025-01-27T14:11:00Z"/>
          <w:rFonts w:ascii="Arial" w:hAnsi="Arial" w:cs="Arial"/>
          <w:sz w:val="22"/>
          <w:szCs w:val="22"/>
        </w:rPr>
      </w:pPr>
    </w:p>
    <w:p w14:paraId="2C5AC75B" w14:textId="5CABAFBB" w:rsidR="00963100" w:rsidRDefault="00224D42" w:rsidP="00963100">
      <w:pPr>
        <w:kinsoku w:val="0"/>
        <w:overflowPunct w:val="0"/>
        <w:autoSpaceDE/>
        <w:autoSpaceDN/>
        <w:adjustRightInd/>
        <w:spacing w:before="8" w:line="252" w:lineRule="exact"/>
        <w:ind w:left="1656" w:hanging="936"/>
        <w:jc w:val="both"/>
        <w:textAlignment w:val="baseline"/>
        <w:rPr>
          <w:ins w:id="5483" w:author="Stuart McLarnon (NESO)" w:date="2025-01-14T13:52:00Z"/>
          <w:rFonts w:ascii="Arial" w:hAnsi="Arial" w:cs="Arial"/>
          <w:sz w:val="22"/>
          <w:szCs w:val="22"/>
        </w:rPr>
      </w:pPr>
      <w:ins w:id="5484" w:author="Stuart McLarnon (NESO)" w:date="2025-01-14T13:57:00Z">
        <w:r w:rsidRPr="00224D42">
          <w:rPr>
            <w:rFonts w:ascii="Arial" w:hAnsi="Arial" w:cs="Arial"/>
            <w:sz w:val="22"/>
            <w:szCs w:val="22"/>
          </w:rPr>
          <w:t>J.</w:t>
        </w:r>
      </w:ins>
      <w:ins w:id="5485" w:author="Stuart McLarnon (NESO)" w:date="2025-01-14T13:52:00Z">
        <w:r w:rsidR="00963100">
          <w:rPr>
            <w:rFonts w:ascii="Arial" w:hAnsi="Arial" w:cs="Arial"/>
            <w:sz w:val="22"/>
            <w:szCs w:val="22"/>
          </w:rPr>
          <w:t xml:space="preserve">5.2.2.3   Where, pursuant to sub-paragraph 5.2.2.1 (a) above, the </w:t>
        </w:r>
        <w:del w:id="5486" w:author="Tammy Meek (NESO)" w:date="2025-01-27T11:33:00Z" w16du:dateUtc="2025-01-27T11:33:00Z">
          <w:r w:rsidR="00963100" w:rsidRPr="00207ADC" w:rsidDel="00AB5FE3">
            <w:rPr>
              <w:rFonts w:ascii="Arial" w:hAnsi="Arial" w:cs="Arial"/>
              <w:b/>
              <w:bCs/>
              <w:sz w:val="22"/>
              <w:szCs w:val="22"/>
            </w:rPr>
            <w:delText>Panel</w:delText>
          </w:r>
        </w:del>
      </w:ins>
      <w:ins w:id="5487" w:author="Tammy Meek (NESO)" w:date="2025-01-27T11:33:00Z" w16du:dateUtc="2025-01-27T11:33:00Z">
        <w:r w:rsidR="00AB5FE3" w:rsidRPr="00AB5FE3">
          <w:rPr>
            <w:rFonts w:ascii="Arial" w:hAnsi="Arial" w:cs="Arial"/>
            <w:i/>
            <w:iCs/>
            <w:sz w:val="22"/>
            <w:szCs w:val="22"/>
          </w:rPr>
          <w:t>Panel</w:t>
        </w:r>
      </w:ins>
      <w:ins w:id="5488" w:author="Stuart McLarnon (NESO)" w:date="2025-01-14T13:52:00Z">
        <w:r w:rsidR="00963100">
          <w:rPr>
            <w:rFonts w:ascii="Arial" w:hAnsi="Arial" w:cs="Arial"/>
            <w:sz w:val="22"/>
            <w:szCs w:val="22"/>
          </w:rPr>
          <w:t xml:space="preserve"> decides that additional information is required or the </w:t>
        </w:r>
        <w:del w:id="5489" w:author="Tammy Meek (NESO)" w:date="2025-01-27T11:33:00Z" w16du:dateUtc="2025-01-27T11:33:00Z">
          <w:r w:rsidR="00963100" w:rsidRPr="00207ADC" w:rsidDel="00AB5FE3">
            <w:rPr>
              <w:rFonts w:ascii="Arial" w:hAnsi="Arial" w:cs="Arial"/>
              <w:b/>
              <w:bCs/>
              <w:sz w:val="22"/>
              <w:szCs w:val="22"/>
            </w:rPr>
            <w:delText>Panel</w:delText>
          </w:r>
        </w:del>
      </w:ins>
      <w:ins w:id="5490" w:author="Tammy Meek (NESO)" w:date="2025-01-27T11:33:00Z" w16du:dateUtc="2025-01-27T11:33:00Z">
        <w:r w:rsidR="00AB5FE3" w:rsidRPr="00AB5FE3">
          <w:rPr>
            <w:rFonts w:ascii="Arial" w:hAnsi="Arial" w:cs="Arial"/>
            <w:i/>
            <w:iCs/>
            <w:sz w:val="22"/>
            <w:szCs w:val="22"/>
          </w:rPr>
          <w:t>Panel</w:t>
        </w:r>
      </w:ins>
      <w:ins w:id="5491" w:author="Stuart McLarnon (NESO)" w:date="2025-01-14T13:52:00Z">
        <w:r w:rsidR="00963100">
          <w:rPr>
            <w:rFonts w:ascii="Arial" w:hAnsi="Arial" w:cs="Arial"/>
            <w:sz w:val="22"/>
            <w:szCs w:val="22"/>
          </w:rPr>
          <w:t xml:space="preserve"> cannot reach a decision on such matters, the </w:t>
        </w:r>
        <w:del w:id="5492" w:author="Tammy Meek (NESO)" w:date="2025-01-27T11:33:00Z" w16du:dateUtc="2025-01-27T11:33:00Z">
          <w:r w:rsidR="00963100" w:rsidRPr="00207ADC" w:rsidDel="00AB5FE3">
            <w:rPr>
              <w:rFonts w:ascii="Arial" w:hAnsi="Arial" w:cs="Arial"/>
              <w:b/>
              <w:bCs/>
              <w:sz w:val="22"/>
              <w:szCs w:val="22"/>
            </w:rPr>
            <w:delText>Panel</w:delText>
          </w:r>
        </w:del>
      </w:ins>
      <w:ins w:id="5493" w:author="Tammy Meek (NESO)" w:date="2025-01-27T11:33:00Z" w16du:dateUtc="2025-01-27T11:33:00Z">
        <w:r w:rsidR="00AB5FE3" w:rsidRPr="00AB5FE3">
          <w:rPr>
            <w:rFonts w:ascii="Arial" w:hAnsi="Arial" w:cs="Arial"/>
            <w:i/>
            <w:iCs/>
            <w:sz w:val="22"/>
            <w:szCs w:val="22"/>
          </w:rPr>
          <w:t>Panel</w:t>
        </w:r>
      </w:ins>
      <w:ins w:id="5494" w:author="Stuart McLarnon (NESO)" w:date="2025-01-14T13:52:00Z">
        <w:r w:rsidR="00963100">
          <w:rPr>
            <w:rFonts w:ascii="Arial" w:hAnsi="Arial" w:cs="Arial"/>
            <w:sz w:val="22"/>
            <w:szCs w:val="22"/>
          </w:rPr>
          <w:t xml:space="preserve"> shall refer the Modification Proposal to a Workgroup to carryout such analysis as set out under sub-paragraph 5.2.3.</w:t>
        </w:r>
      </w:ins>
    </w:p>
    <w:p w14:paraId="319EBE29" w14:textId="44FE3446" w:rsidR="00963100" w:rsidRDefault="00224D42" w:rsidP="00963100">
      <w:pPr>
        <w:kinsoku w:val="0"/>
        <w:overflowPunct w:val="0"/>
        <w:autoSpaceDE/>
        <w:autoSpaceDN/>
        <w:adjustRightInd/>
        <w:spacing w:before="247" w:line="252" w:lineRule="exact"/>
        <w:ind w:left="1656" w:hanging="936"/>
        <w:jc w:val="both"/>
        <w:textAlignment w:val="baseline"/>
        <w:rPr>
          <w:ins w:id="5495" w:author="Stuart McLarnon (NESO)" w:date="2025-01-14T13:52:00Z"/>
          <w:rFonts w:ascii="Arial" w:hAnsi="Arial" w:cs="Arial"/>
          <w:sz w:val="22"/>
          <w:szCs w:val="22"/>
        </w:rPr>
      </w:pPr>
      <w:ins w:id="5496" w:author="Stuart McLarnon (NESO)" w:date="2025-01-14T13:57:00Z">
        <w:r w:rsidRPr="00224D42">
          <w:rPr>
            <w:rFonts w:ascii="Arial" w:hAnsi="Arial" w:cs="Arial"/>
            <w:sz w:val="22"/>
            <w:szCs w:val="22"/>
          </w:rPr>
          <w:t>J.</w:t>
        </w:r>
      </w:ins>
      <w:ins w:id="5497" w:author="Stuart McLarnon (NESO)" w:date="2025-01-14T13:52:00Z">
        <w:r w:rsidR="00963100">
          <w:rPr>
            <w:rFonts w:ascii="Arial" w:hAnsi="Arial" w:cs="Arial"/>
            <w:sz w:val="22"/>
            <w:szCs w:val="22"/>
          </w:rPr>
          <w:t xml:space="preserve">5.2.2.4   Where, pursuant to sub-paragraph 5.2.2.1 (a) above, the </w:t>
        </w:r>
        <w:del w:id="5498" w:author="Tammy Meek (NESO)" w:date="2025-01-27T11:33:00Z" w16du:dateUtc="2025-01-27T11:33:00Z">
          <w:r w:rsidR="00963100" w:rsidRPr="00207ADC" w:rsidDel="00AB5FE3">
            <w:rPr>
              <w:rFonts w:ascii="Arial" w:hAnsi="Arial" w:cs="Arial"/>
              <w:b/>
              <w:bCs/>
              <w:sz w:val="22"/>
              <w:szCs w:val="22"/>
            </w:rPr>
            <w:delText>Panel</w:delText>
          </w:r>
        </w:del>
      </w:ins>
      <w:ins w:id="5499" w:author="Tammy Meek (NESO)" w:date="2025-01-27T11:33:00Z" w16du:dateUtc="2025-01-27T11:33:00Z">
        <w:r w:rsidR="00AB5FE3" w:rsidRPr="00AB5FE3">
          <w:rPr>
            <w:rFonts w:ascii="Arial" w:hAnsi="Arial" w:cs="Arial"/>
            <w:i/>
            <w:iCs/>
            <w:sz w:val="22"/>
            <w:szCs w:val="22"/>
          </w:rPr>
          <w:t>Panel</w:t>
        </w:r>
      </w:ins>
      <w:ins w:id="5500" w:author="Stuart McLarnon (NESO)" w:date="2025-01-14T13:52:00Z">
        <w:r w:rsidR="00963100">
          <w:rPr>
            <w:rFonts w:ascii="Arial" w:hAnsi="Arial" w:cs="Arial"/>
            <w:sz w:val="22"/>
            <w:szCs w:val="22"/>
          </w:rPr>
          <w:t xml:space="preserve"> decides that additional information is not required, the </w:t>
        </w:r>
        <w:del w:id="5501" w:author="Tammy Meek (NESO)" w:date="2025-01-27T11:33:00Z" w16du:dateUtc="2025-01-27T11:33:00Z">
          <w:r w:rsidR="00963100" w:rsidRPr="00207ADC" w:rsidDel="00AB5FE3">
            <w:rPr>
              <w:rFonts w:ascii="Arial" w:hAnsi="Arial" w:cs="Arial"/>
              <w:b/>
              <w:bCs/>
              <w:sz w:val="22"/>
              <w:szCs w:val="22"/>
            </w:rPr>
            <w:delText>Panel</w:delText>
          </w:r>
        </w:del>
      </w:ins>
      <w:ins w:id="5502" w:author="Tammy Meek (NESO)" w:date="2025-01-27T11:33:00Z" w16du:dateUtc="2025-01-27T11:33:00Z">
        <w:r w:rsidR="00AB5FE3" w:rsidRPr="00AB5FE3">
          <w:rPr>
            <w:rFonts w:ascii="Arial" w:hAnsi="Arial" w:cs="Arial"/>
            <w:i/>
            <w:iCs/>
            <w:sz w:val="22"/>
            <w:szCs w:val="22"/>
          </w:rPr>
          <w:t>Panel</w:t>
        </w:r>
      </w:ins>
      <w:ins w:id="5503" w:author="Stuart McLarnon (NESO)" w:date="2025-01-14T13:52:00Z">
        <w:r w:rsidR="00963100">
          <w:rPr>
            <w:rFonts w:ascii="Arial" w:hAnsi="Arial" w:cs="Arial"/>
            <w:sz w:val="22"/>
            <w:szCs w:val="22"/>
          </w:rPr>
          <w:t xml:space="preserve"> shall proceed directly to Industry Consultation under sub-paragraphs 5.2.4.</w:t>
        </w:r>
      </w:ins>
    </w:p>
    <w:p w14:paraId="31F1F36D" w14:textId="0F3423B2" w:rsidR="00963100" w:rsidRDefault="00224D42" w:rsidP="00963100">
      <w:pPr>
        <w:kinsoku w:val="0"/>
        <w:overflowPunct w:val="0"/>
        <w:autoSpaceDE/>
        <w:autoSpaceDN/>
        <w:adjustRightInd/>
        <w:spacing w:before="242" w:line="253" w:lineRule="exact"/>
        <w:ind w:left="1656" w:hanging="936"/>
        <w:jc w:val="both"/>
        <w:textAlignment w:val="baseline"/>
        <w:rPr>
          <w:ins w:id="5504" w:author="Stuart McLarnon (NESO)" w:date="2025-01-14T13:52:00Z"/>
          <w:rFonts w:ascii="Arial" w:hAnsi="Arial" w:cs="Arial"/>
          <w:sz w:val="22"/>
          <w:szCs w:val="22"/>
        </w:rPr>
      </w:pPr>
      <w:ins w:id="5505" w:author="Stuart McLarnon (NESO)" w:date="2025-01-14T13:57:00Z">
        <w:r w:rsidRPr="00224D42">
          <w:rPr>
            <w:rFonts w:ascii="Arial" w:hAnsi="Arial" w:cs="Arial"/>
            <w:sz w:val="22"/>
            <w:szCs w:val="22"/>
          </w:rPr>
          <w:t>J.</w:t>
        </w:r>
      </w:ins>
      <w:ins w:id="5506" w:author="Stuart McLarnon (NESO)" w:date="2025-01-14T13:52:00Z">
        <w:r w:rsidR="00963100">
          <w:rPr>
            <w:rFonts w:ascii="Arial" w:hAnsi="Arial" w:cs="Arial"/>
            <w:sz w:val="22"/>
            <w:szCs w:val="22"/>
          </w:rPr>
          <w:t xml:space="preserve">5.2.2.5    The </w:t>
        </w:r>
        <w:del w:id="5507" w:author="Tammy Meek (NESO)" w:date="2025-01-27T11:33:00Z" w16du:dateUtc="2025-01-27T11:33:00Z">
          <w:r w:rsidR="00963100" w:rsidRPr="00207ADC" w:rsidDel="00AB5FE3">
            <w:rPr>
              <w:rFonts w:ascii="Arial" w:hAnsi="Arial" w:cs="Arial"/>
              <w:b/>
              <w:bCs/>
              <w:sz w:val="22"/>
              <w:szCs w:val="22"/>
            </w:rPr>
            <w:delText>Panel</w:delText>
          </w:r>
        </w:del>
      </w:ins>
      <w:ins w:id="5508" w:author="Tammy Meek (NESO)" w:date="2025-01-27T11:33:00Z" w16du:dateUtc="2025-01-27T11:33:00Z">
        <w:r w:rsidR="00AB5FE3" w:rsidRPr="00AB5FE3">
          <w:rPr>
            <w:rFonts w:ascii="Arial" w:hAnsi="Arial" w:cs="Arial"/>
            <w:i/>
            <w:iCs/>
            <w:sz w:val="22"/>
            <w:szCs w:val="22"/>
          </w:rPr>
          <w:t>Panel</w:t>
        </w:r>
      </w:ins>
      <w:ins w:id="5509" w:author="Stuart McLarnon (NESO)" w:date="2025-01-14T13:52:00Z">
        <w:r w:rsidR="00963100">
          <w:rPr>
            <w:rFonts w:ascii="Arial" w:hAnsi="Arial" w:cs="Arial"/>
            <w:sz w:val="22"/>
            <w:szCs w:val="22"/>
          </w:rPr>
          <w:t xml:space="preserve"> may decide to amalgamate a Modification Proposal with one or more other Modification Proposal(s) where the subject matter is sufficiently proximate to justify amalgamation on the grounds of efficiency and/or where such Modification Proposal(s) are logically dependent on each other.</w:t>
        </w:r>
      </w:ins>
    </w:p>
    <w:p w14:paraId="2A146FD8" w14:textId="6F1491FA" w:rsidR="00963100" w:rsidRDefault="00224D42" w:rsidP="00963100">
      <w:pPr>
        <w:tabs>
          <w:tab w:val="left" w:pos="1701"/>
        </w:tabs>
        <w:kinsoku w:val="0"/>
        <w:overflowPunct w:val="0"/>
        <w:autoSpaceDE/>
        <w:autoSpaceDN/>
        <w:adjustRightInd/>
        <w:spacing w:before="242" w:line="251" w:lineRule="exact"/>
        <w:ind w:left="720"/>
        <w:jc w:val="both"/>
        <w:textAlignment w:val="baseline"/>
        <w:rPr>
          <w:ins w:id="5510" w:author="Stuart McLarnon (NESO)" w:date="2025-01-14T13:52:00Z"/>
          <w:rFonts w:ascii="Arial" w:hAnsi="Arial" w:cs="Arial"/>
          <w:sz w:val="24"/>
          <w:szCs w:val="24"/>
        </w:rPr>
      </w:pPr>
      <w:ins w:id="5511" w:author="Stuart McLarnon (NESO)" w:date="2025-01-14T13:57:00Z">
        <w:r w:rsidRPr="00224D42">
          <w:rPr>
            <w:rFonts w:ascii="Arial" w:hAnsi="Arial" w:cs="Arial"/>
            <w:spacing w:val="5"/>
            <w:sz w:val="22"/>
            <w:szCs w:val="22"/>
          </w:rPr>
          <w:t>J.</w:t>
        </w:r>
      </w:ins>
      <w:ins w:id="5512" w:author="Stuart McLarnon (NESO)" w:date="2025-01-14T13:52:00Z">
        <w:r w:rsidR="00963100">
          <w:rPr>
            <w:rFonts w:ascii="Arial" w:hAnsi="Arial" w:cs="Arial"/>
            <w:spacing w:val="5"/>
            <w:sz w:val="22"/>
            <w:szCs w:val="22"/>
          </w:rPr>
          <w:t>5.2.2.6</w:t>
        </w:r>
        <w:r w:rsidR="00963100">
          <w:rPr>
            <w:rFonts w:ascii="Arial" w:hAnsi="Arial" w:cs="Arial"/>
            <w:spacing w:val="5"/>
            <w:sz w:val="22"/>
            <w:szCs w:val="22"/>
          </w:rPr>
          <w:tab/>
          <w:t>Where Modification Proposals are amalgamated pursuant to sub</w:t>
        </w:r>
        <w:r w:rsidR="00963100">
          <w:rPr>
            <w:rFonts w:ascii="Arial" w:hAnsi="Arial" w:cs="Arial"/>
            <w:spacing w:val="5"/>
            <w:sz w:val="22"/>
            <w:szCs w:val="22"/>
          </w:rPr>
          <w:noBreakHyphen/>
        </w:r>
      </w:ins>
    </w:p>
    <w:p w14:paraId="6D1383BD" w14:textId="77777777" w:rsidR="00963100" w:rsidRDefault="00963100" w:rsidP="00963100">
      <w:pPr>
        <w:tabs>
          <w:tab w:val="left" w:pos="1701"/>
        </w:tabs>
        <w:kinsoku w:val="0"/>
        <w:overflowPunct w:val="0"/>
        <w:autoSpaceDE/>
        <w:autoSpaceDN/>
        <w:adjustRightInd/>
        <w:spacing w:line="251" w:lineRule="exact"/>
        <w:ind w:left="1656"/>
        <w:textAlignment w:val="baseline"/>
        <w:rPr>
          <w:ins w:id="5513" w:author="Stuart McLarnon (NESO)" w:date="2025-01-14T13:52:00Z"/>
          <w:rFonts w:ascii="Arial" w:hAnsi="Arial" w:cs="Arial"/>
          <w:spacing w:val="-1"/>
          <w:sz w:val="22"/>
          <w:szCs w:val="22"/>
        </w:rPr>
      </w:pPr>
      <w:ins w:id="5514" w:author="Stuart McLarnon (NESO)" w:date="2025-01-14T13:52:00Z">
        <w:r>
          <w:rPr>
            <w:rFonts w:ascii="Arial" w:hAnsi="Arial" w:cs="Arial"/>
            <w:spacing w:val="-1"/>
            <w:sz w:val="22"/>
            <w:szCs w:val="22"/>
          </w:rPr>
          <w:t>paragraph 5.2.2.5:</w:t>
        </w:r>
      </w:ins>
    </w:p>
    <w:p w14:paraId="20B1D46F" w14:textId="77777777" w:rsidR="00963100" w:rsidRDefault="00963100" w:rsidP="00963100">
      <w:pPr>
        <w:numPr>
          <w:ilvl w:val="0"/>
          <w:numId w:val="81"/>
        </w:numPr>
        <w:kinsoku w:val="0"/>
        <w:overflowPunct w:val="0"/>
        <w:autoSpaceDE/>
        <w:autoSpaceDN/>
        <w:adjustRightInd/>
        <w:spacing w:before="231" w:line="259" w:lineRule="exact"/>
        <w:jc w:val="both"/>
        <w:textAlignment w:val="baseline"/>
        <w:rPr>
          <w:ins w:id="5515" w:author="Stuart McLarnon (NESO)" w:date="2025-01-14T13:52:00Z"/>
          <w:rFonts w:ascii="Arial" w:hAnsi="Arial" w:cs="Arial"/>
          <w:sz w:val="22"/>
          <w:szCs w:val="22"/>
        </w:rPr>
      </w:pPr>
      <w:ins w:id="5516" w:author="Stuart McLarnon (NESO)" w:date="2025-01-14T13:52:00Z">
        <w:r>
          <w:rPr>
            <w:rFonts w:ascii="Arial" w:hAnsi="Arial" w:cs="Arial"/>
            <w:sz w:val="22"/>
            <w:szCs w:val="22"/>
          </w:rPr>
          <w:t>such Modification Proposals shall be treated as a single Modification Proposal;</w:t>
        </w:r>
      </w:ins>
    </w:p>
    <w:p w14:paraId="612F7A04" w14:textId="77777777" w:rsidR="00963100" w:rsidRDefault="00963100" w:rsidP="00963100">
      <w:pPr>
        <w:numPr>
          <w:ilvl w:val="0"/>
          <w:numId w:val="81"/>
        </w:numPr>
        <w:kinsoku w:val="0"/>
        <w:overflowPunct w:val="0"/>
        <w:autoSpaceDE/>
        <w:autoSpaceDN/>
        <w:adjustRightInd/>
        <w:spacing w:before="238" w:line="252" w:lineRule="exact"/>
        <w:jc w:val="both"/>
        <w:textAlignment w:val="baseline"/>
        <w:rPr>
          <w:ins w:id="5517" w:author="Stuart McLarnon (NESO)" w:date="2025-01-14T13:52:00Z"/>
          <w:rFonts w:ascii="Arial" w:hAnsi="Arial" w:cs="Arial"/>
          <w:sz w:val="22"/>
          <w:szCs w:val="22"/>
        </w:rPr>
      </w:pPr>
      <w:ins w:id="5518" w:author="Stuart McLarnon (NESO)" w:date="2025-01-14T13:52:00Z">
        <w:r>
          <w:rPr>
            <w:rFonts w:ascii="Arial" w:hAnsi="Arial" w:cs="Arial"/>
            <w:sz w:val="22"/>
            <w:szCs w:val="22"/>
          </w:rPr>
          <w:t>references in this Section 5 to a Modification Proposal shall include and apply to a group of two or more Modification Proposals so amalgamated; and</w:t>
        </w:r>
      </w:ins>
    </w:p>
    <w:p w14:paraId="7568E788" w14:textId="77777777" w:rsidR="00963100" w:rsidRDefault="00963100" w:rsidP="00963100">
      <w:pPr>
        <w:numPr>
          <w:ilvl w:val="0"/>
          <w:numId w:val="81"/>
        </w:numPr>
        <w:kinsoku w:val="0"/>
        <w:overflowPunct w:val="0"/>
        <w:autoSpaceDE/>
        <w:autoSpaceDN/>
        <w:adjustRightInd/>
        <w:spacing w:before="242" w:line="253" w:lineRule="exact"/>
        <w:jc w:val="both"/>
        <w:textAlignment w:val="baseline"/>
        <w:rPr>
          <w:ins w:id="5519" w:author="Stuart McLarnon (NESO)" w:date="2025-01-14T13:52:00Z"/>
          <w:rFonts w:ascii="Arial" w:hAnsi="Arial" w:cs="Arial"/>
          <w:sz w:val="22"/>
          <w:szCs w:val="22"/>
        </w:rPr>
      </w:pPr>
      <w:ins w:id="5520" w:author="Stuart McLarnon (NESO)" w:date="2025-01-14T13:52:00Z">
        <w:r>
          <w:rPr>
            <w:rFonts w:ascii="Arial" w:hAnsi="Arial" w:cs="Arial"/>
            <w:sz w:val="22"/>
            <w:szCs w:val="22"/>
          </w:rPr>
          <w:t>the Proposers of each such amalgamated Modification Proposal shall cooperate in deciding which of them shall constitute the Proposer of such amalgamated Modification Proposals, failing which agreement, the Modification Proposals shall continue separately as before.</w:t>
        </w:r>
      </w:ins>
    </w:p>
    <w:p w14:paraId="548744D1" w14:textId="248EC562" w:rsidR="00963100" w:rsidRDefault="00224D42" w:rsidP="00963100">
      <w:pPr>
        <w:kinsoku w:val="0"/>
        <w:overflowPunct w:val="0"/>
        <w:autoSpaceDE/>
        <w:autoSpaceDN/>
        <w:adjustRightInd/>
        <w:spacing w:before="241" w:line="253" w:lineRule="exact"/>
        <w:textAlignment w:val="baseline"/>
        <w:rPr>
          <w:ins w:id="5521" w:author="Stuart McLarnon (NESO)" w:date="2025-01-14T13:52:00Z"/>
          <w:rFonts w:ascii="Arial" w:hAnsi="Arial" w:cs="Arial"/>
          <w:spacing w:val="5"/>
          <w:sz w:val="22"/>
          <w:szCs w:val="22"/>
        </w:rPr>
      </w:pPr>
      <w:ins w:id="5522" w:author="Stuart McLarnon (NESO)" w:date="2025-01-14T13:57:00Z">
        <w:r w:rsidRPr="00224D42">
          <w:rPr>
            <w:rFonts w:ascii="Arial" w:hAnsi="Arial" w:cs="Arial"/>
            <w:spacing w:val="5"/>
            <w:sz w:val="22"/>
            <w:szCs w:val="22"/>
          </w:rPr>
          <w:t>J.</w:t>
        </w:r>
      </w:ins>
      <w:ins w:id="5523" w:author="Stuart McLarnon (NESO)" w:date="2025-01-14T13:52:00Z">
        <w:r w:rsidR="00963100">
          <w:rPr>
            <w:rFonts w:ascii="Arial" w:hAnsi="Arial" w:cs="Arial"/>
            <w:spacing w:val="5"/>
            <w:sz w:val="22"/>
            <w:szCs w:val="22"/>
          </w:rPr>
          <w:t>5.2.3 Evaluation and Assessment by a Workgroup</w:t>
        </w:r>
      </w:ins>
    </w:p>
    <w:p w14:paraId="6467DBDE" w14:textId="0CF20263" w:rsidR="00963100" w:rsidRDefault="00224D42" w:rsidP="00963100">
      <w:pPr>
        <w:kinsoku w:val="0"/>
        <w:overflowPunct w:val="0"/>
        <w:autoSpaceDE/>
        <w:autoSpaceDN/>
        <w:adjustRightInd/>
        <w:spacing w:before="239" w:line="253" w:lineRule="exact"/>
        <w:ind w:left="1656" w:hanging="936"/>
        <w:jc w:val="both"/>
        <w:textAlignment w:val="baseline"/>
        <w:rPr>
          <w:ins w:id="5524" w:author="Stuart McLarnon (NESO)" w:date="2025-01-14T13:52:00Z"/>
          <w:rFonts w:ascii="Arial" w:hAnsi="Arial" w:cs="Arial"/>
          <w:spacing w:val="-3"/>
          <w:sz w:val="22"/>
          <w:szCs w:val="22"/>
        </w:rPr>
      </w:pPr>
      <w:ins w:id="5525" w:author="Stuart McLarnon (NESO)" w:date="2025-01-14T13:57:00Z">
        <w:r w:rsidRPr="00224D42">
          <w:rPr>
            <w:rFonts w:ascii="Arial" w:hAnsi="Arial" w:cs="Arial"/>
            <w:spacing w:val="-3"/>
            <w:sz w:val="22"/>
            <w:szCs w:val="22"/>
          </w:rPr>
          <w:t>J.</w:t>
        </w:r>
      </w:ins>
      <w:ins w:id="5526" w:author="Stuart McLarnon (NESO)" w:date="2025-01-14T13:52:00Z">
        <w:r w:rsidR="00963100">
          <w:rPr>
            <w:rFonts w:ascii="Arial" w:hAnsi="Arial" w:cs="Arial"/>
            <w:spacing w:val="-3"/>
            <w:sz w:val="22"/>
            <w:szCs w:val="22"/>
          </w:rPr>
          <w:t xml:space="preserve">5.2.3.1   Following referral of a Modification Proposal, pursuant to sub-paragraph 5.2.2.3, to a Workgroup, the </w:t>
        </w:r>
        <w:del w:id="5527" w:author="Tammy Meek (NESO)" w:date="2025-01-27T11:33:00Z" w16du:dateUtc="2025-01-27T11:33:00Z">
          <w:r w:rsidR="00963100" w:rsidRPr="00207ADC" w:rsidDel="00AB5FE3">
            <w:rPr>
              <w:rFonts w:ascii="Arial" w:hAnsi="Arial" w:cs="Arial"/>
              <w:b/>
              <w:bCs/>
              <w:spacing w:val="-3"/>
              <w:sz w:val="22"/>
              <w:szCs w:val="22"/>
            </w:rPr>
            <w:delText>Panel</w:delText>
          </w:r>
        </w:del>
      </w:ins>
      <w:ins w:id="5528" w:author="Tammy Meek (NESO)" w:date="2025-01-27T11:33:00Z" w16du:dateUtc="2025-01-27T11:33:00Z">
        <w:r w:rsidR="00AB5FE3" w:rsidRPr="00AB5FE3">
          <w:rPr>
            <w:rFonts w:ascii="Arial" w:hAnsi="Arial" w:cs="Arial"/>
            <w:i/>
            <w:iCs/>
            <w:spacing w:val="-3"/>
            <w:sz w:val="22"/>
            <w:szCs w:val="22"/>
          </w:rPr>
          <w:t>Panel</w:t>
        </w:r>
      </w:ins>
      <w:ins w:id="5529" w:author="Stuart McLarnon (NESO)" w:date="2025-01-14T13:52:00Z">
        <w:r w:rsidR="00963100">
          <w:rPr>
            <w:rFonts w:ascii="Arial" w:hAnsi="Arial" w:cs="Arial"/>
            <w:spacing w:val="-3"/>
            <w:sz w:val="22"/>
            <w:szCs w:val="22"/>
          </w:rPr>
          <w:t xml:space="preserve"> shall invite representations or commission such studies, convene industry workshops and other evaluation as it deems appropriate in order that the </w:t>
        </w:r>
        <w:del w:id="5530" w:author="Tammy Meek (NESO)" w:date="2025-01-27T11:33:00Z" w16du:dateUtc="2025-01-27T11:33:00Z">
          <w:r w:rsidR="00963100" w:rsidRPr="00207ADC" w:rsidDel="00AB5FE3">
            <w:rPr>
              <w:rFonts w:ascii="Arial" w:hAnsi="Arial" w:cs="Arial"/>
              <w:b/>
              <w:bCs/>
              <w:spacing w:val="-3"/>
              <w:sz w:val="22"/>
              <w:szCs w:val="22"/>
            </w:rPr>
            <w:delText>Panel</w:delText>
          </w:r>
        </w:del>
      </w:ins>
      <w:ins w:id="5531" w:author="Tammy Meek (NESO)" w:date="2025-01-27T11:33:00Z" w16du:dateUtc="2025-01-27T11:33:00Z">
        <w:r w:rsidR="00AB5FE3" w:rsidRPr="00AB5FE3">
          <w:rPr>
            <w:rFonts w:ascii="Arial" w:hAnsi="Arial" w:cs="Arial"/>
            <w:i/>
            <w:iCs/>
            <w:spacing w:val="-3"/>
            <w:sz w:val="22"/>
            <w:szCs w:val="22"/>
          </w:rPr>
          <w:t>Panel</w:t>
        </w:r>
      </w:ins>
      <w:ins w:id="5532" w:author="Stuart McLarnon (NESO)" w:date="2025-01-14T13:52:00Z">
        <w:r w:rsidR="00963100">
          <w:rPr>
            <w:rFonts w:ascii="Arial" w:hAnsi="Arial" w:cs="Arial"/>
            <w:spacing w:val="-3"/>
            <w:sz w:val="22"/>
            <w:szCs w:val="22"/>
          </w:rPr>
          <w:t xml:space="preserve"> is provided with sufficient information such that it can assess whether the Modification Proposal would better facilitate achievement of the </w:t>
        </w:r>
        <w:del w:id="5533" w:author="Tammy Meek (NESO)" w:date="2025-01-27T11:17:00Z" w16du:dateUtc="2025-01-27T11:17:00Z">
          <w:r w:rsidR="00963100" w:rsidRPr="00207ADC" w:rsidDel="00CD302F">
            <w:rPr>
              <w:rFonts w:ascii="Arial" w:hAnsi="Arial" w:cs="Arial"/>
              <w:b/>
              <w:bCs/>
              <w:spacing w:val="-3"/>
              <w:sz w:val="22"/>
              <w:szCs w:val="22"/>
            </w:rPr>
            <w:delText>SQSS</w:delText>
          </w:r>
        </w:del>
      </w:ins>
      <w:ins w:id="5534" w:author="Tammy Meek (NESO)" w:date="2025-01-27T11:18:00Z" w16du:dateUtc="2025-01-27T11:18:00Z">
        <w:r w:rsidR="00CD302F" w:rsidRPr="00CD302F">
          <w:rPr>
            <w:rFonts w:ascii="Arial" w:hAnsi="Arial" w:cs="Arial"/>
            <w:i/>
            <w:iCs/>
            <w:spacing w:val="-3"/>
            <w:sz w:val="22"/>
            <w:szCs w:val="22"/>
          </w:rPr>
          <w:t>SQSS</w:t>
        </w:r>
      </w:ins>
      <w:ins w:id="5535" w:author="Stuart McLarnon (NESO)" w:date="2025-01-14T13:52:00Z">
        <w:r w:rsidR="00963100">
          <w:rPr>
            <w:rFonts w:ascii="Arial" w:hAnsi="Arial" w:cs="Arial"/>
            <w:spacing w:val="-3"/>
            <w:sz w:val="22"/>
            <w:szCs w:val="22"/>
          </w:rPr>
          <w:t xml:space="preserve"> Objectives.</w:t>
        </w:r>
      </w:ins>
    </w:p>
    <w:p w14:paraId="7F6ABA99" w14:textId="4F210F5F" w:rsidR="00963100" w:rsidRDefault="00224D42" w:rsidP="00963100">
      <w:pPr>
        <w:kinsoku w:val="0"/>
        <w:overflowPunct w:val="0"/>
        <w:autoSpaceDE/>
        <w:autoSpaceDN/>
        <w:adjustRightInd/>
        <w:spacing w:before="242" w:line="253" w:lineRule="exact"/>
        <w:ind w:left="1656" w:hanging="936"/>
        <w:jc w:val="both"/>
        <w:textAlignment w:val="baseline"/>
        <w:rPr>
          <w:ins w:id="5536" w:author="Stuart McLarnon (NESO)" w:date="2025-01-14T13:52:00Z"/>
          <w:rFonts w:ascii="Arial" w:hAnsi="Arial" w:cs="Arial"/>
          <w:sz w:val="22"/>
          <w:szCs w:val="22"/>
        </w:rPr>
      </w:pPr>
      <w:ins w:id="5537" w:author="Stuart McLarnon (NESO)" w:date="2025-01-14T13:57:00Z">
        <w:r w:rsidRPr="00224D42">
          <w:rPr>
            <w:rFonts w:ascii="Arial" w:hAnsi="Arial" w:cs="Arial"/>
            <w:sz w:val="22"/>
            <w:szCs w:val="22"/>
          </w:rPr>
          <w:t>J.</w:t>
        </w:r>
      </w:ins>
      <w:ins w:id="5538" w:author="Stuart McLarnon (NESO)" w:date="2025-01-14T13:52:00Z">
        <w:r w:rsidR="00963100">
          <w:rPr>
            <w:rFonts w:ascii="Arial" w:hAnsi="Arial" w:cs="Arial"/>
            <w:sz w:val="22"/>
            <w:szCs w:val="22"/>
          </w:rPr>
          <w:t xml:space="preserve">5.2.3.2   The </w:t>
        </w:r>
        <w:del w:id="5539" w:author="Tammy Meek (NESO)" w:date="2025-01-27T11:33:00Z" w16du:dateUtc="2025-01-27T11:33:00Z">
          <w:r w:rsidR="00963100" w:rsidRPr="00207ADC" w:rsidDel="00AB5FE3">
            <w:rPr>
              <w:rFonts w:ascii="Arial" w:hAnsi="Arial" w:cs="Arial"/>
              <w:b/>
              <w:bCs/>
              <w:sz w:val="22"/>
              <w:szCs w:val="22"/>
            </w:rPr>
            <w:delText>Panel</w:delText>
          </w:r>
        </w:del>
      </w:ins>
      <w:ins w:id="5540" w:author="Tammy Meek (NESO)" w:date="2025-01-27T11:33:00Z" w16du:dateUtc="2025-01-27T11:33:00Z">
        <w:r w:rsidR="00AB5FE3" w:rsidRPr="00AB5FE3">
          <w:rPr>
            <w:rFonts w:ascii="Arial" w:hAnsi="Arial" w:cs="Arial"/>
            <w:i/>
            <w:iCs/>
            <w:sz w:val="22"/>
            <w:szCs w:val="22"/>
          </w:rPr>
          <w:t>Panel</w:t>
        </w:r>
      </w:ins>
      <w:ins w:id="5541" w:author="Stuart McLarnon (NESO)" w:date="2025-01-14T13:52:00Z">
        <w:r w:rsidR="00963100">
          <w:rPr>
            <w:rFonts w:ascii="Arial" w:hAnsi="Arial" w:cs="Arial"/>
            <w:sz w:val="22"/>
            <w:szCs w:val="22"/>
          </w:rPr>
          <w:t xml:space="preserve"> shall use its reasonable endeavours in order to ensure that evaluation and assessment by a Workgroup takes no longer than 6 months from its referral under sub-paragraph 5.2.2.3 up to the submission of the Workgroup Report to the </w:t>
        </w:r>
        <w:del w:id="5542" w:author="Tammy Meek (NESO)" w:date="2025-01-27T11:33:00Z" w16du:dateUtc="2025-01-27T11:33:00Z">
          <w:r w:rsidR="00963100" w:rsidRPr="00207ADC" w:rsidDel="00AB5FE3">
            <w:rPr>
              <w:rFonts w:ascii="Arial" w:hAnsi="Arial" w:cs="Arial"/>
              <w:b/>
              <w:bCs/>
              <w:sz w:val="22"/>
              <w:szCs w:val="22"/>
            </w:rPr>
            <w:delText>Panel</w:delText>
          </w:r>
        </w:del>
      </w:ins>
      <w:ins w:id="5543" w:author="Tammy Meek (NESO)" w:date="2025-01-27T11:33:00Z" w16du:dateUtc="2025-01-27T11:33:00Z">
        <w:r w:rsidR="00AB5FE3" w:rsidRPr="00AB5FE3">
          <w:rPr>
            <w:rFonts w:ascii="Arial" w:hAnsi="Arial" w:cs="Arial"/>
            <w:i/>
            <w:iCs/>
            <w:sz w:val="22"/>
            <w:szCs w:val="22"/>
          </w:rPr>
          <w:t>Panel</w:t>
        </w:r>
      </w:ins>
      <w:ins w:id="5544" w:author="Stuart McLarnon (NESO)" w:date="2025-01-14T13:52:00Z">
        <w:r w:rsidR="00963100">
          <w:rPr>
            <w:rFonts w:ascii="Arial" w:hAnsi="Arial" w:cs="Arial"/>
            <w:sz w:val="22"/>
            <w:szCs w:val="22"/>
          </w:rPr>
          <w:t xml:space="preserve"> under sub-paragraph 5.2.3.13 unless otherwise agreed by the </w:t>
        </w:r>
        <w:del w:id="5545" w:author="Tammy Meek (NESO)" w:date="2025-01-27T11:33:00Z" w16du:dateUtc="2025-01-27T11:33:00Z">
          <w:r w:rsidR="00963100" w:rsidRPr="00207ADC" w:rsidDel="00AB5FE3">
            <w:rPr>
              <w:rFonts w:ascii="Arial" w:hAnsi="Arial" w:cs="Arial"/>
              <w:b/>
              <w:bCs/>
              <w:sz w:val="22"/>
              <w:szCs w:val="22"/>
            </w:rPr>
            <w:delText>Panel</w:delText>
          </w:r>
        </w:del>
      </w:ins>
      <w:ins w:id="5546" w:author="Tammy Meek (NESO)" w:date="2025-01-27T11:33:00Z" w16du:dateUtc="2025-01-27T11:33:00Z">
        <w:r w:rsidR="00AB5FE3" w:rsidRPr="00AB5FE3">
          <w:rPr>
            <w:rFonts w:ascii="Arial" w:hAnsi="Arial" w:cs="Arial"/>
            <w:i/>
            <w:iCs/>
            <w:sz w:val="22"/>
            <w:szCs w:val="22"/>
          </w:rPr>
          <w:t>Panel</w:t>
        </w:r>
      </w:ins>
      <w:ins w:id="5547" w:author="Stuart McLarnon (NESO)" w:date="2025-01-14T13:52:00Z">
        <w:r w:rsidR="00963100">
          <w:rPr>
            <w:rFonts w:ascii="Arial" w:hAnsi="Arial" w:cs="Arial"/>
            <w:sz w:val="22"/>
            <w:szCs w:val="22"/>
          </w:rPr>
          <w:t>.</w:t>
        </w:r>
      </w:ins>
    </w:p>
    <w:p w14:paraId="3C856F73" w14:textId="13CF5BA2" w:rsidR="00963100" w:rsidRDefault="00224D42" w:rsidP="00963100">
      <w:pPr>
        <w:kinsoku w:val="0"/>
        <w:overflowPunct w:val="0"/>
        <w:autoSpaceDE/>
        <w:autoSpaceDN/>
        <w:adjustRightInd/>
        <w:spacing w:before="237" w:line="254" w:lineRule="exact"/>
        <w:ind w:left="1656" w:hanging="936"/>
        <w:jc w:val="both"/>
        <w:textAlignment w:val="baseline"/>
        <w:rPr>
          <w:ins w:id="5548" w:author="Stuart McLarnon (NESO)" w:date="2025-01-14T13:52:00Z"/>
          <w:rFonts w:ascii="Arial" w:hAnsi="Arial" w:cs="Arial"/>
          <w:sz w:val="22"/>
          <w:szCs w:val="22"/>
        </w:rPr>
      </w:pPr>
      <w:ins w:id="5549" w:author="Stuart McLarnon (NESO)" w:date="2025-01-14T13:57:00Z">
        <w:r w:rsidRPr="00224D42">
          <w:rPr>
            <w:rFonts w:ascii="Arial" w:hAnsi="Arial" w:cs="Arial"/>
            <w:sz w:val="22"/>
            <w:szCs w:val="22"/>
          </w:rPr>
          <w:t>J.</w:t>
        </w:r>
      </w:ins>
      <w:ins w:id="5550" w:author="Stuart McLarnon (NESO)" w:date="2025-01-14T13:52:00Z">
        <w:r w:rsidR="00963100">
          <w:rPr>
            <w:rFonts w:ascii="Arial" w:hAnsi="Arial" w:cs="Arial"/>
            <w:sz w:val="22"/>
            <w:szCs w:val="22"/>
          </w:rPr>
          <w:t xml:space="preserve">5.2.3.3   A Workgroup shall comprise at least 5 persons (who may be </w:t>
        </w:r>
        <w:del w:id="5551" w:author="Tammy Meek (NESO)" w:date="2025-01-27T11:33:00Z" w16du:dateUtc="2025-01-27T11:33:00Z">
          <w:r w:rsidR="00963100" w:rsidRPr="00207ADC" w:rsidDel="00AB5FE3">
            <w:rPr>
              <w:rFonts w:ascii="Arial" w:hAnsi="Arial" w:cs="Arial"/>
              <w:b/>
              <w:bCs/>
              <w:sz w:val="22"/>
              <w:szCs w:val="22"/>
            </w:rPr>
            <w:delText>Panel</w:delText>
          </w:r>
        </w:del>
      </w:ins>
      <w:ins w:id="5552" w:author="Tammy Meek (NESO)" w:date="2025-01-27T11:33:00Z" w16du:dateUtc="2025-01-27T11:33:00Z">
        <w:r w:rsidR="00AB5FE3" w:rsidRPr="00AB5FE3">
          <w:rPr>
            <w:rFonts w:ascii="Arial" w:hAnsi="Arial" w:cs="Arial"/>
            <w:i/>
            <w:iCs/>
            <w:sz w:val="22"/>
            <w:szCs w:val="22"/>
          </w:rPr>
          <w:t>Panel</w:t>
        </w:r>
      </w:ins>
      <w:ins w:id="5553" w:author="Stuart McLarnon (NESO)" w:date="2025-01-14T13:52:00Z">
        <w:r w:rsidR="00963100">
          <w:rPr>
            <w:rFonts w:ascii="Arial" w:hAnsi="Arial" w:cs="Arial"/>
            <w:sz w:val="22"/>
            <w:szCs w:val="22"/>
          </w:rPr>
          <w:t xml:space="preserve"> </w:t>
        </w:r>
        <w:del w:id="5554" w:author="Tammy Meek (NESO)" w:date="2025-01-27T11:26:00Z" w16du:dateUtc="2025-01-27T11:26:00Z">
          <w:r w:rsidR="00963100" w:rsidRPr="00207ADC" w:rsidDel="00AB5FE3">
            <w:rPr>
              <w:rFonts w:ascii="Arial" w:hAnsi="Arial" w:cs="Arial"/>
              <w:b/>
              <w:bCs/>
              <w:sz w:val="22"/>
              <w:szCs w:val="22"/>
            </w:rPr>
            <w:delText>Members</w:delText>
          </w:r>
        </w:del>
      </w:ins>
      <w:ins w:id="5555" w:author="Tammy Meek (NESO)" w:date="2025-01-27T11:26:00Z" w16du:dateUtc="2025-01-27T11:26:00Z">
        <w:r w:rsidR="00AB5FE3" w:rsidRPr="00AB5FE3">
          <w:rPr>
            <w:rFonts w:ascii="Arial" w:hAnsi="Arial" w:cs="Arial"/>
            <w:i/>
            <w:iCs/>
            <w:sz w:val="22"/>
            <w:szCs w:val="22"/>
          </w:rPr>
          <w:t>Members</w:t>
        </w:r>
      </w:ins>
      <w:ins w:id="5556" w:author="Stuart McLarnon (NESO)" w:date="2025-01-14T13:52:00Z">
        <w:r w:rsidR="00963100">
          <w:rPr>
            <w:rFonts w:ascii="Arial" w:hAnsi="Arial" w:cs="Arial"/>
            <w:sz w:val="22"/>
            <w:szCs w:val="22"/>
          </w:rPr>
          <w:t xml:space="preserve">) “Workgroup Quorum” or any such number of persons agreed by the </w:t>
        </w:r>
        <w:del w:id="5557" w:author="Tammy Meek (NESO)" w:date="2025-01-27T11:33:00Z" w16du:dateUtc="2025-01-27T11:33:00Z">
          <w:r w:rsidR="00963100" w:rsidRPr="00207ADC" w:rsidDel="00AB5FE3">
            <w:rPr>
              <w:rFonts w:ascii="Arial" w:hAnsi="Arial" w:cs="Arial"/>
              <w:b/>
              <w:bCs/>
              <w:sz w:val="22"/>
              <w:szCs w:val="22"/>
            </w:rPr>
            <w:delText>Panel</w:delText>
          </w:r>
        </w:del>
      </w:ins>
      <w:ins w:id="5558" w:author="Tammy Meek (NESO)" w:date="2025-01-27T11:33:00Z" w16du:dateUtc="2025-01-27T11:33:00Z">
        <w:r w:rsidR="00AB5FE3" w:rsidRPr="00AB5FE3">
          <w:rPr>
            <w:rFonts w:ascii="Arial" w:hAnsi="Arial" w:cs="Arial"/>
            <w:i/>
            <w:iCs/>
            <w:sz w:val="22"/>
            <w:szCs w:val="22"/>
          </w:rPr>
          <w:t>Panel</w:t>
        </w:r>
      </w:ins>
      <w:ins w:id="5559" w:author="Stuart McLarnon (NESO)" w:date="2025-01-14T13:52:00Z">
        <w:r w:rsidR="00963100">
          <w:rPr>
            <w:rFonts w:ascii="Arial" w:hAnsi="Arial" w:cs="Arial"/>
            <w:sz w:val="22"/>
            <w:szCs w:val="22"/>
          </w:rPr>
          <w:t>.</w:t>
        </w:r>
      </w:ins>
    </w:p>
    <w:p w14:paraId="66116FF5" w14:textId="166732EA" w:rsidR="00963100" w:rsidRDefault="00963100" w:rsidP="00963100">
      <w:pPr>
        <w:widowControl/>
        <w:rPr>
          <w:ins w:id="5560" w:author="Stuart McLarnon (NESO)" w:date="2025-01-14T13:52:00Z"/>
          <w:del w:id="5561" w:author="Tammy Meek (NESO)" w:date="2025-01-27T14:11:00Z" w16du:dateUtc="2025-01-27T14:11:00Z"/>
          <w:sz w:val="24"/>
          <w:szCs w:val="24"/>
        </w:rPr>
        <w:sectPr w:rsidR="00963100">
          <w:pgSz w:w="12240" w:h="15840"/>
          <w:pgMar w:top="1140" w:right="1388" w:bottom="691" w:left="2132" w:header="720" w:footer="720" w:gutter="0"/>
          <w:cols w:space="720"/>
          <w:noEndnote/>
        </w:sectPr>
      </w:pPr>
    </w:p>
    <w:p w14:paraId="4F76373E" w14:textId="77777777" w:rsidR="00C62D13" w:rsidRDefault="00C62D13" w:rsidP="00963100">
      <w:pPr>
        <w:kinsoku w:val="0"/>
        <w:overflowPunct w:val="0"/>
        <w:autoSpaceDE/>
        <w:autoSpaceDN/>
        <w:adjustRightInd/>
        <w:spacing w:before="8" w:line="252" w:lineRule="exact"/>
        <w:ind w:left="936" w:hanging="936"/>
        <w:jc w:val="both"/>
        <w:textAlignment w:val="baseline"/>
        <w:rPr>
          <w:ins w:id="5562" w:author="Tammy Meek (NESO)" w:date="2025-01-27T14:11:00Z" w16du:dateUtc="2025-01-27T14:11:00Z"/>
          <w:rFonts w:ascii="Arial" w:hAnsi="Arial" w:cs="Arial"/>
          <w:sz w:val="22"/>
          <w:szCs w:val="22"/>
        </w:rPr>
      </w:pPr>
      <w:ins w:id="5563" w:author="Tammy Meek (NESO)" w:date="2025-01-27T14:11:00Z" w16du:dateUtc="2025-01-27T14:11:00Z">
        <w:r>
          <w:rPr>
            <w:rFonts w:ascii="Arial" w:hAnsi="Arial" w:cs="Arial"/>
            <w:sz w:val="22"/>
            <w:szCs w:val="22"/>
          </w:rPr>
          <w:t xml:space="preserve"> </w:t>
        </w:r>
      </w:ins>
    </w:p>
    <w:p w14:paraId="4600FA65" w14:textId="788B10D6" w:rsidR="00963100" w:rsidRDefault="00224D42" w:rsidP="00963100">
      <w:pPr>
        <w:kinsoku w:val="0"/>
        <w:overflowPunct w:val="0"/>
        <w:autoSpaceDE/>
        <w:autoSpaceDN/>
        <w:adjustRightInd/>
        <w:spacing w:before="8" w:line="252" w:lineRule="exact"/>
        <w:ind w:left="936" w:hanging="936"/>
        <w:jc w:val="both"/>
        <w:textAlignment w:val="baseline"/>
        <w:rPr>
          <w:ins w:id="5564" w:author="Stuart McLarnon (NESO)" w:date="2025-01-14T13:52:00Z"/>
          <w:rFonts w:ascii="Arial" w:hAnsi="Arial" w:cs="Arial"/>
          <w:sz w:val="22"/>
          <w:szCs w:val="22"/>
        </w:rPr>
      </w:pPr>
      <w:ins w:id="5565" w:author="Stuart McLarnon (NESO)" w:date="2025-01-14T13:57:00Z">
        <w:r w:rsidRPr="00224D42">
          <w:rPr>
            <w:rFonts w:ascii="Arial" w:hAnsi="Arial" w:cs="Arial"/>
            <w:sz w:val="22"/>
            <w:szCs w:val="22"/>
          </w:rPr>
          <w:t>J.</w:t>
        </w:r>
      </w:ins>
      <w:ins w:id="5566" w:author="Stuart McLarnon (NESO)" w:date="2025-01-14T13:52:00Z">
        <w:r w:rsidR="00963100">
          <w:rPr>
            <w:rFonts w:ascii="Arial" w:hAnsi="Arial" w:cs="Arial"/>
            <w:sz w:val="22"/>
            <w:szCs w:val="22"/>
          </w:rPr>
          <w:t xml:space="preserve">5.2.3.4  In addition to the Workgroup Quorum the </w:t>
        </w:r>
        <w:del w:id="5567" w:author="Tammy Meek (NESO)" w:date="2025-01-27T11:33:00Z" w16du:dateUtc="2025-01-27T11:33:00Z">
          <w:r w:rsidR="00963100" w:rsidRPr="00207ADC" w:rsidDel="00AB5FE3">
            <w:rPr>
              <w:rFonts w:ascii="Arial" w:hAnsi="Arial" w:cs="Arial"/>
              <w:b/>
              <w:bCs/>
              <w:sz w:val="22"/>
              <w:szCs w:val="22"/>
            </w:rPr>
            <w:delText>Panel</w:delText>
          </w:r>
        </w:del>
      </w:ins>
      <w:ins w:id="5568" w:author="Tammy Meek (NESO)" w:date="2025-01-27T11:33:00Z" w16du:dateUtc="2025-01-27T11:33:00Z">
        <w:r w:rsidR="00AB5FE3" w:rsidRPr="00AB5FE3">
          <w:rPr>
            <w:rFonts w:ascii="Arial" w:hAnsi="Arial" w:cs="Arial"/>
            <w:i/>
            <w:iCs/>
            <w:sz w:val="22"/>
            <w:szCs w:val="22"/>
          </w:rPr>
          <w:t>Panel</w:t>
        </w:r>
      </w:ins>
      <w:ins w:id="5569" w:author="Stuart McLarnon (NESO)" w:date="2025-01-14T13:52:00Z">
        <w:r w:rsidR="00963100">
          <w:rPr>
            <w:rFonts w:ascii="Arial" w:hAnsi="Arial" w:cs="Arial"/>
            <w:sz w:val="22"/>
            <w:szCs w:val="22"/>
          </w:rPr>
          <w:t xml:space="preserve"> shall appoint a Workgroup </w:t>
        </w:r>
        <w:del w:id="5570" w:author="Tammy Meek (NESO)" w:date="2025-01-28T11:34:00Z" w16du:dateUtc="2025-01-28T11:34:00Z">
          <w:r w:rsidR="00963100" w:rsidDel="0027358C">
            <w:rPr>
              <w:rFonts w:ascii="Arial" w:hAnsi="Arial" w:cs="Arial"/>
              <w:sz w:val="22"/>
              <w:szCs w:val="22"/>
            </w:rPr>
            <w:delText>Chairperson</w:delText>
          </w:r>
        </w:del>
      </w:ins>
      <w:ins w:id="5571" w:author="Tammy Meek (NESO)" w:date="2025-01-28T11:34:00Z" w16du:dateUtc="2025-01-28T11:34:00Z">
        <w:r w:rsidR="0027358C" w:rsidRPr="0027358C">
          <w:rPr>
            <w:rFonts w:ascii="Arial" w:hAnsi="Arial" w:cs="Arial"/>
            <w:i/>
            <w:iCs/>
            <w:sz w:val="22"/>
            <w:szCs w:val="22"/>
          </w:rPr>
          <w:t>Chairperson</w:t>
        </w:r>
      </w:ins>
      <w:ins w:id="5572" w:author="Stuart McLarnon (NESO)" w:date="2025-01-14T13:52:00Z">
        <w:r w:rsidR="00963100">
          <w:rPr>
            <w:rFonts w:ascii="Arial" w:hAnsi="Arial" w:cs="Arial"/>
            <w:sz w:val="22"/>
            <w:szCs w:val="22"/>
          </w:rPr>
          <w:t xml:space="preserve"> who will ensure that meetings are conducted in a professional, proper, impartial and efficient manner.</w:t>
        </w:r>
      </w:ins>
    </w:p>
    <w:p w14:paraId="2E92E037" w14:textId="4A3E1EBC" w:rsidR="00963100" w:rsidRDefault="00224D42" w:rsidP="00963100">
      <w:pPr>
        <w:kinsoku w:val="0"/>
        <w:overflowPunct w:val="0"/>
        <w:autoSpaceDE/>
        <w:autoSpaceDN/>
        <w:adjustRightInd/>
        <w:spacing w:before="252" w:line="252" w:lineRule="exact"/>
        <w:ind w:left="936" w:hanging="936"/>
        <w:jc w:val="both"/>
        <w:textAlignment w:val="baseline"/>
        <w:rPr>
          <w:ins w:id="5573" w:author="Stuart McLarnon (NESO)" w:date="2025-01-14T13:52:00Z"/>
          <w:rFonts w:ascii="Arial" w:hAnsi="Arial" w:cs="Arial"/>
          <w:sz w:val="22"/>
          <w:szCs w:val="22"/>
        </w:rPr>
      </w:pPr>
      <w:ins w:id="5574" w:author="Stuart McLarnon (NESO)" w:date="2025-01-14T13:57:00Z">
        <w:r w:rsidRPr="00224D42">
          <w:rPr>
            <w:rFonts w:ascii="Arial" w:hAnsi="Arial" w:cs="Arial"/>
            <w:sz w:val="22"/>
            <w:szCs w:val="22"/>
          </w:rPr>
          <w:t>J.</w:t>
        </w:r>
      </w:ins>
      <w:ins w:id="5575" w:author="Stuart McLarnon (NESO)" w:date="2025-01-14T13:52:00Z">
        <w:r w:rsidR="00963100">
          <w:rPr>
            <w:rFonts w:ascii="Arial" w:hAnsi="Arial" w:cs="Arial"/>
            <w:sz w:val="22"/>
            <w:szCs w:val="22"/>
          </w:rPr>
          <w:t xml:space="preserve">5.2.3.5   The Workgroup shall be assisted by a </w:t>
        </w:r>
        <w:r w:rsidR="00963100" w:rsidRPr="00207ADC">
          <w:rPr>
            <w:rFonts w:ascii="Arial" w:hAnsi="Arial" w:cs="Arial"/>
            <w:b/>
            <w:bCs/>
            <w:sz w:val="22"/>
            <w:szCs w:val="22"/>
          </w:rPr>
          <w:t>secretary</w:t>
        </w:r>
        <w:r w:rsidR="00963100">
          <w:rPr>
            <w:rFonts w:ascii="Arial" w:hAnsi="Arial" w:cs="Arial"/>
            <w:sz w:val="22"/>
            <w:szCs w:val="22"/>
          </w:rPr>
          <w:t xml:space="preserve"> who shall be appointed by the </w:t>
        </w:r>
        <w:del w:id="5576" w:author="Tammy Meek (NESO)" w:date="2025-01-27T11:33:00Z" w16du:dateUtc="2025-01-27T11:33:00Z">
          <w:r w:rsidR="00963100" w:rsidRPr="00207ADC" w:rsidDel="00AB5FE3">
            <w:rPr>
              <w:rFonts w:ascii="Arial" w:hAnsi="Arial" w:cs="Arial"/>
              <w:b/>
              <w:bCs/>
              <w:sz w:val="22"/>
              <w:szCs w:val="22"/>
            </w:rPr>
            <w:delText>Panel</w:delText>
          </w:r>
        </w:del>
      </w:ins>
      <w:ins w:id="5577" w:author="Tammy Meek (NESO)" w:date="2025-01-27T11:33:00Z" w16du:dateUtc="2025-01-27T11:33:00Z">
        <w:r w:rsidR="00AB5FE3" w:rsidRPr="00AB5FE3">
          <w:rPr>
            <w:rFonts w:ascii="Arial" w:hAnsi="Arial" w:cs="Arial"/>
            <w:i/>
            <w:iCs/>
            <w:sz w:val="22"/>
            <w:szCs w:val="22"/>
          </w:rPr>
          <w:t>Panel</w:t>
        </w:r>
      </w:ins>
      <w:ins w:id="5578" w:author="Stuart McLarnon (NESO)" w:date="2025-01-14T13:52:00Z">
        <w:r w:rsidR="00963100">
          <w:rPr>
            <w:rFonts w:ascii="Arial" w:hAnsi="Arial" w:cs="Arial"/>
            <w:sz w:val="22"/>
            <w:szCs w:val="22"/>
          </w:rPr>
          <w:t xml:space="preserve">. As soon as is practicable after each Workgroup meeting, the </w:t>
        </w:r>
        <w:del w:id="5579" w:author="Tammy Meek (NESO)" w:date="2025-01-27T11:29:00Z" w16du:dateUtc="2025-01-27T11:29:00Z">
          <w:r w:rsidR="00963100" w:rsidRPr="00207ADC" w:rsidDel="00AB5FE3">
            <w:rPr>
              <w:rFonts w:ascii="Arial" w:hAnsi="Arial" w:cs="Arial"/>
              <w:b/>
              <w:bCs/>
              <w:sz w:val="22"/>
              <w:szCs w:val="22"/>
            </w:rPr>
            <w:delText>Secretary</w:delText>
          </w:r>
        </w:del>
      </w:ins>
      <w:ins w:id="5580" w:author="Tammy Meek (NESO)" w:date="2025-01-27T11:29:00Z" w16du:dateUtc="2025-01-27T11:29:00Z">
        <w:r w:rsidR="00AB5FE3" w:rsidRPr="00AB5FE3">
          <w:rPr>
            <w:rFonts w:ascii="Arial" w:hAnsi="Arial" w:cs="Arial"/>
            <w:i/>
            <w:iCs/>
            <w:sz w:val="22"/>
            <w:szCs w:val="22"/>
          </w:rPr>
          <w:t>Secretary</w:t>
        </w:r>
      </w:ins>
      <w:ins w:id="5581" w:author="Stuart McLarnon (NESO)" w:date="2025-01-14T13:52:00Z">
        <w:r w:rsidR="00963100">
          <w:rPr>
            <w:rFonts w:ascii="Arial" w:hAnsi="Arial" w:cs="Arial"/>
            <w:sz w:val="22"/>
            <w:szCs w:val="22"/>
          </w:rPr>
          <w:t xml:space="preserve"> shall prepare and send to the Workgroup </w:t>
        </w:r>
        <w:del w:id="5582" w:author="Tammy Meek (NESO)" w:date="2025-01-27T11:26:00Z" w16du:dateUtc="2025-01-27T11:26:00Z">
          <w:r w:rsidR="00963100" w:rsidDel="00AB5FE3">
            <w:rPr>
              <w:rFonts w:ascii="Arial" w:hAnsi="Arial" w:cs="Arial"/>
              <w:sz w:val="22"/>
              <w:szCs w:val="22"/>
            </w:rPr>
            <w:delText>Members</w:delText>
          </w:r>
        </w:del>
      </w:ins>
      <w:ins w:id="5583" w:author="Tammy Meek (NESO)" w:date="2025-01-27T11:26:00Z" w16du:dateUtc="2025-01-27T11:26:00Z">
        <w:r w:rsidR="00AB5FE3" w:rsidRPr="00AB5FE3">
          <w:rPr>
            <w:rFonts w:ascii="Arial" w:hAnsi="Arial" w:cs="Arial"/>
            <w:i/>
            <w:iCs/>
            <w:sz w:val="22"/>
            <w:szCs w:val="22"/>
          </w:rPr>
          <w:t>Members</w:t>
        </w:r>
      </w:ins>
      <w:ins w:id="5584" w:author="Stuart McLarnon (NESO)" w:date="2025-01-14T13:52:00Z">
        <w:r w:rsidR="00963100">
          <w:rPr>
            <w:rFonts w:ascii="Arial" w:hAnsi="Arial" w:cs="Arial"/>
            <w:sz w:val="22"/>
            <w:szCs w:val="22"/>
          </w:rPr>
          <w:t xml:space="preserve"> the minutes of such Workgroup meeting, which shall be approved (or amended and approved) by the Workgroup at the next Workgroup meeting after they were so sent and, when approved, the </w:t>
        </w:r>
        <w:del w:id="5585" w:author="Tammy Meek (NESO)" w:date="2025-01-27T11:29:00Z" w16du:dateUtc="2025-01-27T11:29:00Z">
          <w:r w:rsidR="00963100" w:rsidDel="00AB5FE3">
            <w:rPr>
              <w:rFonts w:ascii="Arial" w:hAnsi="Arial" w:cs="Arial"/>
              <w:b/>
              <w:bCs/>
              <w:sz w:val="22"/>
              <w:szCs w:val="22"/>
            </w:rPr>
            <w:delText>S</w:delText>
          </w:r>
          <w:r w:rsidR="00963100" w:rsidRPr="00207ADC" w:rsidDel="00AB5FE3">
            <w:rPr>
              <w:rFonts w:ascii="Arial" w:hAnsi="Arial" w:cs="Arial"/>
              <w:b/>
              <w:bCs/>
              <w:sz w:val="22"/>
              <w:szCs w:val="22"/>
            </w:rPr>
            <w:delText>ecretary</w:delText>
          </w:r>
        </w:del>
      </w:ins>
      <w:ins w:id="5586" w:author="Tammy Meek (NESO)" w:date="2025-01-27T11:29:00Z" w16du:dateUtc="2025-01-27T11:29:00Z">
        <w:r w:rsidR="00AB5FE3" w:rsidRPr="00AB5FE3">
          <w:rPr>
            <w:rFonts w:ascii="Arial" w:hAnsi="Arial" w:cs="Arial"/>
            <w:i/>
            <w:iCs/>
            <w:sz w:val="22"/>
            <w:szCs w:val="22"/>
          </w:rPr>
          <w:t>Secretary</w:t>
        </w:r>
      </w:ins>
      <w:ins w:id="5587" w:author="Stuart McLarnon (NESO)" w:date="2025-01-14T13:52:00Z">
        <w:r w:rsidR="00963100">
          <w:rPr>
            <w:rFonts w:ascii="Arial" w:hAnsi="Arial" w:cs="Arial"/>
            <w:sz w:val="22"/>
            <w:szCs w:val="22"/>
          </w:rPr>
          <w:t xml:space="preserve"> shall publish the approved minutes (excluding any matter which it was agreed at such Workgroup meeting was not appropriate for such publication) on the </w:t>
        </w:r>
        <w:del w:id="5588" w:author="Tammy Meek (NESO)" w:date="2025-01-24T11:51:00Z" w16du:dateUtc="2025-01-24T11:51:00Z">
          <w:r w:rsidR="00963100" w:rsidRPr="00005F4A" w:rsidDel="00C14108">
            <w:rPr>
              <w:rFonts w:ascii="Arial" w:hAnsi="Arial" w:cs="Arial"/>
              <w:b/>
              <w:bCs/>
              <w:sz w:val="22"/>
              <w:szCs w:val="22"/>
            </w:rPr>
            <w:delText>ISOP</w:delText>
          </w:r>
        </w:del>
      </w:ins>
      <w:ins w:id="5589" w:author="Tammy Meek (NESO)" w:date="2025-01-27T11:35:00Z" w16du:dateUtc="2025-01-27T11:35:00Z">
        <w:r w:rsidR="00AB5FE3" w:rsidRPr="00AB5FE3">
          <w:rPr>
            <w:rFonts w:ascii="Arial" w:hAnsi="Arial" w:cs="Arial"/>
            <w:i/>
            <w:iCs/>
            <w:sz w:val="22"/>
            <w:szCs w:val="22"/>
          </w:rPr>
          <w:t>ISOP</w:t>
        </w:r>
      </w:ins>
      <w:ins w:id="5590" w:author="Stuart McLarnon (NESO)" w:date="2025-01-14T13:52:00Z">
        <w:r w:rsidR="00963100">
          <w:rPr>
            <w:rFonts w:ascii="Arial" w:hAnsi="Arial" w:cs="Arial"/>
            <w:sz w:val="22"/>
            <w:szCs w:val="22"/>
          </w:rPr>
          <w:t xml:space="preserve"> website.</w:t>
        </w:r>
      </w:ins>
    </w:p>
    <w:p w14:paraId="53B06A8E" w14:textId="0B7CCA60" w:rsidR="00963100" w:rsidRDefault="00224D42" w:rsidP="00963100">
      <w:pPr>
        <w:kinsoku w:val="0"/>
        <w:overflowPunct w:val="0"/>
        <w:autoSpaceDE/>
        <w:autoSpaceDN/>
        <w:adjustRightInd/>
        <w:spacing w:before="244" w:line="250" w:lineRule="exact"/>
        <w:ind w:left="936" w:hanging="936"/>
        <w:jc w:val="both"/>
        <w:textAlignment w:val="baseline"/>
        <w:rPr>
          <w:ins w:id="5591" w:author="Stuart McLarnon (NESO)" w:date="2025-01-14T13:52:00Z"/>
          <w:rFonts w:ascii="Arial" w:hAnsi="Arial" w:cs="Arial"/>
          <w:sz w:val="22"/>
          <w:szCs w:val="22"/>
        </w:rPr>
      </w:pPr>
      <w:ins w:id="5592" w:author="Stuart McLarnon (NESO)" w:date="2025-01-14T13:57:00Z">
        <w:r w:rsidRPr="00224D42">
          <w:rPr>
            <w:rFonts w:ascii="Arial" w:hAnsi="Arial" w:cs="Arial"/>
            <w:sz w:val="22"/>
            <w:szCs w:val="22"/>
          </w:rPr>
          <w:t>J.</w:t>
        </w:r>
      </w:ins>
      <w:ins w:id="5593" w:author="Stuart McLarnon (NESO)" w:date="2025-01-14T13:52:00Z">
        <w:r w:rsidR="00963100">
          <w:rPr>
            <w:rFonts w:ascii="Arial" w:hAnsi="Arial" w:cs="Arial"/>
            <w:sz w:val="22"/>
            <w:szCs w:val="22"/>
          </w:rPr>
          <w:t xml:space="preserve">5.2.3.6  A representative of the </w:t>
        </w:r>
        <w:del w:id="5594" w:author="Tammy Meek (NESO)" w:date="2025-01-27T11:34:00Z" w16du:dateUtc="2025-01-27T11:34:00Z">
          <w:r w:rsidR="00963100" w:rsidRPr="00207ADC" w:rsidDel="00AB5FE3">
            <w:rPr>
              <w:rFonts w:ascii="Arial" w:hAnsi="Arial" w:cs="Arial"/>
              <w:b/>
              <w:bCs/>
              <w:sz w:val="22"/>
              <w:szCs w:val="22"/>
            </w:rPr>
            <w:delText>Authority</w:delText>
          </w:r>
        </w:del>
      </w:ins>
      <w:ins w:id="5595" w:author="Tammy Meek (NESO)" w:date="2025-01-27T11:34:00Z" w16du:dateUtc="2025-01-27T11:34:00Z">
        <w:r w:rsidR="00AB5FE3" w:rsidRPr="00AB5FE3">
          <w:rPr>
            <w:rFonts w:ascii="Arial" w:hAnsi="Arial" w:cs="Arial"/>
            <w:i/>
            <w:iCs/>
            <w:sz w:val="22"/>
            <w:szCs w:val="22"/>
          </w:rPr>
          <w:t>Authority</w:t>
        </w:r>
      </w:ins>
      <w:ins w:id="5596" w:author="Stuart McLarnon (NESO)" w:date="2025-01-14T13:52:00Z">
        <w:r w:rsidR="00963100">
          <w:rPr>
            <w:rFonts w:ascii="Arial" w:hAnsi="Arial" w:cs="Arial"/>
            <w:sz w:val="22"/>
            <w:szCs w:val="22"/>
          </w:rPr>
          <w:t xml:space="preserve"> may attend any meeting of a Workgroup as an observer and may speak at any such meeting.</w:t>
        </w:r>
      </w:ins>
    </w:p>
    <w:p w14:paraId="31F4BBDA" w14:textId="411799F1" w:rsidR="00963100" w:rsidRDefault="00224D42" w:rsidP="00963100">
      <w:pPr>
        <w:kinsoku w:val="0"/>
        <w:overflowPunct w:val="0"/>
        <w:autoSpaceDE/>
        <w:autoSpaceDN/>
        <w:adjustRightInd/>
        <w:spacing w:before="242" w:line="252" w:lineRule="exact"/>
        <w:ind w:left="936" w:hanging="936"/>
        <w:jc w:val="both"/>
        <w:textAlignment w:val="baseline"/>
        <w:rPr>
          <w:ins w:id="5597" w:author="Stuart McLarnon (NESO)" w:date="2025-01-14T13:52:00Z"/>
          <w:rFonts w:ascii="Arial" w:hAnsi="Arial" w:cs="Arial"/>
          <w:spacing w:val="3"/>
          <w:sz w:val="22"/>
          <w:szCs w:val="22"/>
        </w:rPr>
      </w:pPr>
      <w:ins w:id="5598" w:author="Stuart McLarnon (NESO)" w:date="2025-01-14T13:57:00Z">
        <w:r w:rsidRPr="00224D42">
          <w:rPr>
            <w:rFonts w:ascii="Arial" w:hAnsi="Arial" w:cs="Arial"/>
            <w:spacing w:val="3"/>
            <w:sz w:val="22"/>
            <w:szCs w:val="22"/>
          </w:rPr>
          <w:t>J.</w:t>
        </w:r>
      </w:ins>
      <w:ins w:id="5599" w:author="Stuart McLarnon (NESO)" w:date="2025-01-14T13:52:00Z">
        <w:r w:rsidR="00963100">
          <w:rPr>
            <w:rFonts w:ascii="Arial" w:hAnsi="Arial" w:cs="Arial"/>
            <w:spacing w:val="3"/>
            <w:sz w:val="22"/>
            <w:szCs w:val="22"/>
          </w:rPr>
          <w:t xml:space="preserve">5.2.3.7   The </w:t>
        </w:r>
        <w:del w:id="5600" w:author="Tammy Meek (NESO)" w:date="2025-01-27T11:33:00Z" w16du:dateUtc="2025-01-27T11:33:00Z">
          <w:r w:rsidR="00963100" w:rsidRPr="00207ADC" w:rsidDel="00AB5FE3">
            <w:rPr>
              <w:rFonts w:ascii="Arial" w:hAnsi="Arial" w:cs="Arial"/>
              <w:b/>
              <w:bCs/>
              <w:spacing w:val="3"/>
              <w:sz w:val="22"/>
              <w:szCs w:val="22"/>
            </w:rPr>
            <w:delText>Panel</w:delText>
          </w:r>
        </w:del>
      </w:ins>
      <w:ins w:id="5601" w:author="Tammy Meek (NESO)" w:date="2025-01-27T11:33:00Z" w16du:dateUtc="2025-01-27T11:33:00Z">
        <w:r w:rsidR="00AB5FE3" w:rsidRPr="00AB5FE3">
          <w:rPr>
            <w:rFonts w:ascii="Arial" w:hAnsi="Arial" w:cs="Arial"/>
            <w:i/>
            <w:iCs/>
            <w:spacing w:val="3"/>
            <w:sz w:val="22"/>
            <w:szCs w:val="22"/>
          </w:rPr>
          <w:t>Panel</w:t>
        </w:r>
      </w:ins>
      <w:ins w:id="5602" w:author="Stuart McLarnon (NESO)" w:date="2025-01-14T13:52:00Z">
        <w:r w:rsidR="00963100">
          <w:rPr>
            <w:rFonts w:ascii="Arial" w:hAnsi="Arial" w:cs="Arial"/>
            <w:spacing w:val="3"/>
            <w:sz w:val="22"/>
            <w:szCs w:val="22"/>
          </w:rPr>
          <w:t xml:space="preserve"> shall determine the terms of reference of each Workgroup and may change those terms of reference from time to time as it sees fit.</w:t>
        </w:r>
      </w:ins>
    </w:p>
    <w:p w14:paraId="14D7741D" w14:textId="3A242AAD" w:rsidR="00963100" w:rsidRDefault="00224D42" w:rsidP="00963100">
      <w:pPr>
        <w:kinsoku w:val="0"/>
        <w:overflowPunct w:val="0"/>
        <w:autoSpaceDE/>
        <w:autoSpaceDN/>
        <w:adjustRightInd/>
        <w:spacing w:before="231" w:line="259" w:lineRule="exact"/>
        <w:ind w:left="936" w:hanging="936"/>
        <w:jc w:val="both"/>
        <w:textAlignment w:val="baseline"/>
        <w:rPr>
          <w:ins w:id="5603" w:author="Stuart McLarnon (NESO)" w:date="2025-01-14T13:52:00Z"/>
          <w:rFonts w:ascii="Arial" w:hAnsi="Arial" w:cs="Arial"/>
          <w:sz w:val="22"/>
          <w:szCs w:val="22"/>
        </w:rPr>
      </w:pPr>
      <w:ins w:id="5604" w:author="Stuart McLarnon (NESO)" w:date="2025-01-14T13:57:00Z">
        <w:r w:rsidRPr="00224D42">
          <w:rPr>
            <w:rFonts w:ascii="Arial" w:hAnsi="Arial" w:cs="Arial"/>
            <w:sz w:val="22"/>
            <w:szCs w:val="22"/>
          </w:rPr>
          <w:t>J.</w:t>
        </w:r>
      </w:ins>
      <w:ins w:id="5605" w:author="Stuart McLarnon (NESO)" w:date="2025-01-14T13:52:00Z">
        <w:r w:rsidR="00963100">
          <w:rPr>
            <w:rFonts w:ascii="Arial" w:hAnsi="Arial" w:cs="Arial"/>
            <w:sz w:val="22"/>
            <w:szCs w:val="22"/>
          </w:rPr>
          <w:t>5.2.3.8   The terms of reference for a Workgroup must include provision in respect of the following matters:</w:t>
        </w:r>
      </w:ins>
    </w:p>
    <w:p w14:paraId="288E2ED0" w14:textId="172AB2B8" w:rsidR="00963100" w:rsidRDefault="00963100">
      <w:pPr>
        <w:numPr>
          <w:ilvl w:val="0"/>
          <w:numId w:val="82"/>
        </w:numPr>
        <w:tabs>
          <w:tab w:val="clear" w:pos="1656"/>
          <w:tab w:val="num" w:pos="2160"/>
        </w:tabs>
        <w:kinsoku w:val="0"/>
        <w:overflowPunct w:val="0"/>
        <w:autoSpaceDE/>
        <w:autoSpaceDN/>
        <w:adjustRightInd/>
        <w:spacing w:before="245" w:line="252" w:lineRule="exact"/>
        <w:ind w:left="2160"/>
        <w:jc w:val="both"/>
        <w:textAlignment w:val="baseline"/>
        <w:rPr>
          <w:ins w:id="5606" w:author="Stuart McLarnon (NESO)" w:date="2025-01-14T13:52:00Z"/>
          <w:rFonts w:ascii="Arial" w:hAnsi="Arial" w:cs="Arial"/>
          <w:sz w:val="22"/>
          <w:szCs w:val="22"/>
        </w:rPr>
        <w:pPrChange w:id="5607" w:author="Tammy Meek (NESO)" w:date="2025-01-28T09:35:00Z" w16du:dateUtc="2025-01-28T09:35:00Z">
          <w:pPr>
            <w:numPr>
              <w:numId w:val="82"/>
            </w:numPr>
            <w:tabs>
              <w:tab w:val="num" w:pos="1656"/>
            </w:tabs>
            <w:kinsoku w:val="0"/>
            <w:overflowPunct w:val="0"/>
            <w:autoSpaceDE/>
            <w:autoSpaceDN/>
            <w:adjustRightInd/>
            <w:spacing w:before="245" w:line="252" w:lineRule="exact"/>
            <w:ind w:left="1656" w:hanging="720"/>
            <w:jc w:val="both"/>
            <w:textAlignment w:val="baseline"/>
          </w:pPr>
        </w:pPrChange>
      </w:pPr>
      <w:ins w:id="5608" w:author="Stuart McLarnon (NESO)" w:date="2025-01-14T13:52:00Z">
        <w:r>
          <w:rPr>
            <w:rFonts w:ascii="Arial" w:hAnsi="Arial" w:cs="Arial"/>
            <w:sz w:val="22"/>
            <w:szCs w:val="22"/>
          </w:rPr>
          <w:t xml:space="preserve">detail the Workgroup’s responsibilities for assisting the </w:t>
        </w:r>
        <w:del w:id="5609" w:author="Tammy Meek (NESO)" w:date="2025-01-27T11:33:00Z" w16du:dateUtc="2025-01-27T11:33:00Z">
          <w:r w:rsidRPr="00207ADC" w:rsidDel="00AB5FE3">
            <w:rPr>
              <w:rFonts w:ascii="Arial" w:hAnsi="Arial" w:cs="Arial"/>
              <w:b/>
              <w:bCs/>
              <w:sz w:val="22"/>
              <w:szCs w:val="22"/>
            </w:rPr>
            <w:delText>Panel</w:delText>
          </w:r>
        </w:del>
      </w:ins>
      <w:ins w:id="5610" w:author="Tammy Meek (NESO)" w:date="2025-01-27T11:33:00Z" w16du:dateUtc="2025-01-27T11:33:00Z">
        <w:r w:rsidR="00AB5FE3" w:rsidRPr="00AB5FE3">
          <w:rPr>
            <w:rFonts w:ascii="Arial" w:hAnsi="Arial" w:cs="Arial"/>
            <w:i/>
            <w:iCs/>
            <w:sz w:val="22"/>
            <w:szCs w:val="22"/>
          </w:rPr>
          <w:t>Panel</w:t>
        </w:r>
      </w:ins>
      <w:ins w:id="5611" w:author="Stuart McLarnon (NESO)" w:date="2025-01-14T13:52:00Z">
        <w:r>
          <w:rPr>
            <w:rFonts w:ascii="Arial" w:hAnsi="Arial" w:cs="Arial"/>
            <w:sz w:val="22"/>
            <w:szCs w:val="22"/>
          </w:rPr>
          <w:t xml:space="preserve"> in the evaluation of the Modification Proposal and consider whether it better facilitates achievement of the </w:t>
        </w:r>
        <w:del w:id="5612" w:author="Tammy Meek (NESO)" w:date="2025-01-27T11:17:00Z" w16du:dateUtc="2025-01-27T11:17:00Z">
          <w:r w:rsidRPr="00207ADC" w:rsidDel="00CD302F">
            <w:rPr>
              <w:rFonts w:ascii="Arial" w:hAnsi="Arial" w:cs="Arial"/>
              <w:b/>
              <w:bCs/>
              <w:sz w:val="22"/>
              <w:szCs w:val="22"/>
            </w:rPr>
            <w:delText>SQSS</w:delText>
          </w:r>
        </w:del>
      </w:ins>
      <w:ins w:id="5613" w:author="Tammy Meek (NESO)" w:date="2025-01-27T11:18:00Z" w16du:dateUtc="2025-01-27T11:18:00Z">
        <w:r w:rsidR="00CD302F" w:rsidRPr="00CD302F">
          <w:rPr>
            <w:rFonts w:ascii="Arial" w:hAnsi="Arial" w:cs="Arial"/>
            <w:i/>
            <w:iCs/>
            <w:sz w:val="22"/>
            <w:szCs w:val="22"/>
          </w:rPr>
          <w:t>SQSS</w:t>
        </w:r>
      </w:ins>
      <w:ins w:id="5614" w:author="Stuart McLarnon (NESO)" w:date="2025-01-14T13:52:00Z">
        <w:r>
          <w:rPr>
            <w:rFonts w:ascii="Arial" w:hAnsi="Arial" w:cs="Arial"/>
            <w:sz w:val="22"/>
            <w:szCs w:val="22"/>
          </w:rPr>
          <w:t xml:space="preserve"> Objectives and to provide additional information to the </w:t>
        </w:r>
        <w:del w:id="5615" w:author="Tammy Meek (NESO)" w:date="2025-01-27T11:33:00Z" w16du:dateUtc="2025-01-27T11:33:00Z">
          <w:r w:rsidRPr="00207ADC" w:rsidDel="00AB5FE3">
            <w:rPr>
              <w:rFonts w:ascii="Arial" w:hAnsi="Arial" w:cs="Arial"/>
              <w:b/>
              <w:bCs/>
              <w:sz w:val="22"/>
              <w:szCs w:val="22"/>
            </w:rPr>
            <w:delText>Panel</w:delText>
          </w:r>
        </w:del>
      </w:ins>
      <w:ins w:id="5616" w:author="Tammy Meek (NESO)" w:date="2025-01-27T11:33:00Z" w16du:dateUtc="2025-01-27T11:33:00Z">
        <w:r w:rsidR="00AB5FE3" w:rsidRPr="00AB5FE3">
          <w:rPr>
            <w:rFonts w:ascii="Arial" w:hAnsi="Arial" w:cs="Arial"/>
            <w:i/>
            <w:iCs/>
            <w:sz w:val="22"/>
            <w:szCs w:val="22"/>
          </w:rPr>
          <w:t>Panel</w:t>
        </w:r>
      </w:ins>
      <w:ins w:id="5617" w:author="Stuart McLarnon (NESO)" w:date="2025-01-14T13:52:00Z">
        <w:r>
          <w:rPr>
            <w:rFonts w:ascii="Arial" w:hAnsi="Arial" w:cs="Arial"/>
            <w:sz w:val="22"/>
            <w:szCs w:val="22"/>
          </w:rPr>
          <w:t>;</w:t>
        </w:r>
      </w:ins>
    </w:p>
    <w:p w14:paraId="71A6B6D4" w14:textId="77777777" w:rsidR="00963100" w:rsidRDefault="00963100">
      <w:pPr>
        <w:numPr>
          <w:ilvl w:val="0"/>
          <w:numId w:val="82"/>
        </w:numPr>
        <w:tabs>
          <w:tab w:val="clear" w:pos="1656"/>
          <w:tab w:val="num" w:pos="2160"/>
        </w:tabs>
        <w:kinsoku w:val="0"/>
        <w:overflowPunct w:val="0"/>
        <w:autoSpaceDE/>
        <w:autoSpaceDN/>
        <w:adjustRightInd/>
        <w:spacing w:before="241" w:line="253" w:lineRule="exact"/>
        <w:ind w:left="2160"/>
        <w:jc w:val="both"/>
        <w:textAlignment w:val="baseline"/>
        <w:rPr>
          <w:ins w:id="5618" w:author="Stuart McLarnon (NESO)" w:date="2025-01-14T13:52:00Z"/>
          <w:rFonts w:ascii="Arial" w:hAnsi="Arial" w:cs="Arial"/>
          <w:sz w:val="22"/>
          <w:szCs w:val="22"/>
        </w:rPr>
        <w:pPrChange w:id="5619" w:author="Tammy Meek (NESO)" w:date="2025-01-28T09:35:00Z" w16du:dateUtc="2025-01-28T09:35:00Z">
          <w:pPr>
            <w:numPr>
              <w:numId w:val="82"/>
            </w:numPr>
            <w:tabs>
              <w:tab w:val="num" w:pos="1656"/>
            </w:tabs>
            <w:kinsoku w:val="0"/>
            <w:overflowPunct w:val="0"/>
            <w:autoSpaceDE/>
            <w:autoSpaceDN/>
            <w:adjustRightInd/>
            <w:spacing w:before="241" w:line="253" w:lineRule="exact"/>
            <w:ind w:left="1656" w:hanging="720"/>
            <w:jc w:val="both"/>
            <w:textAlignment w:val="baseline"/>
          </w:pPr>
        </w:pPrChange>
      </w:pPr>
      <w:ins w:id="5620" w:author="Stuart McLarnon (NESO)" w:date="2025-01-14T13:52:00Z">
        <w:r>
          <w:rPr>
            <w:rFonts w:ascii="Arial" w:hAnsi="Arial" w:cs="Arial"/>
            <w:sz w:val="22"/>
            <w:szCs w:val="22"/>
          </w:rPr>
          <w:t>detail the Modification Proposal;</w:t>
        </w:r>
      </w:ins>
    </w:p>
    <w:p w14:paraId="23C0D7FB" w14:textId="770B6B96" w:rsidR="00963100" w:rsidRDefault="00963100">
      <w:pPr>
        <w:numPr>
          <w:ilvl w:val="0"/>
          <w:numId w:val="82"/>
        </w:numPr>
        <w:tabs>
          <w:tab w:val="clear" w:pos="1656"/>
          <w:tab w:val="num" w:pos="2160"/>
        </w:tabs>
        <w:kinsoku w:val="0"/>
        <w:overflowPunct w:val="0"/>
        <w:autoSpaceDE/>
        <w:autoSpaceDN/>
        <w:adjustRightInd/>
        <w:spacing w:before="226" w:line="259" w:lineRule="exact"/>
        <w:ind w:left="2160"/>
        <w:jc w:val="both"/>
        <w:textAlignment w:val="baseline"/>
        <w:rPr>
          <w:ins w:id="5621" w:author="Stuart McLarnon (NESO)" w:date="2025-01-14T13:52:00Z"/>
          <w:rFonts w:ascii="Arial" w:hAnsi="Arial" w:cs="Arial"/>
          <w:sz w:val="22"/>
          <w:szCs w:val="22"/>
        </w:rPr>
        <w:pPrChange w:id="5622" w:author="Tammy Meek (NESO)" w:date="2025-01-28T09:35:00Z" w16du:dateUtc="2025-01-28T09:35:00Z">
          <w:pPr>
            <w:numPr>
              <w:numId w:val="82"/>
            </w:numPr>
            <w:tabs>
              <w:tab w:val="num" w:pos="1656"/>
            </w:tabs>
            <w:kinsoku w:val="0"/>
            <w:overflowPunct w:val="0"/>
            <w:autoSpaceDE/>
            <w:autoSpaceDN/>
            <w:adjustRightInd/>
            <w:spacing w:before="226" w:line="259" w:lineRule="exact"/>
            <w:ind w:left="1656" w:hanging="720"/>
            <w:jc w:val="both"/>
            <w:textAlignment w:val="baseline"/>
          </w:pPr>
        </w:pPrChange>
      </w:pPr>
      <w:ins w:id="5623" w:author="Stuart McLarnon (NESO)" w:date="2025-01-14T13:52:00Z">
        <w:r>
          <w:rPr>
            <w:rFonts w:ascii="Arial" w:hAnsi="Arial" w:cs="Arial"/>
            <w:sz w:val="22"/>
            <w:szCs w:val="22"/>
          </w:rPr>
          <w:t xml:space="preserve">detail the work to be undertaken by the Workgroup to assist the </w:t>
        </w:r>
        <w:del w:id="5624" w:author="Tammy Meek (NESO)" w:date="2025-01-27T11:33:00Z" w16du:dateUtc="2025-01-27T11:33:00Z">
          <w:r w:rsidRPr="00207ADC" w:rsidDel="00AB5FE3">
            <w:rPr>
              <w:rFonts w:ascii="Arial" w:hAnsi="Arial" w:cs="Arial"/>
              <w:b/>
              <w:bCs/>
              <w:sz w:val="22"/>
              <w:szCs w:val="22"/>
            </w:rPr>
            <w:delText>Panel</w:delText>
          </w:r>
        </w:del>
      </w:ins>
      <w:ins w:id="5625" w:author="Tammy Meek (NESO)" w:date="2025-01-27T11:33:00Z" w16du:dateUtc="2025-01-27T11:33:00Z">
        <w:r w:rsidR="00AB5FE3" w:rsidRPr="00AB5FE3">
          <w:rPr>
            <w:rFonts w:ascii="Arial" w:hAnsi="Arial" w:cs="Arial"/>
            <w:i/>
            <w:iCs/>
            <w:sz w:val="22"/>
            <w:szCs w:val="22"/>
          </w:rPr>
          <w:t>Panel</w:t>
        </w:r>
      </w:ins>
      <w:ins w:id="5626" w:author="Stuart McLarnon (NESO)" w:date="2025-01-14T13:52:00Z">
        <w:r>
          <w:rPr>
            <w:rFonts w:ascii="Arial" w:hAnsi="Arial" w:cs="Arial"/>
            <w:sz w:val="22"/>
            <w:szCs w:val="22"/>
          </w:rPr>
          <w:t xml:space="preserve"> in the evaluation of the Modification Proposal;</w:t>
        </w:r>
      </w:ins>
    </w:p>
    <w:p w14:paraId="382A807D" w14:textId="77777777" w:rsidR="00963100" w:rsidRDefault="00963100">
      <w:pPr>
        <w:numPr>
          <w:ilvl w:val="0"/>
          <w:numId w:val="82"/>
        </w:numPr>
        <w:tabs>
          <w:tab w:val="clear" w:pos="1656"/>
          <w:tab w:val="num" w:pos="2160"/>
        </w:tabs>
        <w:kinsoku w:val="0"/>
        <w:overflowPunct w:val="0"/>
        <w:autoSpaceDE/>
        <w:autoSpaceDN/>
        <w:adjustRightInd/>
        <w:spacing w:before="231" w:line="259" w:lineRule="exact"/>
        <w:ind w:left="2160"/>
        <w:jc w:val="both"/>
        <w:textAlignment w:val="baseline"/>
        <w:rPr>
          <w:ins w:id="5627" w:author="Stuart McLarnon (NESO)" w:date="2025-01-14T13:52:00Z"/>
          <w:rFonts w:ascii="Arial" w:hAnsi="Arial" w:cs="Arial"/>
          <w:sz w:val="22"/>
          <w:szCs w:val="22"/>
        </w:rPr>
        <w:pPrChange w:id="5628" w:author="Tammy Meek (NESO)" w:date="2025-01-28T09:35:00Z" w16du:dateUtc="2025-01-28T09:35:00Z">
          <w:pPr>
            <w:numPr>
              <w:numId w:val="82"/>
            </w:numPr>
            <w:tabs>
              <w:tab w:val="num" w:pos="1656"/>
            </w:tabs>
            <w:kinsoku w:val="0"/>
            <w:overflowPunct w:val="0"/>
            <w:autoSpaceDE/>
            <w:autoSpaceDN/>
            <w:adjustRightInd/>
            <w:spacing w:before="231" w:line="259" w:lineRule="exact"/>
            <w:ind w:left="1656" w:hanging="720"/>
            <w:jc w:val="both"/>
            <w:textAlignment w:val="baseline"/>
          </w:pPr>
        </w:pPrChange>
      </w:pPr>
      <w:ins w:id="5629" w:author="Stuart McLarnon (NESO)" w:date="2025-01-14T13:52:00Z">
        <w:r>
          <w:rPr>
            <w:rFonts w:ascii="Arial" w:hAnsi="Arial" w:cs="Arial"/>
            <w:sz w:val="22"/>
            <w:szCs w:val="22"/>
          </w:rPr>
          <w:t>specify any matters which the Workgroup should address in its report;</w:t>
        </w:r>
      </w:ins>
    </w:p>
    <w:p w14:paraId="5190201D" w14:textId="77777777" w:rsidR="00963100" w:rsidRDefault="00963100">
      <w:pPr>
        <w:numPr>
          <w:ilvl w:val="0"/>
          <w:numId w:val="82"/>
        </w:numPr>
        <w:tabs>
          <w:tab w:val="clear" w:pos="1656"/>
          <w:tab w:val="num" w:pos="2160"/>
        </w:tabs>
        <w:kinsoku w:val="0"/>
        <w:overflowPunct w:val="0"/>
        <w:autoSpaceDE/>
        <w:autoSpaceDN/>
        <w:adjustRightInd/>
        <w:spacing w:before="232" w:line="253" w:lineRule="exact"/>
        <w:ind w:left="2160"/>
        <w:jc w:val="both"/>
        <w:textAlignment w:val="baseline"/>
        <w:rPr>
          <w:ins w:id="5630" w:author="Stuart McLarnon (NESO)" w:date="2025-01-14T13:52:00Z"/>
          <w:rFonts w:ascii="Arial" w:hAnsi="Arial" w:cs="Arial"/>
          <w:sz w:val="22"/>
          <w:szCs w:val="22"/>
        </w:rPr>
        <w:pPrChange w:id="5631" w:author="Tammy Meek (NESO)" w:date="2025-01-28T09:35:00Z" w16du:dateUtc="2025-01-28T09:35:00Z">
          <w:pPr>
            <w:numPr>
              <w:numId w:val="82"/>
            </w:numPr>
            <w:tabs>
              <w:tab w:val="num" w:pos="1656"/>
            </w:tabs>
            <w:kinsoku w:val="0"/>
            <w:overflowPunct w:val="0"/>
            <w:autoSpaceDE/>
            <w:autoSpaceDN/>
            <w:adjustRightInd/>
            <w:spacing w:before="232" w:line="253" w:lineRule="exact"/>
            <w:ind w:left="1656" w:hanging="720"/>
            <w:jc w:val="both"/>
            <w:textAlignment w:val="baseline"/>
          </w:pPr>
        </w:pPrChange>
      </w:pPr>
      <w:ins w:id="5632" w:author="Stuart McLarnon (NESO)" w:date="2025-01-14T13:52:00Z">
        <w:r>
          <w:rPr>
            <w:rFonts w:ascii="Arial" w:hAnsi="Arial" w:cs="Arial"/>
            <w:sz w:val="22"/>
            <w:szCs w:val="22"/>
          </w:rPr>
          <w:t>the timetable for the work to be done by the Workgroup;</w:t>
        </w:r>
      </w:ins>
    </w:p>
    <w:p w14:paraId="212CD72C" w14:textId="77777777" w:rsidR="00963100" w:rsidRDefault="00963100">
      <w:pPr>
        <w:numPr>
          <w:ilvl w:val="0"/>
          <w:numId w:val="82"/>
        </w:numPr>
        <w:tabs>
          <w:tab w:val="clear" w:pos="1656"/>
          <w:tab w:val="num" w:pos="2160"/>
        </w:tabs>
        <w:kinsoku w:val="0"/>
        <w:overflowPunct w:val="0"/>
        <w:autoSpaceDE/>
        <w:autoSpaceDN/>
        <w:adjustRightInd/>
        <w:spacing w:before="246" w:line="253" w:lineRule="exact"/>
        <w:ind w:left="2160"/>
        <w:jc w:val="both"/>
        <w:textAlignment w:val="baseline"/>
        <w:rPr>
          <w:ins w:id="5633" w:author="Stuart McLarnon (NESO)" w:date="2025-01-14T13:52:00Z"/>
          <w:rFonts w:ascii="Arial" w:hAnsi="Arial" w:cs="Arial"/>
          <w:sz w:val="22"/>
          <w:szCs w:val="22"/>
        </w:rPr>
        <w:pPrChange w:id="5634" w:author="Tammy Meek (NESO)" w:date="2025-01-28T09:35:00Z" w16du:dateUtc="2025-01-28T09:35:00Z">
          <w:pPr>
            <w:numPr>
              <w:numId w:val="82"/>
            </w:numPr>
            <w:tabs>
              <w:tab w:val="num" w:pos="1656"/>
            </w:tabs>
            <w:kinsoku w:val="0"/>
            <w:overflowPunct w:val="0"/>
            <w:autoSpaceDE/>
            <w:autoSpaceDN/>
            <w:adjustRightInd/>
            <w:spacing w:before="246" w:line="253" w:lineRule="exact"/>
            <w:ind w:left="1656" w:hanging="720"/>
            <w:jc w:val="both"/>
            <w:textAlignment w:val="baseline"/>
          </w:pPr>
        </w:pPrChange>
      </w:pPr>
      <w:ins w:id="5635" w:author="Stuart McLarnon (NESO)" w:date="2025-01-14T13:52:00Z">
        <w:r>
          <w:rPr>
            <w:rFonts w:ascii="Arial" w:hAnsi="Arial" w:cs="Arial"/>
            <w:sz w:val="22"/>
            <w:szCs w:val="22"/>
          </w:rPr>
          <w:t>specify if the Workgroup is to comment upon any legal text.</w:t>
        </w:r>
      </w:ins>
    </w:p>
    <w:p w14:paraId="50477645" w14:textId="76A9ACFF" w:rsidR="00963100" w:rsidRDefault="00224D42">
      <w:pPr>
        <w:kinsoku w:val="0"/>
        <w:overflowPunct w:val="0"/>
        <w:autoSpaceDE/>
        <w:autoSpaceDN/>
        <w:adjustRightInd/>
        <w:spacing w:before="237" w:line="254" w:lineRule="exact"/>
        <w:ind w:left="1571" w:hanging="851"/>
        <w:jc w:val="both"/>
        <w:textAlignment w:val="baseline"/>
        <w:rPr>
          <w:ins w:id="5636" w:author="Stuart McLarnon (NESO)" w:date="2025-01-14T13:52:00Z"/>
          <w:rFonts w:ascii="Arial" w:hAnsi="Arial" w:cs="Arial"/>
          <w:sz w:val="22"/>
          <w:szCs w:val="22"/>
        </w:rPr>
        <w:pPrChange w:id="5637" w:author="Tammy Meek (NESO)" w:date="2025-01-28T09:35:00Z" w16du:dateUtc="2025-01-28T09:35:00Z">
          <w:pPr>
            <w:kinsoku w:val="0"/>
            <w:overflowPunct w:val="0"/>
            <w:autoSpaceDE/>
            <w:autoSpaceDN/>
            <w:adjustRightInd/>
            <w:spacing w:before="237" w:line="254" w:lineRule="exact"/>
            <w:ind w:left="936" w:hanging="936"/>
            <w:jc w:val="both"/>
            <w:textAlignment w:val="baseline"/>
          </w:pPr>
        </w:pPrChange>
      </w:pPr>
      <w:ins w:id="5638" w:author="Stuart McLarnon (NESO)" w:date="2025-01-14T13:57:00Z">
        <w:r w:rsidRPr="00224D42">
          <w:rPr>
            <w:rFonts w:ascii="Arial" w:hAnsi="Arial" w:cs="Arial"/>
            <w:sz w:val="22"/>
            <w:szCs w:val="22"/>
          </w:rPr>
          <w:t>J.</w:t>
        </w:r>
      </w:ins>
      <w:ins w:id="5639" w:author="Stuart McLarnon (NESO)" w:date="2025-01-14T13:52:00Z">
        <w:r w:rsidR="00963100">
          <w:rPr>
            <w:rFonts w:ascii="Arial" w:hAnsi="Arial" w:cs="Arial"/>
            <w:sz w:val="22"/>
            <w:szCs w:val="22"/>
          </w:rPr>
          <w:t xml:space="preserve">5.2.3.9    Unless otherwise determined by the </w:t>
        </w:r>
        <w:del w:id="5640" w:author="Tammy Meek (NESO)" w:date="2025-01-27T11:33:00Z" w16du:dateUtc="2025-01-27T11:33:00Z">
          <w:r w:rsidR="00963100" w:rsidRPr="00207ADC" w:rsidDel="00AB5FE3">
            <w:rPr>
              <w:rFonts w:ascii="Arial" w:hAnsi="Arial" w:cs="Arial"/>
              <w:b/>
              <w:bCs/>
              <w:sz w:val="22"/>
              <w:szCs w:val="22"/>
            </w:rPr>
            <w:delText>Panel</w:delText>
          </w:r>
        </w:del>
      </w:ins>
      <w:ins w:id="5641" w:author="Tammy Meek (NESO)" w:date="2025-01-27T11:33:00Z" w16du:dateUtc="2025-01-27T11:33:00Z">
        <w:r w:rsidR="00AB5FE3" w:rsidRPr="00AB5FE3">
          <w:rPr>
            <w:rFonts w:ascii="Arial" w:hAnsi="Arial" w:cs="Arial"/>
            <w:i/>
            <w:iCs/>
            <w:sz w:val="22"/>
            <w:szCs w:val="22"/>
          </w:rPr>
          <w:t>Panel</w:t>
        </w:r>
      </w:ins>
      <w:ins w:id="5642" w:author="Stuart McLarnon (NESO)" w:date="2025-01-14T13:52:00Z">
        <w:r w:rsidR="00963100">
          <w:rPr>
            <w:rFonts w:ascii="Arial" w:hAnsi="Arial" w:cs="Arial"/>
            <w:sz w:val="22"/>
            <w:szCs w:val="22"/>
          </w:rPr>
          <w:t xml:space="preserve"> the Workgroup shall develop and adopt its own internal working procedures for the conduct of its business.</w:t>
        </w:r>
      </w:ins>
    </w:p>
    <w:p w14:paraId="60911340" w14:textId="586A6629" w:rsidR="00963100" w:rsidRDefault="00224D42">
      <w:pPr>
        <w:kinsoku w:val="0"/>
        <w:overflowPunct w:val="0"/>
        <w:autoSpaceDE/>
        <w:autoSpaceDN/>
        <w:adjustRightInd/>
        <w:spacing w:before="242" w:line="253" w:lineRule="exact"/>
        <w:ind w:left="1571" w:hanging="851"/>
        <w:jc w:val="both"/>
        <w:textAlignment w:val="baseline"/>
        <w:rPr>
          <w:ins w:id="5643" w:author="Stuart McLarnon (NESO)" w:date="2025-01-14T13:52:00Z"/>
          <w:rFonts w:ascii="Arial" w:hAnsi="Arial" w:cs="Arial"/>
          <w:sz w:val="22"/>
          <w:szCs w:val="22"/>
        </w:rPr>
        <w:pPrChange w:id="5644" w:author="Tammy Meek (NESO)" w:date="2025-01-28T09:35:00Z" w16du:dateUtc="2025-01-28T09:35:00Z">
          <w:pPr>
            <w:kinsoku w:val="0"/>
            <w:overflowPunct w:val="0"/>
            <w:autoSpaceDE/>
            <w:autoSpaceDN/>
            <w:adjustRightInd/>
            <w:spacing w:before="242" w:line="253" w:lineRule="exact"/>
            <w:ind w:left="936" w:hanging="936"/>
            <w:jc w:val="both"/>
            <w:textAlignment w:val="baseline"/>
          </w:pPr>
        </w:pPrChange>
      </w:pPr>
      <w:ins w:id="5645" w:author="Stuart McLarnon (NESO)" w:date="2025-01-14T13:57:00Z">
        <w:r w:rsidRPr="00224D42">
          <w:rPr>
            <w:rFonts w:ascii="Arial" w:hAnsi="Arial" w:cs="Arial"/>
            <w:sz w:val="22"/>
            <w:szCs w:val="22"/>
          </w:rPr>
          <w:t>J.</w:t>
        </w:r>
      </w:ins>
      <w:ins w:id="5646" w:author="Stuart McLarnon (NESO)" w:date="2025-01-14T13:52:00Z">
        <w:r w:rsidR="00963100">
          <w:rPr>
            <w:rFonts w:ascii="Arial" w:hAnsi="Arial" w:cs="Arial"/>
            <w:sz w:val="22"/>
            <w:szCs w:val="22"/>
          </w:rPr>
          <w:t xml:space="preserve">5.2.3.10 A Workgroup Report will be submitted to the </w:t>
        </w:r>
        <w:del w:id="5647" w:author="Tammy Meek (NESO)" w:date="2025-01-27T11:33:00Z" w16du:dateUtc="2025-01-27T11:33:00Z">
          <w:r w:rsidR="00963100" w:rsidRPr="00207ADC" w:rsidDel="00AB5FE3">
            <w:rPr>
              <w:rFonts w:ascii="Arial" w:hAnsi="Arial" w:cs="Arial"/>
              <w:b/>
              <w:bCs/>
              <w:sz w:val="22"/>
              <w:szCs w:val="22"/>
            </w:rPr>
            <w:delText>Panel</w:delText>
          </w:r>
        </w:del>
      </w:ins>
      <w:ins w:id="5648" w:author="Tammy Meek (NESO)" w:date="2025-01-27T11:33:00Z" w16du:dateUtc="2025-01-27T11:33:00Z">
        <w:r w:rsidR="00AB5FE3" w:rsidRPr="00AB5FE3">
          <w:rPr>
            <w:rFonts w:ascii="Arial" w:hAnsi="Arial" w:cs="Arial"/>
            <w:i/>
            <w:iCs/>
            <w:sz w:val="22"/>
            <w:szCs w:val="22"/>
          </w:rPr>
          <w:t>Panel</w:t>
        </w:r>
      </w:ins>
      <w:ins w:id="5649" w:author="Stuart McLarnon (NESO)" w:date="2025-01-14T13:52:00Z">
        <w:r w:rsidR="00963100">
          <w:rPr>
            <w:rFonts w:ascii="Arial" w:hAnsi="Arial" w:cs="Arial"/>
            <w:sz w:val="22"/>
            <w:szCs w:val="22"/>
          </w:rPr>
          <w:t xml:space="preserve"> responding to the matters detailed in the terms of reference and in accordance with the timetable set out in the terms of reference and will indicate the issues and views which arose in the Workgroup discussions and any recommendations made.</w:t>
        </w:r>
      </w:ins>
    </w:p>
    <w:p w14:paraId="389C6474" w14:textId="21F373F9" w:rsidR="00963100" w:rsidRDefault="00963100">
      <w:pPr>
        <w:widowControl/>
        <w:ind w:left="1571" w:hanging="851"/>
        <w:rPr>
          <w:ins w:id="5650" w:author="Stuart McLarnon (NESO)" w:date="2025-01-14T13:52:00Z"/>
          <w:del w:id="5651" w:author="Tammy Meek (NESO)" w:date="2025-01-27T14:11:00Z" w16du:dateUtc="2025-01-27T14:11:00Z"/>
          <w:sz w:val="24"/>
          <w:szCs w:val="24"/>
        </w:rPr>
        <w:sectPr w:rsidR="00963100">
          <w:pgSz w:w="12240" w:h="15840"/>
          <w:pgMar w:top="1140" w:right="1374" w:bottom="691" w:left="2866" w:header="720" w:footer="720" w:gutter="0"/>
          <w:cols w:space="720"/>
          <w:noEndnote/>
        </w:sectPr>
        <w:pPrChange w:id="5652" w:author="Tammy Meek (NESO)" w:date="2025-01-28T09:35:00Z" w16du:dateUtc="2025-01-28T09:35:00Z">
          <w:pPr>
            <w:widowControl/>
          </w:pPr>
        </w:pPrChange>
      </w:pPr>
    </w:p>
    <w:p w14:paraId="1732DD4B" w14:textId="77777777" w:rsidR="00C62D13" w:rsidRDefault="00C62D13">
      <w:pPr>
        <w:kinsoku w:val="0"/>
        <w:overflowPunct w:val="0"/>
        <w:autoSpaceDE/>
        <w:autoSpaceDN/>
        <w:adjustRightInd/>
        <w:spacing w:before="7" w:line="252" w:lineRule="exact"/>
        <w:ind w:left="1571" w:hanging="851"/>
        <w:jc w:val="both"/>
        <w:textAlignment w:val="baseline"/>
        <w:rPr>
          <w:ins w:id="5653" w:author="Tammy Meek (NESO)" w:date="2025-01-27T14:11:00Z" w16du:dateUtc="2025-01-27T14:11:00Z"/>
          <w:rFonts w:ascii="Arial" w:hAnsi="Arial" w:cs="Arial"/>
          <w:sz w:val="22"/>
          <w:szCs w:val="22"/>
        </w:rPr>
        <w:pPrChange w:id="5654" w:author="Tammy Meek (NESO)" w:date="2025-01-27T14:12:00Z" w16du:dateUtc="2025-01-27T14:12:00Z">
          <w:pPr>
            <w:kinsoku w:val="0"/>
            <w:overflowPunct w:val="0"/>
            <w:autoSpaceDE/>
            <w:autoSpaceDN/>
            <w:adjustRightInd/>
            <w:spacing w:before="7" w:line="252" w:lineRule="exact"/>
            <w:ind w:left="1656" w:hanging="936"/>
            <w:jc w:val="both"/>
            <w:textAlignment w:val="baseline"/>
          </w:pPr>
        </w:pPrChange>
      </w:pPr>
    </w:p>
    <w:p w14:paraId="62C686B0" w14:textId="0F890935" w:rsidR="00963100" w:rsidRDefault="00224D42">
      <w:pPr>
        <w:kinsoku w:val="0"/>
        <w:overflowPunct w:val="0"/>
        <w:autoSpaceDE/>
        <w:autoSpaceDN/>
        <w:adjustRightInd/>
        <w:spacing w:before="7" w:line="252" w:lineRule="exact"/>
        <w:ind w:left="1571" w:hanging="851"/>
        <w:jc w:val="both"/>
        <w:textAlignment w:val="baseline"/>
        <w:rPr>
          <w:ins w:id="5655" w:author="Stuart McLarnon (NESO)" w:date="2025-01-14T13:52:00Z"/>
          <w:rFonts w:ascii="Arial" w:hAnsi="Arial" w:cs="Arial"/>
          <w:sz w:val="22"/>
          <w:szCs w:val="22"/>
        </w:rPr>
        <w:pPrChange w:id="5656" w:author="Tammy Meek (NESO)" w:date="2025-01-28T09:35:00Z" w16du:dateUtc="2025-01-28T09:35:00Z">
          <w:pPr>
            <w:kinsoku w:val="0"/>
            <w:overflowPunct w:val="0"/>
            <w:autoSpaceDE/>
            <w:autoSpaceDN/>
            <w:adjustRightInd/>
            <w:spacing w:before="7" w:line="252" w:lineRule="exact"/>
            <w:ind w:left="1656" w:hanging="936"/>
            <w:jc w:val="both"/>
            <w:textAlignment w:val="baseline"/>
          </w:pPr>
        </w:pPrChange>
      </w:pPr>
      <w:ins w:id="5657" w:author="Stuart McLarnon (NESO)" w:date="2025-01-14T13:57:00Z">
        <w:r w:rsidRPr="00224D42">
          <w:rPr>
            <w:rFonts w:ascii="Arial" w:hAnsi="Arial" w:cs="Arial"/>
            <w:sz w:val="22"/>
            <w:szCs w:val="22"/>
          </w:rPr>
          <w:t>J.</w:t>
        </w:r>
      </w:ins>
      <w:ins w:id="5658" w:author="Stuart McLarnon (NESO)" w:date="2025-01-14T13:52:00Z">
        <w:r w:rsidR="00963100">
          <w:rPr>
            <w:rFonts w:ascii="Arial" w:hAnsi="Arial" w:cs="Arial"/>
            <w:sz w:val="22"/>
            <w:szCs w:val="22"/>
          </w:rPr>
          <w:t>5.2.3.11 If a Workgroup is unable to reach agreement on any such matter, the Workgroup Report must reflect the views of the members of the Workgroup.</w:t>
        </w:r>
      </w:ins>
    </w:p>
    <w:p w14:paraId="7529F1E4" w14:textId="3F528672" w:rsidR="00963100" w:rsidRDefault="00224D42">
      <w:pPr>
        <w:kinsoku w:val="0"/>
        <w:overflowPunct w:val="0"/>
        <w:autoSpaceDE/>
        <w:autoSpaceDN/>
        <w:adjustRightInd/>
        <w:spacing w:before="246" w:line="253" w:lineRule="exact"/>
        <w:ind w:left="1571" w:hanging="851"/>
        <w:jc w:val="both"/>
        <w:textAlignment w:val="baseline"/>
        <w:rPr>
          <w:ins w:id="5659" w:author="Stuart McLarnon (NESO)" w:date="2025-01-14T13:52:00Z"/>
          <w:rFonts w:ascii="Arial" w:hAnsi="Arial" w:cs="Arial"/>
          <w:sz w:val="22"/>
          <w:szCs w:val="22"/>
        </w:rPr>
        <w:pPrChange w:id="5660" w:author="Tammy Meek (NESO)" w:date="2025-01-28T09:35:00Z" w16du:dateUtc="2025-01-28T09:35:00Z">
          <w:pPr>
            <w:kinsoku w:val="0"/>
            <w:overflowPunct w:val="0"/>
            <w:autoSpaceDE/>
            <w:autoSpaceDN/>
            <w:adjustRightInd/>
            <w:spacing w:before="246" w:line="253" w:lineRule="exact"/>
            <w:ind w:left="1656" w:hanging="936"/>
            <w:jc w:val="both"/>
            <w:textAlignment w:val="baseline"/>
          </w:pPr>
        </w:pPrChange>
      </w:pPr>
      <w:ins w:id="5661" w:author="Stuart McLarnon (NESO)" w:date="2025-01-14T13:57:00Z">
        <w:r w:rsidRPr="00224D42">
          <w:rPr>
            <w:rFonts w:ascii="Arial" w:hAnsi="Arial" w:cs="Arial"/>
            <w:sz w:val="22"/>
            <w:szCs w:val="22"/>
          </w:rPr>
          <w:t>J.</w:t>
        </w:r>
      </w:ins>
      <w:ins w:id="5662" w:author="Stuart McLarnon (NESO)" w:date="2025-01-14T13:52:00Z">
        <w:r w:rsidR="00963100">
          <w:rPr>
            <w:rFonts w:ascii="Arial" w:hAnsi="Arial" w:cs="Arial"/>
            <w:sz w:val="22"/>
            <w:szCs w:val="22"/>
          </w:rPr>
          <w:t xml:space="preserve">5.2.3.12 The Workgroup Report will be circulated in draft form to the Workgroup members for a period of not less than 5 </w:t>
        </w:r>
        <w:del w:id="5663" w:author="Tammy Meek (NESO)" w:date="2025-01-27T15:19:00Z" w16du:dateUtc="2025-01-27T15:19:00Z">
          <w:r w:rsidR="00963100" w:rsidRPr="00207ADC">
            <w:rPr>
              <w:rFonts w:ascii="Arial" w:hAnsi="Arial" w:cs="Arial"/>
              <w:b/>
              <w:bCs/>
              <w:sz w:val="22"/>
              <w:szCs w:val="22"/>
            </w:rPr>
            <w:delText>Business Days</w:delText>
          </w:r>
        </w:del>
      </w:ins>
      <w:ins w:id="5664" w:author="Tammy Meek (NESO)" w:date="2025-01-27T15:19:00Z" w16du:dateUtc="2025-01-27T15:19:00Z">
        <w:r w:rsidR="00213E20" w:rsidRPr="00213E20">
          <w:rPr>
            <w:rFonts w:ascii="Arial" w:hAnsi="Arial" w:cs="Arial"/>
            <w:sz w:val="22"/>
            <w:szCs w:val="22"/>
          </w:rPr>
          <w:t>Business Days</w:t>
        </w:r>
      </w:ins>
      <w:ins w:id="5665" w:author="Stuart McLarnon (NESO)" w:date="2025-01-14T13:52:00Z">
        <w:r w:rsidR="00963100">
          <w:rPr>
            <w:rFonts w:ascii="Arial" w:hAnsi="Arial" w:cs="Arial"/>
            <w:sz w:val="22"/>
            <w:szCs w:val="22"/>
          </w:rPr>
          <w:t xml:space="preserve"> for comment. Any unresolved comments made shall be reflected in the final Workgroup Report.</w:t>
        </w:r>
      </w:ins>
    </w:p>
    <w:p w14:paraId="65319D81" w14:textId="587858FD" w:rsidR="00963100" w:rsidRDefault="00224D42" w:rsidP="00963100">
      <w:pPr>
        <w:kinsoku w:val="0"/>
        <w:overflowPunct w:val="0"/>
        <w:autoSpaceDE/>
        <w:autoSpaceDN/>
        <w:adjustRightInd/>
        <w:spacing w:before="237" w:line="252" w:lineRule="exact"/>
        <w:ind w:left="1656" w:hanging="936"/>
        <w:jc w:val="both"/>
        <w:textAlignment w:val="baseline"/>
        <w:rPr>
          <w:ins w:id="5666" w:author="Stuart McLarnon (NESO)" w:date="2025-01-14T13:52:00Z"/>
          <w:rFonts w:ascii="Arial" w:hAnsi="Arial" w:cs="Arial"/>
          <w:sz w:val="22"/>
          <w:szCs w:val="22"/>
        </w:rPr>
      </w:pPr>
      <w:ins w:id="5667" w:author="Stuart McLarnon (NESO)" w:date="2025-01-14T13:57:00Z">
        <w:r w:rsidRPr="00224D42">
          <w:rPr>
            <w:rFonts w:ascii="Arial" w:hAnsi="Arial" w:cs="Arial"/>
            <w:sz w:val="22"/>
            <w:szCs w:val="22"/>
          </w:rPr>
          <w:t>J.</w:t>
        </w:r>
      </w:ins>
      <w:ins w:id="5668" w:author="Stuart McLarnon (NESO)" w:date="2025-01-14T13:52:00Z">
        <w:r w:rsidR="00963100">
          <w:rPr>
            <w:rFonts w:ascii="Arial" w:hAnsi="Arial" w:cs="Arial"/>
            <w:sz w:val="22"/>
            <w:szCs w:val="22"/>
          </w:rPr>
          <w:t xml:space="preserve">5.2.3.13 The final Workgroup Report shall be submitted to the </w:t>
        </w:r>
        <w:del w:id="5669" w:author="Tammy Meek (NESO)" w:date="2025-01-27T11:33:00Z" w16du:dateUtc="2025-01-27T11:33:00Z">
          <w:r w:rsidR="00963100" w:rsidRPr="00207ADC" w:rsidDel="00AB5FE3">
            <w:rPr>
              <w:rFonts w:ascii="Arial" w:hAnsi="Arial" w:cs="Arial"/>
              <w:b/>
              <w:bCs/>
              <w:sz w:val="22"/>
              <w:szCs w:val="22"/>
            </w:rPr>
            <w:delText>Panel</w:delText>
          </w:r>
        </w:del>
      </w:ins>
      <w:ins w:id="5670" w:author="Tammy Meek (NESO)" w:date="2025-01-27T11:33:00Z" w16du:dateUtc="2025-01-27T11:33:00Z">
        <w:r w:rsidR="00AB5FE3" w:rsidRPr="00AB5FE3">
          <w:rPr>
            <w:rFonts w:ascii="Arial" w:hAnsi="Arial" w:cs="Arial"/>
            <w:i/>
            <w:iCs/>
            <w:sz w:val="22"/>
            <w:szCs w:val="22"/>
          </w:rPr>
          <w:t>Panel</w:t>
        </w:r>
      </w:ins>
      <w:ins w:id="5671" w:author="Stuart McLarnon (NESO)" w:date="2025-01-14T13:52:00Z">
        <w:r w:rsidR="00963100">
          <w:rPr>
            <w:rFonts w:ascii="Arial" w:hAnsi="Arial" w:cs="Arial"/>
            <w:sz w:val="22"/>
            <w:szCs w:val="22"/>
          </w:rPr>
          <w:t xml:space="preserve">. Upon receipt of the Workgroup Report, the </w:t>
        </w:r>
        <w:del w:id="5672" w:author="Tammy Meek (NESO)" w:date="2025-01-27T11:29:00Z" w16du:dateUtc="2025-01-27T11:29:00Z">
          <w:r w:rsidR="00963100" w:rsidRPr="00207ADC" w:rsidDel="00AB5FE3">
            <w:rPr>
              <w:rFonts w:ascii="Arial" w:hAnsi="Arial" w:cs="Arial"/>
              <w:b/>
              <w:bCs/>
              <w:sz w:val="22"/>
              <w:szCs w:val="22"/>
            </w:rPr>
            <w:delText>Secretary</w:delText>
          </w:r>
        </w:del>
      </w:ins>
      <w:ins w:id="5673" w:author="Tammy Meek (NESO)" w:date="2025-01-27T11:29:00Z" w16du:dateUtc="2025-01-27T11:29:00Z">
        <w:r w:rsidR="00AB5FE3" w:rsidRPr="00AB5FE3">
          <w:rPr>
            <w:rFonts w:ascii="Arial" w:hAnsi="Arial" w:cs="Arial"/>
            <w:i/>
            <w:iCs/>
            <w:sz w:val="22"/>
            <w:szCs w:val="22"/>
          </w:rPr>
          <w:t>Secretary</w:t>
        </w:r>
      </w:ins>
      <w:ins w:id="5674" w:author="Stuart McLarnon (NESO)" w:date="2025-01-14T13:52:00Z">
        <w:r w:rsidR="00963100">
          <w:rPr>
            <w:rFonts w:ascii="Arial" w:hAnsi="Arial" w:cs="Arial"/>
            <w:sz w:val="22"/>
            <w:szCs w:val="22"/>
          </w:rPr>
          <w:t xml:space="preserve"> shall as soon as reasonably practicable:</w:t>
        </w:r>
      </w:ins>
    </w:p>
    <w:p w14:paraId="3B744A6F" w14:textId="58A4C016" w:rsidR="00963100" w:rsidRDefault="00963100" w:rsidP="00963100">
      <w:pPr>
        <w:numPr>
          <w:ilvl w:val="0"/>
          <w:numId w:val="83"/>
        </w:numPr>
        <w:kinsoku w:val="0"/>
        <w:overflowPunct w:val="0"/>
        <w:autoSpaceDE/>
        <w:autoSpaceDN/>
        <w:adjustRightInd/>
        <w:spacing w:before="249" w:line="250" w:lineRule="exact"/>
        <w:jc w:val="both"/>
        <w:textAlignment w:val="baseline"/>
        <w:rPr>
          <w:ins w:id="5675" w:author="Stuart McLarnon (NESO)" w:date="2025-01-14T13:52:00Z"/>
          <w:rFonts w:ascii="Arial" w:hAnsi="Arial" w:cs="Arial"/>
          <w:sz w:val="22"/>
          <w:szCs w:val="22"/>
        </w:rPr>
      </w:pPr>
      <w:ins w:id="5676" w:author="Stuart McLarnon (NESO)" w:date="2025-01-14T13:52:00Z">
        <w:r>
          <w:rPr>
            <w:rFonts w:ascii="Arial" w:hAnsi="Arial" w:cs="Arial"/>
            <w:sz w:val="22"/>
            <w:szCs w:val="22"/>
          </w:rPr>
          <w:t xml:space="preserve">send a copy of the Workgroup Report to the </w:t>
        </w:r>
        <w:del w:id="5677" w:author="Tammy Meek (NESO)" w:date="2025-01-27T11:27:00Z" w16du:dateUtc="2025-01-27T11:27:00Z">
          <w:r w:rsidRPr="00207ADC" w:rsidDel="00AB5FE3">
            <w:rPr>
              <w:rFonts w:ascii="Arial" w:hAnsi="Arial" w:cs="Arial"/>
              <w:b/>
              <w:bCs/>
              <w:sz w:val="22"/>
              <w:szCs w:val="22"/>
            </w:rPr>
            <w:delText>Members</w:delText>
          </w:r>
        </w:del>
      </w:ins>
      <w:ins w:id="5678" w:author="Tammy Meek (NESO)" w:date="2025-01-27T11:27:00Z" w16du:dateUtc="2025-01-27T11:27:00Z">
        <w:r w:rsidR="00AB5FE3" w:rsidRPr="00AB5FE3">
          <w:rPr>
            <w:rFonts w:ascii="Arial" w:hAnsi="Arial" w:cs="Arial"/>
            <w:i/>
            <w:iCs/>
            <w:sz w:val="22"/>
            <w:szCs w:val="22"/>
          </w:rPr>
          <w:t>Members</w:t>
        </w:r>
      </w:ins>
      <w:ins w:id="5679" w:author="Stuart McLarnon (NESO)" w:date="2025-01-14T13:52:00Z">
        <w:r>
          <w:rPr>
            <w:rFonts w:ascii="Arial" w:hAnsi="Arial" w:cs="Arial"/>
            <w:sz w:val="22"/>
            <w:szCs w:val="22"/>
          </w:rPr>
          <w:t xml:space="preserve"> and the </w:t>
        </w:r>
        <w:del w:id="5680" w:author="Tammy Meek (NESO)" w:date="2025-01-27T11:34:00Z" w16du:dateUtc="2025-01-27T11:34:00Z">
          <w:r w:rsidRPr="00207ADC" w:rsidDel="00AB5FE3">
            <w:rPr>
              <w:rFonts w:ascii="Arial" w:hAnsi="Arial" w:cs="Arial"/>
              <w:b/>
              <w:bCs/>
              <w:sz w:val="22"/>
              <w:szCs w:val="22"/>
            </w:rPr>
            <w:delText>Authority</w:delText>
          </w:r>
        </w:del>
      </w:ins>
      <w:ins w:id="5681" w:author="Tammy Meek (NESO)" w:date="2025-01-27T11:34:00Z" w16du:dateUtc="2025-01-27T11:34:00Z">
        <w:r w:rsidR="00AB5FE3" w:rsidRPr="00AB5FE3">
          <w:rPr>
            <w:rFonts w:ascii="Arial" w:hAnsi="Arial" w:cs="Arial"/>
            <w:i/>
            <w:iCs/>
            <w:sz w:val="22"/>
            <w:szCs w:val="22"/>
          </w:rPr>
          <w:t>Authority</w:t>
        </w:r>
      </w:ins>
      <w:ins w:id="5682" w:author="Stuart McLarnon (NESO)" w:date="2025-01-14T13:52:00Z">
        <w:r>
          <w:rPr>
            <w:rFonts w:ascii="Arial" w:hAnsi="Arial" w:cs="Arial"/>
            <w:sz w:val="22"/>
            <w:szCs w:val="22"/>
          </w:rPr>
          <w:t>; and</w:t>
        </w:r>
      </w:ins>
    </w:p>
    <w:p w14:paraId="775865BA" w14:textId="006E3EFB" w:rsidR="00963100" w:rsidRDefault="00963100" w:rsidP="00963100">
      <w:pPr>
        <w:numPr>
          <w:ilvl w:val="0"/>
          <w:numId w:val="83"/>
        </w:numPr>
        <w:kinsoku w:val="0"/>
        <w:overflowPunct w:val="0"/>
        <w:autoSpaceDE/>
        <w:autoSpaceDN/>
        <w:adjustRightInd/>
        <w:spacing w:before="236" w:line="254" w:lineRule="exact"/>
        <w:jc w:val="both"/>
        <w:textAlignment w:val="baseline"/>
        <w:rPr>
          <w:ins w:id="5683" w:author="Stuart McLarnon (NESO)" w:date="2025-01-14T13:52:00Z"/>
          <w:rFonts w:ascii="Arial" w:hAnsi="Arial" w:cs="Arial"/>
          <w:sz w:val="22"/>
          <w:szCs w:val="22"/>
        </w:rPr>
      </w:pPr>
      <w:ins w:id="5684" w:author="Stuart McLarnon (NESO)" w:date="2025-01-14T13:52:00Z">
        <w:r>
          <w:rPr>
            <w:rFonts w:ascii="Arial" w:hAnsi="Arial" w:cs="Arial"/>
            <w:sz w:val="22"/>
            <w:szCs w:val="22"/>
          </w:rPr>
          <w:t xml:space="preserve">subject to the provisions of Paragraph 4.8.1, put the Workgroup Report on the agenda for the next </w:t>
        </w:r>
        <w:del w:id="5685" w:author="Tammy Meek (NESO)" w:date="2025-01-27T11:33:00Z" w16du:dateUtc="2025-01-27T11:33:00Z">
          <w:r w:rsidRPr="00207ADC" w:rsidDel="00AB5FE3">
            <w:rPr>
              <w:rFonts w:ascii="Arial" w:hAnsi="Arial" w:cs="Arial"/>
              <w:b/>
              <w:bCs/>
              <w:sz w:val="22"/>
              <w:szCs w:val="22"/>
            </w:rPr>
            <w:delText>Panel</w:delText>
          </w:r>
        </w:del>
      </w:ins>
      <w:ins w:id="5686" w:author="Tammy Meek (NESO)" w:date="2025-01-27T11:33:00Z" w16du:dateUtc="2025-01-27T11:33:00Z">
        <w:r w:rsidR="00AB5FE3" w:rsidRPr="00AB5FE3">
          <w:rPr>
            <w:rFonts w:ascii="Arial" w:hAnsi="Arial" w:cs="Arial"/>
            <w:i/>
            <w:iCs/>
            <w:sz w:val="22"/>
            <w:szCs w:val="22"/>
          </w:rPr>
          <w:t>Panel</w:t>
        </w:r>
      </w:ins>
      <w:ins w:id="5687" w:author="Stuart McLarnon (NESO)" w:date="2025-01-14T13:52:00Z">
        <w:r>
          <w:rPr>
            <w:rFonts w:ascii="Arial" w:hAnsi="Arial" w:cs="Arial"/>
            <w:sz w:val="22"/>
            <w:szCs w:val="22"/>
          </w:rPr>
          <w:t xml:space="preserve"> meeting;</w:t>
        </w:r>
      </w:ins>
    </w:p>
    <w:p w14:paraId="154395DF" w14:textId="79CBD044" w:rsidR="00963100" w:rsidRDefault="00224D42" w:rsidP="00963100">
      <w:pPr>
        <w:kinsoku w:val="0"/>
        <w:overflowPunct w:val="0"/>
        <w:autoSpaceDE/>
        <w:autoSpaceDN/>
        <w:adjustRightInd/>
        <w:spacing w:before="241" w:line="253" w:lineRule="exact"/>
        <w:ind w:left="1656" w:hanging="936"/>
        <w:jc w:val="both"/>
        <w:textAlignment w:val="baseline"/>
        <w:rPr>
          <w:ins w:id="5688" w:author="Stuart McLarnon (NESO)" w:date="2025-01-14T13:52:00Z"/>
          <w:rFonts w:ascii="Arial" w:hAnsi="Arial" w:cs="Arial"/>
          <w:sz w:val="22"/>
          <w:szCs w:val="22"/>
        </w:rPr>
      </w:pPr>
      <w:ins w:id="5689" w:author="Stuart McLarnon (NESO)" w:date="2025-01-14T13:57:00Z">
        <w:r w:rsidRPr="00224D42">
          <w:rPr>
            <w:rFonts w:ascii="Arial" w:hAnsi="Arial" w:cs="Arial"/>
            <w:sz w:val="22"/>
            <w:szCs w:val="22"/>
          </w:rPr>
          <w:t>J.</w:t>
        </w:r>
      </w:ins>
      <w:ins w:id="5690" w:author="Stuart McLarnon (NESO)" w:date="2025-01-14T13:52:00Z">
        <w:r w:rsidR="00963100">
          <w:rPr>
            <w:rFonts w:ascii="Arial" w:hAnsi="Arial" w:cs="Arial"/>
            <w:sz w:val="22"/>
            <w:szCs w:val="22"/>
          </w:rPr>
          <w:t xml:space="preserve">5.2.3.14 The Workgroup </w:t>
        </w:r>
        <w:del w:id="5691" w:author="Tammy Meek (NESO)" w:date="2025-01-28T11:34:00Z" w16du:dateUtc="2025-01-28T11:34:00Z">
          <w:r w:rsidR="00963100" w:rsidDel="0027358C">
            <w:rPr>
              <w:rFonts w:ascii="Arial" w:hAnsi="Arial" w:cs="Arial"/>
              <w:sz w:val="22"/>
              <w:szCs w:val="22"/>
            </w:rPr>
            <w:delText>Chairperson</w:delText>
          </w:r>
        </w:del>
      </w:ins>
      <w:ins w:id="5692" w:author="Tammy Meek (NESO)" w:date="2025-01-28T11:34:00Z" w16du:dateUtc="2025-01-28T11:34:00Z">
        <w:r w:rsidR="0027358C" w:rsidRPr="0027358C">
          <w:rPr>
            <w:rFonts w:ascii="Arial" w:hAnsi="Arial" w:cs="Arial"/>
            <w:i/>
            <w:iCs/>
            <w:sz w:val="22"/>
            <w:szCs w:val="22"/>
          </w:rPr>
          <w:t>Chairperson</w:t>
        </w:r>
      </w:ins>
      <w:ins w:id="5693" w:author="Stuart McLarnon (NESO)" w:date="2025-01-14T13:52:00Z">
        <w:r w:rsidR="00963100">
          <w:rPr>
            <w:rFonts w:ascii="Arial" w:hAnsi="Arial" w:cs="Arial"/>
            <w:sz w:val="22"/>
            <w:szCs w:val="22"/>
          </w:rPr>
          <w:t xml:space="preserve"> or another person (nominated by the Workgroup </w:t>
        </w:r>
        <w:del w:id="5694" w:author="Tammy Meek (NESO)" w:date="2025-01-28T11:34:00Z" w16du:dateUtc="2025-01-28T11:34:00Z">
          <w:r w:rsidR="00963100" w:rsidDel="0027358C">
            <w:rPr>
              <w:rFonts w:ascii="Arial" w:hAnsi="Arial" w:cs="Arial"/>
              <w:sz w:val="22"/>
              <w:szCs w:val="22"/>
            </w:rPr>
            <w:delText>Chairperson</w:delText>
          </w:r>
        </w:del>
      </w:ins>
      <w:ins w:id="5695" w:author="Tammy Meek (NESO)" w:date="2025-01-28T11:34:00Z" w16du:dateUtc="2025-01-28T11:34:00Z">
        <w:r w:rsidR="0027358C" w:rsidRPr="0027358C">
          <w:rPr>
            <w:rFonts w:ascii="Arial" w:hAnsi="Arial" w:cs="Arial"/>
            <w:i/>
            <w:iCs/>
            <w:sz w:val="22"/>
            <w:szCs w:val="22"/>
          </w:rPr>
          <w:t>Chairperson</w:t>
        </w:r>
      </w:ins>
      <w:ins w:id="5696" w:author="Stuart McLarnon (NESO)" w:date="2025-01-14T13:52:00Z">
        <w:r w:rsidR="00963100">
          <w:rPr>
            <w:rFonts w:ascii="Arial" w:hAnsi="Arial" w:cs="Arial"/>
            <w:sz w:val="22"/>
            <w:szCs w:val="22"/>
          </w:rPr>
          <w:t xml:space="preserve">) shall be present at the </w:t>
        </w:r>
        <w:del w:id="5697" w:author="Tammy Meek (NESO)" w:date="2025-01-27T11:33:00Z" w16du:dateUtc="2025-01-27T11:33:00Z">
          <w:r w:rsidR="00963100" w:rsidRPr="00207ADC" w:rsidDel="00AB5FE3">
            <w:rPr>
              <w:rFonts w:ascii="Arial" w:hAnsi="Arial" w:cs="Arial"/>
              <w:b/>
              <w:bCs/>
              <w:sz w:val="22"/>
              <w:szCs w:val="22"/>
            </w:rPr>
            <w:delText>Panel</w:delText>
          </w:r>
        </w:del>
      </w:ins>
      <w:ins w:id="5698" w:author="Tammy Meek (NESO)" w:date="2025-01-27T11:33:00Z" w16du:dateUtc="2025-01-27T11:33:00Z">
        <w:r w:rsidR="00AB5FE3" w:rsidRPr="00AB5FE3">
          <w:rPr>
            <w:rFonts w:ascii="Arial" w:hAnsi="Arial" w:cs="Arial"/>
            <w:i/>
            <w:iCs/>
            <w:sz w:val="22"/>
            <w:szCs w:val="22"/>
          </w:rPr>
          <w:t>Panel</w:t>
        </w:r>
      </w:ins>
      <w:ins w:id="5699" w:author="Stuart McLarnon (NESO)" w:date="2025-01-14T13:52:00Z">
        <w:r w:rsidR="00963100">
          <w:rPr>
            <w:rFonts w:ascii="Arial" w:hAnsi="Arial" w:cs="Arial"/>
            <w:sz w:val="22"/>
            <w:szCs w:val="22"/>
          </w:rPr>
          <w:t xml:space="preserve"> meeting at which that Workgroup Report is to be discussed and may be invited to present the findings and/or answer the questions of </w:t>
        </w:r>
        <w:del w:id="5700" w:author="Tammy Meek (NESO)" w:date="2025-01-27T11:33:00Z" w16du:dateUtc="2025-01-27T11:33:00Z">
          <w:r w:rsidR="00963100" w:rsidRPr="00207ADC" w:rsidDel="00AB5FE3">
            <w:rPr>
              <w:rFonts w:ascii="Arial" w:hAnsi="Arial" w:cs="Arial"/>
              <w:b/>
              <w:bCs/>
              <w:sz w:val="22"/>
              <w:szCs w:val="22"/>
            </w:rPr>
            <w:delText>Panel</w:delText>
          </w:r>
        </w:del>
      </w:ins>
      <w:ins w:id="5701" w:author="Tammy Meek (NESO)" w:date="2025-01-27T11:33:00Z" w16du:dateUtc="2025-01-27T11:33:00Z">
        <w:r w:rsidR="00AB5FE3" w:rsidRPr="00AB5FE3">
          <w:rPr>
            <w:rFonts w:ascii="Arial" w:hAnsi="Arial" w:cs="Arial"/>
            <w:i/>
            <w:iCs/>
            <w:sz w:val="22"/>
            <w:szCs w:val="22"/>
          </w:rPr>
          <w:t>Panel</w:t>
        </w:r>
      </w:ins>
      <w:ins w:id="5702" w:author="Stuart McLarnon (NESO)" w:date="2025-01-14T13:52:00Z">
        <w:r w:rsidR="00963100">
          <w:rPr>
            <w:rFonts w:ascii="Arial" w:hAnsi="Arial" w:cs="Arial"/>
            <w:sz w:val="22"/>
            <w:szCs w:val="22"/>
          </w:rPr>
          <w:t xml:space="preserve"> </w:t>
        </w:r>
        <w:del w:id="5703" w:author="Tammy Meek (NESO)" w:date="2025-01-27T11:27:00Z" w16du:dateUtc="2025-01-27T11:27:00Z">
          <w:r w:rsidR="00963100" w:rsidRPr="00207ADC" w:rsidDel="00AB5FE3">
            <w:rPr>
              <w:rFonts w:ascii="Arial" w:hAnsi="Arial" w:cs="Arial"/>
              <w:b/>
              <w:bCs/>
              <w:sz w:val="22"/>
              <w:szCs w:val="22"/>
            </w:rPr>
            <w:delText>Members</w:delText>
          </w:r>
        </w:del>
      </w:ins>
      <w:ins w:id="5704" w:author="Tammy Meek (NESO)" w:date="2025-01-27T11:27:00Z" w16du:dateUtc="2025-01-27T11:27:00Z">
        <w:r w:rsidR="00AB5FE3" w:rsidRPr="00AB5FE3">
          <w:rPr>
            <w:rFonts w:ascii="Arial" w:hAnsi="Arial" w:cs="Arial"/>
            <w:i/>
            <w:iCs/>
            <w:sz w:val="22"/>
            <w:szCs w:val="22"/>
          </w:rPr>
          <w:t>Members</w:t>
        </w:r>
      </w:ins>
      <w:ins w:id="5705" w:author="Stuart McLarnon (NESO)" w:date="2025-01-14T13:52:00Z">
        <w:r w:rsidR="00963100">
          <w:rPr>
            <w:rFonts w:ascii="Arial" w:hAnsi="Arial" w:cs="Arial"/>
            <w:sz w:val="22"/>
            <w:szCs w:val="22"/>
          </w:rPr>
          <w:t>.</w:t>
        </w:r>
      </w:ins>
    </w:p>
    <w:p w14:paraId="5CD944E2" w14:textId="7DC9081E" w:rsidR="00963100" w:rsidRDefault="00224D42" w:rsidP="00963100">
      <w:pPr>
        <w:kinsoku w:val="0"/>
        <w:overflowPunct w:val="0"/>
        <w:autoSpaceDE/>
        <w:autoSpaceDN/>
        <w:adjustRightInd/>
        <w:spacing w:before="245" w:line="252" w:lineRule="exact"/>
        <w:ind w:left="1656" w:hanging="936"/>
        <w:jc w:val="both"/>
        <w:textAlignment w:val="baseline"/>
        <w:rPr>
          <w:ins w:id="5706" w:author="Stuart McLarnon (NESO)" w:date="2025-01-14T13:52:00Z"/>
          <w:rFonts w:ascii="Arial" w:hAnsi="Arial" w:cs="Arial"/>
          <w:sz w:val="22"/>
          <w:szCs w:val="22"/>
        </w:rPr>
      </w:pPr>
      <w:ins w:id="5707" w:author="Stuart McLarnon (NESO)" w:date="2025-01-14T13:57:00Z">
        <w:r w:rsidRPr="00224D42">
          <w:rPr>
            <w:rFonts w:ascii="Arial" w:hAnsi="Arial" w:cs="Arial"/>
            <w:sz w:val="22"/>
            <w:szCs w:val="22"/>
          </w:rPr>
          <w:t>J.</w:t>
        </w:r>
      </w:ins>
      <w:ins w:id="5708" w:author="Stuart McLarnon (NESO)" w:date="2025-01-14T13:52:00Z">
        <w:r w:rsidR="00963100">
          <w:rPr>
            <w:rFonts w:ascii="Arial" w:hAnsi="Arial" w:cs="Arial"/>
            <w:sz w:val="22"/>
            <w:szCs w:val="22"/>
          </w:rPr>
          <w:t xml:space="preserve">5.2.3.15 Following receipt of any representations, study, Workgroup Report or other evaluation pursuant to sub-paragraph 5.2.3.1, the </w:t>
        </w:r>
        <w:del w:id="5709" w:author="Tammy Meek (NESO)" w:date="2025-01-27T11:33:00Z" w16du:dateUtc="2025-01-27T11:33:00Z">
          <w:r w:rsidR="00963100" w:rsidRPr="00207ADC" w:rsidDel="00AB5FE3">
            <w:rPr>
              <w:rFonts w:ascii="Arial" w:hAnsi="Arial" w:cs="Arial"/>
              <w:b/>
              <w:bCs/>
              <w:sz w:val="22"/>
              <w:szCs w:val="22"/>
            </w:rPr>
            <w:delText>Panel</w:delText>
          </w:r>
        </w:del>
      </w:ins>
      <w:ins w:id="5710" w:author="Tammy Meek (NESO)" w:date="2025-01-27T11:33:00Z" w16du:dateUtc="2025-01-27T11:33:00Z">
        <w:r w:rsidR="00AB5FE3" w:rsidRPr="00AB5FE3">
          <w:rPr>
            <w:rFonts w:ascii="Arial" w:hAnsi="Arial" w:cs="Arial"/>
            <w:i/>
            <w:iCs/>
            <w:sz w:val="22"/>
            <w:szCs w:val="22"/>
          </w:rPr>
          <w:t>Panel</w:t>
        </w:r>
      </w:ins>
      <w:ins w:id="5711" w:author="Stuart McLarnon (NESO)" w:date="2025-01-14T13:52:00Z">
        <w:r w:rsidR="00963100">
          <w:rPr>
            <w:rFonts w:ascii="Arial" w:hAnsi="Arial" w:cs="Arial"/>
            <w:sz w:val="22"/>
            <w:szCs w:val="22"/>
          </w:rPr>
          <w:t xml:space="preserve"> shall consider whether the information provided is sufficient to form a view as to whether the Modification Proposal better facilitates achievement of the </w:t>
        </w:r>
        <w:del w:id="5712" w:author="Tammy Meek (NESO)" w:date="2025-01-27T11:17:00Z" w16du:dateUtc="2025-01-27T11:17:00Z">
          <w:r w:rsidR="00963100" w:rsidRPr="00207ADC" w:rsidDel="00CD302F">
            <w:rPr>
              <w:rFonts w:ascii="Arial" w:hAnsi="Arial" w:cs="Arial"/>
              <w:b/>
              <w:bCs/>
              <w:sz w:val="22"/>
              <w:szCs w:val="22"/>
            </w:rPr>
            <w:delText>SQSS</w:delText>
          </w:r>
        </w:del>
      </w:ins>
      <w:ins w:id="5713" w:author="Tammy Meek (NESO)" w:date="2025-01-27T11:18:00Z" w16du:dateUtc="2025-01-27T11:18:00Z">
        <w:r w:rsidR="00CD302F" w:rsidRPr="00CD302F">
          <w:rPr>
            <w:rFonts w:ascii="Arial" w:hAnsi="Arial" w:cs="Arial"/>
            <w:i/>
            <w:iCs/>
            <w:sz w:val="22"/>
            <w:szCs w:val="22"/>
          </w:rPr>
          <w:t>SQSS</w:t>
        </w:r>
      </w:ins>
      <w:ins w:id="5714" w:author="Stuart McLarnon (NESO)" w:date="2025-01-14T13:52:00Z">
        <w:r w:rsidR="00963100">
          <w:rPr>
            <w:rFonts w:ascii="Arial" w:hAnsi="Arial" w:cs="Arial"/>
            <w:sz w:val="22"/>
            <w:szCs w:val="22"/>
          </w:rPr>
          <w:t xml:space="preserve"> Objectives and may invite such further representations, studies, and other evaluation including sending matters back to the Workgroup as it deems appropriate until the </w:t>
        </w:r>
        <w:del w:id="5715" w:author="Tammy Meek (NESO)" w:date="2025-01-27T11:33:00Z" w16du:dateUtc="2025-01-27T11:33:00Z">
          <w:r w:rsidR="00963100" w:rsidRPr="00207ADC" w:rsidDel="00AB5FE3">
            <w:rPr>
              <w:rFonts w:ascii="Arial" w:hAnsi="Arial" w:cs="Arial"/>
              <w:b/>
              <w:bCs/>
              <w:sz w:val="22"/>
              <w:szCs w:val="22"/>
            </w:rPr>
            <w:delText>Panel</w:delText>
          </w:r>
        </w:del>
      </w:ins>
      <w:ins w:id="5716" w:author="Tammy Meek (NESO)" w:date="2025-01-27T11:33:00Z" w16du:dateUtc="2025-01-27T11:33:00Z">
        <w:r w:rsidR="00AB5FE3" w:rsidRPr="00AB5FE3">
          <w:rPr>
            <w:rFonts w:ascii="Arial" w:hAnsi="Arial" w:cs="Arial"/>
            <w:i/>
            <w:iCs/>
            <w:sz w:val="22"/>
            <w:szCs w:val="22"/>
          </w:rPr>
          <w:t>Panel</w:t>
        </w:r>
      </w:ins>
      <w:ins w:id="5717" w:author="Stuart McLarnon (NESO)" w:date="2025-01-14T13:52:00Z">
        <w:r w:rsidR="00963100">
          <w:rPr>
            <w:rFonts w:ascii="Arial" w:hAnsi="Arial" w:cs="Arial"/>
            <w:sz w:val="22"/>
            <w:szCs w:val="22"/>
          </w:rPr>
          <w:t xml:space="preserve"> considers that the information provided is sufficient.</w:t>
        </w:r>
      </w:ins>
    </w:p>
    <w:p w14:paraId="163466C6" w14:textId="3111FB17" w:rsidR="00963100" w:rsidRDefault="00224D42" w:rsidP="00963100">
      <w:pPr>
        <w:kinsoku w:val="0"/>
        <w:overflowPunct w:val="0"/>
        <w:autoSpaceDE/>
        <w:autoSpaceDN/>
        <w:adjustRightInd/>
        <w:spacing w:before="242" w:line="252" w:lineRule="exact"/>
        <w:textAlignment w:val="baseline"/>
        <w:rPr>
          <w:ins w:id="5718" w:author="Stuart McLarnon (NESO)" w:date="2025-01-14T13:52:00Z"/>
          <w:rFonts w:ascii="Arial" w:hAnsi="Arial" w:cs="Arial"/>
          <w:spacing w:val="3"/>
          <w:sz w:val="22"/>
          <w:szCs w:val="22"/>
        </w:rPr>
      </w:pPr>
      <w:ins w:id="5719" w:author="Stuart McLarnon (NESO)" w:date="2025-01-14T13:57:00Z">
        <w:r w:rsidRPr="00224D42">
          <w:rPr>
            <w:rFonts w:ascii="Arial" w:hAnsi="Arial" w:cs="Arial"/>
            <w:spacing w:val="3"/>
            <w:sz w:val="22"/>
            <w:szCs w:val="22"/>
          </w:rPr>
          <w:t>J.</w:t>
        </w:r>
      </w:ins>
      <w:ins w:id="5720" w:author="Stuart McLarnon (NESO)" w:date="2025-01-14T13:52:00Z">
        <w:r w:rsidR="00963100">
          <w:rPr>
            <w:rFonts w:ascii="Arial" w:hAnsi="Arial" w:cs="Arial"/>
            <w:spacing w:val="3"/>
            <w:sz w:val="22"/>
            <w:szCs w:val="22"/>
          </w:rPr>
          <w:t>5.2.4 Industry Consultation</w:t>
        </w:r>
      </w:ins>
    </w:p>
    <w:p w14:paraId="73577725" w14:textId="2ABA38E7" w:rsidR="00963100" w:rsidRDefault="00224D42" w:rsidP="00963100">
      <w:pPr>
        <w:kinsoku w:val="0"/>
        <w:overflowPunct w:val="0"/>
        <w:autoSpaceDE/>
        <w:autoSpaceDN/>
        <w:adjustRightInd/>
        <w:spacing w:before="236" w:line="254" w:lineRule="exact"/>
        <w:ind w:left="1656" w:hanging="936"/>
        <w:textAlignment w:val="baseline"/>
        <w:rPr>
          <w:ins w:id="5721" w:author="Stuart McLarnon (NESO)" w:date="2025-01-14T13:52:00Z"/>
          <w:rFonts w:ascii="Arial" w:hAnsi="Arial" w:cs="Arial"/>
          <w:sz w:val="22"/>
          <w:szCs w:val="22"/>
        </w:rPr>
      </w:pPr>
      <w:ins w:id="5722" w:author="Stuart McLarnon (NESO)" w:date="2025-01-14T13:58:00Z">
        <w:r w:rsidRPr="00224D42">
          <w:rPr>
            <w:rFonts w:ascii="Arial" w:hAnsi="Arial" w:cs="Arial"/>
            <w:sz w:val="22"/>
            <w:szCs w:val="22"/>
          </w:rPr>
          <w:t>J.</w:t>
        </w:r>
      </w:ins>
      <w:ins w:id="5723" w:author="Stuart McLarnon (NESO)" w:date="2025-01-14T13:52:00Z">
        <w:r w:rsidR="00963100">
          <w:rPr>
            <w:rFonts w:ascii="Arial" w:hAnsi="Arial" w:cs="Arial"/>
            <w:sz w:val="22"/>
            <w:szCs w:val="22"/>
          </w:rPr>
          <w:t xml:space="preserve">5.2.4.1 Following completion of the steps set out in sub-paragraphs 5.2.3.1 to 5.2.3.15 above (where relevant), the </w:t>
        </w:r>
        <w:del w:id="5724" w:author="Tammy Meek (NESO)" w:date="2025-01-27T11:29:00Z" w16du:dateUtc="2025-01-27T11:29:00Z">
          <w:r w:rsidR="00963100" w:rsidRPr="00207ADC" w:rsidDel="00AB5FE3">
            <w:rPr>
              <w:rFonts w:ascii="Arial" w:hAnsi="Arial" w:cs="Arial"/>
              <w:b/>
              <w:bCs/>
              <w:sz w:val="22"/>
              <w:szCs w:val="22"/>
            </w:rPr>
            <w:delText>Secretary</w:delText>
          </w:r>
        </w:del>
      </w:ins>
      <w:ins w:id="5725" w:author="Tammy Meek (NESO)" w:date="2025-01-27T11:29:00Z" w16du:dateUtc="2025-01-27T11:29:00Z">
        <w:r w:rsidR="00AB5FE3" w:rsidRPr="00AB5FE3">
          <w:rPr>
            <w:rFonts w:ascii="Arial" w:hAnsi="Arial" w:cs="Arial"/>
            <w:i/>
            <w:iCs/>
            <w:sz w:val="22"/>
            <w:szCs w:val="22"/>
          </w:rPr>
          <w:t>Secretary</w:t>
        </w:r>
      </w:ins>
      <w:ins w:id="5726" w:author="Stuart McLarnon (NESO)" w:date="2025-01-14T13:52:00Z">
        <w:r w:rsidR="00963100">
          <w:rPr>
            <w:rFonts w:ascii="Arial" w:hAnsi="Arial" w:cs="Arial"/>
            <w:sz w:val="22"/>
            <w:szCs w:val="22"/>
          </w:rPr>
          <w:t xml:space="preserve"> shall prepare a consultation document ("Consultation Document") setting out:</w:t>
        </w:r>
      </w:ins>
    </w:p>
    <w:p w14:paraId="7D82AFA3" w14:textId="77777777" w:rsidR="00963100" w:rsidRDefault="00963100" w:rsidP="00963100">
      <w:pPr>
        <w:numPr>
          <w:ilvl w:val="0"/>
          <w:numId w:val="84"/>
        </w:numPr>
        <w:kinsoku w:val="0"/>
        <w:overflowPunct w:val="0"/>
        <w:autoSpaceDE/>
        <w:autoSpaceDN/>
        <w:adjustRightInd/>
        <w:spacing w:before="243" w:line="252" w:lineRule="exact"/>
        <w:textAlignment w:val="baseline"/>
        <w:rPr>
          <w:ins w:id="5727" w:author="Stuart McLarnon (NESO)" w:date="2025-01-14T13:52:00Z"/>
          <w:rFonts w:ascii="Arial" w:hAnsi="Arial" w:cs="Arial"/>
          <w:sz w:val="22"/>
          <w:szCs w:val="22"/>
        </w:rPr>
      </w:pPr>
      <w:ins w:id="5728" w:author="Stuart McLarnon (NESO)" w:date="2025-01-14T13:52:00Z">
        <w:r>
          <w:rPr>
            <w:rFonts w:ascii="Arial" w:hAnsi="Arial" w:cs="Arial"/>
            <w:sz w:val="22"/>
            <w:szCs w:val="22"/>
          </w:rPr>
          <w:t>the Modification Proposal;</w:t>
        </w:r>
      </w:ins>
    </w:p>
    <w:p w14:paraId="19990152" w14:textId="2D2237EC" w:rsidR="00963100" w:rsidRDefault="00963100" w:rsidP="00963100">
      <w:pPr>
        <w:numPr>
          <w:ilvl w:val="0"/>
          <w:numId w:val="84"/>
        </w:numPr>
        <w:kinsoku w:val="0"/>
        <w:overflowPunct w:val="0"/>
        <w:autoSpaceDE/>
        <w:autoSpaceDN/>
        <w:adjustRightInd/>
        <w:spacing w:before="245" w:line="252" w:lineRule="exact"/>
        <w:jc w:val="both"/>
        <w:textAlignment w:val="baseline"/>
        <w:rPr>
          <w:ins w:id="5729" w:author="Stuart McLarnon (NESO)" w:date="2025-01-14T13:52:00Z"/>
          <w:rFonts w:ascii="Arial" w:hAnsi="Arial" w:cs="Arial"/>
          <w:spacing w:val="-1"/>
          <w:sz w:val="22"/>
          <w:szCs w:val="22"/>
        </w:rPr>
      </w:pPr>
      <w:ins w:id="5730" w:author="Stuart McLarnon (NESO)" w:date="2025-01-14T13:52:00Z">
        <w:r>
          <w:rPr>
            <w:rFonts w:ascii="Arial" w:hAnsi="Arial" w:cs="Arial"/>
            <w:spacing w:val="-1"/>
            <w:sz w:val="22"/>
            <w:szCs w:val="22"/>
          </w:rPr>
          <w:t xml:space="preserve">the views and recommendations of the </w:t>
        </w:r>
        <w:del w:id="5731" w:author="Tammy Meek (NESO)" w:date="2025-01-27T11:33:00Z" w16du:dateUtc="2025-01-27T11:33:00Z">
          <w:r w:rsidRPr="00207ADC" w:rsidDel="00AB5FE3">
            <w:rPr>
              <w:rFonts w:ascii="Arial" w:hAnsi="Arial" w:cs="Arial"/>
              <w:b/>
              <w:bCs/>
              <w:spacing w:val="-1"/>
              <w:sz w:val="22"/>
              <w:szCs w:val="22"/>
            </w:rPr>
            <w:delText>Panel</w:delText>
          </w:r>
        </w:del>
      </w:ins>
      <w:ins w:id="5732" w:author="Tammy Meek (NESO)" w:date="2025-01-27T11:33:00Z" w16du:dateUtc="2025-01-27T11:33:00Z">
        <w:r w:rsidR="00AB5FE3" w:rsidRPr="00AB5FE3">
          <w:rPr>
            <w:rFonts w:ascii="Arial" w:hAnsi="Arial" w:cs="Arial"/>
            <w:i/>
            <w:iCs/>
            <w:spacing w:val="-1"/>
            <w:sz w:val="22"/>
            <w:szCs w:val="22"/>
          </w:rPr>
          <w:t>Panel</w:t>
        </w:r>
      </w:ins>
      <w:ins w:id="5733" w:author="Stuart McLarnon (NESO)" w:date="2025-01-14T13:52:00Z">
        <w:r>
          <w:rPr>
            <w:rFonts w:ascii="Arial" w:hAnsi="Arial" w:cs="Arial"/>
            <w:spacing w:val="-1"/>
            <w:sz w:val="22"/>
            <w:szCs w:val="22"/>
          </w:rPr>
          <w:t xml:space="preserve"> as to whether the changes proposed in the Modification Proposal(s) should be made, including the analysis of whether (and, if so, to what extent) the Modification Proposal(s) would better facilitate achievement of the </w:t>
        </w:r>
        <w:del w:id="5734" w:author="Tammy Meek (NESO)" w:date="2025-01-27T11:17:00Z" w16du:dateUtc="2025-01-27T11:17:00Z">
          <w:r w:rsidRPr="00207ADC" w:rsidDel="00CD302F">
            <w:rPr>
              <w:rFonts w:ascii="Arial" w:hAnsi="Arial" w:cs="Arial"/>
              <w:b/>
              <w:bCs/>
              <w:spacing w:val="-1"/>
              <w:sz w:val="22"/>
              <w:szCs w:val="22"/>
            </w:rPr>
            <w:delText>SQSS</w:delText>
          </w:r>
        </w:del>
      </w:ins>
      <w:ins w:id="5735" w:author="Tammy Meek (NESO)" w:date="2025-01-27T11:18:00Z" w16du:dateUtc="2025-01-27T11:18:00Z">
        <w:r w:rsidR="00CD302F" w:rsidRPr="00CD302F">
          <w:rPr>
            <w:rFonts w:ascii="Arial" w:hAnsi="Arial" w:cs="Arial"/>
            <w:i/>
            <w:iCs/>
            <w:spacing w:val="-1"/>
            <w:sz w:val="22"/>
            <w:szCs w:val="22"/>
          </w:rPr>
          <w:t>SQSS</w:t>
        </w:r>
      </w:ins>
      <w:ins w:id="5736" w:author="Stuart McLarnon (NESO)" w:date="2025-01-14T13:52:00Z">
        <w:r>
          <w:rPr>
            <w:rFonts w:ascii="Arial" w:hAnsi="Arial" w:cs="Arial"/>
            <w:spacing w:val="-1"/>
            <w:sz w:val="22"/>
            <w:szCs w:val="22"/>
          </w:rPr>
          <w:t xml:space="preserve"> Objectives and the views and rationale in respect thereof;</w:t>
        </w:r>
      </w:ins>
    </w:p>
    <w:p w14:paraId="1DD45912" w14:textId="5AC856EF" w:rsidR="00963100" w:rsidRDefault="00963100" w:rsidP="00963100">
      <w:pPr>
        <w:numPr>
          <w:ilvl w:val="0"/>
          <w:numId w:val="84"/>
        </w:numPr>
        <w:kinsoku w:val="0"/>
        <w:overflowPunct w:val="0"/>
        <w:autoSpaceDE/>
        <w:autoSpaceDN/>
        <w:adjustRightInd/>
        <w:spacing w:before="241" w:line="254" w:lineRule="exact"/>
        <w:jc w:val="both"/>
        <w:textAlignment w:val="baseline"/>
        <w:rPr>
          <w:ins w:id="5737" w:author="Stuart McLarnon (NESO)" w:date="2025-01-14T13:52:00Z"/>
          <w:rFonts w:ascii="Arial" w:hAnsi="Arial" w:cs="Arial"/>
          <w:sz w:val="22"/>
          <w:szCs w:val="22"/>
        </w:rPr>
      </w:pPr>
      <w:ins w:id="5738" w:author="Stuart McLarnon (NESO)" w:date="2025-01-14T13:52:00Z">
        <w:r>
          <w:rPr>
            <w:rFonts w:ascii="Arial" w:hAnsi="Arial" w:cs="Arial"/>
            <w:sz w:val="22"/>
            <w:szCs w:val="22"/>
          </w:rPr>
          <w:t xml:space="preserve">an analysis and impact assessment (“Assessment”) which shall identify the likely effect of the Modification Proposal(s) on the assets and systems of </w:t>
        </w:r>
        <w:del w:id="5739" w:author="Tammy Meek (NESO)" w:date="2025-01-27T11:33:00Z" w16du:dateUtc="2025-01-27T11:33:00Z">
          <w:r w:rsidRPr="00207ADC" w:rsidDel="00AB5FE3">
            <w:rPr>
              <w:rFonts w:ascii="Arial" w:hAnsi="Arial" w:cs="Arial"/>
              <w:b/>
              <w:bCs/>
              <w:sz w:val="22"/>
              <w:szCs w:val="22"/>
            </w:rPr>
            <w:delText>Panel</w:delText>
          </w:r>
        </w:del>
      </w:ins>
      <w:ins w:id="5740" w:author="Tammy Meek (NESO)" w:date="2025-01-27T11:33:00Z" w16du:dateUtc="2025-01-27T11:33:00Z">
        <w:r w:rsidR="00AB5FE3" w:rsidRPr="00AB5FE3">
          <w:rPr>
            <w:rFonts w:ascii="Arial" w:hAnsi="Arial" w:cs="Arial"/>
            <w:i/>
            <w:iCs/>
            <w:sz w:val="22"/>
            <w:szCs w:val="22"/>
          </w:rPr>
          <w:t>Panel</w:t>
        </w:r>
      </w:ins>
      <w:ins w:id="5741" w:author="Stuart McLarnon (NESO)" w:date="2025-01-14T13:52:00Z">
        <w:r>
          <w:rPr>
            <w:rFonts w:ascii="Arial" w:hAnsi="Arial" w:cs="Arial"/>
            <w:sz w:val="22"/>
            <w:szCs w:val="22"/>
          </w:rPr>
          <w:t xml:space="preserve"> </w:t>
        </w:r>
        <w:del w:id="5742" w:author="Tammy Meek (NESO)" w:date="2025-01-27T11:27:00Z" w16du:dateUtc="2025-01-27T11:27:00Z">
          <w:r w:rsidRPr="00207ADC" w:rsidDel="00AB5FE3">
            <w:rPr>
              <w:rFonts w:ascii="Arial" w:hAnsi="Arial" w:cs="Arial"/>
              <w:b/>
              <w:bCs/>
              <w:sz w:val="22"/>
              <w:szCs w:val="22"/>
            </w:rPr>
            <w:delText>Members</w:delText>
          </w:r>
        </w:del>
      </w:ins>
      <w:ins w:id="5743" w:author="Tammy Meek (NESO)" w:date="2025-01-27T11:27:00Z" w16du:dateUtc="2025-01-27T11:27:00Z">
        <w:r w:rsidR="00AB5FE3" w:rsidRPr="00AB5FE3">
          <w:rPr>
            <w:rFonts w:ascii="Arial" w:hAnsi="Arial" w:cs="Arial"/>
            <w:i/>
            <w:iCs/>
            <w:sz w:val="22"/>
            <w:szCs w:val="22"/>
          </w:rPr>
          <w:t>Members</w:t>
        </w:r>
      </w:ins>
      <w:ins w:id="5744" w:author="Stuart McLarnon (NESO)" w:date="2025-01-14T13:52:00Z">
        <w:r>
          <w:rPr>
            <w:rFonts w:ascii="Arial" w:hAnsi="Arial" w:cs="Arial"/>
            <w:sz w:val="22"/>
            <w:szCs w:val="22"/>
          </w:rPr>
          <w:t>), including a description of any works necessary to implement the change and an</w:t>
        </w:r>
      </w:ins>
    </w:p>
    <w:p w14:paraId="7669B671" w14:textId="77777777" w:rsidR="00963100" w:rsidRDefault="00963100" w:rsidP="00963100">
      <w:pPr>
        <w:widowControl/>
        <w:rPr>
          <w:ins w:id="5745" w:author="Stuart McLarnon (NESO)" w:date="2025-01-14T13:52:00Z"/>
          <w:sz w:val="24"/>
          <w:szCs w:val="24"/>
        </w:rPr>
        <w:sectPr w:rsidR="00963100">
          <w:pgSz w:w="12240" w:h="15840"/>
          <w:pgMar w:top="1140" w:right="1383" w:bottom="691" w:left="2137" w:header="720" w:footer="720" w:gutter="0"/>
          <w:cols w:space="720"/>
          <w:noEndnote/>
        </w:sectPr>
      </w:pPr>
    </w:p>
    <w:p w14:paraId="50890203" w14:textId="51F41203" w:rsidR="00963100" w:rsidRDefault="00963100" w:rsidP="00963100">
      <w:pPr>
        <w:kinsoku w:val="0"/>
        <w:overflowPunct w:val="0"/>
        <w:autoSpaceDE/>
        <w:autoSpaceDN/>
        <w:adjustRightInd/>
        <w:spacing w:line="254" w:lineRule="exact"/>
        <w:ind w:left="1656"/>
        <w:jc w:val="both"/>
        <w:textAlignment w:val="baseline"/>
        <w:rPr>
          <w:ins w:id="5746" w:author="Stuart McLarnon (NESO)" w:date="2025-01-14T13:52:00Z"/>
          <w:rFonts w:ascii="Arial" w:hAnsi="Arial" w:cs="Arial"/>
          <w:sz w:val="22"/>
          <w:szCs w:val="22"/>
        </w:rPr>
      </w:pPr>
      <w:ins w:id="5747" w:author="Stuart McLarnon (NESO)" w:date="2025-01-14T13:52:00Z">
        <w:r>
          <w:rPr>
            <w:rFonts w:ascii="Arial" w:hAnsi="Arial" w:cs="Arial"/>
            <w:sz w:val="22"/>
            <w:szCs w:val="22"/>
          </w:rPr>
          <w:t xml:space="preserve">estimate of the development, capital and operating costs associated with implementing the changes to the </w:t>
        </w:r>
        <w:del w:id="5748" w:author="Tammy Meek (NESO)" w:date="2025-01-27T11:17:00Z" w16du:dateUtc="2025-01-27T11:17:00Z">
          <w:r w:rsidRPr="00207ADC" w:rsidDel="00CD302F">
            <w:rPr>
              <w:rFonts w:ascii="Arial" w:hAnsi="Arial" w:cs="Arial"/>
              <w:b/>
              <w:bCs/>
              <w:sz w:val="22"/>
              <w:szCs w:val="22"/>
            </w:rPr>
            <w:delText>SQSS</w:delText>
          </w:r>
        </w:del>
      </w:ins>
      <w:ins w:id="5749" w:author="Tammy Meek (NESO)" w:date="2025-01-27T11:18:00Z" w16du:dateUtc="2025-01-27T11:18:00Z">
        <w:r w:rsidR="00CD302F" w:rsidRPr="00CD302F">
          <w:rPr>
            <w:rFonts w:ascii="Arial" w:hAnsi="Arial" w:cs="Arial"/>
            <w:i/>
            <w:iCs/>
            <w:sz w:val="22"/>
            <w:szCs w:val="22"/>
          </w:rPr>
          <w:t>SQSS</w:t>
        </w:r>
      </w:ins>
      <w:ins w:id="5750" w:author="Stuart McLarnon (NESO)" w:date="2025-01-14T13:52:00Z">
        <w:r>
          <w:rPr>
            <w:rFonts w:ascii="Arial" w:hAnsi="Arial" w:cs="Arial"/>
            <w:sz w:val="22"/>
            <w:szCs w:val="22"/>
          </w:rPr>
          <w:t>;</w:t>
        </w:r>
      </w:ins>
    </w:p>
    <w:p w14:paraId="331F1BC3" w14:textId="0E386F2A" w:rsidR="00963100" w:rsidRDefault="00963100" w:rsidP="00963100">
      <w:pPr>
        <w:numPr>
          <w:ilvl w:val="0"/>
          <w:numId w:val="85"/>
        </w:numPr>
        <w:kinsoku w:val="0"/>
        <w:overflowPunct w:val="0"/>
        <w:autoSpaceDE/>
        <w:autoSpaceDN/>
        <w:adjustRightInd/>
        <w:spacing w:before="242" w:line="253" w:lineRule="exact"/>
        <w:jc w:val="both"/>
        <w:textAlignment w:val="baseline"/>
        <w:rPr>
          <w:ins w:id="5751" w:author="Stuart McLarnon (NESO)" w:date="2025-01-14T13:52:00Z"/>
          <w:rFonts w:ascii="Arial" w:hAnsi="Arial" w:cs="Arial"/>
          <w:spacing w:val="-1"/>
          <w:sz w:val="22"/>
          <w:szCs w:val="22"/>
        </w:rPr>
      </w:pPr>
      <w:ins w:id="5752" w:author="Stuart McLarnon (NESO)" w:date="2025-01-14T13:52:00Z">
        <w:r>
          <w:rPr>
            <w:rFonts w:ascii="Arial" w:hAnsi="Arial" w:cs="Arial"/>
            <w:spacing w:val="-1"/>
            <w:sz w:val="22"/>
            <w:szCs w:val="22"/>
          </w:rPr>
          <w:t xml:space="preserve">the proposed implementation date of the Modification Proposal(s) as agreed by the </w:t>
        </w:r>
        <w:del w:id="5753" w:author="Tammy Meek (NESO)" w:date="2025-01-27T11:33:00Z" w16du:dateUtc="2025-01-27T11:33:00Z">
          <w:r w:rsidRPr="00207ADC" w:rsidDel="00AB5FE3">
            <w:rPr>
              <w:rFonts w:ascii="Arial" w:hAnsi="Arial" w:cs="Arial"/>
              <w:b/>
              <w:bCs/>
              <w:spacing w:val="-1"/>
              <w:sz w:val="22"/>
              <w:szCs w:val="22"/>
            </w:rPr>
            <w:delText>Panel</w:delText>
          </w:r>
        </w:del>
      </w:ins>
      <w:ins w:id="5754" w:author="Tammy Meek (NESO)" w:date="2025-01-27T11:33:00Z" w16du:dateUtc="2025-01-27T11:33:00Z">
        <w:r w:rsidR="00AB5FE3" w:rsidRPr="00AB5FE3">
          <w:rPr>
            <w:rFonts w:ascii="Arial" w:hAnsi="Arial" w:cs="Arial"/>
            <w:i/>
            <w:iCs/>
            <w:spacing w:val="-1"/>
            <w:sz w:val="22"/>
            <w:szCs w:val="22"/>
          </w:rPr>
          <w:t>Panel</w:t>
        </w:r>
      </w:ins>
      <w:ins w:id="5755" w:author="Stuart McLarnon (NESO)" w:date="2025-01-14T13:52:00Z">
        <w:r>
          <w:rPr>
            <w:rFonts w:ascii="Arial" w:hAnsi="Arial" w:cs="Arial"/>
            <w:spacing w:val="-1"/>
            <w:sz w:val="22"/>
            <w:szCs w:val="22"/>
          </w:rPr>
          <w:t xml:space="preserve">, failing which, as shall be proposed by the Proposer and, in the later case, accompanied by the written representations of the other </w:t>
        </w:r>
        <w:del w:id="5756" w:author="Tammy Meek (NESO)" w:date="2025-01-27T11:27:00Z" w16du:dateUtc="2025-01-27T11:27:00Z">
          <w:r w:rsidRPr="00207ADC" w:rsidDel="00AB5FE3">
            <w:rPr>
              <w:rFonts w:ascii="Arial" w:hAnsi="Arial" w:cs="Arial"/>
              <w:b/>
              <w:bCs/>
              <w:spacing w:val="-1"/>
              <w:sz w:val="22"/>
              <w:szCs w:val="22"/>
            </w:rPr>
            <w:delText>Members</w:delText>
          </w:r>
        </w:del>
      </w:ins>
      <w:ins w:id="5757" w:author="Tammy Meek (NESO)" w:date="2025-01-27T11:27:00Z" w16du:dateUtc="2025-01-27T11:27:00Z">
        <w:r w:rsidR="00AB5FE3" w:rsidRPr="00AB5FE3">
          <w:rPr>
            <w:rFonts w:ascii="Arial" w:hAnsi="Arial" w:cs="Arial"/>
            <w:i/>
            <w:iCs/>
            <w:spacing w:val="-1"/>
            <w:sz w:val="22"/>
            <w:szCs w:val="22"/>
          </w:rPr>
          <w:t>Members</w:t>
        </w:r>
      </w:ins>
      <w:ins w:id="5758" w:author="Stuart McLarnon (NESO)" w:date="2025-01-14T13:52:00Z">
        <w:r w:rsidRPr="00207ADC">
          <w:rPr>
            <w:rFonts w:ascii="Arial" w:hAnsi="Arial" w:cs="Arial"/>
            <w:b/>
            <w:bCs/>
            <w:spacing w:val="-1"/>
            <w:sz w:val="22"/>
            <w:szCs w:val="22"/>
          </w:rPr>
          <w:t xml:space="preserve"> </w:t>
        </w:r>
        <w:r>
          <w:rPr>
            <w:rFonts w:ascii="Arial" w:hAnsi="Arial" w:cs="Arial"/>
            <w:spacing w:val="-1"/>
            <w:sz w:val="22"/>
            <w:szCs w:val="22"/>
          </w:rPr>
          <w:t>giving their own opinion as to what the implementation date should be; and</w:t>
        </w:r>
      </w:ins>
    </w:p>
    <w:p w14:paraId="4B78C62E" w14:textId="635E15EB" w:rsidR="00963100" w:rsidRDefault="00963100" w:rsidP="00963100">
      <w:pPr>
        <w:numPr>
          <w:ilvl w:val="0"/>
          <w:numId w:val="85"/>
        </w:numPr>
        <w:kinsoku w:val="0"/>
        <w:overflowPunct w:val="0"/>
        <w:autoSpaceDE/>
        <w:autoSpaceDN/>
        <w:adjustRightInd/>
        <w:spacing w:before="237" w:line="252" w:lineRule="exact"/>
        <w:jc w:val="both"/>
        <w:textAlignment w:val="baseline"/>
        <w:rPr>
          <w:ins w:id="5759" w:author="Stuart McLarnon (NESO)" w:date="2025-01-14T13:52:00Z"/>
          <w:rFonts w:ascii="Arial" w:hAnsi="Arial" w:cs="Arial"/>
          <w:sz w:val="22"/>
          <w:szCs w:val="22"/>
        </w:rPr>
      </w:pPr>
      <w:ins w:id="5760" w:author="Stuart McLarnon (NESO)" w:date="2025-01-14T13:52:00Z">
        <w:r>
          <w:rPr>
            <w:rFonts w:ascii="Arial" w:hAnsi="Arial" w:cs="Arial"/>
            <w:sz w:val="22"/>
            <w:szCs w:val="22"/>
          </w:rPr>
          <w:t xml:space="preserve">any proposed text to modify the </w:t>
        </w:r>
        <w:del w:id="5761" w:author="Tammy Meek (NESO)" w:date="2025-01-27T11:17:00Z" w16du:dateUtc="2025-01-27T11:17:00Z">
          <w:r w:rsidRPr="00207ADC" w:rsidDel="00CD302F">
            <w:rPr>
              <w:rFonts w:ascii="Arial" w:hAnsi="Arial" w:cs="Arial"/>
              <w:b/>
              <w:bCs/>
              <w:sz w:val="22"/>
              <w:szCs w:val="22"/>
            </w:rPr>
            <w:delText>SQSS</w:delText>
          </w:r>
        </w:del>
      </w:ins>
      <w:ins w:id="5762" w:author="Tammy Meek (NESO)" w:date="2025-01-27T11:18:00Z" w16du:dateUtc="2025-01-27T11:18:00Z">
        <w:r w:rsidR="00CD302F" w:rsidRPr="00CD302F">
          <w:rPr>
            <w:rFonts w:ascii="Arial" w:hAnsi="Arial" w:cs="Arial"/>
            <w:i/>
            <w:iCs/>
            <w:sz w:val="22"/>
            <w:szCs w:val="22"/>
          </w:rPr>
          <w:t>SQSS</w:t>
        </w:r>
      </w:ins>
      <w:ins w:id="5763" w:author="Stuart McLarnon (NESO)" w:date="2025-01-14T13:52:00Z">
        <w:r>
          <w:rPr>
            <w:rFonts w:ascii="Arial" w:hAnsi="Arial" w:cs="Arial"/>
            <w:b/>
            <w:bCs/>
            <w:sz w:val="22"/>
            <w:szCs w:val="22"/>
          </w:rPr>
          <w:t>;</w:t>
        </w:r>
      </w:ins>
    </w:p>
    <w:p w14:paraId="7357B158" w14:textId="77777777" w:rsidR="00963100" w:rsidRDefault="00963100" w:rsidP="00963100">
      <w:pPr>
        <w:numPr>
          <w:ilvl w:val="0"/>
          <w:numId w:val="85"/>
        </w:numPr>
        <w:kinsoku w:val="0"/>
        <w:overflowPunct w:val="0"/>
        <w:autoSpaceDE/>
        <w:autoSpaceDN/>
        <w:adjustRightInd/>
        <w:spacing w:before="241" w:line="254" w:lineRule="exact"/>
        <w:jc w:val="both"/>
        <w:textAlignment w:val="baseline"/>
        <w:rPr>
          <w:ins w:id="5764" w:author="Stuart McLarnon (NESO)" w:date="2025-01-14T13:52:00Z"/>
          <w:rFonts w:ascii="Arial" w:hAnsi="Arial" w:cs="Arial"/>
          <w:sz w:val="22"/>
          <w:szCs w:val="22"/>
        </w:rPr>
      </w:pPr>
      <w:ins w:id="5765" w:author="Stuart McLarnon (NESO)" w:date="2025-01-14T13:52:00Z">
        <w:r>
          <w:rPr>
            <w:rFonts w:ascii="Arial" w:hAnsi="Arial" w:cs="Arial"/>
            <w:sz w:val="22"/>
            <w:szCs w:val="22"/>
          </w:rPr>
          <w:t>(to the extent that such matters are not included pursuant to sub</w:t>
        </w:r>
        <w:r>
          <w:rPr>
            <w:rFonts w:ascii="Arial" w:hAnsi="Arial" w:cs="Arial"/>
            <w:sz w:val="22"/>
            <w:szCs w:val="22"/>
          </w:rPr>
          <w:softHyphen/>
          <w:t>paragraph (c)), an analysis of:</w:t>
        </w:r>
      </w:ins>
    </w:p>
    <w:p w14:paraId="063B669F" w14:textId="77777777" w:rsidR="00963100" w:rsidRDefault="00963100" w:rsidP="00963100">
      <w:pPr>
        <w:numPr>
          <w:ilvl w:val="0"/>
          <w:numId w:val="86"/>
        </w:numPr>
        <w:kinsoku w:val="0"/>
        <w:overflowPunct w:val="0"/>
        <w:autoSpaceDE/>
        <w:autoSpaceDN/>
        <w:adjustRightInd/>
        <w:spacing w:before="254" w:line="245" w:lineRule="exact"/>
        <w:jc w:val="both"/>
        <w:textAlignment w:val="baseline"/>
        <w:rPr>
          <w:ins w:id="5766" w:author="Stuart McLarnon (NESO)" w:date="2025-01-14T13:52:00Z"/>
          <w:rFonts w:ascii="Arial" w:hAnsi="Arial" w:cs="Arial"/>
          <w:sz w:val="22"/>
          <w:szCs w:val="22"/>
        </w:rPr>
      </w:pPr>
      <w:ins w:id="5767" w:author="Stuart McLarnon (NESO)" w:date="2025-01-14T13:52:00Z">
        <w:r>
          <w:rPr>
            <w:rFonts w:ascii="Arial" w:hAnsi="Arial" w:cs="Arial"/>
            <w:sz w:val="22"/>
            <w:szCs w:val="22"/>
          </w:rPr>
          <w:t xml:space="preserve">the impact of the Modification Proposal(s) on the </w:t>
        </w:r>
        <w:r w:rsidRPr="00BB65D9">
          <w:rPr>
            <w:rFonts w:ascii="Arial" w:hAnsi="Arial" w:cs="Arial"/>
            <w:sz w:val="22"/>
            <w:szCs w:val="22"/>
            <w:rPrChange w:id="5768" w:author="Tammy Meek (NESO)" w:date="2025-01-28T09:35:00Z" w16du:dateUtc="2025-01-28T09:35:00Z">
              <w:rPr>
                <w:rFonts w:ascii="Arial" w:hAnsi="Arial" w:cs="Arial"/>
                <w:b/>
                <w:bCs/>
                <w:sz w:val="22"/>
                <w:szCs w:val="22"/>
              </w:rPr>
            </w:rPrChange>
          </w:rPr>
          <w:t>Core Industry Documents</w:t>
        </w:r>
        <w:r>
          <w:rPr>
            <w:rFonts w:ascii="Arial" w:hAnsi="Arial" w:cs="Arial"/>
            <w:sz w:val="22"/>
            <w:szCs w:val="22"/>
          </w:rPr>
          <w:t>;</w:t>
        </w:r>
      </w:ins>
    </w:p>
    <w:p w14:paraId="2FDC99BC" w14:textId="77777777" w:rsidR="00963100" w:rsidRDefault="00963100" w:rsidP="00963100">
      <w:pPr>
        <w:numPr>
          <w:ilvl w:val="0"/>
          <w:numId w:val="86"/>
        </w:numPr>
        <w:kinsoku w:val="0"/>
        <w:overflowPunct w:val="0"/>
        <w:autoSpaceDE/>
        <w:autoSpaceDN/>
        <w:adjustRightInd/>
        <w:spacing w:before="243" w:line="252" w:lineRule="exact"/>
        <w:jc w:val="both"/>
        <w:textAlignment w:val="baseline"/>
        <w:rPr>
          <w:ins w:id="5769" w:author="Stuart McLarnon (NESO)" w:date="2025-01-14T13:52:00Z"/>
          <w:rFonts w:ascii="Arial" w:hAnsi="Arial" w:cs="Arial"/>
          <w:sz w:val="22"/>
          <w:szCs w:val="22"/>
        </w:rPr>
      </w:pPr>
      <w:ins w:id="5770" w:author="Stuart McLarnon (NESO)" w:date="2025-01-14T13:52:00Z">
        <w:r>
          <w:rPr>
            <w:rFonts w:ascii="Arial" w:hAnsi="Arial" w:cs="Arial"/>
            <w:sz w:val="22"/>
            <w:szCs w:val="22"/>
          </w:rPr>
          <w:t xml:space="preserve">the changes which would be required to give effect to the Modification Proposal(s) in relation to the </w:t>
        </w:r>
        <w:r w:rsidRPr="00BB65D9">
          <w:rPr>
            <w:rFonts w:ascii="Arial" w:hAnsi="Arial" w:cs="Arial"/>
            <w:sz w:val="22"/>
            <w:szCs w:val="22"/>
            <w:rPrChange w:id="5771" w:author="Tammy Meek (NESO)" w:date="2025-01-28T09:35:00Z" w16du:dateUtc="2025-01-28T09:35:00Z">
              <w:rPr>
                <w:rFonts w:ascii="Arial" w:hAnsi="Arial" w:cs="Arial"/>
                <w:b/>
                <w:bCs/>
                <w:sz w:val="22"/>
                <w:szCs w:val="22"/>
              </w:rPr>
            </w:rPrChange>
          </w:rPr>
          <w:t>Core industry Documents</w:t>
        </w:r>
        <w:r>
          <w:rPr>
            <w:rFonts w:ascii="Arial" w:hAnsi="Arial" w:cs="Arial"/>
            <w:sz w:val="22"/>
            <w:szCs w:val="22"/>
          </w:rPr>
          <w:t>;</w:t>
        </w:r>
      </w:ins>
    </w:p>
    <w:p w14:paraId="3D028F13" w14:textId="77777777" w:rsidR="00963100" w:rsidRDefault="00963100" w:rsidP="00963100">
      <w:pPr>
        <w:numPr>
          <w:ilvl w:val="0"/>
          <w:numId w:val="86"/>
        </w:numPr>
        <w:kinsoku w:val="0"/>
        <w:overflowPunct w:val="0"/>
        <w:autoSpaceDE/>
        <w:autoSpaceDN/>
        <w:adjustRightInd/>
        <w:spacing w:before="240" w:line="254" w:lineRule="exact"/>
        <w:jc w:val="both"/>
        <w:textAlignment w:val="baseline"/>
        <w:rPr>
          <w:ins w:id="5772" w:author="Stuart McLarnon (NESO)" w:date="2025-01-14T13:52:00Z"/>
          <w:rFonts w:ascii="Arial" w:hAnsi="Arial" w:cs="Arial"/>
          <w:sz w:val="22"/>
          <w:szCs w:val="22"/>
        </w:rPr>
      </w:pPr>
      <w:ins w:id="5773" w:author="Stuart McLarnon (NESO)" w:date="2025-01-14T13:52:00Z">
        <w:r>
          <w:rPr>
            <w:rFonts w:ascii="Arial" w:hAnsi="Arial" w:cs="Arial"/>
            <w:sz w:val="22"/>
            <w:szCs w:val="22"/>
          </w:rPr>
          <w:t>the mechanism and likely timescale for making the changes referred to in sub-paragraph (ii);</w:t>
        </w:r>
      </w:ins>
    </w:p>
    <w:p w14:paraId="26379436" w14:textId="77777777" w:rsidR="00963100" w:rsidRDefault="00963100" w:rsidP="00963100">
      <w:pPr>
        <w:numPr>
          <w:ilvl w:val="0"/>
          <w:numId w:val="86"/>
        </w:numPr>
        <w:kinsoku w:val="0"/>
        <w:overflowPunct w:val="0"/>
        <w:autoSpaceDE/>
        <w:autoSpaceDN/>
        <w:adjustRightInd/>
        <w:spacing w:before="237" w:line="254" w:lineRule="exact"/>
        <w:jc w:val="both"/>
        <w:textAlignment w:val="baseline"/>
        <w:rPr>
          <w:ins w:id="5774" w:author="Stuart McLarnon (NESO)" w:date="2025-01-14T13:52:00Z"/>
          <w:rFonts w:ascii="Arial" w:hAnsi="Arial" w:cs="Arial"/>
          <w:sz w:val="22"/>
          <w:szCs w:val="22"/>
        </w:rPr>
      </w:pPr>
      <w:ins w:id="5775" w:author="Stuart McLarnon (NESO)" w:date="2025-01-14T13:52:00Z">
        <w:r>
          <w:rPr>
            <w:rFonts w:ascii="Arial" w:hAnsi="Arial" w:cs="Arial"/>
            <w:sz w:val="22"/>
            <w:szCs w:val="22"/>
          </w:rPr>
          <w:t xml:space="preserve">the changes or developments which would be required to central computer systems and, if practicable, processes used in connection with the operation of arrangements established under the </w:t>
        </w:r>
        <w:r w:rsidRPr="00BB65D9">
          <w:rPr>
            <w:rFonts w:ascii="Arial" w:hAnsi="Arial" w:cs="Arial"/>
            <w:sz w:val="22"/>
            <w:szCs w:val="22"/>
            <w:rPrChange w:id="5776" w:author="Tammy Meek (NESO)" w:date="2025-01-28T09:35:00Z" w16du:dateUtc="2025-01-28T09:35:00Z">
              <w:rPr>
                <w:rFonts w:ascii="Arial" w:hAnsi="Arial" w:cs="Arial"/>
                <w:b/>
                <w:bCs/>
                <w:sz w:val="22"/>
                <w:szCs w:val="22"/>
              </w:rPr>
            </w:rPrChange>
          </w:rPr>
          <w:t>Core Industry Documents</w:t>
        </w:r>
        <w:r>
          <w:rPr>
            <w:rFonts w:ascii="Arial" w:hAnsi="Arial" w:cs="Arial"/>
            <w:sz w:val="22"/>
            <w:szCs w:val="22"/>
          </w:rPr>
          <w:t>;</w:t>
        </w:r>
      </w:ins>
    </w:p>
    <w:p w14:paraId="3D3D99F5" w14:textId="77777777" w:rsidR="00963100" w:rsidRDefault="00963100" w:rsidP="00963100">
      <w:pPr>
        <w:numPr>
          <w:ilvl w:val="0"/>
          <w:numId w:val="87"/>
        </w:numPr>
        <w:kinsoku w:val="0"/>
        <w:overflowPunct w:val="0"/>
        <w:autoSpaceDE/>
        <w:autoSpaceDN/>
        <w:adjustRightInd/>
        <w:spacing w:before="236" w:line="254" w:lineRule="exact"/>
        <w:jc w:val="both"/>
        <w:textAlignment w:val="baseline"/>
        <w:rPr>
          <w:ins w:id="5777" w:author="Stuart McLarnon (NESO)" w:date="2025-01-14T13:52:00Z"/>
          <w:rFonts w:ascii="Arial" w:hAnsi="Arial" w:cs="Arial"/>
          <w:sz w:val="22"/>
          <w:szCs w:val="22"/>
        </w:rPr>
      </w:pPr>
      <w:ins w:id="5778" w:author="Stuart McLarnon (NESO)" w:date="2025-01-14T13:52:00Z">
        <w:r>
          <w:rPr>
            <w:rFonts w:ascii="Arial" w:hAnsi="Arial" w:cs="Arial"/>
            <w:sz w:val="22"/>
            <w:szCs w:val="22"/>
          </w:rPr>
          <w:t>the mechanism and likely timescale for making the changes referred to in sub-paragraph (iv); or</w:t>
        </w:r>
      </w:ins>
    </w:p>
    <w:p w14:paraId="7F482AA3" w14:textId="77777777" w:rsidR="00963100" w:rsidRDefault="00963100" w:rsidP="00963100">
      <w:pPr>
        <w:numPr>
          <w:ilvl w:val="0"/>
          <w:numId w:val="86"/>
        </w:numPr>
        <w:kinsoku w:val="0"/>
        <w:overflowPunct w:val="0"/>
        <w:autoSpaceDE/>
        <w:autoSpaceDN/>
        <w:adjustRightInd/>
        <w:spacing w:before="247" w:line="252" w:lineRule="exact"/>
        <w:jc w:val="both"/>
        <w:textAlignment w:val="baseline"/>
        <w:rPr>
          <w:ins w:id="5779" w:author="Stuart McLarnon (NESO)" w:date="2025-01-14T13:52:00Z"/>
          <w:rFonts w:ascii="Arial" w:hAnsi="Arial" w:cs="Arial"/>
          <w:spacing w:val="-2"/>
          <w:sz w:val="22"/>
          <w:szCs w:val="22"/>
        </w:rPr>
      </w:pPr>
      <w:ins w:id="5780" w:author="Stuart McLarnon (NESO)" w:date="2025-01-14T13:52:00Z">
        <w:r>
          <w:rPr>
            <w:rFonts w:ascii="Arial" w:hAnsi="Arial" w:cs="Arial"/>
            <w:spacing w:val="-2"/>
            <w:sz w:val="22"/>
            <w:szCs w:val="22"/>
          </w:rPr>
          <w:t xml:space="preserve">an estimate of the costs associated with making and delivering the changes referred to in sub-paragraphs (ii) and (iv), such costs being expected to relate to: for (ii), the costs of implementing Modifications to the Industry Framework Document(s), and for (iv), the costs of changes to computer systems and possibly processes which are established for the operation of the </w:t>
        </w:r>
        <w:r w:rsidRPr="00BB65D9">
          <w:rPr>
            <w:rFonts w:ascii="Arial" w:hAnsi="Arial" w:cs="Arial"/>
            <w:spacing w:val="-2"/>
            <w:sz w:val="22"/>
            <w:szCs w:val="22"/>
            <w:rPrChange w:id="5781" w:author="Tammy Meek (NESO)" w:date="2025-01-28T09:35:00Z" w16du:dateUtc="2025-01-28T09:35:00Z">
              <w:rPr>
                <w:rFonts w:ascii="Arial" w:hAnsi="Arial" w:cs="Arial"/>
                <w:b/>
                <w:bCs/>
                <w:spacing w:val="-2"/>
                <w:sz w:val="22"/>
                <w:szCs w:val="22"/>
              </w:rPr>
            </w:rPrChange>
          </w:rPr>
          <w:t>Core industry Documents</w:t>
        </w:r>
        <w:r>
          <w:rPr>
            <w:rFonts w:ascii="Arial" w:hAnsi="Arial" w:cs="Arial"/>
            <w:spacing w:val="-2"/>
            <w:sz w:val="22"/>
            <w:szCs w:val="22"/>
          </w:rPr>
          <w:t>,</w:t>
        </w:r>
      </w:ins>
    </w:p>
    <w:p w14:paraId="0E9898DE" w14:textId="6A91ED9C" w:rsidR="00963100" w:rsidRDefault="00963100" w:rsidP="00963100">
      <w:pPr>
        <w:kinsoku w:val="0"/>
        <w:overflowPunct w:val="0"/>
        <w:autoSpaceDE/>
        <w:autoSpaceDN/>
        <w:adjustRightInd/>
        <w:spacing w:before="246" w:line="249" w:lineRule="exact"/>
        <w:ind w:left="1656"/>
        <w:jc w:val="both"/>
        <w:textAlignment w:val="baseline"/>
        <w:rPr>
          <w:ins w:id="5782" w:author="Stuart McLarnon (NESO)" w:date="2025-01-14T13:52:00Z"/>
          <w:rFonts w:ascii="Arial" w:hAnsi="Arial" w:cs="Arial"/>
          <w:sz w:val="22"/>
          <w:szCs w:val="22"/>
        </w:rPr>
      </w:pPr>
      <w:ins w:id="5783" w:author="Stuart McLarnon (NESO)" w:date="2025-01-14T13:52:00Z">
        <w:r>
          <w:rPr>
            <w:rFonts w:ascii="Arial" w:hAnsi="Arial" w:cs="Arial"/>
            <w:sz w:val="22"/>
            <w:szCs w:val="22"/>
          </w:rPr>
          <w:t xml:space="preserve">together with a summary of representations of the </w:t>
        </w:r>
        <w:del w:id="5784" w:author="Tammy Meek (NESO)" w:date="2025-01-27T11:33:00Z" w16du:dateUtc="2025-01-27T11:33:00Z">
          <w:r w:rsidRPr="00207ADC" w:rsidDel="00AB5FE3">
            <w:rPr>
              <w:rFonts w:ascii="Arial" w:hAnsi="Arial" w:cs="Arial"/>
              <w:b/>
              <w:bCs/>
              <w:sz w:val="22"/>
              <w:szCs w:val="22"/>
            </w:rPr>
            <w:delText>Panel</w:delText>
          </w:r>
        </w:del>
      </w:ins>
      <w:ins w:id="5785" w:author="Tammy Meek (NESO)" w:date="2025-01-27T11:33:00Z" w16du:dateUtc="2025-01-27T11:33:00Z">
        <w:r w:rsidR="00AB5FE3" w:rsidRPr="00AB5FE3">
          <w:rPr>
            <w:rFonts w:ascii="Arial" w:hAnsi="Arial" w:cs="Arial"/>
            <w:i/>
            <w:iCs/>
            <w:sz w:val="22"/>
            <w:szCs w:val="22"/>
          </w:rPr>
          <w:t>Panel</w:t>
        </w:r>
      </w:ins>
      <w:ins w:id="5786" w:author="Stuart McLarnon (NESO)" w:date="2025-01-14T13:52:00Z">
        <w:r>
          <w:rPr>
            <w:rFonts w:ascii="Arial" w:hAnsi="Arial" w:cs="Arial"/>
            <w:sz w:val="22"/>
            <w:szCs w:val="22"/>
          </w:rPr>
          <w:t xml:space="preserve"> in relation to such matters,</w:t>
        </w:r>
      </w:ins>
    </w:p>
    <w:p w14:paraId="0F2D34A0" w14:textId="75CF8176" w:rsidR="00963100" w:rsidRDefault="00224D42" w:rsidP="00963100">
      <w:pPr>
        <w:tabs>
          <w:tab w:val="left" w:pos="1008"/>
        </w:tabs>
        <w:kinsoku w:val="0"/>
        <w:overflowPunct w:val="0"/>
        <w:autoSpaceDE/>
        <w:autoSpaceDN/>
        <w:adjustRightInd/>
        <w:spacing w:before="243" w:line="252" w:lineRule="exact"/>
        <w:textAlignment w:val="baseline"/>
        <w:rPr>
          <w:ins w:id="5787" w:author="Stuart McLarnon (NESO)" w:date="2025-01-14T13:52:00Z"/>
          <w:rFonts w:ascii="Arial" w:hAnsi="Arial" w:cs="Arial"/>
          <w:spacing w:val="2"/>
          <w:sz w:val="22"/>
          <w:szCs w:val="22"/>
        </w:rPr>
      </w:pPr>
      <w:ins w:id="5788" w:author="Stuart McLarnon (NESO)" w:date="2025-01-14T13:58:00Z">
        <w:r w:rsidRPr="00224D42">
          <w:rPr>
            <w:rFonts w:ascii="Arial" w:hAnsi="Arial" w:cs="Arial"/>
            <w:spacing w:val="2"/>
            <w:sz w:val="22"/>
            <w:szCs w:val="22"/>
          </w:rPr>
          <w:t>J.</w:t>
        </w:r>
      </w:ins>
      <w:ins w:id="5789" w:author="Stuart McLarnon (NESO)" w:date="2025-01-14T13:52:00Z">
        <w:r w:rsidR="00963100">
          <w:rPr>
            <w:rFonts w:ascii="Arial" w:hAnsi="Arial" w:cs="Arial"/>
            <w:spacing w:val="2"/>
            <w:sz w:val="22"/>
            <w:szCs w:val="22"/>
          </w:rPr>
          <w:t>5.2.4.2</w:t>
        </w:r>
        <w:r w:rsidR="00963100">
          <w:rPr>
            <w:rFonts w:ascii="Arial" w:hAnsi="Arial" w:cs="Arial"/>
            <w:spacing w:val="2"/>
            <w:sz w:val="22"/>
            <w:szCs w:val="22"/>
          </w:rPr>
          <w:tab/>
          <w:t xml:space="preserve">Pursuant to sub-paragraph 5.2.4.1, the </w:t>
        </w:r>
        <w:del w:id="5790" w:author="Tammy Meek (NESO)" w:date="2025-01-27T11:29:00Z" w16du:dateUtc="2025-01-27T11:29:00Z">
          <w:r w:rsidR="00963100" w:rsidRPr="00207ADC" w:rsidDel="00AB5FE3">
            <w:rPr>
              <w:rFonts w:ascii="Arial" w:hAnsi="Arial" w:cs="Arial"/>
              <w:b/>
              <w:bCs/>
              <w:spacing w:val="2"/>
              <w:sz w:val="22"/>
              <w:szCs w:val="22"/>
            </w:rPr>
            <w:delText>Secretary</w:delText>
          </w:r>
        </w:del>
      </w:ins>
      <w:ins w:id="5791" w:author="Tammy Meek (NESO)" w:date="2025-01-27T11:29:00Z" w16du:dateUtc="2025-01-27T11:29:00Z">
        <w:r w:rsidR="00AB5FE3" w:rsidRPr="00AB5FE3">
          <w:rPr>
            <w:rFonts w:ascii="Arial" w:hAnsi="Arial" w:cs="Arial"/>
            <w:i/>
            <w:iCs/>
            <w:spacing w:val="2"/>
            <w:sz w:val="22"/>
            <w:szCs w:val="22"/>
          </w:rPr>
          <w:t>Secretary</w:t>
        </w:r>
      </w:ins>
      <w:ins w:id="5792" w:author="Stuart McLarnon (NESO)" w:date="2025-01-14T13:52:00Z">
        <w:r w:rsidR="00963100">
          <w:rPr>
            <w:rFonts w:ascii="Arial" w:hAnsi="Arial" w:cs="Arial"/>
            <w:spacing w:val="2"/>
            <w:sz w:val="22"/>
            <w:szCs w:val="22"/>
          </w:rPr>
          <w:t xml:space="preserve"> shall:</w:t>
        </w:r>
      </w:ins>
    </w:p>
    <w:p w14:paraId="54488589" w14:textId="393AA692" w:rsidR="00963100" w:rsidRDefault="00963100" w:rsidP="00963100">
      <w:pPr>
        <w:tabs>
          <w:tab w:val="left" w:pos="1656"/>
        </w:tabs>
        <w:kinsoku w:val="0"/>
        <w:overflowPunct w:val="0"/>
        <w:autoSpaceDE/>
        <w:autoSpaceDN/>
        <w:adjustRightInd/>
        <w:spacing w:before="242" w:line="252" w:lineRule="exact"/>
        <w:ind w:left="1008"/>
        <w:textAlignment w:val="baseline"/>
        <w:rPr>
          <w:ins w:id="5793" w:author="Stuart McLarnon (NESO)" w:date="2025-01-14T13:52:00Z"/>
          <w:rFonts w:ascii="Arial" w:hAnsi="Arial" w:cs="Arial"/>
          <w:spacing w:val="2"/>
          <w:sz w:val="22"/>
          <w:szCs w:val="22"/>
        </w:rPr>
      </w:pPr>
      <w:ins w:id="5794" w:author="Stuart McLarnon (NESO)" w:date="2025-01-14T13:52:00Z">
        <w:r>
          <w:rPr>
            <w:rFonts w:ascii="Arial" w:hAnsi="Arial" w:cs="Arial"/>
            <w:spacing w:val="2"/>
            <w:sz w:val="22"/>
            <w:szCs w:val="22"/>
          </w:rPr>
          <w:t>(a)</w:t>
        </w:r>
        <w:r>
          <w:rPr>
            <w:rFonts w:ascii="Arial" w:hAnsi="Arial" w:cs="Arial"/>
            <w:spacing w:val="2"/>
            <w:sz w:val="22"/>
            <w:szCs w:val="22"/>
          </w:rPr>
          <w:tab/>
          <w:t xml:space="preserve">circulate the Consultation Document to each of the </w:t>
        </w:r>
        <w:del w:id="5795" w:author="Tammy Meek (NESO)" w:date="2025-01-27T11:27:00Z" w16du:dateUtc="2025-01-27T11:27:00Z">
          <w:r w:rsidRPr="00207ADC" w:rsidDel="00AB5FE3">
            <w:rPr>
              <w:rFonts w:ascii="Arial" w:hAnsi="Arial" w:cs="Arial"/>
              <w:b/>
              <w:bCs/>
              <w:spacing w:val="2"/>
              <w:sz w:val="22"/>
              <w:szCs w:val="22"/>
            </w:rPr>
            <w:delText>Members</w:delText>
          </w:r>
        </w:del>
      </w:ins>
      <w:ins w:id="5796" w:author="Tammy Meek (NESO)" w:date="2025-01-27T11:27:00Z" w16du:dateUtc="2025-01-27T11:27:00Z">
        <w:r w:rsidR="00AB5FE3" w:rsidRPr="00AB5FE3">
          <w:rPr>
            <w:rFonts w:ascii="Arial" w:hAnsi="Arial" w:cs="Arial"/>
            <w:i/>
            <w:iCs/>
            <w:spacing w:val="2"/>
            <w:sz w:val="22"/>
            <w:szCs w:val="22"/>
          </w:rPr>
          <w:t>Members</w:t>
        </w:r>
      </w:ins>
    </w:p>
    <w:p w14:paraId="7D37C76F" w14:textId="1BD0E979" w:rsidR="00963100" w:rsidRDefault="00963100" w:rsidP="00963100">
      <w:pPr>
        <w:kinsoku w:val="0"/>
        <w:overflowPunct w:val="0"/>
        <w:autoSpaceDE/>
        <w:autoSpaceDN/>
        <w:adjustRightInd/>
        <w:spacing w:before="4" w:line="253" w:lineRule="exact"/>
        <w:ind w:left="1656"/>
        <w:jc w:val="both"/>
        <w:textAlignment w:val="baseline"/>
        <w:rPr>
          <w:ins w:id="5797" w:author="Stuart McLarnon (NESO)" w:date="2025-01-14T13:52:00Z"/>
          <w:rFonts w:ascii="Arial" w:hAnsi="Arial" w:cs="Arial"/>
          <w:spacing w:val="-2"/>
          <w:sz w:val="22"/>
          <w:szCs w:val="22"/>
        </w:rPr>
      </w:pPr>
      <w:ins w:id="5798" w:author="Stuart McLarnon (NESO)" w:date="2025-01-14T13:52:00Z">
        <w:r>
          <w:rPr>
            <w:rFonts w:ascii="Arial" w:hAnsi="Arial" w:cs="Arial"/>
            <w:spacing w:val="-2"/>
            <w:sz w:val="22"/>
            <w:szCs w:val="22"/>
          </w:rPr>
          <w:t xml:space="preserve">and such persons or bodies as have responsibility for progressing changes to the </w:t>
        </w:r>
        <w:r w:rsidRPr="006A11F5">
          <w:rPr>
            <w:rFonts w:ascii="Arial" w:hAnsi="Arial" w:cs="Arial"/>
            <w:i/>
            <w:spacing w:val="-2"/>
            <w:sz w:val="22"/>
            <w:szCs w:val="22"/>
            <w:rPrChange w:id="5799" w:author="Tammy Meek (NESO)" w:date="2025-01-28T09:35:00Z" w16du:dateUtc="2025-01-28T09:35:00Z">
              <w:rPr>
                <w:rFonts w:ascii="Arial" w:hAnsi="Arial" w:cs="Arial"/>
                <w:b/>
                <w:bCs/>
                <w:spacing w:val="-2"/>
                <w:sz w:val="22"/>
                <w:szCs w:val="22"/>
              </w:rPr>
            </w:rPrChange>
          </w:rPr>
          <w:t>Core Industry Documents</w:t>
        </w:r>
        <w:r>
          <w:rPr>
            <w:rFonts w:ascii="Arial" w:hAnsi="Arial" w:cs="Arial"/>
            <w:spacing w:val="-2"/>
            <w:sz w:val="22"/>
            <w:szCs w:val="22"/>
          </w:rPr>
          <w:t xml:space="preserve"> and publish it on the </w:t>
        </w:r>
        <w:del w:id="5800" w:author="Tammy Meek (NESO)" w:date="2025-01-24T11:51:00Z" w16du:dateUtc="2025-01-24T11:51:00Z">
          <w:r w:rsidRPr="004155C5" w:rsidDel="00C14108">
            <w:rPr>
              <w:rFonts w:ascii="Arial" w:hAnsi="Arial" w:cs="Arial"/>
              <w:b/>
              <w:bCs/>
              <w:spacing w:val="-2"/>
              <w:sz w:val="22"/>
              <w:szCs w:val="22"/>
            </w:rPr>
            <w:delText>ISOP</w:delText>
          </w:r>
        </w:del>
      </w:ins>
      <w:ins w:id="5801" w:author="Tammy Meek (NESO)" w:date="2025-01-27T11:35:00Z" w16du:dateUtc="2025-01-27T11:35:00Z">
        <w:r w:rsidR="00AB5FE3" w:rsidRPr="00AB5FE3">
          <w:rPr>
            <w:rFonts w:ascii="Arial" w:hAnsi="Arial" w:cs="Arial"/>
            <w:i/>
            <w:iCs/>
            <w:spacing w:val="-2"/>
            <w:sz w:val="22"/>
            <w:szCs w:val="22"/>
          </w:rPr>
          <w:t>ISOP</w:t>
        </w:r>
      </w:ins>
      <w:ins w:id="5802" w:author="Stuart McLarnon (NESO)" w:date="2025-01-14T13:52:00Z">
        <w:r>
          <w:rPr>
            <w:rFonts w:ascii="Arial" w:hAnsi="Arial" w:cs="Arial"/>
            <w:spacing w:val="-2"/>
            <w:sz w:val="22"/>
            <w:szCs w:val="22"/>
          </w:rPr>
          <w:t xml:space="preserve"> website or otherwise in such manner as may be deemed appropriate by the </w:t>
        </w:r>
        <w:del w:id="5803" w:author="Tammy Meek (NESO)" w:date="2025-01-27T11:27:00Z" w16du:dateUtc="2025-01-27T11:27:00Z">
          <w:r w:rsidRPr="00207ADC" w:rsidDel="00AB5FE3">
            <w:rPr>
              <w:rFonts w:ascii="Arial" w:hAnsi="Arial" w:cs="Arial"/>
              <w:b/>
              <w:bCs/>
              <w:spacing w:val="-2"/>
              <w:sz w:val="22"/>
              <w:szCs w:val="22"/>
            </w:rPr>
            <w:delText>Members</w:delText>
          </w:r>
        </w:del>
      </w:ins>
      <w:ins w:id="5804" w:author="Tammy Meek (NESO)" w:date="2025-01-27T11:27:00Z" w16du:dateUtc="2025-01-27T11:27:00Z">
        <w:r w:rsidR="00AB5FE3" w:rsidRPr="00AB5FE3">
          <w:rPr>
            <w:rFonts w:ascii="Arial" w:hAnsi="Arial" w:cs="Arial"/>
            <w:i/>
            <w:iCs/>
            <w:spacing w:val="-2"/>
            <w:sz w:val="22"/>
            <w:szCs w:val="22"/>
          </w:rPr>
          <w:t>Members</w:t>
        </w:r>
      </w:ins>
      <w:ins w:id="5805" w:author="Stuart McLarnon (NESO)" w:date="2025-01-14T13:52:00Z">
        <w:r>
          <w:rPr>
            <w:rFonts w:ascii="Arial" w:hAnsi="Arial" w:cs="Arial"/>
            <w:spacing w:val="-2"/>
            <w:sz w:val="22"/>
            <w:szCs w:val="22"/>
          </w:rPr>
          <w:t xml:space="preserve"> to bring it to the attention of other persons who may have a relevant interest in the Modification Proposal;</w:t>
        </w:r>
      </w:ins>
    </w:p>
    <w:p w14:paraId="5FEAF864" w14:textId="77777777" w:rsidR="00963100" w:rsidRDefault="00963100" w:rsidP="00963100">
      <w:pPr>
        <w:widowControl/>
        <w:rPr>
          <w:ins w:id="5806" w:author="Stuart McLarnon (NESO)" w:date="2025-01-14T13:52:00Z"/>
          <w:sz w:val="24"/>
          <w:szCs w:val="24"/>
        </w:rPr>
        <w:sectPr w:rsidR="00963100">
          <w:pgSz w:w="12240" w:h="15840"/>
          <w:pgMar w:top="1140" w:right="1388" w:bottom="686" w:left="2852" w:header="720" w:footer="720" w:gutter="0"/>
          <w:cols w:space="720"/>
          <w:noEndnote/>
        </w:sectPr>
      </w:pPr>
    </w:p>
    <w:p w14:paraId="5447F2F6" w14:textId="2D744E3D" w:rsidR="00963100" w:rsidRDefault="00963100" w:rsidP="00963100">
      <w:pPr>
        <w:numPr>
          <w:ilvl w:val="0"/>
          <w:numId w:val="88"/>
        </w:numPr>
        <w:kinsoku w:val="0"/>
        <w:overflowPunct w:val="0"/>
        <w:autoSpaceDE/>
        <w:autoSpaceDN/>
        <w:adjustRightInd/>
        <w:spacing w:before="7" w:line="254" w:lineRule="exact"/>
        <w:jc w:val="both"/>
        <w:textAlignment w:val="baseline"/>
        <w:rPr>
          <w:ins w:id="5807" w:author="Stuart McLarnon (NESO)" w:date="2025-01-14T13:52:00Z"/>
          <w:rFonts w:ascii="Arial" w:hAnsi="Arial" w:cs="Arial"/>
          <w:sz w:val="22"/>
          <w:szCs w:val="22"/>
        </w:rPr>
      </w:pPr>
      <w:ins w:id="5808" w:author="Stuart McLarnon (NESO)" w:date="2025-01-14T13:52:00Z">
        <w:r>
          <w:rPr>
            <w:rFonts w:ascii="Arial" w:hAnsi="Arial" w:cs="Arial"/>
            <w:sz w:val="22"/>
            <w:szCs w:val="22"/>
          </w:rPr>
          <w:t xml:space="preserve">invite representations in relation to the Consultation Document within 20 </w:t>
        </w:r>
        <w:del w:id="5809" w:author="Tammy Meek (NESO)" w:date="2025-01-27T15:19:00Z" w16du:dateUtc="2025-01-27T15:19:00Z">
          <w:r w:rsidRPr="00207ADC">
            <w:rPr>
              <w:rFonts w:ascii="Arial" w:hAnsi="Arial" w:cs="Arial"/>
              <w:b/>
              <w:bCs/>
              <w:sz w:val="22"/>
              <w:szCs w:val="22"/>
            </w:rPr>
            <w:delText>Business Days</w:delText>
          </w:r>
        </w:del>
      </w:ins>
      <w:ins w:id="5810" w:author="Tammy Meek (NESO)" w:date="2025-01-27T15:19:00Z" w16du:dateUtc="2025-01-27T15:19:00Z">
        <w:r w:rsidR="00213E20" w:rsidRPr="00213E20">
          <w:rPr>
            <w:rFonts w:ascii="Arial" w:hAnsi="Arial" w:cs="Arial"/>
            <w:sz w:val="22"/>
            <w:szCs w:val="22"/>
          </w:rPr>
          <w:t>Business Days</w:t>
        </w:r>
      </w:ins>
      <w:ins w:id="5811" w:author="Stuart McLarnon (NESO)" w:date="2025-01-14T13:52:00Z">
        <w:r>
          <w:rPr>
            <w:rFonts w:ascii="Arial" w:hAnsi="Arial" w:cs="Arial"/>
            <w:sz w:val="22"/>
            <w:szCs w:val="22"/>
          </w:rPr>
          <w:t xml:space="preserve"> or such other period as the </w:t>
        </w:r>
        <w:del w:id="5812" w:author="Tammy Meek (NESO)" w:date="2025-01-27T11:33:00Z" w16du:dateUtc="2025-01-27T11:33:00Z">
          <w:r w:rsidRPr="00207ADC" w:rsidDel="00AB5FE3">
            <w:rPr>
              <w:rFonts w:ascii="Arial" w:hAnsi="Arial" w:cs="Arial"/>
              <w:b/>
              <w:bCs/>
              <w:sz w:val="22"/>
              <w:szCs w:val="22"/>
            </w:rPr>
            <w:delText>Panel</w:delText>
          </w:r>
        </w:del>
      </w:ins>
      <w:ins w:id="5813" w:author="Tammy Meek (NESO)" w:date="2025-01-27T11:33:00Z" w16du:dateUtc="2025-01-27T11:33:00Z">
        <w:r w:rsidR="00AB5FE3" w:rsidRPr="00AB5FE3">
          <w:rPr>
            <w:rFonts w:ascii="Arial" w:hAnsi="Arial" w:cs="Arial"/>
            <w:i/>
            <w:iCs/>
            <w:sz w:val="22"/>
            <w:szCs w:val="22"/>
          </w:rPr>
          <w:t>Panel</w:t>
        </w:r>
      </w:ins>
      <w:ins w:id="5814" w:author="Stuart McLarnon (NESO)" w:date="2025-01-14T13:52:00Z">
        <w:r>
          <w:rPr>
            <w:rFonts w:ascii="Arial" w:hAnsi="Arial" w:cs="Arial"/>
            <w:sz w:val="22"/>
            <w:szCs w:val="22"/>
          </w:rPr>
          <w:t xml:space="preserve"> shall determine; and</w:t>
        </w:r>
      </w:ins>
    </w:p>
    <w:p w14:paraId="6740B104" w14:textId="77777777" w:rsidR="00963100" w:rsidRDefault="00963100" w:rsidP="00963100">
      <w:pPr>
        <w:numPr>
          <w:ilvl w:val="0"/>
          <w:numId w:val="88"/>
        </w:numPr>
        <w:kinsoku w:val="0"/>
        <w:overflowPunct w:val="0"/>
        <w:autoSpaceDE/>
        <w:autoSpaceDN/>
        <w:adjustRightInd/>
        <w:spacing w:before="244" w:line="250" w:lineRule="exact"/>
        <w:jc w:val="both"/>
        <w:textAlignment w:val="baseline"/>
        <w:rPr>
          <w:ins w:id="5815" w:author="Stuart McLarnon (NESO)" w:date="2025-01-14T13:52:00Z"/>
          <w:rFonts w:ascii="Arial" w:hAnsi="Arial" w:cs="Arial"/>
          <w:sz w:val="22"/>
          <w:szCs w:val="22"/>
        </w:rPr>
      </w:pPr>
      <w:ins w:id="5816" w:author="Stuart McLarnon (NESO)" w:date="2025-01-14T13:52:00Z">
        <w:r>
          <w:rPr>
            <w:rFonts w:ascii="Arial" w:hAnsi="Arial" w:cs="Arial"/>
            <w:sz w:val="22"/>
            <w:szCs w:val="22"/>
          </w:rPr>
          <w:t>on receipt of representations pursuant to sub-paragraph (b), prepare a summary of such representations.</w:t>
        </w:r>
      </w:ins>
    </w:p>
    <w:p w14:paraId="37D3C4A4" w14:textId="09FBF801" w:rsidR="00963100" w:rsidRDefault="00224D42" w:rsidP="00963100">
      <w:pPr>
        <w:kinsoku w:val="0"/>
        <w:overflowPunct w:val="0"/>
        <w:autoSpaceDE/>
        <w:autoSpaceDN/>
        <w:adjustRightInd/>
        <w:spacing w:before="236" w:line="253" w:lineRule="exact"/>
        <w:textAlignment w:val="baseline"/>
        <w:rPr>
          <w:ins w:id="5817" w:author="Stuart McLarnon (NESO)" w:date="2025-01-14T13:52:00Z"/>
          <w:rFonts w:ascii="Arial" w:hAnsi="Arial" w:cs="Arial"/>
          <w:spacing w:val="4"/>
          <w:sz w:val="22"/>
          <w:szCs w:val="22"/>
        </w:rPr>
      </w:pPr>
      <w:ins w:id="5818" w:author="Stuart McLarnon (NESO)" w:date="2025-01-14T13:58:00Z">
        <w:r w:rsidRPr="00224D42">
          <w:rPr>
            <w:rFonts w:ascii="Arial" w:hAnsi="Arial" w:cs="Arial"/>
            <w:spacing w:val="4"/>
            <w:sz w:val="22"/>
            <w:szCs w:val="22"/>
          </w:rPr>
          <w:t>J.</w:t>
        </w:r>
      </w:ins>
      <w:ins w:id="5819" w:author="Stuart McLarnon (NESO)" w:date="2025-01-14T13:52:00Z">
        <w:r w:rsidR="00963100">
          <w:rPr>
            <w:rFonts w:ascii="Arial" w:hAnsi="Arial" w:cs="Arial"/>
            <w:spacing w:val="4"/>
            <w:sz w:val="22"/>
            <w:szCs w:val="22"/>
          </w:rPr>
          <w:t>5.2.5 The Modification Report</w:t>
        </w:r>
      </w:ins>
    </w:p>
    <w:p w14:paraId="522B876B" w14:textId="5C2EE3AF" w:rsidR="00963100" w:rsidRDefault="00CF0301" w:rsidP="00963100">
      <w:pPr>
        <w:tabs>
          <w:tab w:val="left" w:pos="1728"/>
        </w:tabs>
        <w:kinsoku w:val="0"/>
        <w:overflowPunct w:val="0"/>
        <w:autoSpaceDE/>
        <w:autoSpaceDN/>
        <w:adjustRightInd/>
        <w:spacing w:before="237" w:line="253" w:lineRule="exact"/>
        <w:ind w:left="720"/>
        <w:textAlignment w:val="baseline"/>
        <w:rPr>
          <w:ins w:id="5820" w:author="Stuart McLarnon (NESO)" w:date="2025-01-14T13:52:00Z"/>
          <w:rFonts w:ascii="Arial" w:hAnsi="Arial" w:cs="Arial"/>
          <w:sz w:val="22"/>
          <w:szCs w:val="22"/>
        </w:rPr>
      </w:pPr>
      <w:ins w:id="5821" w:author="Stuart McLarnon (NESO)" w:date="2025-01-14T13:58:00Z">
        <w:r w:rsidRPr="00CF0301">
          <w:rPr>
            <w:rFonts w:ascii="Arial" w:hAnsi="Arial" w:cs="Arial"/>
            <w:sz w:val="22"/>
            <w:szCs w:val="22"/>
          </w:rPr>
          <w:t>J.</w:t>
        </w:r>
      </w:ins>
      <w:ins w:id="5822" w:author="Stuart McLarnon (NESO)" w:date="2025-01-14T13:52:00Z">
        <w:r w:rsidR="00963100">
          <w:rPr>
            <w:rFonts w:ascii="Arial" w:hAnsi="Arial" w:cs="Arial"/>
            <w:sz w:val="22"/>
            <w:szCs w:val="22"/>
          </w:rPr>
          <w:t>5.2.5.1</w:t>
        </w:r>
        <w:r w:rsidR="00963100">
          <w:rPr>
            <w:rFonts w:ascii="Arial" w:hAnsi="Arial" w:cs="Arial"/>
            <w:sz w:val="22"/>
            <w:szCs w:val="22"/>
          </w:rPr>
          <w:tab/>
          <w:t xml:space="preserve">Pursuant to sub-paragraph 5.2.4.2, the </w:t>
        </w:r>
        <w:del w:id="5823" w:author="Tammy Meek (NESO)" w:date="2025-01-27T11:33:00Z" w16du:dateUtc="2025-01-27T11:33:00Z">
          <w:r w:rsidR="00963100" w:rsidRPr="00207ADC" w:rsidDel="00AB5FE3">
            <w:rPr>
              <w:rFonts w:ascii="Arial" w:hAnsi="Arial" w:cs="Arial"/>
              <w:b/>
              <w:bCs/>
              <w:sz w:val="22"/>
              <w:szCs w:val="22"/>
            </w:rPr>
            <w:delText>Panel</w:delText>
          </w:r>
        </w:del>
      </w:ins>
      <w:ins w:id="5824" w:author="Tammy Meek (NESO)" w:date="2025-01-27T11:33:00Z" w16du:dateUtc="2025-01-27T11:33:00Z">
        <w:r w:rsidR="00AB5FE3" w:rsidRPr="00AB5FE3">
          <w:rPr>
            <w:rFonts w:ascii="Arial" w:hAnsi="Arial" w:cs="Arial"/>
            <w:i/>
            <w:iCs/>
            <w:sz w:val="22"/>
            <w:szCs w:val="22"/>
          </w:rPr>
          <w:t>Panel</w:t>
        </w:r>
      </w:ins>
      <w:ins w:id="5825" w:author="Stuart McLarnon (NESO)" w:date="2025-01-14T13:52:00Z">
        <w:r w:rsidR="00963100">
          <w:rPr>
            <w:rFonts w:ascii="Arial" w:hAnsi="Arial" w:cs="Arial"/>
            <w:sz w:val="22"/>
            <w:szCs w:val="22"/>
          </w:rPr>
          <w:t xml:space="preserve"> shall consider the</w:t>
        </w:r>
      </w:ins>
    </w:p>
    <w:p w14:paraId="6AF6E46B" w14:textId="778AEAA4" w:rsidR="00963100" w:rsidRDefault="00963100" w:rsidP="00963100">
      <w:pPr>
        <w:kinsoku w:val="0"/>
        <w:overflowPunct w:val="0"/>
        <w:autoSpaceDE/>
        <w:autoSpaceDN/>
        <w:adjustRightInd/>
        <w:spacing w:before="1" w:line="253" w:lineRule="exact"/>
        <w:ind w:left="1728"/>
        <w:jc w:val="both"/>
        <w:textAlignment w:val="baseline"/>
        <w:rPr>
          <w:ins w:id="5826" w:author="Stuart McLarnon (NESO)" w:date="2025-01-14T13:52:00Z"/>
          <w:rFonts w:ascii="Arial" w:hAnsi="Arial" w:cs="Arial"/>
          <w:sz w:val="22"/>
          <w:szCs w:val="22"/>
        </w:rPr>
      </w:pPr>
      <w:ins w:id="5827" w:author="Stuart McLarnon (NESO)" w:date="2025-01-14T13:52:00Z">
        <w:r>
          <w:rPr>
            <w:rFonts w:ascii="Arial" w:hAnsi="Arial" w:cs="Arial"/>
            <w:sz w:val="22"/>
            <w:szCs w:val="22"/>
          </w:rPr>
          <w:t xml:space="preserve">representations made in response to the Consultation Document and shall instruct the </w:t>
        </w:r>
        <w:del w:id="5828" w:author="Tammy Meek (NESO)" w:date="2025-01-27T11:29:00Z" w16du:dateUtc="2025-01-27T11:29:00Z">
          <w:r w:rsidRPr="00207ADC" w:rsidDel="00AB5FE3">
            <w:rPr>
              <w:rFonts w:ascii="Arial" w:hAnsi="Arial" w:cs="Arial"/>
              <w:b/>
              <w:bCs/>
              <w:sz w:val="22"/>
              <w:szCs w:val="22"/>
            </w:rPr>
            <w:delText>Secretary</w:delText>
          </w:r>
        </w:del>
      </w:ins>
      <w:ins w:id="5829" w:author="Tammy Meek (NESO)" w:date="2025-01-27T11:29:00Z" w16du:dateUtc="2025-01-27T11:29:00Z">
        <w:r w:rsidR="00AB5FE3" w:rsidRPr="00AB5FE3">
          <w:rPr>
            <w:rFonts w:ascii="Arial" w:hAnsi="Arial" w:cs="Arial"/>
            <w:i/>
            <w:iCs/>
            <w:sz w:val="22"/>
            <w:szCs w:val="22"/>
          </w:rPr>
          <w:t>Secretary</w:t>
        </w:r>
      </w:ins>
      <w:ins w:id="5830" w:author="Stuart McLarnon (NESO)" w:date="2025-01-14T13:52:00Z">
        <w:r>
          <w:rPr>
            <w:rFonts w:ascii="Arial" w:hAnsi="Arial" w:cs="Arial"/>
            <w:sz w:val="22"/>
            <w:szCs w:val="22"/>
          </w:rPr>
          <w:t xml:space="preserve"> to prepare a report as in sub-paragraph 5.2.4.1 incorporating comments from the Consultation Document respondents and recommendations in light of those comments. This report shall form the “Modification Report”</w:t>
        </w:r>
      </w:ins>
    </w:p>
    <w:p w14:paraId="1DE3447B" w14:textId="72E3C707" w:rsidR="00963100" w:rsidRDefault="00224D42" w:rsidP="00CF0301">
      <w:pPr>
        <w:tabs>
          <w:tab w:val="decimal" w:pos="1080"/>
          <w:tab w:val="left" w:pos="1728"/>
        </w:tabs>
        <w:kinsoku w:val="0"/>
        <w:overflowPunct w:val="0"/>
        <w:autoSpaceDE/>
        <w:autoSpaceDN/>
        <w:adjustRightInd/>
        <w:spacing w:before="243" w:line="253" w:lineRule="exact"/>
        <w:ind w:left="1656" w:hanging="1080"/>
        <w:textAlignment w:val="baseline"/>
        <w:rPr>
          <w:ins w:id="5831" w:author="Stuart McLarnon (NESO)" w:date="2025-01-14T13:59:00Z"/>
          <w:rFonts w:ascii="Arial" w:hAnsi="Arial" w:cs="Arial"/>
          <w:spacing w:val="2"/>
          <w:sz w:val="22"/>
          <w:szCs w:val="22"/>
        </w:rPr>
      </w:pPr>
      <w:ins w:id="5832" w:author="Stuart McLarnon (NESO)" w:date="2025-01-14T13:58:00Z">
        <w:r w:rsidRPr="00224D42">
          <w:rPr>
            <w:rFonts w:ascii="Arial" w:hAnsi="Arial" w:cs="Arial"/>
            <w:sz w:val="22"/>
            <w:szCs w:val="22"/>
          </w:rPr>
          <w:t>J.</w:t>
        </w:r>
      </w:ins>
      <w:ins w:id="5833" w:author="Stuart McLarnon (NESO)" w:date="2025-01-14T13:52:00Z">
        <w:r w:rsidR="00963100">
          <w:rPr>
            <w:rFonts w:ascii="Arial" w:hAnsi="Arial" w:cs="Arial"/>
            <w:sz w:val="22"/>
            <w:szCs w:val="22"/>
          </w:rPr>
          <w:t>5.2.5.2</w:t>
        </w:r>
        <w:r w:rsidR="00963100">
          <w:rPr>
            <w:rFonts w:ascii="Arial" w:hAnsi="Arial" w:cs="Arial"/>
            <w:sz w:val="22"/>
            <w:szCs w:val="22"/>
          </w:rPr>
          <w:tab/>
          <w:t xml:space="preserve">If </w:t>
        </w:r>
        <w:del w:id="5834" w:author="Tammy Meek (NESO)" w:date="2025-01-27T11:27:00Z" w16du:dateUtc="2025-01-27T11:27:00Z">
          <w:r w:rsidR="00963100" w:rsidRPr="00207ADC" w:rsidDel="00AB5FE3">
            <w:rPr>
              <w:rFonts w:ascii="Arial" w:hAnsi="Arial" w:cs="Arial"/>
              <w:b/>
              <w:bCs/>
              <w:sz w:val="22"/>
              <w:szCs w:val="22"/>
            </w:rPr>
            <w:delText>Members</w:delText>
          </w:r>
        </w:del>
      </w:ins>
      <w:ins w:id="5835" w:author="Tammy Meek (NESO)" w:date="2025-01-27T11:27:00Z" w16du:dateUtc="2025-01-27T11:27:00Z">
        <w:r w:rsidR="00AB5FE3" w:rsidRPr="00AB5FE3">
          <w:rPr>
            <w:rFonts w:ascii="Arial" w:hAnsi="Arial" w:cs="Arial"/>
            <w:i/>
            <w:iCs/>
            <w:sz w:val="22"/>
            <w:szCs w:val="22"/>
          </w:rPr>
          <w:t>Members</w:t>
        </w:r>
      </w:ins>
      <w:ins w:id="5836" w:author="Stuart McLarnon (NESO)" w:date="2025-01-14T13:52:00Z">
        <w:r w:rsidR="00963100">
          <w:rPr>
            <w:rFonts w:ascii="Arial" w:hAnsi="Arial" w:cs="Arial"/>
            <w:sz w:val="22"/>
            <w:szCs w:val="22"/>
          </w:rPr>
          <w:t xml:space="preserve"> agree that Modification to the </w:t>
        </w:r>
        <w:del w:id="5837" w:author="Tammy Meek (NESO)" w:date="2025-01-27T11:17:00Z" w16du:dateUtc="2025-01-27T11:17:00Z">
          <w:r w:rsidR="00963100" w:rsidRPr="00207ADC" w:rsidDel="00CD302F">
            <w:rPr>
              <w:rFonts w:ascii="Arial" w:hAnsi="Arial" w:cs="Arial"/>
              <w:b/>
              <w:bCs/>
              <w:sz w:val="22"/>
              <w:szCs w:val="22"/>
            </w:rPr>
            <w:delText>SQSS</w:delText>
          </w:r>
        </w:del>
      </w:ins>
      <w:ins w:id="5838" w:author="Tammy Meek (NESO)" w:date="2025-01-27T11:18:00Z" w16du:dateUtc="2025-01-27T11:18:00Z">
        <w:r w:rsidR="00CD302F" w:rsidRPr="00CD302F">
          <w:rPr>
            <w:rFonts w:ascii="Arial" w:hAnsi="Arial" w:cs="Arial"/>
            <w:i/>
            <w:iCs/>
            <w:sz w:val="22"/>
            <w:szCs w:val="22"/>
          </w:rPr>
          <w:t>SQSS</w:t>
        </w:r>
      </w:ins>
      <w:ins w:id="5839" w:author="Stuart McLarnon (NESO)" w:date="2025-01-14T13:52:00Z">
        <w:r w:rsidR="00963100">
          <w:rPr>
            <w:rFonts w:ascii="Arial" w:hAnsi="Arial" w:cs="Arial"/>
            <w:sz w:val="22"/>
            <w:szCs w:val="22"/>
          </w:rPr>
          <w:t xml:space="preserve"> is not required, the</w:t>
        </w:r>
      </w:ins>
      <w:ins w:id="5840" w:author="Stuart McLarnon (NESO)" w:date="2025-01-14T13:58:00Z">
        <w:r w:rsidR="00CF0301">
          <w:rPr>
            <w:rFonts w:ascii="Arial" w:hAnsi="Arial" w:cs="Arial"/>
            <w:sz w:val="22"/>
            <w:szCs w:val="22"/>
          </w:rPr>
          <w:t xml:space="preserve"> </w:t>
        </w:r>
      </w:ins>
      <w:ins w:id="5841" w:author="Stuart McLarnon (NESO)" w:date="2025-01-14T13:52:00Z">
        <w:del w:id="5842" w:author="Tammy Meek (NESO)" w:date="2025-01-27T11:33:00Z" w16du:dateUtc="2025-01-27T11:33:00Z">
          <w:r w:rsidR="00963100" w:rsidRPr="00207ADC" w:rsidDel="00AB5FE3">
            <w:rPr>
              <w:rFonts w:ascii="Arial" w:hAnsi="Arial" w:cs="Arial"/>
              <w:b/>
              <w:bCs/>
              <w:spacing w:val="2"/>
              <w:sz w:val="22"/>
              <w:szCs w:val="22"/>
            </w:rPr>
            <w:delText>Panel</w:delText>
          </w:r>
        </w:del>
      </w:ins>
      <w:ins w:id="5843" w:author="Tammy Meek (NESO)" w:date="2025-01-27T11:33:00Z" w16du:dateUtc="2025-01-27T11:33:00Z">
        <w:r w:rsidR="00AB5FE3" w:rsidRPr="00AB5FE3">
          <w:rPr>
            <w:rFonts w:ascii="Arial" w:hAnsi="Arial" w:cs="Arial"/>
            <w:i/>
            <w:iCs/>
            <w:spacing w:val="2"/>
            <w:sz w:val="22"/>
            <w:szCs w:val="22"/>
          </w:rPr>
          <w:t>Panel</w:t>
        </w:r>
      </w:ins>
      <w:ins w:id="5844" w:author="Stuart McLarnon (NESO)" w:date="2025-01-14T13:52:00Z">
        <w:r w:rsidR="00963100">
          <w:rPr>
            <w:rFonts w:ascii="Arial" w:hAnsi="Arial" w:cs="Arial"/>
            <w:spacing w:val="2"/>
            <w:sz w:val="22"/>
            <w:szCs w:val="22"/>
          </w:rPr>
          <w:t xml:space="preserve"> shall instruct the </w:t>
        </w:r>
        <w:del w:id="5845" w:author="Tammy Meek (NESO)" w:date="2025-01-27T11:29:00Z" w16du:dateUtc="2025-01-27T11:29:00Z">
          <w:r w:rsidR="00963100" w:rsidRPr="00207ADC" w:rsidDel="00AB5FE3">
            <w:rPr>
              <w:rFonts w:ascii="Arial" w:hAnsi="Arial" w:cs="Arial"/>
              <w:b/>
              <w:bCs/>
              <w:spacing w:val="2"/>
              <w:sz w:val="22"/>
              <w:szCs w:val="22"/>
            </w:rPr>
            <w:delText>Secretary</w:delText>
          </w:r>
        </w:del>
      </w:ins>
      <w:ins w:id="5846" w:author="Tammy Meek (NESO)" w:date="2025-01-27T11:29:00Z" w16du:dateUtc="2025-01-27T11:29:00Z">
        <w:r w:rsidR="00AB5FE3" w:rsidRPr="00AB5FE3">
          <w:rPr>
            <w:rFonts w:ascii="Arial" w:hAnsi="Arial" w:cs="Arial"/>
            <w:i/>
            <w:iCs/>
            <w:spacing w:val="2"/>
            <w:sz w:val="22"/>
            <w:szCs w:val="22"/>
          </w:rPr>
          <w:t>Secretary</w:t>
        </w:r>
      </w:ins>
      <w:ins w:id="5847" w:author="Stuart McLarnon (NESO)" w:date="2025-01-14T13:52:00Z">
        <w:r w:rsidR="00963100">
          <w:rPr>
            <w:rFonts w:ascii="Arial" w:hAnsi="Arial" w:cs="Arial"/>
            <w:spacing w:val="2"/>
            <w:sz w:val="22"/>
            <w:szCs w:val="22"/>
          </w:rPr>
          <w:t xml:space="preserve"> to prepare the Modification Report and send it to the </w:t>
        </w:r>
        <w:del w:id="5848" w:author="Tammy Meek (NESO)" w:date="2025-01-27T11:34:00Z" w16du:dateUtc="2025-01-27T11:34:00Z">
          <w:r w:rsidR="00963100" w:rsidRPr="00207ADC" w:rsidDel="00AB5FE3">
            <w:rPr>
              <w:rFonts w:ascii="Arial" w:hAnsi="Arial" w:cs="Arial"/>
              <w:b/>
              <w:bCs/>
              <w:spacing w:val="2"/>
              <w:sz w:val="22"/>
              <w:szCs w:val="22"/>
            </w:rPr>
            <w:delText>Authority</w:delText>
          </w:r>
        </w:del>
      </w:ins>
      <w:ins w:id="5849" w:author="Tammy Meek (NESO)" w:date="2025-01-27T11:34:00Z" w16du:dateUtc="2025-01-27T11:34:00Z">
        <w:r w:rsidR="00AB5FE3" w:rsidRPr="00AB5FE3">
          <w:rPr>
            <w:rFonts w:ascii="Arial" w:hAnsi="Arial" w:cs="Arial"/>
            <w:i/>
            <w:iCs/>
            <w:spacing w:val="2"/>
            <w:sz w:val="22"/>
            <w:szCs w:val="22"/>
          </w:rPr>
          <w:t>Authority</w:t>
        </w:r>
      </w:ins>
      <w:ins w:id="5850" w:author="Stuart McLarnon (NESO)" w:date="2025-01-14T13:52:00Z">
        <w:r w:rsidR="00963100">
          <w:rPr>
            <w:rFonts w:ascii="Arial" w:hAnsi="Arial" w:cs="Arial"/>
            <w:spacing w:val="2"/>
            <w:sz w:val="22"/>
            <w:szCs w:val="22"/>
          </w:rPr>
          <w:t xml:space="preserve">. The </w:t>
        </w:r>
        <w:del w:id="5851" w:author="Tammy Meek (NESO)" w:date="2025-01-27T11:29:00Z" w16du:dateUtc="2025-01-27T11:29:00Z">
          <w:r w:rsidR="00963100" w:rsidRPr="00207ADC" w:rsidDel="00AB5FE3">
            <w:rPr>
              <w:rFonts w:ascii="Arial" w:hAnsi="Arial" w:cs="Arial"/>
              <w:b/>
              <w:bCs/>
              <w:spacing w:val="2"/>
              <w:sz w:val="22"/>
              <w:szCs w:val="22"/>
            </w:rPr>
            <w:delText>Secretary</w:delText>
          </w:r>
        </w:del>
      </w:ins>
      <w:ins w:id="5852" w:author="Tammy Meek (NESO)" w:date="2025-01-27T11:29:00Z" w16du:dateUtc="2025-01-27T11:29:00Z">
        <w:r w:rsidR="00AB5FE3" w:rsidRPr="00AB5FE3">
          <w:rPr>
            <w:rFonts w:ascii="Arial" w:hAnsi="Arial" w:cs="Arial"/>
            <w:i/>
            <w:iCs/>
            <w:spacing w:val="2"/>
            <w:sz w:val="22"/>
            <w:szCs w:val="22"/>
          </w:rPr>
          <w:t>Secretary</w:t>
        </w:r>
      </w:ins>
      <w:ins w:id="5853" w:author="Stuart McLarnon (NESO)" w:date="2025-01-14T13:52:00Z">
        <w:r w:rsidR="00963100">
          <w:rPr>
            <w:rFonts w:ascii="Arial" w:hAnsi="Arial" w:cs="Arial"/>
            <w:spacing w:val="2"/>
            <w:sz w:val="22"/>
            <w:szCs w:val="22"/>
          </w:rPr>
          <w:t xml:space="preserve"> shall also update the Modification Register and publish the Modification Report on the </w:t>
        </w:r>
        <w:del w:id="5854" w:author="Tammy Meek (NESO)" w:date="2025-01-24T11:51:00Z" w16du:dateUtc="2025-01-24T11:51:00Z">
          <w:r w:rsidR="00963100" w:rsidRPr="00005F4A" w:rsidDel="00C14108">
            <w:rPr>
              <w:rFonts w:ascii="Arial" w:hAnsi="Arial" w:cs="Arial"/>
              <w:b/>
              <w:bCs/>
              <w:spacing w:val="2"/>
              <w:sz w:val="22"/>
              <w:szCs w:val="22"/>
            </w:rPr>
            <w:delText>ISOP</w:delText>
          </w:r>
        </w:del>
      </w:ins>
      <w:ins w:id="5855" w:author="Tammy Meek (NESO)" w:date="2025-01-27T11:35:00Z" w16du:dateUtc="2025-01-27T11:35:00Z">
        <w:r w:rsidR="00AB5FE3" w:rsidRPr="00AB5FE3">
          <w:rPr>
            <w:rFonts w:ascii="Arial" w:hAnsi="Arial" w:cs="Arial"/>
            <w:i/>
            <w:iCs/>
            <w:spacing w:val="2"/>
            <w:sz w:val="22"/>
            <w:szCs w:val="22"/>
          </w:rPr>
          <w:t>ISOP</w:t>
        </w:r>
      </w:ins>
      <w:ins w:id="5856" w:author="Stuart McLarnon (NESO)" w:date="2025-01-14T13:52:00Z">
        <w:r w:rsidR="00963100">
          <w:rPr>
            <w:rFonts w:ascii="Arial" w:hAnsi="Arial" w:cs="Arial"/>
            <w:spacing w:val="2"/>
            <w:sz w:val="22"/>
            <w:szCs w:val="22"/>
          </w:rPr>
          <w:t xml:space="preserve"> website.</w:t>
        </w:r>
      </w:ins>
    </w:p>
    <w:p w14:paraId="70A5E6B3" w14:textId="77777777" w:rsidR="00CF0301" w:rsidRDefault="00CF0301">
      <w:pPr>
        <w:tabs>
          <w:tab w:val="decimal" w:pos="1080"/>
          <w:tab w:val="left" w:pos="1728"/>
        </w:tabs>
        <w:kinsoku w:val="0"/>
        <w:overflowPunct w:val="0"/>
        <w:autoSpaceDE/>
        <w:autoSpaceDN/>
        <w:adjustRightInd/>
        <w:spacing w:before="243" w:line="253" w:lineRule="exact"/>
        <w:ind w:left="1656" w:hanging="1080"/>
        <w:textAlignment w:val="baseline"/>
        <w:rPr>
          <w:ins w:id="5857" w:author="Stuart McLarnon (NESO)" w:date="2025-01-14T13:52:00Z"/>
          <w:rFonts w:ascii="Arial" w:hAnsi="Arial" w:cs="Arial"/>
          <w:spacing w:val="2"/>
          <w:sz w:val="22"/>
          <w:szCs w:val="22"/>
        </w:rPr>
        <w:pPrChange w:id="5858" w:author="Stuart McLarnon (NESO)" w:date="2025-01-14T13:59:00Z">
          <w:pPr>
            <w:kinsoku w:val="0"/>
            <w:overflowPunct w:val="0"/>
            <w:autoSpaceDE/>
            <w:autoSpaceDN/>
            <w:adjustRightInd/>
            <w:spacing w:before="4" w:line="252" w:lineRule="exact"/>
            <w:ind w:left="1656"/>
            <w:jc w:val="both"/>
            <w:textAlignment w:val="baseline"/>
          </w:pPr>
        </w:pPrChange>
      </w:pPr>
    </w:p>
    <w:p w14:paraId="32C6F6C1" w14:textId="002FB57E" w:rsidR="00963100" w:rsidRDefault="00CF0301">
      <w:pPr>
        <w:kinsoku w:val="0"/>
        <w:overflowPunct w:val="0"/>
        <w:autoSpaceDE/>
        <w:autoSpaceDN/>
        <w:adjustRightInd/>
        <w:spacing w:before="2" w:line="253" w:lineRule="exact"/>
        <w:ind w:left="1656" w:hanging="1080"/>
        <w:jc w:val="both"/>
        <w:textAlignment w:val="baseline"/>
        <w:rPr>
          <w:ins w:id="5859" w:author="Stuart McLarnon (NESO)" w:date="2025-01-14T13:52:00Z"/>
          <w:rFonts w:ascii="Arial" w:hAnsi="Arial" w:cs="Arial"/>
          <w:sz w:val="22"/>
          <w:szCs w:val="22"/>
        </w:rPr>
        <w:pPrChange w:id="5860" w:author="Stuart McLarnon (NESO)" w:date="2025-01-14T13:59:00Z">
          <w:pPr>
            <w:kinsoku w:val="0"/>
            <w:overflowPunct w:val="0"/>
            <w:autoSpaceDE/>
            <w:autoSpaceDN/>
            <w:adjustRightInd/>
            <w:spacing w:before="2" w:line="253" w:lineRule="exact"/>
            <w:ind w:left="1656"/>
            <w:jc w:val="both"/>
            <w:textAlignment w:val="baseline"/>
          </w:pPr>
        </w:pPrChange>
      </w:pPr>
      <w:ins w:id="5861" w:author="Stuart McLarnon (NESO)" w:date="2025-01-14T13:59:00Z">
        <w:r w:rsidRPr="00CF0301">
          <w:rPr>
            <w:rFonts w:ascii="Arial" w:hAnsi="Arial" w:cs="Arial"/>
            <w:sz w:val="22"/>
            <w:szCs w:val="22"/>
          </w:rPr>
          <w:t>J.</w:t>
        </w:r>
      </w:ins>
      <w:ins w:id="5862" w:author="Stuart McLarnon (NESO)" w:date="2025-01-14T13:52:00Z">
        <w:r w:rsidR="00963100">
          <w:rPr>
            <w:rFonts w:ascii="Arial" w:hAnsi="Arial" w:cs="Arial"/>
            <w:sz w:val="22"/>
            <w:szCs w:val="22"/>
          </w:rPr>
          <w:t>5.2.5.3</w:t>
        </w:r>
      </w:ins>
      <w:ins w:id="5863" w:author="Stuart McLarnon (NESO)" w:date="2025-01-14T13:59:00Z">
        <w:r>
          <w:rPr>
            <w:rFonts w:ascii="Arial" w:hAnsi="Arial" w:cs="Arial"/>
            <w:sz w:val="22"/>
            <w:szCs w:val="22"/>
          </w:rPr>
          <w:tab/>
        </w:r>
      </w:ins>
      <w:ins w:id="5864" w:author="Stuart McLarnon (NESO)" w:date="2025-01-14T13:52:00Z">
        <w:r w:rsidR="00963100">
          <w:rPr>
            <w:rFonts w:ascii="Arial" w:hAnsi="Arial" w:cs="Arial"/>
            <w:sz w:val="22"/>
            <w:szCs w:val="22"/>
          </w:rPr>
          <w:t xml:space="preserve">If </w:t>
        </w:r>
        <w:del w:id="5865" w:author="Tammy Meek (NESO)" w:date="2025-01-27T11:27:00Z" w16du:dateUtc="2025-01-27T11:27:00Z">
          <w:r w:rsidR="00963100" w:rsidRPr="00207ADC" w:rsidDel="00AB5FE3">
            <w:rPr>
              <w:rFonts w:ascii="Arial" w:hAnsi="Arial" w:cs="Arial"/>
              <w:b/>
              <w:bCs/>
              <w:sz w:val="22"/>
              <w:szCs w:val="22"/>
            </w:rPr>
            <w:delText>Members</w:delText>
          </w:r>
        </w:del>
      </w:ins>
      <w:ins w:id="5866" w:author="Tammy Meek (NESO)" w:date="2025-01-27T11:27:00Z" w16du:dateUtc="2025-01-27T11:27:00Z">
        <w:r w:rsidR="00AB5FE3" w:rsidRPr="00AB5FE3">
          <w:rPr>
            <w:rFonts w:ascii="Arial" w:hAnsi="Arial" w:cs="Arial"/>
            <w:i/>
            <w:iCs/>
            <w:sz w:val="22"/>
            <w:szCs w:val="22"/>
          </w:rPr>
          <w:t>Members</w:t>
        </w:r>
      </w:ins>
      <w:ins w:id="5867" w:author="Stuart McLarnon (NESO)" w:date="2025-01-14T13:52:00Z">
        <w:r w:rsidR="00963100">
          <w:rPr>
            <w:rFonts w:ascii="Arial" w:hAnsi="Arial" w:cs="Arial"/>
            <w:sz w:val="22"/>
            <w:szCs w:val="22"/>
          </w:rPr>
          <w:t xml:space="preserve"> agree that Modification to the </w:t>
        </w:r>
        <w:del w:id="5868" w:author="Tammy Meek (NESO)" w:date="2025-01-27T11:17:00Z" w16du:dateUtc="2025-01-27T11:17:00Z">
          <w:r w:rsidR="00963100" w:rsidRPr="00207ADC" w:rsidDel="00CD302F">
            <w:rPr>
              <w:rFonts w:ascii="Arial" w:hAnsi="Arial" w:cs="Arial"/>
              <w:b/>
              <w:bCs/>
              <w:sz w:val="22"/>
              <w:szCs w:val="22"/>
            </w:rPr>
            <w:delText>SQSS</w:delText>
          </w:r>
        </w:del>
      </w:ins>
      <w:ins w:id="5869" w:author="Tammy Meek (NESO)" w:date="2025-01-27T11:18:00Z" w16du:dateUtc="2025-01-27T11:18:00Z">
        <w:r w:rsidR="00CD302F" w:rsidRPr="00CD302F">
          <w:rPr>
            <w:rFonts w:ascii="Arial" w:hAnsi="Arial" w:cs="Arial"/>
            <w:i/>
            <w:iCs/>
            <w:sz w:val="22"/>
            <w:szCs w:val="22"/>
          </w:rPr>
          <w:t>SQSS</w:t>
        </w:r>
      </w:ins>
      <w:ins w:id="5870" w:author="Stuart McLarnon (NESO)" w:date="2025-01-14T13:52:00Z">
        <w:r w:rsidR="00963100">
          <w:rPr>
            <w:rFonts w:ascii="Arial" w:hAnsi="Arial" w:cs="Arial"/>
            <w:sz w:val="22"/>
            <w:szCs w:val="22"/>
          </w:rPr>
          <w:t xml:space="preserve"> is required, the </w:t>
        </w:r>
        <w:del w:id="5871" w:author="Tammy Meek (NESO)" w:date="2025-01-27T11:33:00Z" w16du:dateUtc="2025-01-27T11:33:00Z">
          <w:r w:rsidR="00963100" w:rsidRPr="00207ADC" w:rsidDel="00AB5FE3">
            <w:rPr>
              <w:rFonts w:ascii="Arial" w:hAnsi="Arial" w:cs="Arial"/>
              <w:b/>
              <w:bCs/>
              <w:sz w:val="22"/>
              <w:szCs w:val="22"/>
            </w:rPr>
            <w:delText>Panel</w:delText>
          </w:r>
        </w:del>
      </w:ins>
      <w:ins w:id="5872" w:author="Tammy Meek (NESO)" w:date="2025-01-27T11:33:00Z" w16du:dateUtc="2025-01-27T11:33:00Z">
        <w:r w:rsidR="00AB5FE3" w:rsidRPr="00AB5FE3">
          <w:rPr>
            <w:rFonts w:ascii="Arial" w:hAnsi="Arial" w:cs="Arial"/>
            <w:i/>
            <w:iCs/>
            <w:sz w:val="22"/>
            <w:szCs w:val="22"/>
          </w:rPr>
          <w:t>Panel</w:t>
        </w:r>
      </w:ins>
      <w:ins w:id="5873" w:author="Stuart McLarnon (NESO)" w:date="2025-01-14T13:52:00Z">
        <w:r w:rsidR="00963100">
          <w:rPr>
            <w:rFonts w:ascii="Arial" w:hAnsi="Arial" w:cs="Arial"/>
            <w:sz w:val="22"/>
            <w:szCs w:val="22"/>
          </w:rPr>
          <w:t xml:space="preserve"> </w:t>
        </w:r>
        <w:r w:rsidR="00963100" w:rsidRPr="00450894">
          <w:rPr>
            <w:rFonts w:ascii="Arial" w:hAnsi="Arial" w:cs="Arial"/>
            <w:sz w:val="22"/>
            <w:szCs w:val="22"/>
          </w:rPr>
          <w:t xml:space="preserve">shall instruct the </w:t>
        </w:r>
        <w:del w:id="5874" w:author="Tammy Meek (NESO)" w:date="2025-01-27T11:29:00Z" w16du:dateUtc="2025-01-27T11:29:00Z">
          <w:r w:rsidR="00963100" w:rsidRPr="00450894" w:rsidDel="00AB5FE3">
            <w:rPr>
              <w:rFonts w:ascii="Arial" w:hAnsi="Arial" w:cs="Arial"/>
              <w:b/>
              <w:bCs/>
              <w:sz w:val="22"/>
              <w:szCs w:val="22"/>
            </w:rPr>
            <w:delText>Secretary</w:delText>
          </w:r>
        </w:del>
      </w:ins>
      <w:ins w:id="5875" w:author="Tammy Meek (NESO)" w:date="2025-01-27T11:29:00Z" w16du:dateUtc="2025-01-27T11:29:00Z">
        <w:r w:rsidR="00AB5FE3" w:rsidRPr="00AB5FE3">
          <w:rPr>
            <w:rFonts w:ascii="Arial" w:hAnsi="Arial" w:cs="Arial"/>
            <w:i/>
            <w:iCs/>
            <w:sz w:val="22"/>
            <w:szCs w:val="22"/>
          </w:rPr>
          <w:t>Secretary</w:t>
        </w:r>
      </w:ins>
      <w:ins w:id="5876" w:author="Stuart McLarnon (NESO)" w:date="2025-01-14T13:52:00Z">
        <w:r w:rsidR="00963100" w:rsidRPr="00450894">
          <w:rPr>
            <w:rFonts w:ascii="Arial" w:hAnsi="Arial" w:cs="Arial"/>
            <w:sz w:val="22"/>
            <w:szCs w:val="22"/>
          </w:rPr>
          <w:t xml:space="preserve"> to prepare the Modification Report and send it to the </w:t>
        </w:r>
        <w:del w:id="5877" w:author="Tammy Meek (NESO)" w:date="2025-01-27T11:34:00Z" w16du:dateUtc="2025-01-27T11:34:00Z">
          <w:r w:rsidR="00963100" w:rsidRPr="00450894" w:rsidDel="00AB5FE3">
            <w:rPr>
              <w:rFonts w:ascii="Arial" w:hAnsi="Arial" w:cs="Arial"/>
              <w:b/>
              <w:bCs/>
              <w:sz w:val="22"/>
              <w:szCs w:val="22"/>
            </w:rPr>
            <w:delText>Authority</w:delText>
          </w:r>
        </w:del>
      </w:ins>
      <w:ins w:id="5878" w:author="Tammy Meek (NESO)" w:date="2025-01-27T11:34:00Z" w16du:dateUtc="2025-01-27T11:34:00Z">
        <w:r w:rsidR="00AB5FE3" w:rsidRPr="00AB5FE3">
          <w:rPr>
            <w:rFonts w:ascii="Arial" w:hAnsi="Arial" w:cs="Arial"/>
            <w:i/>
            <w:iCs/>
            <w:sz w:val="22"/>
            <w:szCs w:val="22"/>
          </w:rPr>
          <w:t>Authority</w:t>
        </w:r>
      </w:ins>
      <w:ins w:id="5879" w:author="Stuart McLarnon (NESO)" w:date="2025-01-14T13:52:00Z">
        <w:r w:rsidR="00963100" w:rsidRPr="00450894">
          <w:rPr>
            <w:rFonts w:ascii="Arial" w:hAnsi="Arial" w:cs="Arial"/>
            <w:sz w:val="22"/>
            <w:szCs w:val="22"/>
          </w:rPr>
          <w:t xml:space="preserve">. Each </w:t>
        </w:r>
        <w:r w:rsidR="00963100" w:rsidRPr="006A11F5">
          <w:rPr>
            <w:rFonts w:ascii="Arial" w:hAnsi="Arial" w:cs="Arial"/>
            <w:i/>
            <w:sz w:val="22"/>
            <w:szCs w:val="22"/>
            <w:rPrChange w:id="5880" w:author="Tammy Meek (NESO)" w:date="2025-01-28T09:35:00Z" w16du:dateUtc="2025-01-28T09:35:00Z">
              <w:rPr>
                <w:rFonts w:ascii="Arial" w:hAnsi="Arial" w:cs="Arial"/>
                <w:b/>
                <w:bCs/>
                <w:sz w:val="22"/>
                <w:szCs w:val="22"/>
              </w:rPr>
            </w:rPrChange>
          </w:rPr>
          <w:t>Licensee</w:t>
        </w:r>
        <w:r w:rsidR="00963100" w:rsidRPr="006A11F5">
          <w:rPr>
            <w:rFonts w:ascii="Arial" w:hAnsi="Arial" w:cs="Arial"/>
            <w:i/>
            <w:sz w:val="22"/>
            <w:szCs w:val="22"/>
            <w:rPrChange w:id="5881" w:author="Tammy Meek (NESO)" w:date="2025-01-28T09:35:00Z" w16du:dateUtc="2025-01-28T09:35:00Z">
              <w:rPr>
                <w:rFonts w:ascii="Arial" w:hAnsi="Arial" w:cs="Arial"/>
                <w:sz w:val="22"/>
                <w:szCs w:val="22"/>
              </w:rPr>
            </w:rPrChange>
          </w:rPr>
          <w:t xml:space="preserve"> </w:t>
        </w:r>
        <w:del w:id="5882" w:author="Tammy Meek (NESO)" w:date="2025-01-27T11:52:00Z" w16du:dateUtc="2025-01-27T11:52:00Z">
          <w:r w:rsidR="00963100" w:rsidRPr="00450894" w:rsidDel="001769E4">
            <w:rPr>
              <w:rFonts w:ascii="Arial" w:hAnsi="Arial" w:cs="Arial"/>
              <w:b/>
              <w:bCs/>
              <w:sz w:val="22"/>
              <w:szCs w:val="22"/>
            </w:rPr>
            <w:delText>Member</w:delText>
          </w:r>
        </w:del>
      </w:ins>
      <w:ins w:id="5883" w:author="Tammy Meek (NESO)" w:date="2025-01-27T11:52:00Z" w16du:dateUtc="2025-01-27T11:52:00Z">
        <w:r w:rsidR="001769E4" w:rsidRPr="001769E4">
          <w:rPr>
            <w:rFonts w:ascii="Arial" w:hAnsi="Arial" w:cs="Arial"/>
            <w:i/>
            <w:iCs/>
            <w:sz w:val="22"/>
            <w:szCs w:val="22"/>
          </w:rPr>
          <w:t>Member</w:t>
        </w:r>
      </w:ins>
      <w:ins w:id="5884" w:author="Stuart McLarnon (NESO)" w:date="2025-01-14T13:52:00Z">
        <w:r w:rsidR="00963100" w:rsidRPr="00450894">
          <w:rPr>
            <w:rFonts w:ascii="Arial" w:hAnsi="Arial" w:cs="Arial"/>
            <w:sz w:val="22"/>
            <w:szCs w:val="22"/>
          </w:rPr>
          <w:t xml:space="preserve"> will individually send a licence change request to the </w:t>
        </w:r>
        <w:del w:id="5885" w:author="Tammy Meek (NESO)" w:date="2025-01-27T11:34:00Z" w16du:dateUtc="2025-01-27T11:34:00Z">
          <w:r w:rsidR="00963100" w:rsidRPr="00450894" w:rsidDel="00AB5FE3">
            <w:rPr>
              <w:rFonts w:ascii="Arial" w:hAnsi="Arial" w:cs="Arial"/>
              <w:b/>
              <w:bCs/>
              <w:sz w:val="22"/>
              <w:szCs w:val="22"/>
            </w:rPr>
            <w:delText>Authority</w:delText>
          </w:r>
        </w:del>
      </w:ins>
      <w:ins w:id="5886" w:author="Tammy Meek (NESO)" w:date="2025-01-27T11:34:00Z" w16du:dateUtc="2025-01-27T11:34:00Z">
        <w:r w:rsidR="00AB5FE3" w:rsidRPr="00AB5FE3">
          <w:rPr>
            <w:rFonts w:ascii="Arial" w:hAnsi="Arial" w:cs="Arial"/>
            <w:i/>
            <w:iCs/>
            <w:sz w:val="22"/>
            <w:szCs w:val="22"/>
          </w:rPr>
          <w:t>Authority</w:t>
        </w:r>
      </w:ins>
      <w:ins w:id="5887" w:author="Stuart McLarnon (NESO)" w:date="2025-01-14T13:52:00Z">
        <w:r w:rsidR="00963100" w:rsidRPr="00450894">
          <w:rPr>
            <w:rFonts w:ascii="Arial" w:hAnsi="Arial" w:cs="Arial"/>
            <w:sz w:val="22"/>
            <w:szCs w:val="22"/>
          </w:rPr>
          <w:t xml:space="preserve"> based on the Modification Report. The </w:t>
        </w:r>
        <w:del w:id="5888" w:author="Tammy Meek (NESO)" w:date="2025-01-27T11:29:00Z" w16du:dateUtc="2025-01-27T11:29:00Z">
          <w:r w:rsidR="00963100" w:rsidRPr="00450894" w:rsidDel="00AB5FE3">
            <w:rPr>
              <w:rFonts w:ascii="Arial" w:hAnsi="Arial" w:cs="Arial"/>
              <w:b/>
              <w:bCs/>
              <w:sz w:val="22"/>
              <w:szCs w:val="22"/>
            </w:rPr>
            <w:delText>Secretary</w:delText>
          </w:r>
        </w:del>
      </w:ins>
      <w:ins w:id="5889" w:author="Tammy Meek (NESO)" w:date="2025-01-27T11:29:00Z" w16du:dateUtc="2025-01-27T11:29:00Z">
        <w:r w:rsidR="00AB5FE3" w:rsidRPr="00AB5FE3">
          <w:rPr>
            <w:rFonts w:ascii="Arial" w:hAnsi="Arial" w:cs="Arial"/>
            <w:i/>
            <w:iCs/>
            <w:sz w:val="22"/>
            <w:szCs w:val="22"/>
          </w:rPr>
          <w:t>Secretary</w:t>
        </w:r>
      </w:ins>
      <w:ins w:id="5890" w:author="Stuart McLarnon (NESO)" w:date="2025-01-14T13:52:00Z">
        <w:r w:rsidR="00963100" w:rsidRPr="00450894">
          <w:rPr>
            <w:rFonts w:ascii="Arial" w:hAnsi="Arial" w:cs="Arial"/>
            <w:sz w:val="22"/>
            <w:szCs w:val="22"/>
          </w:rPr>
          <w:t xml:space="preserve"> shall also update the Modification Register and publish the Modification Report on the </w:t>
        </w:r>
        <w:del w:id="5891" w:author="Tammy Meek (NESO)" w:date="2025-01-24T11:51:00Z" w16du:dateUtc="2025-01-24T11:51:00Z">
          <w:r w:rsidR="00963100" w:rsidRPr="00450894" w:rsidDel="00C14108">
            <w:rPr>
              <w:rFonts w:ascii="Arial" w:hAnsi="Arial" w:cs="Arial"/>
              <w:b/>
              <w:bCs/>
              <w:sz w:val="22"/>
              <w:szCs w:val="22"/>
            </w:rPr>
            <w:delText>ISOP</w:delText>
          </w:r>
        </w:del>
      </w:ins>
      <w:ins w:id="5892" w:author="Tammy Meek (NESO)" w:date="2025-01-27T11:35:00Z" w16du:dateUtc="2025-01-27T11:35:00Z">
        <w:r w:rsidR="00AB5FE3" w:rsidRPr="00AB5FE3">
          <w:rPr>
            <w:rFonts w:ascii="Arial" w:hAnsi="Arial" w:cs="Arial"/>
            <w:i/>
            <w:iCs/>
            <w:sz w:val="22"/>
            <w:szCs w:val="22"/>
          </w:rPr>
          <w:t>ISOP</w:t>
        </w:r>
      </w:ins>
      <w:ins w:id="5893" w:author="Stuart McLarnon (NESO)" w:date="2025-01-14T13:52:00Z">
        <w:r w:rsidR="00963100" w:rsidRPr="00450894">
          <w:rPr>
            <w:rFonts w:ascii="Arial" w:hAnsi="Arial" w:cs="Arial"/>
            <w:sz w:val="22"/>
            <w:szCs w:val="22"/>
          </w:rPr>
          <w:t xml:space="preserve"> website.</w:t>
        </w:r>
      </w:ins>
    </w:p>
    <w:p w14:paraId="15F51C50" w14:textId="005D6F37" w:rsidR="00963100" w:rsidRDefault="00CF0301" w:rsidP="00963100">
      <w:pPr>
        <w:kinsoku w:val="0"/>
        <w:overflowPunct w:val="0"/>
        <w:autoSpaceDE/>
        <w:autoSpaceDN/>
        <w:adjustRightInd/>
        <w:spacing w:before="247" w:line="252" w:lineRule="exact"/>
        <w:ind w:left="1656" w:hanging="936"/>
        <w:jc w:val="both"/>
        <w:textAlignment w:val="baseline"/>
        <w:rPr>
          <w:ins w:id="5894" w:author="Stuart McLarnon (NESO)" w:date="2025-01-14T13:52:00Z"/>
          <w:rFonts w:ascii="Arial" w:hAnsi="Arial" w:cs="Arial"/>
          <w:sz w:val="22"/>
          <w:szCs w:val="22"/>
        </w:rPr>
      </w:pPr>
      <w:ins w:id="5895" w:author="Stuart McLarnon (NESO)" w:date="2025-01-14T13:59:00Z">
        <w:r w:rsidRPr="00CF0301">
          <w:rPr>
            <w:rFonts w:ascii="Arial" w:hAnsi="Arial" w:cs="Arial"/>
            <w:sz w:val="22"/>
            <w:szCs w:val="22"/>
          </w:rPr>
          <w:t>J.</w:t>
        </w:r>
      </w:ins>
      <w:ins w:id="5896" w:author="Stuart McLarnon (NESO)" w:date="2025-01-14T13:52:00Z">
        <w:r w:rsidR="00963100">
          <w:rPr>
            <w:rFonts w:ascii="Arial" w:hAnsi="Arial" w:cs="Arial"/>
            <w:sz w:val="22"/>
            <w:szCs w:val="22"/>
          </w:rPr>
          <w:t xml:space="preserve">5.2.5.4 </w:t>
        </w:r>
      </w:ins>
      <w:ins w:id="5897" w:author="Stuart McLarnon (NESO)" w:date="2025-01-14T13:59:00Z">
        <w:r>
          <w:rPr>
            <w:rFonts w:ascii="Arial" w:hAnsi="Arial" w:cs="Arial"/>
            <w:sz w:val="22"/>
            <w:szCs w:val="22"/>
          </w:rPr>
          <w:tab/>
        </w:r>
      </w:ins>
      <w:ins w:id="5898" w:author="Stuart McLarnon (NESO)" w:date="2025-01-14T13:52:00Z">
        <w:r w:rsidR="00963100">
          <w:rPr>
            <w:rFonts w:ascii="Arial" w:hAnsi="Arial" w:cs="Arial"/>
            <w:sz w:val="22"/>
            <w:szCs w:val="22"/>
          </w:rPr>
          <w:t xml:space="preserve">If not all </w:t>
        </w:r>
        <w:del w:id="5899" w:author="Tammy Meek (NESO)" w:date="2025-01-27T11:27:00Z" w16du:dateUtc="2025-01-27T11:27:00Z">
          <w:r w:rsidR="00963100" w:rsidRPr="00207ADC" w:rsidDel="00AB5FE3">
            <w:rPr>
              <w:rFonts w:ascii="Arial" w:hAnsi="Arial" w:cs="Arial"/>
              <w:b/>
              <w:bCs/>
              <w:sz w:val="22"/>
              <w:szCs w:val="22"/>
            </w:rPr>
            <w:delText>Members</w:delText>
          </w:r>
        </w:del>
      </w:ins>
      <w:ins w:id="5900" w:author="Tammy Meek (NESO)" w:date="2025-01-27T11:27:00Z" w16du:dateUtc="2025-01-27T11:27:00Z">
        <w:r w:rsidR="00AB5FE3" w:rsidRPr="00AB5FE3">
          <w:rPr>
            <w:rFonts w:ascii="Arial" w:hAnsi="Arial" w:cs="Arial"/>
            <w:i/>
            <w:iCs/>
            <w:sz w:val="22"/>
            <w:szCs w:val="22"/>
          </w:rPr>
          <w:t>Members</w:t>
        </w:r>
      </w:ins>
      <w:ins w:id="5901" w:author="Stuart McLarnon (NESO)" w:date="2025-01-14T13:52:00Z">
        <w:r w:rsidR="00963100">
          <w:rPr>
            <w:rFonts w:ascii="Arial" w:hAnsi="Arial" w:cs="Arial"/>
            <w:sz w:val="22"/>
            <w:szCs w:val="22"/>
          </w:rPr>
          <w:t xml:space="preserve"> agree that Modification to the </w:t>
        </w:r>
        <w:del w:id="5902" w:author="Tammy Meek (NESO)" w:date="2025-01-27T11:17:00Z" w16du:dateUtc="2025-01-27T11:17:00Z">
          <w:r w:rsidR="00963100" w:rsidRPr="00207ADC" w:rsidDel="00CD302F">
            <w:rPr>
              <w:rFonts w:ascii="Arial" w:hAnsi="Arial" w:cs="Arial"/>
              <w:b/>
              <w:bCs/>
              <w:sz w:val="22"/>
              <w:szCs w:val="22"/>
            </w:rPr>
            <w:delText>SQSS</w:delText>
          </w:r>
        </w:del>
      </w:ins>
      <w:ins w:id="5903" w:author="Tammy Meek (NESO)" w:date="2025-01-27T11:18:00Z" w16du:dateUtc="2025-01-27T11:18:00Z">
        <w:r w:rsidR="00CD302F" w:rsidRPr="00CD302F">
          <w:rPr>
            <w:rFonts w:ascii="Arial" w:hAnsi="Arial" w:cs="Arial"/>
            <w:i/>
            <w:iCs/>
            <w:sz w:val="22"/>
            <w:szCs w:val="22"/>
          </w:rPr>
          <w:t>SQSS</w:t>
        </w:r>
      </w:ins>
      <w:ins w:id="5904" w:author="Stuart McLarnon (NESO)" w:date="2025-01-14T13:52:00Z">
        <w:r w:rsidR="00963100">
          <w:rPr>
            <w:rFonts w:ascii="Arial" w:hAnsi="Arial" w:cs="Arial"/>
            <w:sz w:val="22"/>
            <w:szCs w:val="22"/>
          </w:rPr>
          <w:t xml:space="preserve"> is needed, the </w:t>
        </w:r>
        <w:del w:id="5905" w:author="Tammy Meek (NESO)" w:date="2025-01-27T11:29:00Z" w16du:dateUtc="2025-01-27T11:29:00Z">
          <w:r w:rsidR="00963100" w:rsidRPr="00207ADC" w:rsidDel="00AB5FE3">
            <w:rPr>
              <w:rFonts w:ascii="Arial" w:hAnsi="Arial" w:cs="Arial"/>
              <w:b/>
              <w:bCs/>
              <w:sz w:val="22"/>
              <w:szCs w:val="22"/>
            </w:rPr>
            <w:delText>Secretary</w:delText>
          </w:r>
        </w:del>
      </w:ins>
      <w:ins w:id="5906" w:author="Tammy Meek (NESO)" w:date="2025-01-27T11:29:00Z" w16du:dateUtc="2025-01-27T11:29:00Z">
        <w:r w:rsidR="00AB5FE3" w:rsidRPr="00AB5FE3">
          <w:rPr>
            <w:rFonts w:ascii="Arial" w:hAnsi="Arial" w:cs="Arial"/>
            <w:i/>
            <w:iCs/>
            <w:sz w:val="22"/>
            <w:szCs w:val="22"/>
          </w:rPr>
          <w:t>Secretary</w:t>
        </w:r>
      </w:ins>
      <w:ins w:id="5907" w:author="Stuart McLarnon (NESO)" w:date="2025-01-14T13:52:00Z">
        <w:r w:rsidR="00963100">
          <w:rPr>
            <w:rFonts w:ascii="Arial" w:hAnsi="Arial" w:cs="Arial"/>
            <w:sz w:val="22"/>
            <w:szCs w:val="22"/>
          </w:rPr>
          <w:t xml:space="preserve"> shall record the range of recommendations which shall be incorporated into the Modification Report. The </w:t>
        </w:r>
        <w:del w:id="5908" w:author="Tammy Meek (NESO)" w:date="2025-01-27T11:33:00Z" w16du:dateUtc="2025-01-27T11:33:00Z">
          <w:r w:rsidR="00963100" w:rsidRPr="00207ADC" w:rsidDel="00AB5FE3">
            <w:rPr>
              <w:rFonts w:ascii="Arial" w:hAnsi="Arial" w:cs="Arial"/>
              <w:b/>
              <w:bCs/>
              <w:sz w:val="22"/>
              <w:szCs w:val="22"/>
            </w:rPr>
            <w:delText>Panel</w:delText>
          </w:r>
        </w:del>
      </w:ins>
      <w:ins w:id="5909" w:author="Tammy Meek (NESO)" w:date="2025-01-27T11:33:00Z" w16du:dateUtc="2025-01-27T11:33:00Z">
        <w:r w:rsidR="00AB5FE3" w:rsidRPr="00AB5FE3">
          <w:rPr>
            <w:rFonts w:ascii="Arial" w:hAnsi="Arial" w:cs="Arial"/>
            <w:i/>
            <w:iCs/>
            <w:sz w:val="22"/>
            <w:szCs w:val="22"/>
          </w:rPr>
          <w:t>Panel</w:t>
        </w:r>
      </w:ins>
      <w:ins w:id="5910" w:author="Stuart McLarnon (NESO)" w:date="2025-01-14T13:52:00Z">
        <w:r w:rsidR="00963100">
          <w:rPr>
            <w:rFonts w:ascii="Arial" w:hAnsi="Arial" w:cs="Arial"/>
            <w:sz w:val="22"/>
            <w:szCs w:val="22"/>
          </w:rPr>
          <w:t xml:space="preserve"> shall instruct the </w:t>
        </w:r>
        <w:del w:id="5911" w:author="Tammy Meek (NESO)" w:date="2025-01-27T11:29:00Z" w16du:dateUtc="2025-01-27T11:29:00Z">
          <w:r w:rsidR="00963100" w:rsidRPr="00207ADC" w:rsidDel="00AB5FE3">
            <w:rPr>
              <w:rFonts w:ascii="Arial" w:hAnsi="Arial" w:cs="Arial"/>
              <w:b/>
              <w:bCs/>
              <w:sz w:val="22"/>
              <w:szCs w:val="22"/>
            </w:rPr>
            <w:delText>Secretary</w:delText>
          </w:r>
        </w:del>
      </w:ins>
      <w:ins w:id="5912" w:author="Tammy Meek (NESO)" w:date="2025-01-27T11:29:00Z" w16du:dateUtc="2025-01-27T11:29:00Z">
        <w:r w:rsidR="00AB5FE3" w:rsidRPr="00AB5FE3">
          <w:rPr>
            <w:rFonts w:ascii="Arial" w:hAnsi="Arial" w:cs="Arial"/>
            <w:i/>
            <w:iCs/>
            <w:sz w:val="22"/>
            <w:szCs w:val="22"/>
          </w:rPr>
          <w:t>Secretary</w:t>
        </w:r>
      </w:ins>
      <w:ins w:id="5913" w:author="Stuart McLarnon (NESO)" w:date="2025-01-14T13:52:00Z">
        <w:r w:rsidR="00963100">
          <w:rPr>
            <w:rFonts w:ascii="Arial" w:hAnsi="Arial" w:cs="Arial"/>
            <w:sz w:val="22"/>
            <w:szCs w:val="22"/>
          </w:rPr>
          <w:t xml:space="preserve"> or Workgroup </w:t>
        </w:r>
        <w:del w:id="5914" w:author="Tammy Meek (NESO)" w:date="2025-01-28T11:34:00Z" w16du:dateUtc="2025-01-28T11:34:00Z">
          <w:r w:rsidR="00963100" w:rsidDel="0027358C">
            <w:rPr>
              <w:rFonts w:ascii="Arial" w:hAnsi="Arial" w:cs="Arial"/>
              <w:sz w:val="22"/>
              <w:szCs w:val="22"/>
            </w:rPr>
            <w:delText>Chairperson</w:delText>
          </w:r>
        </w:del>
      </w:ins>
      <w:ins w:id="5915" w:author="Tammy Meek (NESO)" w:date="2025-01-28T11:34:00Z" w16du:dateUtc="2025-01-28T11:34:00Z">
        <w:r w:rsidR="0027358C" w:rsidRPr="0027358C">
          <w:rPr>
            <w:rFonts w:ascii="Arial" w:hAnsi="Arial" w:cs="Arial"/>
            <w:i/>
            <w:iCs/>
            <w:sz w:val="22"/>
            <w:szCs w:val="22"/>
          </w:rPr>
          <w:t>Chairperson</w:t>
        </w:r>
      </w:ins>
      <w:ins w:id="5916" w:author="Stuart McLarnon (NESO)" w:date="2025-01-14T13:52:00Z">
        <w:r w:rsidR="00963100">
          <w:rPr>
            <w:rFonts w:ascii="Arial" w:hAnsi="Arial" w:cs="Arial"/>
            <w:sz w:val="22"/>
            <w:szCs w:val="22"/>
          </w:rPr>
          <w:t xml:space="preserve"> to prepare the Modification Report for subsequent submission to the </w:t>
        </w:r>
        <w:del w:id="5917" w:author="Tammy Meek (NESO)" w:date="2025-01-27T11:34:00Z" w16du:dateUtc="2025-01-27T11:34:00Z">
          <w:r w:rsidR="00963100" w:rsidRPr="00207ADC" w:rsidDel="00AB5FE3">
            <w:rPr>
              <w:rFonts w:ascii="Arial" w:hAnsi="Arial" w:cs="Arial"/>
              <w:b/>
              <w:bCs/>
              <w:sz w:val="22"/>
              <w:szCs w:val="22"/>
            </w:rPr>
            <w:delText>Authority</w:delText>
          </w:r>
        </w:del>
      </w:ins>
      <w:ins w:id="5918" w:author="Tammy Meek (NESO)" w:date="2025-01-27T11:34:00Z" w16du:dateUtc="2025-01-27T11:34:00Z">
        <w:r w:rsidR="00AB5FE3" w:rsidRPr="00AB5FE3">
          <w:rPr>
            <w:rFonts w:ascii="Arial" w:hAnsi="Arial" w:cs="Arial"/>
            <w:i/>
            <w:iCs/>
            <w:sz w:val="22"/>
            <w:szCs w:val="22"/>
          </w:rPr>
          <w:t>Authority</w:t>
        </w:r>
      </w:ins>
      <w:ins w:id="5919" w:author="Stuart McLarnon (NESO)" w:date="2025-01-14T13:52:00Z">
        <w:r w:rsidR="00963100">
          <w:rPr>
            <w:rFonts w:ascii="Arial" w:hAnsi="Arial" w:cs="Arial"/>
            <w:sz w:val="22"/>
            <w:szCs w:val="22"/>
          </w:rPr>
          <w:t xml:space="preserve">. Those </w:t>
        </w:r>
        <w:r w:rsidR="00963100" w:rsidRPr="006A11F5">
          <w:rPr>
            <w:rFonts w:ascii="Arial" w:hAnsi="Arial" w:cs="Arial"/>
            <w:i/>
            <w:sz w:val="22"/>
            <w:szCs w:val="22"/>
            <w:rPrChange w:id="5920" w:author="Tammy Meek (NESO)" w:date="2025-01-28T09:35:00Z" w16du:dateUtc="2025-01-28T09:35:00Z">
              <w:rPr>
                <w:rFonts w:ascii="Arial" w:hAnsi="Arial" w:cs="Arial"/>
                <w:b/>
                <w:bCs/>
                <w:sz w:val="22"/>
                <w:szCs w:val="22"/>
              </w:rPr>
            </w:rPrChange>
          </w:rPr>
          <w:t>Licensee</w:t>
        </w:r>
        <w:r w:rsidR="00963100">
          <w:rPr>
            <w:rFonts w:ascii="Arial" w:hAnsi="Arial" w:cs="Arial"/>
            <w:sz w:val="22"/>
            <w:szCs w:val="22"/>
          </w:rPr>
          <w:t xml:space="preserve"> </w:t>
        </w:r>
        <w:del w:id="5921" w:author="Tammy Meek (NESO)" w:date="2025-01-27T11:27:00Z" w16du:dateUtc="2025-01-27T11:27:00Z">
          <w:r w:rsidR="00963100" w:rsidRPr="00207ADC" w:rsidDel="00AB5FE3">
            <w:rPr>
              <w:rFonts w:ascii="Arial" w:hAnsi="Arial" w:cs="Arial"/>
              <w:b/>
              <w:bCs/>
              <w:sz w:val="22"/>
              <w:szCs w:val="22"/>
            </w:rPr>
            <w:delText>Members</w:delText>
          </w:r>
        </w:del>
      </w:ins>
      <w:ins w:id="5922" w:author="Tammy Meek (NESO)" w:date="2025-01-27T11:27:00Z" w16du:dateUtc="2025-01-27T11:27:00Z">
        <w:r w:rsidR="00AB5FE3" w:rsidRPr="00AB5FE3">
          <w:rPr>
            <w:rFonts w:ascii="Arial" w:hAnsi="Arial" w:cs="Arial"/>
            <w:i/>
            <w:iCs/>
            <w:sz w:val="22"/>
            <w:szCs w:val="22"/>
          </w:rPr>
          <w:t>Members</w:t>
        </w:r>
      </w:ins>
      <w:ins w:id="5923" w:author="Stuart McLarnon (NESO)" w:date="2025-01-14T13:52:00Z">
        <w:r w:rsidR="00963100">
          <w:rPr>
            <w:rFonts w:ascii="Arial" w:hAnsi="Arial" w:cs="Arial"/>
            <w:sz w:val="22"/>
            <w:szCs w:val="22"/>
          </w:rPr>
          <w:t xml:space="preserve"> that recommend Modification to the </w:t>
        </w:r>
        <w:del w:id="5924" w:author="Tammy Meek (NESO)" w:date="2025-01-27T11:17:00Z" w16du:dateUtc="2025-01-27T11:17:00Z">
          <w:r w:rsidR="00963100" w:rsidRPr="00207ADC" w:rsidDel="00CD302F">
            <w:rPr>
              <w:rFonts w:ascii="Arial" w:hAnsi="Arial" w:cs="Arial"/>
              <w:b/>
              <w:bCs/>
              <w:sz w:val="22"/>
              <w:szCs w:val="22"/>
            </w:rPr>
            <w:delText>SQSS</w:delText>
          </w:r>
        </w:del>
      </w:ins>
      <w:ins w:id="5925" w:author="Tammy Meek (NESO)" w:date="2025-01-27T11:18:00Z" w16du:dateUtc="2025-01-27T11:18:00Z">
        <w:r w:rsidR="00CD302F" w:rsidRPr="00CD302F">
          <w:rPr>
            <w:rFonts w:ascii="Arial" w:hAnsi="Arial" w:cs="Arial"/>
            <w:i/>
            <w:iCs/>
            <w:sz w:val="22"/>
            <w:szCs w:val="22"/>
          </w:rPr>
          <w:t>SQSS</w:t>
        </w:r>
      </w:ins>
      <w:ins w:id="5926" w:author="Stuart McLarnon (NESO)" w:date="2025-01-14T13:52:00Z">
        <w:r w:rsidR="00963100">
          <w:rPr>
            <w:rFonts w:ascii="Arial" w:hAnsi="Arial" w:cs="Arial"/>
            <w:sz w:val="22"/>
            <w:szCs w:val="22"/>
          </w:rPr>
          <w:t xml:space="preserve"> may send licence change requests to the </w:t>
        </w:r>
        <w:del w:id="5927" w:author="Tammy Meek (NESO)" w:date="2025-01-27T11:34:00Z" w16du:dateUtc="2025-01-27T11:34:00Z">
          <w:r w:rsidR="00963100" w:rsidRPr="00207ADC" w:rsidDel="00AB5FE3">
            <w:rPr>
              <w:rFonts w:ascii="Arial" w:hAnsi="Arial" w:cs="Arial"/>
              <w:b/>
              <w:bCs/>
              <w:sz w:val="22"/>
              <w:szCs w:val="22"/>
            </w:rPr>
            <w:delText>Authority</w:delText>
          </w:r>
        </w:del>
      </w:ins>
      <w:ins w:id="5928" w:author="Tammy Meek (NESO)" w:date="2025-01-27T11:34:00Z" w16du:dateUtc="2025-01-27T11:34:00Z">
        <w:r w:rsidR="00AB5FE3" w:rsidRPr="00AB5FE3">
          <w:rPr>
            <w:rFonts w:ascii="Arial" w:hAnsi="Arial" w:cs="Arial"/>
            <w:i/>
            <w:iCs/>
            <w:sz w:val="22"/>
            <w:szCs w:val="22"/>
          </w:rPr>
          <w:t>Authority</w:t>
        </w:r>
      </w:ins>
      <w:ins w:id="5929" w:author="Stuart McLarnon (NESO)" w:date="2025-01-14T13:52:00Z">
        <w:r w:rsidR="00963100">
          <w:rPr>
            <w:rFonts w:ascii="Arial" w:hAnsi="Arial" w:cs="Arial"/>
            <w:sz w:val="22"/>
            <w:szCs w:val="22"/>
          </w:rPr>
          <w:t xml:space="preserve">. The </w:t>
        </w:r>
        <w:del w:id="5930" w:author="Tammy Meek (NESO)" w:date="2025-01-27T11:29:00Z" w16du:dateUtc="2025-01-27T11:29:00Z">
          <w:r w:rsidR="00963100" w:rsidRPr="00207ADC" w:rsidDel="00AB5FE3">
            <w:rPr>
              <w:rFonts w:ascii="Arial" w:hAnsi="Arial" w:cs="Arial"/>
              <w:b/>
              <w:bCs/>
              <w:sz w:val="22"/>
              <w:szCs w:val="22"/>
            </w:rPr>
            <w:delText>Secretary</w:delText>
          </w:r>
        </w:del>
      </w:ins>
      <w:ins w:id="5931" w:author="Tammy Meek (NESO)" w:date="2025-01-27T11:29:00Z" w16du:dateUtc="2025-01-27T11:29:00Z">
        <w:r w:rsidR="00AB5FE3" w:rsidRPr="00AB5FE3">
          <w:rPr>
            <w:rFonts w:ascii="Arial" w:hAnsi="Arial" w:cs="Arial"/>
            <w:i/>
            <w:iCs/>
            <w:sz w:val="22"/>
            <w:szCs w:val="22"/>
          </w:rPr>
          <w:t>Secretary</w:t>
        </w:r>
      </w:ins>
      <w:ins w:id="5932" w:author="Stuart McLarnon (NESO)" w:date="2025-01-14T13:52:00Z">
        <w:r w:rsidR="00963100">
          <w:rPr>
            <w:rFonts w:ascii="Arial" w:hAnsi="Arial" w:cs="Arial"/>
            <w:sz w:val="22"/>
            <w:szCs w:val="22"/>
          </w:rPr>
          <w:t xml:space="preserve"> shall also update the Modification Register and publish the Modification Report on the </w:t>
        </w:r>
        <w:del w:id="5933" w:author="Tammy Meek (NESO)" w:date="2025-01-24T11:51:00Z" w16du:dateUtc="2025-01-24T11:51:00Z">
          <w:r w:rsidR="00963100" w:rsidRPr="00005F4A" w:rsidDel="00C14108">
            <w:rPr>
              <w:rFonts w:ascii="Arial" w:hAnsi="Arial" w:cs="Arial"/>
              <w:b/>
              <w:bCs/>
              <w:sz w:val="22"/>
              <w:szCs w:val="22"/>
            </w:rPr>
            <w:delText>ISOP</w:delText>
          </w:r>
        </w:del>
      </w:ins>
      <w:ins w:id="5934" w:author="Tammy Meek (NESO)" w:date="2025-01-27T11:35:00Z" w16du:dateUtc="2025-01-27T11:35:00Z">
        <w:r w:rsidR="00AB5FE3" w:rsidRPr="00AB5FE3">
          <w:rPr>
            <w:rFonts w:ascii="Arial" w:hAnsi="Arial" w:cs="Arial"/>
            <w:i/>
            <w:iCs/>
            <w:sz w:val="22"/>
            <w:szCs w:val="22"/>
          </w:rPr>
          <w:t>ISOP</w:t>
        </w:r>
      </w:ins>
      <w:ins w:id="5935" w:author="Stuart McLarnon (NESO)" w:date="2025-01-14T13:52:00Z">
        <w:r w:rsidR="00963100">
          <w:rPr>
            <w:rFonts w:ascii="Arial" w:hAnsi="Arial" w:cs="Arial"/>
            <w:sz w:val="22"/>
            <w:szCs w:val="22"/>
          </w:rPr>
          <w:t xml:space="preserve"> website.</w:t>
        </w:r>
      </w:ins>
    </w:p>
    <w:p w14:paraId="774BE680" w14:textId="66550156" w:rsidR="00963100" w:rsidRDefault="00CF0301" w:rsidP="00963100">
      <w:pPr>
        <w:kinsoku w:val="0"/>
        <w:overflowPunct w:val="0"/>
        <w:autoSpaceDE/>
        <w:autoSpaceDN/>
        <w:adjustRightInd/>
        <w:spacing w:before="241" w:line="254" w:lineRule="exact"/>
        <w:ind w:left="1656" w:hanging="936"/>
        <w:jc w:val="both"/>
        <w:textAlignment w:val="baseline"/>
        <w:rPr>
          <w:ins w:id="5936" w:author="Stuart McLarnon (NESO)" w:date="2025-01-14T13:52:00Z"/>
          <w:rFonts w:ascii="Arial" w:hAnsi="Arial" w:cs="Arial"/>
          <w:sz w:val="22"/>
          <w:szCs w:val="22"/>
        </w:rPr>
      </w:pPr>
      <w:ins w:id="5937" w:author="Stuart McLarnon (NESO)" w:date="2025-01-14T13:59:00Z">
        <w:r w:rsidRPr="00CF0301">
          <w:rPr>
            <w:rFonts w:ascii="Arial" w:hAnsi="Arial" w:cs="Arial"/>
            <w:sz w:val="22"/>
            <w:szCs w:val="22"/>
          </w:rPr>
          <w:t>J.</w:t>
        </w:r>
      </w:ins>
      <w:ins w:id="5938" w:author="Stuart McLarnon (NESO)" w:date="2025-01-14T13:52:00Z">
        <w:r w:rsidR="00963100">
          <w:rPr>
            <w:rFonts w:ascii="Arial" w:hAnsi="Arial" w:cs="Arial"/>
            <w:sz w:val="22"/>
            <w:szCs w:val="22"/>
          </w:rPr>
          <w:t>5.2.5.5 None of the facts, opinions or statements contained in the Modification Report may be relied upon by any other person.</w:t>
        </w:r>
      </w:ins>
    </w:p>
    <w:p w14:paraId="35D6BA9B" w14:textId="16F8E6A3" w:rsidR="00963100" w:rsidRDefault="00CF0301" w:rsidP="00963100">
      <w:pPr>
        <w:kinsoku w:val="0"/>
        <w:overflowPunct w:val="0"/>
        <w:autoSpaceDE/>
        <w:autoSpaceDN/>
        <w:adjustRightInd/>
        <w:spacing w:before="237" w:line="253" w:lineRule="exact"/>
        <w:textAlignment w:val="baseline"/>
        <w:rPr>
          <w:ins w:id="5939" w:author="Stuart McLarnon (NESO)" w:date="2025-01-14T13:52:00Z"/>
          <w:rFonts w:ascii="Arial" w:hAnsi="Arial" w:cs="Arial"/>
          <w:spacing w:val="4"/>
          <w:sz w:val="22"/>
          <w:szCs w:val="22"/>
        </w:rPr>
      </w:pPr>
      <w:ins w:id="5940" w:author="Stuart McLarnon (NESO)" w:date="2025-01-14T13:59:00Z">
        <w:r w:rsidRPr="00CF0301">
          <w:rPr>
            <w:rFonts w:ascii="Arial" w:hAnsi="Arial" w:cs="Arial"/>
            <w:spacing w:val="4"/>
            <w:sz w:val="22"/>
            <w:szCs w:val="22"/>
          </w:rPr>
          <w:t>J.</w:t>
        </w:r>
      </w:ins>
      <w:ins w:id="5941" w:author="Stuart McLarnon (NESO)" w:date="2025-01-14T13:52:00Z">
        <w:r w:rsidR="00963100">
          <w:rPr>
            <w:rFonts w:ascii="Arial" w:hAnsi="Arial" w:cs="Arial"/>
            <w:spacing w:val="4"/>
            <w:sz w:val="22"/>
            <w:szCs w:val="22"/>
          </w:rPr>
          <w:t>5.2.6 Further versions of SQSS</w:t>
        </w:r>
      </w:ins>
    </w:p>
    <w:p w14:paraId="09C19AC3" w14:textId="34662B3B" w:rsidR="00963100" w:rsidRDefault="00CF0301" w:rsidP="00963100">
      <w:pPr>
        <w:kinsoku w:val="0"/>
        <w:overflowPunct w:val="0"/>
        <w:autoSpaceDE/>
        <w:autoSpaceDN/>
        <w:adjustRightInd/>
        <w:spacing w:before="236" w:line="253" w:lineRule="exact"/>
        <w:ind w:left="720"/>
        <w:jc w:val="both"/>
        <w:textAlignment w:val="baseline"/>
        <w:rPr>
          <w:ins w:id="5942" w:author="Stuart McLarnon (NESO)" w:date="2025-01-14T13:52:00Z"/>
          <w:rFonts w:ascii="Arial" w:hAnsi="Arial" w:cs="Arial"/>
          <w:sz w:val="22"/>
          <w:szCs w:val="22"/>
        </w:rPr>
      </w:pPr>
      <w:ins w:id="5943" w:author="Stuart McLarnon (NESO)" w:date="2025-01-14T13:59:00Z">
        <w:r w:rsidRPr="00CF0301">
          <w:rPr>
            <w:rFonts w:ascii="Arial" w:hAnsi="Arial" w:cs="Arial"/>
            <w:sz w:val="22"/>
            <w:szCs w:val="22"/>
          </w:rPr>
          <w:t>J.</w:t>
        </w:r>
      </w:ins>
      <w:ins w:id="5944" w:author="Stuart McLarnon (NESO)" w:date="2025-01-14T13:52:00Z">
        <w:r w:rsidR="00963100">
          <w:rPr>
            <w:rFonts w:ascii="Arial" w:hAnsi="Arial" w:cs="Arial"/>
            <w:sz w:val="22"/>
            <w:szCs w:val="22"/>
          </w:rPr>
          <w:t xml:space="preserve">5.2.6.1 If the </w:t>
        </w:r>
        <w:del w:id="5945" w:author="Tammy Meek (NESO)" w:date="2025-01-27T11:34:00Z" w16du:dateUtc="2025-01-27T11:34:00Z">
          <w:r w:rsidR="00963100" w:rsidRPr="00207ADC" w:rsidDel="00AB5FE3">
            <w:rPr>
              <w:rFonts w:ascii="Arial" w:hAnsi="Arial" w:cs="Arial"/>
              <w:b/>
              <w:bCs/>
              <w:sz w:val="22"/>
              <w:szCs w:val="22"/>
            </w:rPr>
            <w:delText>Authority</w:delText>
          </w:r>
        </w:del>
      </w:ins>
      <w:ins w:id="5946" w:author="Tammy Meek (NESO)" w:date="2025-01-27T11:34:00Z" w16du:dateUtc="2025-01-27T11:34:00Z">
        <w:r w:rsidR="00AB5FE3" w:rsidRPr="00AB5FE3">
          <w:rPr>
            <w:rFonts w:ascii="Arial" w:hAnsi="Arial" w:cs="Arial"/>
            <w:i/>
            <w:iCs/>
            <w:sz w:val="22"/>
            <w:szCs w:val="22"/>
          </w:rPr>
          <w:t>Authority</w:t>
        </w:r>
      </w:ins>
      <w:ins w:id="5947" w:author="Stuart McLarnon (NESO)" w:date="2025-01-14T13:52:00Z">
        <w:r w:rsidR="00963100">
          <w:rPr>
            <w:rFonts w:ascii="Arial" w:hAnsi="Arial" w:cs="Arial"/>
            <w:sz w:val="22"/>
            <w:szCs w:val="22"/>
          </w:rPr>
          <w:t xml:space="preserve"> directs a change to the </w:t>
        </w:r>
        <w:del w:id="5948" w:author="Tammy Meek (NESO)" w:date="2025-01-27T11:17:00Z" w16du:dateUtc="2025-01-27T11:17:00Z">
          <w:r w:rsidR="00963100" w:rsidRPr="00207ADC" w:rsidDel="00CD302F">
            <w:rPr>
              <w:rFonts w:ascii="Arial" w:hAnsi="Arial" w:cs="Arial"/>
              <w:b/>
              <w:bCs/>
              <w:sz w:val="22"/>
              <w:szCs w:val="22"/>
            </w:rPr>
            <w:delText>SQSS</w:delText>
          </w:r>
        </w:del>
      </w:ins>
      <w:ins w:id="5949" w:author="Tammy Meek (NESO)" w:date="2025-01-27T11:18:00Z" w16du:dateUtc="2025-01-27T11:18:00Z">
        <w:r w:rsidR="00CD302F" w:rsidRPr="00CD302F">
          <w:rPr>
            <w:rFonts w:ascii="Arial" w:hAnsi="Arial" w:cs="Arial"/>
            <w:i/>
            <w:iCs/>
            <w:sz w:val="22"/>
            <w:szCs w:val="22"/>
          </w:rPr>
          <w:t>SQSS</w:t>
        </w:r>
      </w:ins>
      <w:ins w:id="5950" w:author="Stuart McLarnon (NESO)" w:date="2025-01-14T13:52:00Z">
        <w:r w:rsidR="00963100">
          <w:rPr>
            <w:rFonts w:ascii="Arial" w:hAnsi="Arial" w:cs="Arial"/>
            <w:sz w:val="22"/>
            <w:szCs w:val="22"/>
          </w:rPr>
          <w:t xml:space="preserve"> the </w:t>
        </w:r>
        <w:r w:rsidR="00963100" w:rsidRPr="006A11F5">
          <w:rPr>
            <w:rFonts w:ascii="Arial" w:hAnsi="Arial" w:cs="Arial"/>
            <w:i/>
            <w:sz w:val="22"/>
            <w:szCs w:val="22"/>
            <w:rPrChange w:id="5951" w:author="Tammy Meek (NESO)" w:date="2025-01-28T09:35:00Z" w16du:dateUtc="2025-01-28T09:35:00Z">
              <w:rPr>
                <w:rFonts w:ascii="Arial" w:hAnsi="Arial" w:cs="Arial"/>
                <w:b/>
                <w:bCs/>
                <w:sz w:val="22"/>
                <w:szCs w:val="22"/>
              </w:rPr>
            </w:rPrChange>
          </w:rPr>
          <w:t>Licensee</w:t>
        </w:r>
        <w:r w:rsidR="00963100">
          <w:rPr>
            <w:rFonts w:ascii="Arial" w:hAnsi="Arial" w:cs="Arial"/>
            <w:sz w:val="22"/>
            <w:szCs w:val="22"/>
          </w:rPr>
          <w:t xml:space="preserve"> shall</w:t>
        </w:r>
      </w:ins>
    </w:p>
    <w:p w14:paraId="635AE522" w14:textId="07F2E980" w:rsidR="00963100" w:rsidRDefault="00963100" w:rsidP="00963100">
      <w:pPr>
        <w:kinsoku w:val="0"/>
        <w:overflowPunct w:val="0"/>
        <w:autoSpaceDE/>
        <w:autoSpaceDN/>
        <w:adjustRightInd/>
        <w:spacing w:before="10" w:line="252" w:lineRule="exact"/>
        <w:ind w:left="1512"/>
        <w:jc w:val="both"/>
        <w:textAlignment w:val="baseline"/>
        <w:rPr>
          <w:ins w:id="5952" w:author="Stuart McLarnon (NESO)" w:date="2025-01-14T13:52:00Z"/>
          <w:rFonts w:ascii="Arial" w:hAnsi="Arial" w:cs="Arial"/>
          <w:spacing w:val="-2"/>
          <w:sz w:val="22"/>
          <w:szCs w:val="22"/>
        </w:rPr>
      </w:pPr>
      <w:ins w:id="5953" w:author="Stuart McLarnon (NESO)" w:date="2025-01-14T13:52:00Z">
        <w:r>
          <w:rPr>
            <w:rFonts w:ascii="Arial" w:hAnsi="Arial" w:cs="Arial"/>
            <w:spacing w:val="-2"/>
            <w:sz w:val="22"/>
            <w:szCs w:val="22"/>
          </w:rPr>
          <w:t xml:space="preserve">provide a revised version of the </w:t>
        </w:r>
        <w:del w:id="5954" w:author="Tammy Meek (NESO)" w:date="2025-01-27T11:17:00Z" w16du:dateUtc="2025-01-27T11:17:00Z">
          <w:r w:rsidRPr="00207ADC" w:rsidDel="00CD302F">
            <w:rPr>
              <w:rFonts w:ascii="Arial" w:hAnsi="Arial" w:cs="Arial"/>
              <w:b/>
              <w:bCs/>
              <w:spacing w:val="-2"/>
              <w:sz w:val="22"/>
              <w:szCs w:val="22"/>
            </w:rPr>
            <w:delText>SQSS</w:delText>
          </w:r>
        </w:del>
      </w:ins>
      <w:ins w:id="5955" w:author="Tammy Meek (NESO)" w:date="2025-01-27T11:18:00Z" w16du:dateUtc="2025-01-27T11:18:00Z">
        <w:r w:rsidR="00CD302F" w:rsidRPr="00CD302F">
          <w:rPr>
            <w:rFonts w:ascii="Arial" w:hAnsi="Arial" w:cs="Arial"/>
            <w:i/>
            <w:iCs/>
            <w:spacing w:val="-2"/>
            <w:sz w:val="22"/>
            <w:szCs w:val="22"/>
          </w:rPr>
          <w:t>SQSS</w:t>
        </w:r>
      </w:ins>
      <w:ins w:id="5956" w:author="Stuart McLarnon (NESO)" w:date="2025-01-14T13:52:00Z">
        <w:r>
          <w:rPr>
            <w:rFonts w:ascii="Arial" w:hAnsi="Arial" w:cs="Arial"/>
            <w:spacing w:val="-2"/>
            <w:sz w:val="22"/>
            <w:szCs w:val="22"/>
          </w:rPr>
          <w:t xml:space="preserve"> in accordance with the terms of such notice, update the Modification Register and publish the revised </w:t>
        </w:r>
        <w:del w:id="5957" w:author="Tammy Meek (NESO)" w:date="2025-01-27T11:17:00Z" w16du:dateUtc="2025-01-27T11:17:00Z">
          <w:r w:rsidRPr="00207ADC" w:rsidDel="00CD302F">
            <w:rPr>
              <w:rFonts w:ascii="Arial" w:hAnsi="Arial" w:cs="Arial"/>
              <w:b/>
              <w:bCs/>
              <w:spacing w:val="-2"/>
              <w:sz w:val="22"/>
              <w:szCs w:val="22"/>
            </w:rPr>
            <w:delText>SQSS</w:delText>
          </w:r>
        </w:del>
      </w:ins>
      <w:ins w:id="5958" w:author="Tammy Meek (NESO)" w:date="2025-01-27T11:18:00Z" w16du:dateUtc="2025-01-27T11:18:00Z">
        <w:r w:rsidR="00CD302F" w:rsidRPr="00CD302F">
          <w:rPr>
            <w:rFonts w:ascii="Arial" w:hAnsi="Arial" w:cs="Arial"/>
            <w:i/>
            <w:iCs/>
            <w:spacing w:val="-2"/>
            <w:sz w:val="22"/>
            <w:szCs w:val="22"/>
          </w:rPr>
          <w:t>SQSS</w:t>
        </w:r>
      </w:ins>
      <w:ins w:id="5959" w:author="Stuart McLarnon (NESO)" w:date="2025-01-14T13:52:00Z">
        <w:r>
          <w:rPr>
            <w:rFonts w:ascii="Arial" w:hAnsi="Arial" w:cs="Arial"/>
            <w:spacing w:val="-2"/>
            <w:sz w:val="22"/>
            <w:szCs w:val="22"/>
          </w:rPr>
          <w:t xml:space="preserve"> on the </w:t>
        </w:r>
        <w:del w:id="5960" w:author="Tammy Meek (NESO)" w:date="2025-01-24T11:51:00Z" w16du:dateUtc="2025-01-24T11:51:00Z">
          <w:r w:rsidRPr="004155C5" w:rsidDel="00C14108">
            <w:rPr>
              <w:rFonts w:ascii="Arial" w:hAnsi="Arial" w:cs="Arial"/>
              <w:b/>
              <w:bCs/>
              <w:spacing w:val="-2"/>
              <w:sz w:val="22"/>
              <w:szCs w:val="22"/>
            </w:rPr>
            <w:delText>ISOP</w:delText>
          </w:r>
        </w:del>
      </w:ins>
      <w:ins w:id="5961" w:author="Tammy Meek (NESO)" w:date="2025-01-27T11:35:00Z" w16du:dateUtc="2025-01-27T11:35:00Z">
        <w:r w:rsidR="00AB5FE3" w:rsidRPr="00AB5FE3">
          <w:rPr>
            <w:rFonts w:ascii="Arial" w:hAnsi="Arial" w:cs="Arial"/>
            <w:i/>
            <w:iCs/>
            <w:spacing w:val="-2"/>
            <w:sz w:val="22"/>
            <w:szCs w:val="22"/>
          </w:rPr>
          <w:t>ISOP</w:t>
        </w:r>
      </w:ins>
      <w:ins w:id="5962" w:author="Stuart McLarnon (NESO)" w:date="2025-01-14T13:52:00Z">
        <w:r>
          <w:rPr>
            <w:rFonts w:ascii="Arial" w:hAnsi="Arial" w:cs="Arial"/>
            <w:spacing w:val="-2"/>
            <w:sz w:val="22"/>
            <w:szCs w:val="22"/>
          </w:rPr>
          <w:t xml:space="preserve"> website. </w:t>
        </w:r>
      </w:ins>
    </w:p>
    <w:p w14:paraId="31152F55" w14:textId="4DC5C6AD" w:rsidR="00963100" w:rsidRDefault="00963100" w:rsidP="00963100">
      <w:pPr>
        <w:kinsoku w:val="0"/>
        <w:overflowPunct w:val="0"/>
        <w:autoSpaceDE/>
        <w:autoSpaceDN/>
        <w:adjustRightInd/>
        <w:spacing w:before="10" w:line="252" w:lineRule="exact"/>
        <w:ind w:left="1512"/>
        <w:jc w:val="both"/>
        <w:textAlignment w:val="baseline"/>
        <w:rPr>
          <w:ins w:id="5963" w:author="Stuart McLarnon (NESO)" w:date="2025-01-14T13:52:00Z"/>
          <w:rFonts w:ascii="Arial" w:hAnsi="Arial" w:cs="Arial"/>
          <w:spacing w:val="-2"/>
          <w:sz w:val="22"/>
          <w:szCs w:val="22"/>
        </w:rPr>
      </w:pPr>
      <w:ins w:id="5964" w:author="Stuart McLarnon (NESO)" w:date="2025-01-14T13:52:00Z">
        <w:r>
          <w:rPr>
            <w:rFonts w:ascii="Arial" w:hAnsi="Arial" w:cs="Arial"/>
            <w:spacing w:val="-2"/>
            <w:sz w:val="22"/>
            <w:szCs w:val="22"/>
          </w:rPr>
          <w:t xml:space="preserve">No change shall be made to the </w:t>
        </w:r>
        <w:del w:id="5965" w:author="Tammy Meek (NESO)" w:date="2025-01-27T11:17:00Z" w16du:dateUtc="2025-01-27T11:17:00Z">
          <w:r w:rsidRPr="005C1D62" w:rsidDel="00CD302F">
            <w:rPr>
              <w:rFonts w:ascii="Arial" w:hAnsi="Arial" w:cs="Arial"/>
              <w:b/>
              <w:bCs/>
              <w:spacing w:val="-2"/>
              <w:sz w:val="22"/>
              <w:szCs w:val="22"/>
            </w:rPr>
            <w:delText>SQSS</w:delText>
          </w:r>
        </w:del>
      </w:ins>
      <w:ins w:id="5966" w:author="Tammy Meek (NESO)" w:date="2025-01-27T11:18:00Z" w16du:dateUtc="2025-01-27T11:18:00Z">
        <w:r w:rsidR="00CD302F" w:rsidRPr="00CD302F">
          <w:rPr>
            <w:rFonts w:ascii="Arial" w:hAnsi="Arial" w:cs="Arial"/>
            <w:i/>
            <w:iCs/>
            <w:spacing w:val="-2"/>
            <w:sz w:val="22"/>
            <w:szCs w:val="22"/>
          </w:rPr>
          <w:t>SQSS</w:t>
        </w:r>
      </w:ins>
      <w:ins w:id="5967" w:author="Stuart McLarnon (NESO)" w:date="2025-01-14T13:52:00Z">
        <w:r>
          <w:rPr>
            <w:rFonts w:ascii="Arial" w:hAnsi="Arial" w:cs="Arial"/>
            <w:spacing w:val="-2"/>
            <w:sz w:val="22"/>
            <w:szCs w:val="22"/>
          </w:rPr>
          <w:t xml:space="preserve"> without prior consent of the </w:t>
        </w:r>
        <w:del w:id="5968" w:author="Tammy Meek (NESO)" w:date="2025-01-27T11:34:00Z" w16du:dateUtc="2025-01-27T11:34:00Z">
          <w:r w:rsidRPr="005C1D62" w:rsidDel="00AB5FE3">
            <w:rPr>
              <w:rFonts w:ascii="Arial" w:hAnsi="Arial" w:cs="Arial"/>
              <w:b/>
              <w:bCs/>
              <w:spacing w:val="-2"/>
              <w:sz w:val="22"/>
              <w:szCs w:val="22"/>
            </w:rPr>
            <w:delText>Authority</w:delText>
          </w:r>
        </w:del>
      </w:ins>
      <w:ins w:id="5969" w:author="Tammy Meek (NESO)" w:date="2025-01-27T11:34:00Z" w16du:dateUtc="2025-01-27T11:34:00Z">
        <w:r w:rsidR="00AB5FE3" w:rsidRPr="00AB5FE3">
          <w:rPr>
            <w:rFonts w:ascii="Arial" w:hAnsi="Arial" w:cs="Arial"/>
            <w:i/>
            <w:iCs/>
            <w:spacing w:val="-2"/>
            <w:sz w:val="22"/>
            <w:szCs w:val="22"/>
          </w:rPr>
          <w:t>Authority</w:t>
        </w:r>
      </w:ins>
      <w:ins w:id="5970" w:author="Stuart McLarnon (NESO)" w:date="2025-01-14T13:52:00Z">
        <w:r>
          <w:rPr>
            <w:rFonts w:ascii="Arial" w:hAnsi="Arial" w:cs="Arial"/>
            <w:spacing w:val="-2"/>
            <w:sz w:val="22"/>
            <w:szCs w:val="22"/>
          </w:rPr>
          <w:t>.</w:t>
        </w:r>
      </w:ins>
    </w:p>
    <w:p w14:paraId="14C58B86" w14:textId="335B490B" w:rsidR="00963100" w:rsidRDefault="00CF0301" w:rsidP="00963100">
      <w:pPr>
        <w:kinsoku w:val="0"/>
        <w:overflowPunct w:val="0"/>
        <w:autoSpaceDE/>
        <w:autoSpaceDN/>
        <w:adjustRightInd/>
        <w:spacing w:before="231" w:line="259" w:lineRule="exact"/>
        <w:ind w:left="1512" w:hanging="792"/>
        <w:jc w:val="both"/>
        <w:textAlignment w:val="baseline"/>
        <w:rPr>
          <w:ins w:id="5971" w:author="Stuart McLarnon (NESO)" w:date="2025-01-14T13:52:00Z"/>
          <w:rFonts w:ascii="Arial" w:hAnsi="Arial" w:cs="Arial"/>
          <w:sz w:val="22"/>
          <w:szCs w:val="22"/>
        </w:rPr>
      </w:pPr>
      <w:ins w:id="5972" w:author="Stuart McLarnon (NESO)" w:date="2025-01-14T13:59:00Z">
        <w:r w:rsidRPr="00CF0301">
          <w:rPr>
            <w:rFonts w:ascii="Arial" w:hAnsi="Arial" w:cs="Arial"/>
            <w:sz w:val="22"/>
            <w:szCs w:val="22"/>
          </w:rPr>
          <w:t>J.</w:t>
        </w:r>
      </w:ins>
      <w:ins w:id="5973" w:author="Stuart McLarnon (NESO)" w:date="2025-01-14T13:52:00Z">
        <w:r w:rsidR="00963100">
          <w:rPr>
            <w:rFonts w:ascii="Arial" w:hAnsi="Arial" w:cs="Arial"/>
            <w:sz w:val="22"/>
            <w:szCs w:val="22"/>
          </w:rPr>
          <w:t xml:space="preserve">5.2.6.2 A Modification to the </w:t>
        </w:r>
        <w:del w:id="5974" w:author="Tammy Meek (NESO)" w:date="2025-01-27T11:17:00Z" w16du:dateUtc="2025-01-27T11:17:00Z">
          <w:r w:rsidR="00963100" w:rsidRPr="00207ADC" w:rsidDel="00CD302F">
            <w:rPr>
              <w:rFonts w:ascii="Arial" w:hAnsi="Arial" w:cs="Arial"/>
              <w:b/>
              <w:bCs/>
              <w:sz w:val="22"/>
              <w:szCs w:val="22"/>
            </w:rPr>
            <w:delText>SQSS</w:delText>
          </w:r>
        </w:del>
      </w:ins>
      <w:ins w:id="5975" w:author="Tammy Meek (NESO)" w:date="2025-01-27T11:18:00Z" w16du:dateUtc="2025-01-27T11:18:00Z">
        <w:r w:rsidR="00CD302F" w:rsidRPr="00CD302F">
          <w:rPr>
            <w:rFonts w:ascii="Arial" w:hAnsi="Arial" w:cs="Arial"/>
            <w:i/>
            <w:iCs/>
            <w:sz w:val="22"/>
            <w:szCs w:val="22"/>
          </w:rPr>
          <w:t>SQSS</w:t>
        </w:r>
      </w:ins>
      <w:ins w:id="5976" w:author="Stuart McLarnon (NESO)" w:date="2025-01-14T13:52:00Z">
        <w:r w:rsidR="00963100">
          <w:rPr>
            <w:rFonts w:ascii="Arial" w:hAnsi="Arial" w:cs="Arial"/>
            <w:sz w:val="22"/>
            <w:szCs w:val="22"/>
          </w:rPr>
          <w:t xml:space="preserve"> shall take effect from the date and time as specified in the direction referred to in sub-paragraph 5.2.6.1.</w:t>
        </w:r>
      </w:ins>
    </w:p>
    <w:p w14:paraId="79865DA1" w14:textId="4B53F053" w:rsidR="00963100" w:rsidRDefault="00CF0301" w:rsidP="00963100">
      <w:pPr>
        <w:kinsoku w:val="0"/>
        <w:overflowPunct w:val="0"/>
        <w:autoSpaceDE/>
        <w:autoSpaceDN/>
        <w:adjustRightInd/>
        <w:spacing w:before="231" w:line="259" w:lineRule="exact"/>
        <w:ind w:left="1512" w:hanging="792"/>
        <w:jc w:val="both"/>
        <w:textAlignment w:val="baseline"/>
        <w:rPr>
          <w:ins w:id="5977" w:author="Stuart McLarnon (NESO)" w:date="2025-01-14T13:52:00Z"/>
          <w:rFonts w:ascii="Arial" w:hAnsi="Arial" w:cs="Arial"/>
          <w:spacing w:val="2"/>
          <w:sz w:val="22"/>
          <w:szCs w:val="22"/>
        </w:rPr>
      </w:pPr>
      <w:ins w:id="5978" w:author="Stuart McLarnon (NESO)" w:date="2025-01-14T13:59:00Z">
        <w:r w:rsidRPr="00CF0301">
          <w:rPr>
            <w:rFonts w:ascii="Arial" w:hAnsi="Arial" w:cs="Arial"/>
            <w:spacing w:val="2"/>
            <w:sz w:val="22"/>
            <w:szCs w:val="22"/>
          </w:rPr>
          <w:t>J.</w:t>
        </w:r>
      </w:ins>
      <w:ins w:id="5979" w:author="Stuart McLarnon (NESO)" w:date="2025-01-14T13:52:00Z">
        <w:r w:rsidR="00963100">
          <w:rPr>
            <w:rFonts w:ascii="Arial" w:hAnsi="Arial" w:cs="Arial"/>
            <w:spacing w:val="2"/>
            <w:sz w:val="22"/>
            <w:szCs w:val="22"/>
          </w:rPr>
          <w:t xml:space="preserve">5.2.6.3 The relevant </w:t>
        </w:r>
        <w:del w:id="5980" w:author="Tammy Meek (NESO)" w:date="2025-01-27T11:27:00Z" w16du:dateUtc="2025-01-27T11:27:00Z">
          <w:r w:rsidR="00963100" w:rsidRPr="00207ADC" w:rsidDel="00AB5FE3">
            <w:rPr>
              <w:rFonts w:ascii="Arial" w:hAnsi="Arial" w:cs="Arial"/>
              <w:b/>
              <w:bCs/>
              <w:spacing w:val="2"/>
              <w:sz w:val="22"/>
              <w:szCs w:val="22"/>
            </w:rPr>
            <w:delText>Members</w:delText>
          </w:r>
        </w:del>
      </w:ins>
      <w:ins w:id="5981" w:author="Tammy Meek (NESO)" w:date="2025-01-27T11:27:00Z" w16du:dateUtc="2025-01-27T11:27:00Z">
        <w:r w:rsidR="00AB5FE3" w:rsidRPr="00AB5FE3">
          <w:rPr>
            <w:rFonts w:ascii="Arial" w:hAnsi="Arial" w:cs="Arial"/>
            <w:i/>
            <w:iCs/>
            <w:spacing w:val="2"/>
            <w:sz w:val="22"/>
            <w:szCs w:val="22"/>
          </w:rPr>
          <w:t>Members</w:t>
        </w:r>
      </w:ins>
      <w:ins w:id="5982" w:author="Stuart McLarnon (NESO)" w:date="2025-01-14T13:52:00Z">
        <w:r w:rsidR="00963100">
          <w:rPr>
            <w:rFonts w:ascii="Arial" w:hAnsi="Arial" w:cs="Arial"/>
            <w:spacing w:val="2"/>
            <w:sz w:val="22"/>
            <w:szCs w:val="22"/>
          </w:rPr>
          <w:t xml:space="preserve"> shall be responsible for implementing any changes to their relevant computer systems and processes as necessary to effect the Approved Modification in accordance with this sub-paragraph 5.2.6.</w:t>
        </w:r>
      </w:ins>
    </w:p>
    <w:p w14:paraId="32C2F468" w14:textId="12177D65" w:rsidR="00963100" w:rsidRDefault="00CF0301">
      <w:pPr>
        <w:kinsoku w:val="0"/>
        <w:overflowPunct w:val="0"/>
        <w:autoSpaceDE/>
        <w:autoSpaceDN/>
        <w:adjustRightInd/>
        <w:spacing w:before="232" w:line="253" w:lineRule="exact"/>
        <w:ind w:left="1560" w:hanging="851"/>
        <w:jc w:val="both"/>
        <w:textAlignment w:val="baseline"/>
        <w:rPr>
          <w:ins w:id="5983" w:author="Stuart McLarnon (NESO)" w:date="2025-01-14T13:52:00Z"/>
          <w:del w:id="5984" w:author="Tammy Meek (NESO)" w:date="2025-01-27T14:16:00Z" w16du:dateUtc="2025-01-27T14:16:00Z"/>
          <w:rFonts w:ascii="Arial" w:hAnsi="Arial" w:cs="Arial"/>
          <w:spacing w:val="1"/>
          <w:sz w:val="22"/>
          <w:szCs w:val="22"/>
        </w:rPr>
        <w:pPrChange w:id="5985" w:author="Tammy Meek (NESO)" w:date="2025-01-28T09:35:00Z" w16du:dateUtc="2025-01-28T09:35:00Z">
          <w:pPr>
            <w:kinsoku w:val="0"/>
            <w:overflowPunct w:val="0"/>
            <w:autoSpaceDE/>
            <w:autoSpaceDN/>
            <w:adjustRightInd/>
            <w:spacing w:before="232" w:line="253" w:lineRule="exact"/>
            <w:ind w:left="720"/>
            <w:jc w:val="both"/>
            <w:textAlignment w:val="baseline"/>
          </w:pPr>
        </w:pPrChange>
      </w:pPr>
      <w:ins w:id="5986" w:author="Stuart McLarnon (NESO)" w:date="2025-01-14T13:59:00Z">
        <w:r w:rsidRPr="00CF0301">
          <w:rPr>
            <w:rFonts w:ascii="Arial" w:hAnsi="Arial" w:cs="Arial"/>
            <w:spacing w:val="1"/>
            <w:sz w:val="22"/>
            <w:szCs w:val="22"/>
          </w:rPr>
          <w:t>J.</w:t>
        </w:r>
      </w:ins>
      <w:ins w:id="5987" w:author="Stuart McLarnon (NESO)" w:date="2025-01-14T13:52:00Z">
        <w:r w:rsidR="00963100">
          <w:rPr>
            <w:rFonts w:ascii="Arial" w:hAnsi="Arial" w:cs="Arial"/>
            <w:spacing w:val="1"/>
            <w:sz w:val="22"/>
            <w:szCs w:val="22"/>
          </w:rPr>
          <w:t xml:space="preserve">5.2.6.4 Following implementation of licence changes by the </w:t>
        </w:r>
        <w:del w:id="5988" w:author="Tammy Meek (NESO)" w:date="2025-01-27T11:34:00Z" w16du:dateUtc="2025-01-27T11:34:00Z">
          <w:r w:rsidR="00963100" w:rsidRPr="00207ADC" w:rsidDel="00AB5FE3">
            <w:rPr>
              <w:rFonts w:ascii="Arial" w:hAnsi="Arial" w:cs="Arial"/>
              <w:b/>
              <w:bCs/>
              <w:spacing w:val="1"/>
              <w:sz w:val="22"/>
              <w:szCs w:val="22"/>
            </w:rPr>
            <w:delText>Authority</w:delText>
          </w:r>
        </w:del>
      </w:ins>
      <w:ins w:id="5989" w:author="Tammy Meek (NESO)" w:date="2025-01-27T11:34:00Z" w16du:dateUtc="2025-01-27T11:34:00Z">
        <w:r w:rsidR="00AB5FE3" w:rsidRPr="00AB5FE3">
          <w:rPr>
            <w:rFonts w:ascii="Arial" w:hAnsi="Arial" w:cs="Arial"/>
            <w:i/>
            <w:iCs/>
            <w:spacing w:val="1"/>
            <w:sz w:val="22"/>
            <w:szCs w:val="22"/>
          </w:rPr>
          <w:t>Authority</w:t>
        </w:r>
      </w:ins>
      <w:ins w:id="5990" w:author="Stuart McLarnon (NESO)" w:date="2025-01-14T13:52:00Z">
        <w:r w:rsidR="00963100">
          <w:rPr>
            <w:rFonts w:ascii="Arial" w:hAnsi="Arial" w:cs="Arial"/>
            <w:spacing w:val="1"/>
            <w:sz w:val="22"/>
            <w:szCs w:val="22"/>
          </w:rPr>
          <w:t xml:space="preserve"> in relation</w:t>
        </w:r>
      </w:ins>
      <w:ins w:id="5991" w:author="Tammy Meek (NESO)" w:date="2025-01-27T14:16:00Z" w16du:dateUtc="2025-01-27T14:16:00Z">
        <w:r w:rsidR="002E6243">
          <w:rPr>
            <w:rFonts w:ascii="Arial" w:hAnsi="Arial" w:cs="Arial"/>
            <w:spacing w:val="1"/>
            <w:sz w:val="22"/>
            <w:szCs w:val="22"/>
          </w:rPr>
          <w:t xml:space="preserve"> </w:t>
        </w:r>
      </w:ins>
    </w:p>
    <w:p w14:paraId="7C270AA0" w14:textId="0E61EB53" w:rsidR="00963100" w:rsidRDefault="00963100">
      <w:pPr>
        <w:kinsoku w:val="0"/>
        <w:overflowPunct w:val="0"/>
        <w:autoSpaceDE/>
        <w:autoSpaceDN/>
        <w:adjustRightInd/>
        <w:spacing w:before="232" w:line="253" w:lineRule="exact"/>
        <w:ind w:left="1560" w:hanging="851"/>
        <w:jc w:val="both"/>
        <w:textAlignment w:val="baseline"/>
        <w:rPr>
          <w:ins w:id="5992" w:author="Stuart McLarnon (NESO)" w:date="2025-01-14T13:52:00Z"/>
          <w:rFonts w:ascii="Arial" w:hAnsi="Arial" w:cs="Arial"/>
          <w:sz w:val="22"/>
          <w:szCs w:val="22"/>
        </w:rPr>
        <w:pPrChange w:id="5993" w:author="Tammy Meek (NESO)" w:date="2025-01-28T09:35:00Z" w16du:dateUtc="2025-01-28T09:35:00Z">
          <w:pPr>
            <w:kinsoku w:val="0"/>
            <w:overflowPunct w:val="0"/>
            <w:autoSpaceDE/>
            <w:autoSpaceDN/>
            <w:adjustRightInd/>
            <w:spacing w:before="6" w:line="253" w:lineRule="exact"/>
            <w:ind w:left="1656"/>
            <w:textAlignment w:val="baseline"/>
          </w:pPr>
        </w:pPrChange>
      </w:pPr>
      <w:ins w:id="5994" w:author="Stuart McLarnon (NESO)" w:date="2025-01-14T13:52:00Z">
        <w:r>
          <w:rPr>
            <w:rFonts w:ascii="Arial" w:hAnsi="Arial" w:cs="Arial"/>
            <w:sz w:val="22"/>
            <w:szCs w:val="22"/>
          </w:rPr>
          <w:t xml:space="preserve">to Approved Modifications, each relevant </w:t>
        </w:r>
        <w:del w:id="5995" w:author="Tammy Meek (NESO)" w:date="2025-01-27T11:52:00Z" w16du:dateUtc="2025-01-27T11:52:00Z">
          <w:r w:rsidRPr="00207ADC" w:rsidDel="001769E4">
            <w:rPr>
              <w:rFonts w:ascii="Arial" w:hAnsi="Arial" w:cs="Arial"/>
              <w:b/>
              <w:bCs/>
              <w:sz w:val="22"/>
              <w:szCs w:val="22"/>
            </w:rPr>
            <w:delText>Member</w:delText>
          </w:r>
        </w:del>
      </w:ins>
      <w:ins w:id="5996" w:author="Tammy Meek (NESO)" w:date="2025-01-27T11:52:00Z" w16du:dateUtc="2025-01-27T11:52:00Z">
        <w:r w:rsidR="001769E4" w:rsidRPr="001769E4">
          <w:rPr>
            <w:rFonts w:ascii="Arial" w:hAnsi="Arial" w:cs="Arial"/>
            <w:i/>
            <w:iCs/>
            <w:sz w:val="22"/>
            <w:szCs w:val="22"/>
          </w:rPr>
          <w:t>Member</w:t>
        </w:r>
      </w:ins>
      <w:ins w:id="5997" w:author="Stuart McLarnon (NESO)" w:date="2025-01-14T13:52:00Z">
        <w:r>
          <w:rPr>
            <w:rFonts w:ascii="Arial" w:hAnsi="Arial" w:cs="Arial"/>
            <w:sz w:val="22"/>
            <w:szCs w:val="22"/>
          </w:rPr>
          <w:t xml:space="preserve"> shall:</w:t>
        </w:r>
      </w:ins>
    </w:p>
    <w:p w14:paraId="00CF9BF5" w14:textId="43276B12" w:rsidR="00963100" w:rsidRDefault="00963100" w:rsidP="00963100">
      <w:pPr>
        <w:numPr>
          <w:ilvl w:val="0"/>
          <w:numId w:val="89"/>
        </w:numPr>
        <w:kinsoku w:val="0"/>
        <w:overflowPunct w:val="0"/>
        <w:autoSpaceDE/>
        <w:autoSpaceDN/>
        <w:adjustRightInd/>
        <w:spacing w:before="245" w:line="252" w:lineRule="exact"/>
        <w:jc w:val="both"/>
        <w:textAlignment w:val="baseline"/>
        <w:rPr>
          <w:ins w:id="5998" w:author="Stuart McLarnon (NESO)" w:date="2025-01-14T13:52:00Z"/>
          <w:rFonts w:ascii="Arial" w:hAnsi="Arial" w:cs="Arial"/>
          <w:sz w:val="22"/>
          <w:szCs w:val="22"/>
        </w:rPr>
      </w:pPr>
      <w:ins w:id="5999" w:author="Stuart McLarnon (NESO)" w:date="2025-01-14T13:52:00Z">
        <w:r>
          <w:rPr>
            <w:rFonts w:ascii="Arial" w:hAnsi="Arial" w:cs="Arial"/>
            <w:sz w:val="22"/>
            <w:szCs w:val="22"/>
          </w:rPr>
          <w:t xml:space="preserve">use its reasonable endeavours to progress changes made to the </w:t>
        </w:r>
        <w:r w:rsidRPr="00662BDA">
          <w:rPr>
            <w:rFonts w:ascii="Arial" w:hAnsi="Arial" w:cs="Arial"/>
            <w:sz w:val="22"/>
            <w:szCs w:val="22"/>
            <w:rPrChange w:id="6000" w:author="Tammy Meek (NESO)" w:date="2025-01-28T09:35:00Z" w16du:dateUtc="2025-01-28T09:35:00Z">
              <w:rPr>
                <w:rFonts w:ascii="Arial" w:hAnsi="Arial" w:cs="Arial"/>
                <w:b/>
                <w:bCs/>
                <w:sz w:val="22"/>
                <w:szCs w:val="22"/>
              </w:rPr>
            </w:rPrChange>
          </w:rPr>
          <w:t>Core Industry Documents</w:t>
        </w:r>
        <w:r>
          <w:rPr>
            <w:rFonts w:ascii="Arial" w:hAnsi="Arial" w:cs="Arial"/>
            <w:sz w:val="22"/>
            <w:szCs w:val="22"/>
          </w:rPr>
          <w:t xml:space="preserve"> (to the extent that it is a party to them) in order to give full and timely effect to a Modification to the </w:t>
        </w:r>
        <w:del w:id="6001" w:author="Tammy Meek (NESO)" w:date="2025-01-27T11:17:00Z" w16du:dateUtc="2025-01-27T11:17:00Z">
          <w:r w:rsidRPr="00207ADC" w:rsidDel="00CD302F">
            <w:rPr>
              <w:rFonts w:ascii="Arial" w:hAnsi="Arial" w:cs="Arial"/>
              <w:b/>
              <w:bCs/>
              <w:sz w:val="22"/>
              <w:szCs w:val="22"/>
            </w:rPr>
            <w:delText>SQSS</w:delText>
          </w:r>
        </w:del>
      </w:ins>
      <w:ins w:id="6002" w:author="Tammy Meek (NESO)" w:date="2025-01-27T11:18:00Z" w16du:dateUtc="2025-01-27T11:18:00Z">
        <w:r w:rsidR="00CD302F" w:rsidRPr="00CD302F">
          <w:rPr>
            <w:rFonts w:ascii="Arial" w:hAnsi="Arial" w:cs="Arial"/>
            <w:i/>
            <w:iCs/>
            <w:sz w:val="22"/>
            <w:szCs w:val="22"/>
          </w:rPr>
          <w:t>SQSS</w:t>
        </w:r>
      </w:ins>
      <w:ins w:id="6003" w:author="Stuart McLarnon (NESO)" w:date="2025-01-14T13:52:00Z">
        <w:r>
          <w:rPr>
            <w:rFonts w:ascii="Arial" w:hAnsi="Arial" w:cs="Arial"/>
            <w:sz w:val="22"/>
            <w:szCs w:val="22"/>
          </w:rPr>
          <w:t xml:space="preserve"> by the implementation date;</w:t>
        </w:r>
      </w:ins>
    </w:p>
    <w:p w14:paraId="379EB4FC" w14:textId="689FDD57" w:rsidR="00963100" w:rsidRDefault="00963100" w:rsidP="00963100">
      <w:pPr>
        <w:numPr>
          <w:ilvl w:val="0"/>
          <w:numId w:val="89"/>
        </w:numPr>
        <w:kinsoku w:val="0"/>
        <w:overflowPunct w:val="0"/>
        <w:autoSpaceDE/>
        <w:autoSpaceDN/>
        <w:adjustRightInd/>
        <w:spacing w:before="241" w:line="253" w:lineRule="exact"/>
        <w:jc w:val="both"/>
        <w:textAlignment w:val="baseline"/>
        <w:rPr>
          <w:ins w:id="6004" w:author="Stuart McLarnon (NESO)" w:date="2025-01-14T13:52:00Z"/>
          <w:rFonts w:ascii="Arial" w:hAnsi="Arial" w:cs="Arial"/>
          <w:sz w:val="22"/>
          <w:szCs w:val="22"/>
        </w:rPr>
      </w:pPr>
      <w:ins w:id="6005" w:author="Stuart McLarnon (NESO)" w:date="2025-01-14T13:52:00Z">
        <w:r>
          <w:rPr>
            <w:rFonts w:ascii="Arial" w:hAnsi="Arial" w:cs="Arial"/>
            <w:sz w:val="22"/>
            <w:szCs w:val="22"/>
          </w:rPr>
          <w:t xml:space="preserve">do what is required to those of its systems and processes which support the operation of the </w:t>
        </w:r>
        <w:del w:id="6006" w:author="Tammy Meek (NESO)" w:date="2025-01-27T11:17:00Z" w16du:dateUtc="2025-01-27T11:17:00Z">
          <w:r w:rsidRPr="00207ADC" w:rsidDel="00CD302F">
            <w:rPr>
              <w:rFonts w:ascii="Arial" w:hAnsi="Arial" w:cs="Arial"/>
              <w:b/>
              <w:bCs/>
              <w:sz w:val="22"/>
              <w:szCs w:val="22"/>
            </w:rPr>
            <w:delText>SQSS</w:delText>
          </w:r>
        </w:del>
      </w:ins>
      <w:ins w:id="6007" w:author="Tammy Meek (NESO)" w:date="2025-01-27T11:18:00Z" w16du:dateUtc="2025-01-27T11:18:00Z">
        <w:r w:rsidR="00CD302F" w:rsidRPr="00CD302F">
          <w:rPr>
            <w:rFonts w:ascii="Arial" w:hAnsi="Arial" w:cs="Arial"/>
            <w:i/>
            <w:iCs/>
            <w:sz w:val="22"/>
            <w:szCs w:val="22"/>
          </w:rPr>
          <w:t>SQSS</w:t>
        </w:r>
      </w:ins>
      <w:ins w:id="6008" w:author="Stuart McLarnon (NESO)" w:date="2025-01-14T13:52:00Z">
        <w:r>
          <w:rPr>
            <w:rFonts w:ascii="Arial" w:hAnsi="Arial" w:cs="Arial"/>
            <w:sz w:val="22"/>
            <w:szCs w:val="22"/>
          </w:rPr>
          <w:t xml:space="preserve"> as may be necessary in order to give full and timely effect to a Modification to the </w:t>
        </w:r>
        <w:del w:id="6009" w:author="Tammy Meek (NESO)" w:date="2025-01-27T11:17:00Z" w16du:dateUtc="2025-01-27T11:17:00Z">
          <w:r w:rsidRPr="00207ADC" w:rsidDel="00CD302F">
            <w:rPr>
              <w:rFonts w:ascii="Arial" w:hAnsi="Arial" w:cs="Arial"/>
              <w:b/>
              <w:bCs/>
              <w:sz w:val="22"/>
              <w:szCs w:val="22"/>
            </w:rPr>
            <w:delText>SQSS</w:delText>
          </w:r>
        </w:del>
      </w:ins>
      <w:ins w:id="6010" w:author="Tammy Meek (NESO)" w:date="2025-01-27T11:18:00Z" w16du:dateUtc="2025-01-27T11:18:00Z">
        <w:r w:rsidR="00CD302F" w:rsidRPr="00CD302F">
          <w:rPr>
            <w:rFonts w:ascii="Arial" w:hAnsi="Arial" w:cs="Arial"/>
            <w:i/>
            <w:iCs/>
            <w:sz w:val="22"/>
            <w:szCs w:val="22"/>
          </w:rPr>
          <w:t>SQSS</w:t>
        </w:r>
      </w:ins>
      <w:ins w:id="6011" w:author="Stuart McLarnon (NESO)" w:date="2025-01-14T13:52:00Z">
        <w:r>
          <w:rPr>
            <w:rFonts w:ascii="Arial" w:hAnsi="Arial" w:cs="Arial"/>
            <w:sz w:val="22"/>
            <w:szCs w:val="22"/>
          </w:rPr>
          <w:t xml:space="preserve"> by the implementation date; and</w:t>
        </w:r>
      </w:ins>
    </w:p>
    <w:p w14:paraId="5E91FD1D" w14:textId="3F730BB0" w:rsidR="00963100" w:rsidRDefault="00963100" w:rsidP="00963100">
      <w:pPr>
        <w:numPr>
          <w:ilvl w:val="0"/>
          <w:numId w:val="89"/>
        </w:numPr>
        <w:kinsoku w:val="0"/>
        <w:overflowPunct w:val="0"/>
        <w:autoSpaceDE/>
        <w:autoSpaceDN/>
        <w:adjustRightInd/>
        <w:spacing w:before="234" w:line="255" w:lineRule="exact"/>
        <w:jc w:val="both"/>
        <w:textAlignment w:val="baseline"/>
        <w:rPr>
          <w:ins w:id="6012" w:author="Stuart McLarnon (NESO)" w:date="2025-01-14T13:52:00Z"/>
          <w:rFonts w:ascii="Arial" w:hAnsi="Arial" w:cs="Arial"/>
          <w:sz w:val="22"/>
          <w:szCs w:val="22"/>
        </w:rPr>
      </w:pPr>
      <w:ins w:id="6013" w:author="Stuart McLarnon (NESO)" w:date="2025-01-14T13:52:00Z">
        <w:r>
          <w:rPr>
            <w:rFonts w:ascii="Arial" w:hAnsi="Arial" w:cs="Arial"/>
            <w:sz w:val="22"/>
            <w:szCs w:val="22"/>
          </w:rPr>
          <w:t xml:space="preserve">keep the </w:t>
        </w:r>
        <w:del w:id="6014" w:author="Tammy Meek (NESO)" w:date="2025-01-27T11:33:00Z" w16du:dateUtc="2025-01-27T11:33:00Z">
          <w:r w:rsidRPr="00207ADC" w:rsidDel="00AB5FE3">
            <w:rPr>
              <w:rFonts w:ascii="Arial" w:hAnsi="Arial" w:cs="Arial"/>
              <w:b/>
              <w:bCs/>
              <w:sz w:val="22"/>
              <w:szCs w:val="22"/>
            </w:rPr>
            <w:delText>Panel</w:delText>
          </w:r>
        </w:del>
      </w:ins>
      <w:ins w:id="6015" w:author="Tammy Meek (NESO)" w:date="2025-01-27T11:33:00Z" w16du:dateUtc="2025-01-27T11:33:00Z">
        <w:r w:rsidR="00AB5FE3" w:rsidRPr="00AB5FE3">
          <w:rPr>
            <w:rFonts w:ascii="Arial" w:hAnsi="Arial" w:cs="Arial"/>
            <w:i/>
            <w:iCs/>
            <w:sz w:val="22"/>
            <w:szCs w:val="22"/>
          </w:rPr>
          <w:t>Panel</w:t>
        </w:r>
      </w:ins>
      <w:ins w:id="6016" w:author="Stuart McLarnon (NESO)" w:date="2025-01-14T13:52:00Z">
        <w:r>
          <w:rPr>
            <w:rFonts w:ascii="Arial" w:hAnsi="Arial" w:cs="Arial"/>
            <w:sz w:val="22"/>
            <w:szCs w:val="22"/>
          </w:rPr>
          <w:t xml:space="preserve"> informed of any matter that may affect the ability for the implementation date to be met.</w:t>
        </w:r>
      </w:ins>
    </w:p>
    <w:p w14:paraId="21A83779" w14:textId="0FE2B471" w:rsidR="00963100" w:rsidRDefault="00CF0301" w:rsidP="00963100">
      <w:pPr>
        <w:kinsoku w:val="0"/>
        <w:overflowPunct w:val="0"/>
        <w:autoSpaceDE/>
        <w:autoSpaceDN/>
        <w:adjustRightInd/>
        <w:spacing w:before="242" w:line="252" w:lineRule="exact"/>
        <w:ind w:left="1656" w:hanging="936"/>
        <w:jc w:val="both"/>
        <w:textAlignment w:val="baseline"/>
        <w:rPr>
          <w:ins w:id="6017" w:author="Stuart McLarnon (NESO)" w:date="2025-01-14T13:52:00Z"/>
          <w:rFonts w:ascii="Arial" w:hAnsi="Arial" w:cs="Arial"/>
          <w:sz w:val="22"/>
          <w:szCs w:val="22"/>
        </w:rPr>
      </w:pPr>
      <w:ins w:id="6018" w:author="Stuart McLarnon (NESO)" w:date="2025-01-14T14:00:00Z">
        <w:r w:rsidRPr="00CF0301">
          <w:rPr>
            <w:rFonts w:ascii="Arial" w:hAnsi="Arial" w:cs="Arial"/>
            <w:sz w:val="22"/>
            <w:szCs w:val="22"/>
          </w:rPr>
          <w:t>J.</w:t>
        </w:r>
      </w:ins>
      <w:ins w:id="6019" w:author="Stuart McLarnon (NESO)" w:date="2025-01-14T13:52:00Z">
        <w:r w:rsidR="00963100">
          <w:rPr>
            <w:rFonts w:ascii="Arial" w:hAnsi="Arial" w:cs="Arial"/>
            <w:sz w:val="22"/>
            <w:szCs w:val="22"/>
          </w:rPr>
          <w:t xml:space="preserve">5.2.6.5  Without prejudice to the obligations of the </w:t>
        </w:r>
        <w:del w:id="6020" w:author="Tammy Meek (NESO)" w:date="2025-01-27T11:27:00Z" w16du:dateUtc="2025-01-27T11:27:00Z">
          <w:r w:rsidR="00963100" w:rsidRPr="00207ADC" w:rsidDel="00AB5FE3">
            <w:rPr>
              <w:rFonts w:ascii="Arial" w:hAnsi="Arial" w:cs="Arial"/>
              <w:b/>
              <w:bCs/>
              <w:sz w:val="22"/>
              <w:szCs w:val="22"/>
            </w:rPr>
            <w:delText>Members</w:delText>
          </w:r>
        </w:del>
      </w:ins>
      <w:ins w:id="6021" w:author="Tammy Meek (NESO)" w:date="2025-01-27T11:27:00Z" w16du:dateUtc="2025-01-27T11:27:00Z">
        <w:r w:rsidR="00AB5FE3" w:rsidRPr="00AB5FE3">
          <w:rPr>
            <w:rFonts w:ascii="Arial" w:hAnsi="Arial" w:cs="Arial"/>
            <w:i/>
            <w:iCs/>
            <w:sz w:val="22"/>
            <w:szCs w:val="22"/>
          </w:rPr>
          <w:t>Members</w:t>
        </w:r>
      </w:ins>
      <w:ins w:id="6022" w:author="Stuart McLarnon (NESO)" w:date="2025-01-14T13:52:00Z">
        <w:r w:rsidR="00963100">
          <w:rPr>
            <w:rFonts w:ascii="Arial" w:hAnsi="Arial" w:cs="Arial"/>
            <w:sz w:val="22"/>
            <w:szCs w:val="22"/>
          </w:rPr>
          <w:t xml:space="preserve"> under this sub</w:t>
        </w:r>
        <w:r w:rsidR="00963100">
          <w:rPr>
            <w:rFonts w:ascii="Arial" w:hAnsi="Arial" w:cs="Arial"/>
            <w:sz w:val="22"/>
            <w:szCs w:val="22"/>
          </w:rPr>
          <w:softHyphen/>
          <w:t xml:space="preserve">paragraph 5.2.6, the implementation date may be extended or shortened with the prior approval of, or at the direction of, the </w:t>
        </w:r>
        <w:del w:id="6023" w:author="Tammy Meek (NESO)" w:date="2025-01-27T11:34:00Z" w16du:dateUtc="2025-01-27T11:34:00Z">
          <w:r w:rsidR="00963100" w:rsidRPr="00207ADC" w:rsidDel="00AB5FE3">
            <w:rPr>
              <w:rFonts w:ascii="Arial" w:hAnsi="Arial" w:cs="Arial"/>
              <w:b/>
              <w:bCs/>
              <w:sz w:val="22"/>
              <w:szCs w:val="22"/>
            </w:rPr>
            <w:delText>Authority</w:delText>
          </w:r>
        </w:del>
      </w:ins>
      <w:ins w:id="6024" w:author="Tammy Meek (NESO)" w:date="2025-01-27T11:34:00Z" w16du:dateUtc="2025-01-27T11:34:00Z">
        <w:r w:rsidR="00AB5FE3" w:rsidRPr="00AB5FE3">
          <w:rPr>
            <w:rFonts w:ascii="Arial" w:hAnsi="Arial" w:cs="Arial"/>
            <w:i/>
            <w:iCs/>
            <w:sz w:val="22"/>
            <w:szCs w:val="22"/>
          </w:rPr>
          <w:t>Authority</w:t>
        </w:r>
      </w:ins>
      <w:ins w:id="6025" w:author="Stuart McLarnon (NESO)" w:date="2025-01-14T13:52:00Z">
        <w:r w:rsidR="00963100">
          <w:rPr>
            <w:rFonts w:ascii="Arial" w:hAnsi="Arial" w:cs="Arial"/>
            <w:sz w:val="22"/>
            <w:szCs w:val="22"/>
          </w:rPr>
          <w:t>.</w:t>
        </w:r>
      </w:ins>
    </w:p>
    <w:p w14:paraId="4D64F30D" w14:textId="18F02B21" w:rsidR="00963100" w:rsidRDefault="00CF0301" w:rsidP="00963100">
      <w:pPr>
        <w:kinsoku w:val="0"/>
        <w:overflowPunct w:val="0"/>
        <w:autoSpaceDE/>
        <w:autoSpaceDN/>
        <w:adjustRightInd/>
        <w:spacing w:before="243" w:line="252" w:lineRule="exact"/>
        <w:ind w:left="1656" w:hanging="936"/>
        <w:jc w:val="both"/>
        <w:textAlignment w:val="baseline"/>
        <w:rPr>
          <w:ins w:id="6026" w:author="Stuart McLarnon (NESO)" w:date="2025-01-14T13:52:00Z"/>
          <w:rFonts w:ascii="Arial" w:hAnsi="Arial" w:cs="Arial"/>
          <w:spacing w:val="-3"/>
          <w:sz w:val="22"/>
          <w:szCs w:val="22"/>
        </w:rPr>
      </w:pPr>
      <w:ins w:id="6027" w:author="Stuart McLarnon (NESO)" w:date="2025-01-14T14:00:00Z">
        <w:r w:rsidRPr="00CF0301">
          <w:rPr>
            <w:rFonts w:ascii="Arial" w:hAnsi="Arial" w:cs="Arial"/>
            <w:spacing w:val="-3"/>
            <w:sz w:val="22"/>
            <w:szCs w:val="22"/>
          </w:rPr>
          <w:t>J.</w:t>
        </w:r>
      </w:ins>
      <w:ins w:id="6028" w:author="Stuart McLarnon (NESO)" w:date="2025-01-14T13:52:00Z">
        <w:r w:rsidR="00963100">
          <w:rPr>
            <w:rFonts w:ascii="Arial" w:hAnsi="Arial" w:cs="Arial"/>
            <w:spacing w:val="-3"/>
            <w:sz w:val="22"/>
            <w:szCs w:val="22"/>
          </w:rPr>
          <w:t xml:space="preserve">5.2.6.6    Any relevant </w:t>
        </w:r>
        <w:del w:id="6029" w:author="Tammy Meek (NESO)" w:date="2025-01-27T11:52:00Z" w16du:dateUtc="2025-01-27T11:52:00Z">
          <w:r w:rsidR="00963100" w:rsidRPr="00207ADC" w:rsidDel="001769E4">
            <w:rPr>
              <w:rFonts w:ascii="Arial" w:hAnsi="Arial" w:cs="Arial"/>
              <w:b/>
              <w:bCs/>
              <w:spacing w:val="-3"/>
              <w:sz w:val="22"/>
              <w:szCs w:val="22"/>
            </w:rPr>
            <w:delText>Member</w:delText>
          </w:r>
        </w:del>
      </w:ins>
      <w:ins w:id="6030" w:author="Tammy Meek (NESO)" w:date="2025-01-27T11:52:00Z" w16du:dateUtc="2025-01-27T11:52:00Z">
        <w:r w:rsidR="001769E4" w:rsidRPr="001769E4">
          <w:rPr>
            <w:rFonts w:ascii="Arial" w:hAnsi="Arial" w:cs="Arial"/>
            <w:i/>
            <w:iCs/>
            <w:spacing w:val="-3"/>
            <w:sz w:val="22"/>
            <w:szCs w:val="22"/>
          </w:rPr>
          <w:t>Member</w:t>
        </w:r>
      </w:ins>
      <w:ins w:id="6031" w:author="Stuart McLarnon (NESO)" w:date="2025-01-14T13:52:00Z">
        <w:r w:rsidR="00963100" w:rsidRPr="00207ADC">
          <w:rPr>
            <w:rFonts w:ascii="Arial" w:hAnsi="Arial" w:cs="Arial"/>
            <w:b/>
            <w:bCs/>
            <w:spacing w:val="-3"/>
            <w:sz w:val="22"/>
            <w:szCs w:val="22"/>
          </w:rPr>
          <w:t xml:space="preserve"> </w:t>
        </w:r>
        <w:r w:rsidR="00963100">
          <w:rPr>
            <w:rFonts w:ascii="Arial" w:hAnsi="Arial" w:cs="Arial"/>
            <w:spacing w:val="-3"/>
            <w:sz w:val="22"/>
            <w:szCs w:val="22"/>
          </w:rPr>
          <w:t xml:space="preserve">shall apply to the </w:t>
        </w:r>
        <w:del w:id="6032" w:author="Tammy Meek (NESO)" w:date="2025-01-27T11:34:00Z" w16du:dateUtc="2025-01-27T11:34:00Z">
          <w:r w:rsidR="00963100" w:rsidRPr="00207ADC" w:rsidDel="00AB5FE3">
            <w:rPr>
              <w:rFonts w:ascii="Arial" w:hAnsi="Arial" w:cs="Arial"/>
              <w:b/>
              <w:bCs/>
              <w:spacing w:val="-3"/>
              <w:sz w:val="22"/>
              <w:szCs w:val="22"/>
            </w:rPr>
            <w:delText>Authority</w:delText>
          </w:r>
        </w:del>
      </w:ins>
      <w:ins w:id="6033" w:author="Tammy Meek (NESO)" w:date="2025-01-27T11:34:00Z" w16du:dateUtc="2025-01-27T11:34:00Z">
        <w:r w:rsidR="00AB5FE3" w:rsidRPr="00AB5FE3">
          <w:rPr>
            <w:rFonts w:ascii="Arial" w:hAnsi="Arial" w:cs="Arial"/>
            <w:i/>
            <w:iCs/>
            <w:spacing w:val="-3"/>
            <w:sz w:val="22"/>
            <w:szCs w:val="22"/>
          </w:rPr>
          <w:t>Authority</w:t>
        </w:r>
      </w:ins>
      <w:ins w:id="6034" w:author="Stuart McLarnon (NESO)" w:date="2025-01-14T13:52:00Z">
        <w:r w:rsidR="00963100">
          <w:rPr>
            <w:rFonts w:ascii="Arial" w:hAnsi="Arial" w:cs="Arial"/>
            <w:spacing w:val="-3"/>
            <w:sz w:val="22"/>
            <w:szCs w:val="22"/>
          </w:rPr>
          <w:t xml:space="preserve"> for an extension of the implementation date if it becomes aware of any circumstances that are likely to cause a delay in the implementation of an Approved Modification.</w:t>
        </w:r>
      </w:ins>
    </w:p>
    <w:p w14:paraId="34CD0840" w14:textId="5F3B8B0A" w:rsidR="00963100" w:rsidRDefault="00CF0301" w:rsidP="00963100">
      <w:pPr>
        <w:kinsoku w:val="0"/>
        <w:overflowPunct w:val="0"/>
        <w:autoSpaceDE/>
        <w:autoSpaceDN/>
        <w:adjustRightInd/>
        <w:spacing w:before="241" w:line="254" w:lineRule="exact"/>
        <w:ind w:left="1656" w:hanging="936"/>
        <w:jc w:val="both"/>
        <w:textAlignment w:val="baseline"/>
        <w:rPr>
          <w:ins w:id="6035" w:author="Stuart McLarnon (NESO)" w:date="2025-01-14T13:52:00Z"/>
          <w:rFonts w:ascii="Arial" w:hAnsi="Arial" w:cs="Arial"/>
          <w:sz w:val="22"/>
          <w:szCs w:val="22"/>
        </w:rPr>
      </w:pPr>
      <w:ins w:id="6036" w:author="Stuart McLarnon (NESO)" w:date="2025-01-14T14:00:00Z">
        <w:r w:rsidRPr="00CF0301">
          <w:rPr>
            <w:rFonts w:ascii="Arial" w:hAnsi="Arial" w:cs="Arial"/>
            <w:sz w:val="22"/>
            <w:szCs w:val="22"/>
          </w:rPr>
          <w:t>J.</w:t>
        </w:r>
      </w:ins>
      <w:ins w:id="6037" w:author="Stuart McLarnon (NESO)" w:date="2025-01-14T13:52:00Z">
        <w:r w:rsidR="00963100">
          <w:rPr>
            <w:rFonts w:ascii="Arial" w:hAnsi="Arial" w:cs="Arial"/>
            <w:sz w:val="22"/>
            <w:szCs w:val="22"/>
          </w:rPr>
          <w:t>5.2.6.7   A Modification made pursuant to and in accordance with this Paragraph 5.2 shall not be impaired or invalidated in any way by any inadvertent failure to comply with or give effect to this sub-paragraph 5.2.6.</w:t>
        </w:r>
      </w:ins>
    </w:p>
    <w:p w14:paraId="38C24083" w14:textId="6A124F54" w:rsidR="00963100" w:rsidRDefault="00CF0301" w:rsidP="00963100">
      <w:pPr>
        <w:kinsoku w:val="0"/>
        <w:overflowPunct w:val="0"/>
        <w:autoSpaceDE/>
        <w:autoSpaceDN/>
        <w:adjustRightInd/>
        <w:spacing w:before="236" w:line="253" w:lineRule="exact"/>
        <w:textAlignment w:val="baseline"/>
        <w:rPr>
          <w:ins w:id="6038" w:author="Stuart McLarnon (NESO)" w:date="2025-01-14T13:52:00Z"/>
          <w:rFonts w:ascii="Arial" w:hAnsi="Arial" w:cs="Arial"/>
          <w:spacing w:val="4"/>
          <w:sz w:val="22"/>
          <w:szCs w:val="22"/>
        </w:rPr>
      </w:pPr>
      <w:ins w:id="6039" w:author="Stuart McLarnon (NESO)" w:date="2025-01-14T14:00:00Z">
        <w:r w:rsidRPr="00CF0301">
          <w:rPr>
            <w:rFonts w:ascii="Arial" w:hAnsi="Arial" w:cs="Arial"/>
            <w:spacing w:val="4"/>
            <w:sz w:val="22"/>
            <w:szCs w:val="22"/>
          </w:rPr>
          <w:t>J.</w:t>
        </w:r>
      </w:ins>
      <w:ins w:id="6040" w:author="Stuart McLarnon (NESO)" w:date="2025-01-14T13:52:00Z">
        <w:r w:rsidR="00963100">
          <w:rPr>
            <w:rFonts w:ascii="Arial" w:hAnsi="Arial" w:cs="Arial"/>
            <w:spacing w:val="4"/>
            <w:sz w:val="22"/>
            <w:szCs w:val="22"/>
          </w:rPr>
          <w:t>5.2.7 The Modification Register</w:t>
        </w:r>
      </w:ins>
    </w:p>
    <w:p w14:paraId="0F31C373" w14:textId="3E8430C9" w:rsidR="00963100" w:rsidRDefault="00CF0301" w:rsidP="00963100">
      <w:pPr>
        <w:kinsoku w:val="0"/>
        <w:overflowPunct w:val="0"/>
        <w:autoSpaceDE/>
        <w:autoSpaceDN/>
        <w:adjustRightInd/>
        <w:spacing w:before="237" w:line="254" w:lineRule="exact"/>
        <w:ind w:left="1656" w:hanging="936"/>
        <w:textAlignment w:val="baseline"/>
        <w:rPr>
          <w:ins w:id="6041" w:author="Stuart McLarnon (NESO)" w:date="2025-01-14T13:52:00Z"/>
          <w:rFonts w:ascii="Arial" w:hAnsi="Arial" w:cs="Arial"/>
          <w:sz w:val="22"/>
          <w:szCs w:val="22"/>
        </w:rPr>
      </w:pPr>
      <w:ins w:id="6042" w:author="Stuart McLarnon (NESO)" w:date="2025-01-14T14:00:00Z">
        <w:r w:rsidRPr="00CF0301">
          <w:rPr>
            <w:rFonts w:ascii="Arial" w:hAnsi="Arial" w:cs="Arial"/>
            <w:sz w:val="22"/>
            <w:szCs w:val="22"/>
          </w:rPr>
          <w:t>J.</w:t>
        </w:r>
      </w:ins>
      <w:ins w:id="6043" w:author="Stuart McLarnon (NESO)" w:date="2025-01-14T13:52:00Z">
        <w:r w:rsidR="00963100">
          <w:rPr>
            <w:rFonts w:ascii="Arial" w:hAnsi="Arial" w:cs="Arial"/>
            <w:sz w:val="22"/>
            <w:szCs w:val="22"/>
          </w:rPr>
          <w:t xml:space="preserve">5.2.7.1    The </w:t>
        </w:r>
        <w:del w:id="6044" w:author="Tammy Meek (NESO)" w:date="2025-01-27T11:29:00Z" w16du:dateUtc="2025-01-27T11:29:00Z">
          <w:r w:rsidR="00963100" w:rsidRPr="00207ADC" w:rsidDel="00AB5FE3">
            <w:rPr>
              <w:rFonts w:ascii="Arial" w:hAnsi="Arial" w:cs="Arial"/>
              <w:b/>
              <w:bCs/>
              <w:sz w:val="22"/>
              <w:szCs w:val="22"/>
            </w:rPr>
            <w:delText>Secretary</w:delText>
          </w:r>
        </w:del>
      </w:ins>
      <w:ins w:id="6045" w:author="Tammy Meek (NESO)" w:date="2025-01-27T11:29:00Z" w16du:dateUtc="2025-01-27T11:29:00Z">
        <w:r w:rsidR="00AB5FE3" w:rsidRPr="00AB5FE3">
          <w:rPr>
            <w:rFonts w:ascii="Arial" w:hAnsi="Arial" w:cs="Arial"/>
            <w:i/>
            <w:iCs/>
            <w:sz w:val="22"/>
            <w:szCs w:val="22"/>
          </w:rPr>
          <w:t>Secretary</w:t>
        </w:r>
      </w:ins>
      <w:ins w:id="6046" w:author="Stuart McLarnon (NESO)" w:date="2025-01-14T13:52:00Z">
        <w:r w:rsidR="00963100">
          <w:rPr>
            <w:rFonts w:ascii="Arial" w:hAnsi="Arial" w:cs="Arial"/>
            <w:sz w:val="22"/>
            <w:szCs w:val="22"/>
          </w:rPr>
          <w:t xml:space="preserve"> shall establish and maintain a register (the "Modification Register") which shall record, in such form as the </w:t>
        </w:r>
        <w:del w:id="6047" w:author="Tammy Meek (NESO)" w:date="2025-01-27T11:33:00Z" w16du:dateUtc="2025-01-27T11:33:00Z">
          <w:r w:rsidR="00963100" w:rsidRPr="00207ADC" w:rsidDel="00AB5FE3">
            <w:rPr>
              <w:rFonts w:ascii="Arial" w:hAnsi="Arial" w:cs="Arial"/>
              <w:b/>
              <w:bCs/>
              <w:sz w:val="22"/>
              <w:szCs w:val="22"/>
            </w:rPr>
            <w:delText>Panel</w:delText>
          </w:r>
        </w:del>
      </w:ins>
      <w:ins w:id="6048" w:author="Tammy Meek (NESO)" w:date="2025-01-27T11:33:00Z" w16du:dateUtc="2025-01-27T11:33:00Z">
        <w:r w:rsidR="00AB5FE3" w:rsidRPr="00AB5FE3">
          <w:rPr>
            <w:rFonts w:ascii="Arial" w:hAnsi="Arial" w:cs="Arial"/>
            <w:i/>
            <w:iCs/>
            <w:sz w:val="22"/>
            <w:szCs w:val="22"/>
          </w:rPr>
          <w:t>Panel</w:t>
        </w:r>
      </w:ins>
      <w:ins w:id="6049" w:author="Stuart McLarnon (NESO)" w:date="2025-01-14T13:52:00Z">
        <w:r w:rsidR="00963100">
          <w:rPr>
            <w:rFonts w:ascii="Arial" w:hAnsi="Arial" w:cs="Arial"/>
            <w:sz w:val="22"/>
            <w:szCs w:val="22"/>
          </w:rPr>
          <w:t xml:space="preserve"> may determine, the matters set out in sub-paragraph 5.2.8.3.</w:t>
        </w:r>
      </w:ins>
    </w:p>
    <w:p w14:paraId="0323CECD" w14:textId="59745ED7" w:rsidR="00963100" w:rsidRDefault="00CF0301" w:rsidP="00963100">
      <w:pPr>
        <w:kinsoku w:val="0"/>
        <w:overflowPunct w:val="0"/>
        <w:autoSpaceDE/>
        <w:autoSpaceDN/>
        <w:adjustRightInd/>
        <w:spacing w:before="242" w:line="252" w:lineRule="exact"/>
        <w:ind w:left="1656" w:hanging="936"/>
        <w:jc w:val="both"/>
        <w:textAlignment w:val="baseline"/>
        <w:rPr>
          <w:ins w:id="6050" w:author="Stuart McLarnon (NESO)" w:date="2025-01-14T13:52:00Z"/>
          <w:rFonts w:ascii="Arial" w:hAnsi="Arial" w:cs="Arial"/>
          <w:sz w:val="22"/>
          <w:szCs w:val="22"/>
        </w:rPr>
      </w:pPr>
      <w:ins w:id="6051" w:author="Stuart McLarnon (NESO)" w:date="2025-01-14T14:00:00Z">
        <w:r w:rsidRPr="00CF0301">
          <w:rPr>
            <w:rFonts w:ascii="Arial" w:hAnsi="Arial" w:cs="Arial"/>
            <w:sz w:val="22"/>
            <w:szCs w:val="22"/>
          </w:rPr>
          <w:t>J.</w:t>
        </w:r>
      </w:ins>
      <w:ins w:id="6052" w:author="Stuart McLarnon (NESO)" w:date="2025-01-14T13:52:00Z">
        <w:r w:rsidR="00963100">
          <w:rPr>
            <w:rFonts w:ascii="Arial" w:hAnsi="Arial" w:cs="Arial"/>
            <w:sz w:val="22"/>
            <w:szCs w:val="22"/>
          </w:rPr>
          <w:t xml:space="preserve">5.2.7.2   The purpose of the Modification Register shall be to assist the </w:t>
        </w:r>
        <w:del w:id="6053" w:author="Tammy Meek (NESO)" w:date="2025-01-27T11:33:00Z" w16du:dateUtc="2025-01-27T11:33:00Z">
          <w:r w:rsidR="00963100" w:rsidRPr="00207ADC" w:rsidDel="00AB5FE3">
            <w:rPr>
              <w:rFonts w:ascii="Arial" w:hAnsi="Arial" w:cs="Arial"/>
              <w:b/>
              <w:bCs/>
              <w:sz w:val="22"/>
              <w:szCs w:val="22"/>
            </w:rPr>
            <w:delText>Panel</w:delText>
          </w:r>
        </w:del>
      </w:ins>
      <w:ins w:id="6054" w:author="Tammy Meek (NESO)" w:date="2025-01-27T11:33:00Z" w16du:dateUtc="2025-01-27T11:33:00Z">
        <w:r w:rsidR="00AB5FE3" w:rsidRPr="00AB5FE3">
          <w:rPr>
            <w:rFonts w:ascii="Arial" w:hAnsi="Arial" w:cs="Arial"/>
            <w:i/>
            <w:iCs/>
            <w:sz w:val="22"/>
            <w:szCs w:val="22"/>
          </w:rPr>
          <w:t>Panel</w:t>
        </w:r>
      </w:ins>
      <w:ins w:id="6055" w:author="Stuart McLarnon (NESO)" w:date="2025-01-14T13:52:00Z">
        <w:r w:rsidR="00963100">
          <w:rPr>
            <w:rFonts w:ascii="Arial" w:hAnsi="Arial" w:cs="Arial"/>
            <w:sz w:val="22"/>
            <w:szCs w:val="22"/>
          </w:rPr>
          <w:t xml:space="preserve"> in the operation of the Modification process under this </w:t>
        </w:r>
        <w:del w:id="6056" w:author="Tammy Meek (NESO)" w:date="2025-01-27T11:19:00Z" w16du:dateUtc="2025-01-27T11:19:00Z">
          <w:r w:rsidR="00963100" w:rsidRPr="00207ADC" w:rsidDel="00CD302F">
            <w:rPr>
              <w:rFonts w:ascii="Arial" w:hAnsi="Arial" w:cs="Arial"/>
              <w:b/>
              <w:bCs/>
              <w:sz w:val="22"/>
              <w:szCs w:val="22"/>
            </w:rPr>
            <w:delText>Governance Framework</w:delText>
          </w:r>
        </w:del>
      </w:ins>
      <w:ins w:id="6057" w:author="Tammy Meek (NESO)" w:date="2025-01-27T11:19:00Z" w16du:dateUtc="2025-01-27T11:19:00Z">
        <w:r w:rsidR="00CD302F" w:rsidRPr="00CD302F">
          <w:rPr>
            <w:rFonts w:ascii="Arial" w:hAnsi="Arial" w:cs="Arial"/>
            <w:i/>
            <w:iCs/>
            <w:sz w:val="22"/>
            <w:szCs w:val="22"/>
          </w:rPr>
          <w:t>Governance Framework</w:t>
        </w:r>
      </w:ins>
      <w:ins w:id="6058" w:author="Stuart McLarnon (NESO)" w:date="2025-01-14T13:52:00Z">
        <w:r w:rsidR="00963100">
          <w:rPr>
            <w:rFonts w:ascii="Arial" w:hAnsi="Arial" w:cs="Arial"/>
            <w:sz w:val="22"/>
            <w:szCs w:val="22"/>
          </w:rPr>
          <w:t xml:space="preserve"> and to enable the </w:t>
        </w:r>
        <w:del w:id="6059" w:author="Tammy Meek (NESO)" w:date="2025-01-27T11:27:00Z" w16du:dateUtc="2025-01-27T11:27:00Z">
          <w:r w:rsidR="00963100" w:rsidRPr="00207ADC" w:rsidDel="00AB5FE3">
            <w:rPr>
              <w:rFonts w:ascii="Arial" w:hAnsi="Arial" w:cs="Arial"/>
              <w:b/>
              <w:bCs/>
              <w:sz w:val="22"/>
              <w:szCs w:val="22"/>
            </w:rPr>
            <w:delText>Members</w:delText>
          </w:r>
        </w:del>
      </w:ins>
      <w:ins w:id="6060" w:author="Tammy Meek (NESO)" w:date="2025-01-27T11:27:00Z" w16du:dateUtc="2025-01-27T11:27:00Z">
        <w:r w:rsidR="00AB5FE3" w:rsidRPr="00AB5FE3">
          <w:rPr>
            <w:rFonts w:ascii="Arial" w:hAnsi="Arial" w:cs="Arial"/>
            <w:i/>
            <w:iCs/>
            <w:sz w:val="22"/>
            <w:szCs w:val="22"/>
          </w:rPr>
          <w:t>Members</w:t>
        </w:r>
      </w:ins>
      <w:ins w:id="6061"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and other interested third parties to be reasonably informed of the progress of Modification Proposals and Approved Modifications from time to time.</w:t>
        </w:r>
      </w:ins>
    </w:p>
    <w:p w14:paraId="0FC12E8C" w14:textId="5273DF22" w:rsidR="00963100" w:rsidRDefault="00CF0301" w:rsidP="00963100">
      <w:pPr>
        <w:kinsoku w:val="0"/>
        <w:overflowPunct w:val="0"/>
        <w:autoSpaceDE/>
        <w:autoSpaceDN/>
        <w:adjustRightInd/>
        <w:spacing w:before="242" w:line="253" w:lineRule="exact"/>
        <w:ind w:left="720"/>
        <w:textAlignment w:val="baseline"/>
        <w:rPr>
          <w:ins w:id="6062" w:author="Stuart McLarnon (NESO)" w:date="2025-01-14T13:52:00Z"/>
          <w:rFonts w:ascii="Arial" w:hAnsi="Arial" w:cs="Arial"/>
          <w:spacing w:val="4"/>
          <w:sz w:val="22"/>
          <w:szCs w:val="22"/>
        </w:rPr>
      </w:pPr>
      <w:ins w:id="6063" w:author="Stuart McLarnon (NESO)" w:date="2025-01-14T14:00:00Z">
        <w:r w:rsidRPr="00CF0301">
          <w:rPr>
            <w:rFonts w:ascii="Arial" w:hAnsi="Arial" w:cs="Arial"/>
            <w:spacing w:val="4"/>
            <w:sz w:val="22"/>
            <w:szCs w:val="22"/>
          </w:rPr>
          <w:t>J.</w:t>
        </w:r>
      </w:ins>
      <w:ins w:id="6064" w:author="Stuart McLarnon (NESO)" w:date="2025-01-14T13:52:00Z">
        <w:r w:rsidR="00963100">
          <w:rPr>
            <w:rFonts w:ascii="Arial" w:hAnsi="Arial" w:cs="Arial"/>
            <w:spacing w:val="4"/>
            <w:sz w:val="22"/>
            <w:szCs w:val="22"/>
          </w:rPr>
          <w:t>5.2.7.3 The Modification Register shall record:</w:t>
        </w:r>
      </w:ins>
    </w:p>
    <w:p w14:paraId="01235A73" w14:textId="77777777" w:rsidR="00963100" w:rsidRPr="00A905A1" w:rsidRDefault="00963100" w:rsidP="00963100">
      <w:pPr>
        <w:pStyle w:val="ListParagraph"/>
        <w:numPr>
          <w:ilvl w:val="0"/>
          <w:numId w:val="100"/>
        </w:numPr>
        <w:tabs>
          <w:tab w:val="left" w:pos="2376"/>
        </w:tabs>
        <w:kinsoku w:val="0"/>
        <w:overflowPunct w:val="0"/>
        <w:autoSpaceDE/>
        <w:autoSpaceDN/>
        <w:adjustRightInd/>
        <w:spacing w:before="246" w:line="253" w:lineRule="exact"/>
        <w:textAlignment w:val="baseline"/>
        <w:rPr>
          <w:ins w:id="6065" w:author="Stuart McLarnon (NESO)" w:date="2025-01-14T13:52:00Z"/>
          <w:rFonts w:ascii="Arial" w:hAnsi="Arial" w:cs="Arial"/>
          <w:sz w:val="22"/>
          <w:szCs w:val="22"/>
        </w:rPr>
      </w:pPr>
      <w:ins w:id="6066" w:author="Stuart McLarnon (NESO)" w:date="2025-01-14T13:52:00Z">
        <w:r w:rsidRPr="00A905A1">
          <w:rPr>
            <w:rFonts w:ascii="Arial" w:hAnsi="Arial" w:cs="Arial"/>
            <w:sz w:val="22"/>
            <w:szCs w:val="22"/>
          </w:rPr>
          <w:t>details of each Modification Proposal (including the name of the Proposer, the date raised and a brief description of the Modification Proposal);</w:t>
        </w:r>
      </w:ins>
    </w:p>
    <w:p w14:paraId="4451B0FD" w14:textId="1577AD62" w:rsidR="00963100" w:rsidRDefault="00963100" w:rsidP="00963100">
      <w:pPr>
        <w:numPr>
          <w:ilvl w:val="0"/>
          <w:numId w:val="100"/>
        </w:numPr>
        <w:kinsoku w:val="0"/>
        <w:overflowPunct w:val="0"/>
        <w:autoSpaceDE/>
        <w:autoSpaceDN/>
        <w:adjustRightInd/>
        <w:spacing w:line="254" w:lineRule="exact"/>
        <w:jc w:val="both"/>
        <w:textAlignment w:val="baseline"/>
        <w:rPr>
          <w:ins w:id="6067" w:author="Stuart McLarnon (NESO)" w:date="2025-01-14T13:52:00Z"/>
          <w:rFonts w:ascii="Arial" w:hAnsi="Arial" w:cs="Arial"/>
          <w:sz w:val="22"/>
          <w:szCs w:val="22"/>
        </w:rPr>
      </w:pPr>
      <w:ins w:id="6068" w:author="Stuart McLarnon (NESO)" w:date="2025-01-14T13:52:00Z">
        <w:r>
          <w:rPr>
            <w:rFonts w:ascii="Arial" w:hAnsi="Arial" w:cs="Arial"/>
            <w:sz w:val="22"/>
            <w:szCs w:val="22"/>
          </w:rPr>
          <w:t xml:space="preserve">the current status and progress of each Modification Proposal and the anticipated date for reporting to the </w:t>
        </w:r>
        <w:del w:id="6069" w:author="Tammy Meek (NESO)" w:date="2025-01-27T11:34:00Z" w16du:dateUtc="2025-01-27T11:34:00Z">
          <w:r w:rsidRPr="00207ADC" w:rsidDel="00AB5FE3">
            <w:rPr>
              <w:rFonts w:ascii="Arial" w:hAnsi="Arial" w:cs="Arial"/>
              <w:b/>
              <w:bCs/>
              <w:sz w:val="22"/>
              <w:szCs w:val="22"/>
            </w:rPr>
            <w:delText>Authority</w:delText>
          </w:r>
        </w:del>
      </w:ins>
      <w:ins w:id="6070" w:author="Tammy Meek (NESO)" w:date="2025-01-27T11:34:00Z" w16du:dateUtc="2025-01-27T11:34:00Z">
        <w:r w:rsidR="00AB5FE3" w:rsidRPr="00AB5FE3">
          <w:rPr>
            <w:rFonts w:ascii="Arial" w:hAnsi="Arial" w:cs="Arial"/>
            <w:i/>
            <w:iCs/>
            <w:sz w:val="22"/>
            <w:szCs w:val="22"/>
          </w:rPr>
          <w:t>Authority</w:t>
        </w:r>
      </w:ins>
      <w:ins w:id="6071" w:author="Stuart McLarnon (NESO)" w:date="2025-01-14T13:52:00Z">
        <w:r>
          <w:rPr>
            <w:rFonts w:ascii="Arial" w:hAnsi="Arial" w:cs="Arial"/>
            <w:sz w:val="22"/>
            <w:szCs w:val="22"/>
          </w:rPr>
          <w:t xml:space="preserve"> in respect thereof;</w:t>
        </w:r>
      </w:ins>
    </w:p>
    <w:p w14:paraId="0CFFB122" w14:textId="5E45F0A6" w:rsidR="00963100" w:rsidRDefault="00963100" w:rsidP="00963100">
      <w:pPr>
        <w:numPr>
          <w:ilvl w:val="0"/>
          <w:numId w:val="100"/>
        </w:numPr>
        <w:kinsoku w:val="0"/>
        <w:overflowPunct w:val="0"/>
        <w:autoSpaceDE/>
        <w:autoSpaceDN/>
        <w:adjustRightInd/>
        <w:spacing w:before="254" w:line="245" w:lineRule="exact"/>
        <w:jc w:val="both"/>
        <w:textAlignment w:val="baseline"/>
        <w:rPr>
          <w:ins w:id="6072" w:author="Stuart McLarnon (NESO)" w:date="2025-01-14T13:52:00Z"/>
          <w:rFonts w:ascii="Arial" w:hAnsi="Arial" w:cs="Arial"/>
          <w:sz w:val="22"/>
          <w:szCs w:val="22"/>
        </w:rPr>
      </w:pPr>
      <w:ins w:id="6073" w:author="Stuart McLarnon (NESO)" w:date="2025-01-14T13:52:00Z">
        <w:r>
          <w:rPr>
            <w:rFonts w:ascii="Arial" w:hAnsi="Arial" w:cs="Arial"/>
            <w:sz w:val="22"/>
            <w:szCs w:val="22"/>
          </w:rPr>
          <w:t xml:space="preserve">the current status and progress of each Approved Modification to the </w:t>
        </w:r>
        <w:del w:id="6074" w:author="Tammy Meek (NESO)" w:date="2025-01-27T11:17:00Z" w16du:dateUtc="2025-01-27T11:17:00Z">
          <w:r w:rsidRPr="00207ADC" w:rsidDel="00CD302F">
            <w:rPr>
              <w:rFonts w:ascii="Arial" w:hAnsi="Arial" w:cs="Arial"/>
              <w:b/>
              <w:bCs/>
              <w:sz w:val="22"/>
              <w:szCs w:val="22"/>
            </w:rPr>
            <w:delText>SQSS</w:delText>
          </w:r>
        </w:del>
      </w:ins>
      <w:ins w:id="6075" w:author="Tammy Meek (NESO)" w:date="2025-01-27T11:18:00Z" w16du:dateUtc="2025-01-27T11:18:00Z">
        <w:r w:rsidR="00CD302F" w:rsidRPr="00CD302F">
          <w:rPr>
            <w:rFonts w:ascii="Arial" w:hAnsi="Arial" w:cs="Arial"/>
            <w:i/>
            <w:iCs/>
            <w:sz w:val="22"/>
            <w:szCs w:val="22"/>
          </w:rPr>
          <w:t>SQSS</w:t>
        </w:r>
      </w:ins>
      <w:ins w:id="6076" w:author="Stuart McLarnon (NESO)" w:date="2025-01-14T13:52:00Z">
        <w:r>
          <w:rPr>
            <w:rFonts w:ascii="Arial" w:hAnsi="Arial" w:cs="Arial"/>
            <w:sz w:val="22"/>
            <w:szCs w:val="22"/>
          </w:rPr>
          <w:t>; and</w:t>
        </w:r>
      </w:ins>
    </w:p>
    <w:p w14:paraId="483B0E69" w14:textId="753B752A" w:rsidR="00963100" w:rsidRDefault="00963100" w:rsidP="00963100">
      <w:pPr>
        <w:numPr>
          <w:ilvl w:val="0"/>
          <w:numId w:val="100"/>
        </w:numPr>
        <w:kinsoku w:val="0"/>
        <w:overflowPunct w:val="0"/>
        <w:autoSpaceDE/>
        <w:autoSpaceDN/>
        <w:adjustRightInd/>
        <w:spacing w:before="242" w:line="252" w:lineRule="exact"/>
        <w:jc w:val="both"/>
        <w:textAlignment w:val="baseline"/>
        <w:rPr>
          <w:ins w:id="6077" w:author="Stuart McLarnon (NESO)" w:date="2025-01-14T13:52:00Z"/>
          <w:rFonts w:ascii="Arial" w:hAnsi="Arial" w:cs="Arial"/>
          <w:sz w:val="22"/>
          <w:szCs w:val="22"/>
        </w:rPr>
      </w:pPr>
      <w:ins w:id="6078" w:author="Stuart McLarnon (NESO)" w:date="2025-01-14T13:52:00Z">
        <w:r>
          <w:rPr>
            <w:rFonts w:ascii="Arial" w:hAnsi="Arial" w:cs="Arial"/>
            <w:sz w:val="22"/>
            <w:szCs w:val="22"/>
          </w:rPr>
          <w:t xml:space="preserve">such other matters as the </w:t>
        </w:r>
        <w:del w:id="6079" w:author="Tammy Meek (NESO)" w:date="2025-01-27T11:33:00Z" w16du:dateUtc="2025-01-27T11:33:00Z">
          <w:r w:rsidRPr="00207ADC" w:rsidDel="00AB5FE3">
            <w:rPr>
              <w:rFonts w:ascii="Arial" w:hAnsi="Arial" w:cs="Arial"/>
              <w:b/>
              <w:bCs/>
              <w:sz w:val="22"/>
              <w:szCs w:val="22"/>
            </w:rPr>
            <w:delText>Panel</w:delText>
          </w:r>
        </w:del>
      </w:ins>
      <w:ins w:id="6080" w:author="Tammy Meek (NESO)" w:date="2025-01-27T11:33:00Z" w16du:dateUtc="2025-01-27T11:33:00Z">
        <w:r w:rsidR="00AB5FE3" w:rsidRPr="00AB5FE3">
          <w:rPr>
            <w:rFonts w:ascii="Arial" w:hAnsi="Arial" w:cs="Arial"/>
            <w:i/>
            <w:iCs/>
            <w:sz w:val="22"/>
            <w:szCs w:val="22"/>
          </w:rPr>
          <w:t>Panel</w:t>
        </w:r>
      </w:ins>
      <w:ins w:id="6081" w:author="Stuart McLarnon (NESO)" w:date="2025-01-14T13:52:00Z">
        <w:r>
          <w:rPr>
            <w:rFonts w:ascii="Arial" w:hAnsi="Arial" w:cs="Arial"/>
            <w:sz w:val="22"/>
            <w:szCs w:val="22"/>
          </w:rPr>
          <w:t xml:space="preserve"> may consider appropriate from time to time in order to achieve the purposes set out in sub</w:t>
        </w:r>
        <w:r>
          <w:rPr>
            <w:rFonts w:ascii="Arial" w:hAnsi="Arial" w:cs="Arial"/>
            <w:sz w:val="22"/>
            <w:szCs w:val="22"/>
          </w:rPr>
          <w:softHyphen/>
          <w:t>paragraph 5.2.7.2.</w:t>
        </w:r>
      </w:ins>
    </w:p>
    <w:p w14:paraId="1CA4C0AB" w14:textId="1AC49391" w:rsidR="00963100" w:rsidRDefault="00CF0301">
      <w:pPr>
        <w:kinsoku w:val="0"/>
        <w:overflowPunct w:val="0"/>
        <w:autoSpaceDE/>
        <w:autoSpaceDN/>
        <w:adjustRightInd/>
        <w:spacing w:before="241" w:line="254" w:lineRule="exact"/>
        <w:ind w:left="1656" w:hanging="936"/>
        <w:jc w:val="both"/>
        <w:textAlignment w:val="baseline"/>
        <w:rPr>
          <w:ins w:id="6082" w:author="Stuart McLarnon (NESO)" w:date="2025-01-14T13:52:00Z"/>
          <w:rFonts w:ascii="Arial" w:hAnsi="Arial" w:cs="Arial"/>
          <w:sz w:val="22"/>
          <w:szCs w:val="22"/>
        </w:rPr>
        <w:pPrChange w:id="6083" w:author="Tammy Meek (NESO)" w:date="2025-01-28T09:35:00Z" w16du:dateUtc="2025-01-28T09:35:00Z">
          <w:pPr>
            <w:kinsoku w:val="0"/>
            <w:overflowPunct w:val="0"/>
            <w:autoSpaceDE/>
            <w:autoSpaceDN/>
            <w:adjustRightInd/>
            <w:spacing w:before="241" w:line="254" w:lineRule="exact"/>
            <w:ind w:left="936" w:hanging="936"/>
            <w:jc w:val="both"/>
            <w:textAlignment w:val="baseline"/>
          </w:pPr>
        </w:pPrChange>
      </w:pPr>
      <w:ins w:id="6084" w:author="Stuart McLarnon (NESO)" w:date="2025-01-14T14:00:00Z">
        <w:r w:rsidRPr="00CF0301">
          <w:rPr>
            <w:rFonts w:ascii="Arial" w:hAnsi="Arial" w:cs="Arial"/>
            <w:sz w:val="22"/>
            <w:szCs w:val="22"/>
          </w:rPr>
          <w:t>J.</w:t>
        </w:r>
      </w:ins>
      <w:ins w:id="6085" w:author="Stuart McLarnon (NESO)" w:date="2025-01-14T13:52:00Z">
        <w:r w:rsidR="00963100">
          <w:rPr>
            <w:rFonts w:ascii="Arial" w:hAnsi="Arial" w:cs="Arial"/>
            <w:sz w:val="22"/>
            <w:szCs w:val="22"/>
          </w:rPr>
          <w:t>5.2.7.4 The Modification Register shall, in addition to those matters set out in sub</w:t>
        </w:r>
        <w:r w:rsidR="00963100">
          <w:rPr>
            <w:rFonts w:ascii="Arial" w:hAnsi="Arial" w:cs="Arial"/>
            <w:sz w:val="22"/>
            <w:szCs w:val="22"/>
          </w:rPr>
          <w:softHyphen/>
          <w:t>paragraphs 5.2.7.3, also include details of:</w:t>
        </w:r>
      </w:ins>
    </w:p>
    <w:p w14:paraId="77801086" w14:textId="0B8ECE64" w:rsidR="00963100" w:rsidRDefault="00963100">
      <w:pPr>
        <w:numPr>
          <w:ilvl w:val="0"/>
          <w:numId w:val="91"/>
        </w:numPr>
        <w:tabs>
          <w:tab w:val="clear" w:pos="1656"/>
          <w:tab w:val="num" w:pos="2160"/>
        </w:tabs>
        <w:kinsoku w:val="0"/>
        <w:overflowPunct w:val="0"/>
        <w:autoSpaceDE/>
        <w:autoSpaceDN/>
        <w:adjustRightInd/>
        <w:spacing w:before="254" w:line="245" w:lineRule="exact"/>
        <w:ind w:left="2160"/>
        <w:jc w:val="both"/>
        <w:textAlignment w:val="baseline"/>
        <w:rPr>
          <w:ins w:id="6086" w:author="Stuart McLarnon (NESO)" w:date="2025-01-14T13:52:00Z"/>
          <w:rFonts w:ascii="Arial" w:hAnsi="Arial" w:cs="Arial"/>
          <w:sz w:val="22"/>
          <w:szCs w:val="22"/>
        </w:rPr>
        <w:pPrChange w:id="6087" w:author="Tammy Meek (NESO)" w:date="2025-01-28T09:35:00Z" w16du:dateUtc="2025-01-28T09:35:00Z">
          <w:pPr>
            <w:numPr>
              <w:numId w:val="91"/>
            </w:numPr>
            <w:tabs>
              <w:tab w:val="num" w:pos="1656"/>
            </w:tabs>
            <w:kinsoku w:val="0"/>
            <w:overflowPunct w:val="0"/>
            <w:autoSpaceDE/>
            <w:autoSpaceDN/>
            <w:adjustRightInd/>
            <w:spacing w:before="254" w:line="245" w:lineRule="exact"/>
            <w:ind w:left="1656" w:hanging="720"/>
            <w:jc w:val="both"/>
            <w:textAlignment w:val="baseline"/>
          </w:pPr>
        </w:pPrChange>
      </w:pPr>
      <w:ins w:id="6088" w:author="Stuart McLarnon (NESO)" w:date="2025-01-14T13:52:00Z">
        <w:r>
          <w:rPr>
            <w:rFonts w:ascii="Arial" w:hAnsi="Arial" w:cs="Arial"/>
            <w:sz w:val="22"/>
            <w:szCs w:val="22"/>
          </w:rPr>
          <w:t xml:space="preserve">each Modification Proposal which has been withdrawn pursuant to sub-paragraph 5.2.1.6 or rejected by the </w:t>
        </w:r>
        <w:del w:id="6089" w:author="Tammy Meek (NESO)" w:date="2025-01-27T11:33:00Z" w16du:dateUtc="2025-01-27T11:33:00Z">
          <w:r w:rsidRPr="00207ADC" w:rsidDel="00AB5FE3">
            <w:rPr>
              <w:rFonts w:ascii="Arial" w:hAnsi="Arial" w:cs="Arial"/>
              <w:b/>
              <w:bCs/>
              <w:sz w:val="22"/>
              <w:szCs w:val="22"/>
            </w:rPr>
            <w:delText>Panel</w:delText>
          </w:r>
        </w:del>
      </w:ins>
      <w:ins w:id="6090" w:author="Tammy Meek (NESO)" w:date="2025-01-27T11:33:00Z" w16du:dateUtc="2025-01-27T11:33:00Z">
        <w:r w:rsidR="00AB5FE3" w:rsidRPr="00AB5FE3">
          <w:rPr>
            <w:rFonts w:ascii="Arial" w:hAnsi="Arial" w:cs="Arial"/>
            <w:i/>
            <w:iCs/>
            <w:sz w:val="22"/>
            <w:szCs w:val="22"/>
          </w:rPr>
          <w:t>Panel</w:t>
        </w:r>
      </w:ins>
      <w:ins w:id="6091" w:author="Stuart McLarnon (NESO)" w:date="2025-01-14T13:52:00Z">
        <w:r>
          <w:rPr>
            <w:rFonts w:ascii="Arial" w:hAnsi="Arial" w:cs="Arial"/>
            <w:sz w:val="22"/>
            <w:szCs w:val="22"/>
          </w:rPr>
          <w:t>; and</w:t>
        </w:r>
      </w:ins>
    </w:p>
    <w:p w14:paraId="0706CB8F" w14:textId="490658E8" w:rsidR="00963100" w:rsidRDefault="00963100">
      <w:pPr>
        <w:numPr>
          <w:ilvl w:val="0"/>
          <w:numId w:val="91"/>
        </w:numPr>
        <w:tabs>
          <w:tab w:val="clear" w:pos="1656"/>
          <w:tab w:val="num" w:pos="2160"/>
        </w:tabs>
        <w:kinsoku w:val="0"/>
        <w:overflowPunct w:val="0"/>
        <w:autoSpaceDE/>
        <w:autoSpaceDN/>
        <w:adjustRightInd/>
        <w:spacing w:before="241" w:line="254" w:lineRule="exact"/>
        <w:ind w:left="2160"/>
        <w:jc w:val="both"/>
        <w:textAlignment w:val="baseline"/>
        <w:rPr>
          <w:ins w:id="6092" w:author="Stuart McLarnon (NESO)" w:date="2025-01-14T13:52:00Z"/>
          <w:rFonts w:ascii="Arial" w:hAnsi="Arial" w:cs="Arial"/>
          <w:sz w:val="22"/>
          <w:szCs w:val="22"/>
        </w:rPr>
        <w:pPrChange w:id="6093" w:author="Tammy Meek (NESO)" w:date="2025-01-28T09:35:00Z" w16du:dateUtc="2025-01-28T09:35:00Z">
          <w:pPr>
            <w:numPr>
              <w:numId w:val="91"/>
            </w:numPr>
            <w:tabs>
              <w:tab w:val="num" w:pos="1656"/>
            </w:tabs>
            <w:kinsoku w:val="0"/>
            <w:overflowPunct w:val="0"/>
            <w:autoSpaceDE/>
            <w:autoSpaceDN/>
            <w:adjustRightInd/>
            <w:spacing w:before="241" w:line="254" w:lineRule="exact"/>
            <w:ind w:left="1656" w:hanging="720"/>
            <w:jc w:val="both"/>
            <w:textAlignment w:val="baseline"/>
          </w:pPr>
        </w:pPrChange>
      </w:pPr>
      <w:ins w:id="6094" w:author="Stuart McLarnon (NESO)" w:date="2025-01-14T13:52:00Z">
        <w:r>
          <w:rPr>
            <w:rFonts w:ascii="Arial" w:hAnsi="Arial" w:cs="Arial"/>
            <w:sz w:val="22"/>
            <w:szCs w:val="22"/>
          </w:rPr>
          <w:t xml:space="preserve">each Modification to the </w:t>
        </w:r>
        <w:del w:id="6095" w:author="Tammy Meek (NESO)" w:date="2025-01-27T11:17:00Z" w16du:dateUtc="2025-01-27T11:17:00Z">
          <w:r w:rsidRPr="00207ADC" w:rsidDel="00CD302F">
            <w:rPr>
              <w:rFonts w:ascii="Arial" w:hAnsi="Arial" w:cs="Arial"/>
              <w:b/>
              <w:bCs/>
              <w:sz w:val="22"/>
              <w:szCs w:val="22"/>
            </w:rPr>
            <w:delText>SQSS</w:delText>
          </w:r>
        </w:del>
      </w:ins>
      <w:ins w:id="6096" w:author="Tammy Meek (NESO)" w:date="2025-01-27T11:18:00Z" w16du:dateUtc="2025-01-27T11:18:00Z">
        <w:r w:rsidR="00CD302F" w:rsidRPr="00CD302F">
          <w:rPr>
            <w:rFonts w:ascii="Arial" w:hAnsi="Arial" w:cs="Arial"/>
            <w:i/>
            <w:iCs/>
            <w:sz w:val="22"/>
            <w:szCs w:val="22"/>
          </w:rPr>
          <w:t>SQSS</w:t>
        </w:r>
      </w:ins>
      <w:ins w:id="6097" w:author="Stuart McLarnon (NESO)" w:date="2025-01-14T13:52:00Z">
        <w:r>
          <w:rPr>
            <w:rFonts w:ascii="Arial" w:hAnsi="Arial" w:cs="Arial"/>
            <w:sz w:val="22"/>
            <w:szCs w:val="22"/>
          </w:rPr>
          <w:t xml:space="preserve"> which has been implemented pursuant to sub-paragraph 5.2.7,</w:t>
        </w:r>
      </w:ins>
    </w:p>
    <w:p w14:paraId="2ABBEF90" w14:textId="45724A1A" w:rsidR="00963100" w:rsidRDefault="00963100" w:rsidP="00963100">
      <w:pPr>
        <w:kinsoku w:val="0"/>
        <w:overflowPunct w:val="0"/>
        <w:autoSpaceDE/>
        <w:autoSpaceDN/>
        <w:adjustRightInd/>
        <w:spacing w:before="236" w:line="254" w:lineRule="exact"/>
        <w:ind w:left="936"/>
        <w:jc w:val="both"/>
        <w:textAlignment w:val="baseline"/>
        <w:rPr>
          <w:ins w:id="6098" w:author="Stuart McLarnon (NESO)" w:date="2025-01-14T13:52:00Z"/>
          <w:rFonts w:ascii="Arial" w:hAnsi="Arial" w:cs="Arial"/>
          <w:sz w:val="22"/>
          <w:szCs w:val="22"/>
        </w:rPr>
      </w:pPr>
      <w:ins w:id="6099" w:author="Stuart McLarnon (NESO)" w:date="2025-01-14T13:52:00Z">
        <w:r>
          <w:rPr>
            <w:rFonts w:ascii="Arial" w:hAnsi="Arial" w:cs="Arial"/>
            <w:sz w:val="22"/>
            <w:szCs w:val="22"/>
          </w:rPr>
          <w:t xml:space="preserve">for a period of 6 months after such withdrawal, rejection or implementation, or such longer period as the </w:t>
        </w:r>
        <w:del w:id="6100" w:author="Tammy Meek (NESO)" w:date="2025-01-27T11:33:00Z" w16du:dateUtc="2025-01-27T11:33:00Z">
          <w:r w:rsidRPr="00207ADC" w:rsidDel="00AB5FE3">
            <w:rPr>
              <w:rFonts w:ascii="Arial" w:hAnsi="Arial" w:cs="Arial"/>
              <w:b/>
              <w:bCs/>
              <w:sz w:val="22"/>
              <w:szCs w:val="22"/>
            </w:rPr>
            <w:delText>Panel</w:delText>
          </w:r>
        </w:del>
      </w:ins>
      <w:ins w:id="6101" w:author="Tammy Meek (NESO)" w:date="2025-01-27T11:33:00Z" w16du:dateUtc="2025-01-27T11:33:00Z">
        <w:r w:rsidR="00AB5FE3" w:rsidRPr="00AB5FE3">
          <w:rPr>
            <w:rFonts w:ascii="Arial" w:hAnsi="Arial" w:cs="Arial"/>
            <w:i/>
            <w:iCs/>
            <w:sz w:val="22"/>
            <w:szCs w:val="22"/>
          </w:rPr>
          <w:t>Panel</w:t>
        </w:r>
      </w:ins>
      <w:ins w:id="6102" w:author="Stuart McLarnon (NESO)" w:date="2025-01-14T13:52:00Z">
        <w:r>
          <w:rPr>
            <w:rFonts w:ascii="Arial" w:hAnsi="Arial" w:cs="Arial"/>
            <w:sz w:val="22"/>
            <w:szCs w:val="22"/>
          </w:rPr>
          <w:t xml:space="preserve"> may determine.</w:t>
        </w:r>
      </w:ins>
    </w:p>
    <w:p w14:paraId="06E22D26" w14:textId="1AFC613B" w:rsidR="00963100" w:rsidRDefault="00CF0301" w:rsidP="00963100">
      <w:pPr>
        <w:kinsoku w:val="0"/>
        <w:overflowPunct w:val="0"/>
        <w:autoSpaceDE/>
        <w:autoSpaceDN/>
        <w:adjustRightInd/>
        <w:spacing w:before="249" w:line="251" w:lineRule="exact"/>
        <w:ind w:left="936" w:hanging="936"/>
        <w:jc w:val="both"/>
        <w:textAlignment w:val="baseline"/>
        <w:rPr>
          <w:ins w:id="6103" w:author="Stuart McLarnon (NESO)" w:date="2025-01-14T13:52:00Z"/>
          <w:rFonts w:ascii="Arial" w:hAnsi="Arial" w:cs="Arial"/>
          <w:sz w:val="22"/>
          <w:szCs w:val="22"/>
        </w:rPr>
      </w:pPr>
      <w:ins w:id="6104" w:author="Stuart McLarnon (NESO)" w:date="2025-01-14T14:00:00Z">
        <w:r w:rsidRPr="00CF0301">
          <w:rPr>
            <w:rFonts w:ascii="Arial" w:hAnsi="Arial" w:cs="Arial"/>
            <w:sz w:val="22"/>
            <w:szCs w:val="22"/>
          </w:rPr>
          <w:t>J.</w:t>
        </w:r>
      </w:ins>
      <w:ins w:id="6105" w:author="Stuart McLarnon (NESO)" w:date="2025-01-14T13:52:00Z">
        <w:r w:rsidR="00963100">
          <w:rPr>
            <w:rFonts w:ascii="Arial" w:hAnsi="Arial" w:cs="Arial"/>
            <w:sz w:val="22"/>
            <w:szCs w:val="22"/>
          </w:rPr>
          <w:t xml:space="preserve">5.2.7.5 The </w:t>
        </w:r>
        <w:del w:id="6106" w:author="Tammy Meek (NESO)" w:date="2025-01-27T11:29:00Z" w16du:dateUtc="2025-01-27T11:29:00Z">
          <w:r w:rsidR="00963100" w:rsidRPr="00207ADC" w:rsidDel="00AB5FE3">
            <w:rPr>
              <w:rFonts w:ascii="Arial" w:hAnsi="Arial" w:cs="Arial"/>
              <w:b/>
              <w:bCs/>
              <w:sz w:val="22"/>
              <w:szCs w:val="22"/>
            </w:rPr>
            <w:delText>Secretary</w:delText>
          </w:r>
        </w:del>
      </w:ins>
      <w:ins w:id="6107" w:author="Tammy Meek (NESO)" w:date="2025-01-27T11:29:00Z" w16du:dateUtc="2025-01-27T11:29:00Z">
        <w:r w:rsidR="00AB5FE3" w:rsidRPr="00AB5FE3">
          <w:rPr>
            <w:rFonts w:ascii="Arial" w:hAnsi="Arial" w:cs="Arial"/>
            <w:i/>
            <w:iCs/>
            <w:sz w:val="22"/>
            <w:szCs w:val="22"/>
          </w:rPr>
          <w:t>Secretary</w:t>
        </w:r>
      </w:ins>
      <w:ins w:id="6108" w:author="Stuart McLarnon (NESO)" w:date="2025-01-14T13:52:00Z">
        <w:r w:rsidR="00963100">
          <w:rPr>
            <w:rFonts w:ascii="Arial" w:hAnsi="Arial" w:cs="Arial"/>
            <w:sz w:val="22"/>
            <w:szCs w:val="22"/>
          </w:rPr>
          <w:t xml:space="preserve"> shall publish the Modification Register (as updated from time to time and indicating the revisions since the previous issue) on the </w:t>
        </w:r>
        <w:del w:id="6109" w:author="Tammy Meek (NESO)" w:date="2025-01-24T11:51:00Z" w16du:dateUtc="2025-01-24T11:51:00Z">
          <w:r w:rsidR="00963100" w:rsidRPr="004155C5" w:rsidDel="00C14108">
            <w:rPr>
              <w:rFonts w:ascii="Arial" w:hAnsi="Arial" w:cs="Arial"/>
              <w:b/>
              <w:bCs/>
              <w:sz w:val="22"/>
              <w:szCs w:val="22"/>
            </w:rPr>
            <w:delText>ISOP</w:delText>
          </w:r>
        </w:del>
      </w:ins>
      <w:ins w:id="6110" w:author="Tammy Meek (NESO)" w:date="2025-01-27T11:35:00Z" w16du:dateUtc="2025-01-27T11:35:00Z">
        <w:r w:rsidR="00AB5FE3" w:rsidRPr="00AB5FE3">
          <w:rPr>
            <w:rFonts w:ascii="Arial" w:hAnsi="Arial" w:cs="Arial"/>
            <w:i/>
            <w:iCs/>
            <w:sz w:val="22"/>
            <w:szCs w:val="22"/>
          </w:rPr>
          <w:t>ISOP</w:t>
        </w:r>
      </w:ins>
      <w:ins w:id="6111" w:author="Stuart McLarnon (NESO)" w:date="2025-01-14T13:52:00Z">
        <w:r w:rsidR="00963100">
          <w:rPr>
            <w:rFonts w:ascii="Arial" w:hAnsi="Arial" w:cs="Arial"/>
            <w:sz w:val="22"/>
            <w:szCs w:val="22"/>
          </w:rPr>
          <w:t xml:space="preserve"> website with such frequency as the </w:t>
        </w:r>
        <w:del w:id="6112" w:author="Tammy Meek (NESO)" w:date="2025-01-27T11:33:00Z" w16du:dateUtc="2025-01-27T11:33:00Z">
          <w:r w:rsidR="00963100" w:rsidRPr="00207ADC" w:rsidDel="00AB5FE3">
            <w:rPr>
              <w:rFonts w:ascii="Arial" w:hAnsi="Arial" w:cs="Arial"/>
              <w:b/>
              <w:bCs/>
              <w:sz w:val="22"/>
              <w:szCs w:val="22"/>
            </w:rPr>
            <w:delText>Panel</w:delText>
          </w:r>
        </w:del>
      </w:ins>
      <w:ins w:id="6113" w:author="Tammy Meek (NESO)" w:date="2025-01-27T11:33:00Z" w16du:dateUtc="2025-01-27T11:33:00Z">
        <w:r w:rsidR="00AB5FE3" w:rsidRPr="00AB5FE3">
          <w:rPr>
            <w:rFonts w:ascii="Arial" w:hAnsi="Arial" w:cs="Arial"/>
            <w:i/>
            <w:iCs/>
            <w:sz w:val="22"/>
            <w:szCs w:val="22"/>
          </w:rPr>
          <w:t>Panel</w:t>
        </w:r>
      </w:ins>
      <w:ins w:id="6114" w:author="Stuart McLarnon (NESO)" w:date="2025-01-14T13:52:00Z">
        <w:r w:rsidR="00963100">
          <w:rPr>
            <w:rFonts w:ascii="Arial" w:hAnsi="Arial" w:cs="Arial"/>
            <w:sz w:val="22"/>
            <w:szCs w:val="22"/>
          </w:rPr>
          <w:t xml:space="preserve"> may agree, in order to bring it to the attention of interested third parties.</w:t>
        </w:r>
      </w:ins>
    </w:p>
    <w:p w14:paraId="2DEAC95F" w14:textId="77777777" w:rsidR="00963100" w:rsidRDefault="00963100" w:rsidP="00963100">
      <w:pPr>
        <w:kinsoku w:val="0"/>
        <w:overflowPunct w:val="0"/>
        <w:autoSpaceDE/>
        <w:autoSpaceDN/>
        <w:adjustRightInd/>
        <w:spacing w:before="249" w:line="251" w:lineRule="exact"/>
        <w:ind w:left="936" w:hanging="936"/>
        <w:jc w:val="both"/>
        <w:textAlignment w:val="baseline"/>
        <w:rPr>
          <w:ins w:id="6115" w:author="Stuart McLarnon (NESO)" w:date="2025-01-14T13:52:00Z"/>
          <w:sz w:val="24"/>
          <w:szCs w:val="24"/>
        </w:rPr>
        <w:sectPr w:rsidR="00963100">
          <w:pgSz w:w="12240" w:h="15840"/>
          <w:pgMar w:top="1140" w:right="1374" w:bottom="686" w:left="2866" w:header="720" w:footer="720" w:gutter="0"/>
          <w:cols w:space="720"/>
          <w:noEndnote/>
        </w:sectPr>
      </w:pPr>
    </w:p>
    <w:p w14:paraId="233C0EB1" w14:textId="26041749" w:rsidR="00963100" w:rsidRDefault="00CF0301" w:rsidP="00963100">
      <w:pPr>
        <w:kinsoku w:val="0"/>
        <w:overflowPunct w:val="0"/>
        <w:autoSpaceDE/>
        <w:autoSpaceDN/>
        <w:adjustRightInd/>
        <w:spacing w:before="10" w:line="261" w:lineRule="exact"/>
        <w:textAlignment w:val="baseline"/>
        <w:rPr>
          <w:ins w:id="6116" w:author="Stuart McLarnon (NESO)" w:date="2025-01-14T13:52:00Z"/>
          <w:rFonts w:ascii="Arial" w:hAnsi="Arial" w:cs="Arial"/>
          <w:b/>
          <w:bCs/>
          <w:spacing w:val="-3"/>
          <w:sz w:val="23"/>
          <w:szCs w:val="23"/>
        </w:rPr>
      </w:pPr>
      <w:ins w:id="6117" w:author="Stuart McLarnon (NESO)" w:date="2025-01-14T14:00:00Z">
        <w:r w:rsidRPr="00CF0301">
          <w:rPr>
            <w:rFonts w:ascii="Arial" w:hAnsi="Arial" w:cs="Arial"/>
            <w:b/>
            <w:bCs/>
            <w:spacing w:val="-3"/>
            <w:sz w:val="23"/>
            <w:szCs w:val="23"/>
          </w:rPr>
          <w:t>J.</w:t>
        </w:r>
      </w:ins>
      <w:ins w:id="6118" w:author="Stuart McLarnon (NESO)" w:date="2025-01-14T13:52:00Z">
        <w:del w:id="6119" w:author="Tammy Meek (NESO)" w:date="2025-01-27T15:27:00Z" w16du:dateUtc="2025-01-27T15:27:00Z">
          <w:r w:rsidR="00963100">
            <w:rPr>
              <w:noProof/>
            </w:rPr>
            <mc:AlternateContent>
              <mc:Choice Requires="wps">
                <w:drawing>
                  <wp:anchor distT="0" distB="0" distL="0" distR="0" simplePos="0" relativeHeight="251658348" behindDoc="0" locked="0" layoutInCell="0" allowOverlap="1" wp14:anchorId="4BDDEB7B" wp14:editId="1B9F98C4">
                    <wp:simplePos x="0" y="0"/>
                    <wp:positionH relativeFrom="page">
                      <wp:posOffset>3670935</wp:posOffset>
                    </wp:positionH>
                    <wp:positionV relativeFrom="page">
                      <wp:posOffset>9368155</wp:posOffset>
                    </wp:positionV>
                    <wp:extent cx="287020" cy="161925"/>
                    <wp:effectExtent l="0" t="0" r="0" b="0"/>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DDEB7B" id="Text Box 48" o:spid="_x0000_s1344" type="#_x0000_t202" style="position:absolute;margin-left:289.05pt;margin-top:737.65pt;width:22.6pt;height:12.75pt;z-index:2516583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" o:allowincell="f" stroked="f">
                    <v:fill opacity="0"/>
                    <v:textbox inset="0,0,0,0">
                      <w:txbxContent>
                        <w:p w14:paraId="0AD2D8E3"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27"/>
                              <w:sz w:val="22"/>
                              <w:szCs w:val="22"/>
                            </w:rPr>
                          </w:pPr>
                          <w:r>
                            <w:rPr>
                              <w:rFonts w:ascii="Arial" w:hAnsi="Arial" w:cs="Arial"/>
                              <w:spacing w:val="27"/>
                              <w:sz w:val="22"/>
                              <w:szCs w:val="22"/>
                            </w:rPr>
                            <w:t>A1</w:t>
                          </w:r>
                        </w:p>
                      </w:txbxContent>
                    </v:textbox>
                    <w10:wrap type="square" anchorx="page" anchory="page"/>
                  </v:shape>
                </w:pict>
              </mc:Fallback>
            </mc:AlternateContent>
          </w:r>
        </w:del>
        <w:r w:rsidR="00963100">
          <w:rPr>
            <w:rFonts w:ascii="Arial" w:hAnsi="Arial" w:cs="Arial"/>
            <w:b/>
            <w:bCs/>
            <w:spacing w:val="-3"/>
            <w:sz w:val="23"/>
            <w:szCs w:val="23"/>
          </w:rPr>
          <w:t>Annex 1 - Offshore Transmission Owner Election Process</w:t>
        </w:r>
      </w:ins>
    </w:p>
    <w:p w14:paraId="520C5339" w14:textId="2FCC4FDA" w:rsidR="00963100" w:rsidRDefault="00CF0301" w:rsidP="00963100">
      <w:pPr>
        <w:kinsoku w:val="0"/>
        <w:overflowPunct w:val="0"/>
        <w:autoSpaceDE/>
        <w:autoSpaceDN/>
        <w:adjustRightInd/>
        <w:spacing w:before="354" w:line="261" w:lineRule="exact"/>
        <w:textAlignment w:val="baseline"/>
        <w:rPr>
          <w:ins w:id="6120" w:author="Stuart McLarnon (NESO)" w:date="2025-01-14T13:52:00Z"/>
          <w:rFonts w:ascii="Arial" w:hAnsi="Arial" w:cs="Arial"/>
          <w:b/>
          <w:bCs/>
          <w:sz w:val="23"/>
          <w:szCs w:val="23"/>
        </w:rPr>
      </w:pPr>
      <w:ins w:id="6121" w:author="Stuart McLarnon (NESO)" w:date="2025-01-14T14:00:00Z">
        <w:r w:rsidRPr="00CF0301">
          <w:rPr>
            <w:rFonts w:ascii="Arial" w:hAnsi="Arial" w:cs="Arial"/>
            <w:sz w:val="22"/>
            <w:szCs w:val="22"/>
          </w:rPr>
          <w:t>J.</w:t>
        </w:r>
      </w:ins>
      <w:ins w:id="6122" w:author="Stuart McLarnon (NESO)" w:date="2025-01-14T13:52:00Z">
        <w:r w:rsidR="00963100">
          <w:rPr>
            <w:rFonts w:ascii="Arial" w:hAnsi="Arial" w:cs="Arial"/>
            <w:sz w:val="22"/>
            <w:szCs w:val="22"/>
          </w:rPr>
          <w:t xml:space="preserve">A1.1 </w:t>
        </w:r>
        <w:r w:rsidR="00963100">
          <w:rPr>
            <w:rFonts w:ascii="Arial" w:hAnsi="Arial" w:cs="Arial"/>
            <w:b/>
            <w:bCs/>
            <w:sz w:val="23"/>
            <w:szCs w:val="23"/>
          </w:rPr>
          <w:t>General</w:t>
        </w:r>
      </w:ins>
    </w:p>
    <w:p w14:paraId="3DE19104" w14:textId="291860D2" w:rsidR="00963100" w:rsidRDefault="00820A4E" w:rsidP="00963100">
      <w:pPr>
        <w:kinsoku w:val="0"/>
        <w:overflowPunct w:val="0"/>
        <w:autoSpaceDE/>
        <w:autoSpaceDN/>
        <w:adjustRightInd/>
        <w:spacing w:before="281" w:line="261" w:lineRule="exact"/>
        <w:ind w:left="576"/>
        <w:textAlignment w:val="baseline"/>
        <w:rPr>
          <w:ins w:id="6123" w:author="Stuart McLarnon (NESO)" w:date="2025-01-14T13:52:00Z"/>
          <w:rFonts w:ascii="Arial" w:hAnsi="Arial" w:cs="Arial"/>
          <w:b/>
          <w:bCs/>
          <w:spacing w:val="3"/>
          <w:sz w:val="23"/>
          <w:szCs w:val="23"/>
        </w:rPr>
      </w:pPr>
      <w:ins w:id="6124" w:author="Stuart McLarnon (NESO)" w:date="2025-01-14T14:02:00Z">
        <w:r w:rsidRPr="00820A4E">
          <w:rPr>
            <w:rFonts w:ascii="Arial" w:hAnsi="Arial" w:cs="Arial"/>
            <w:spacing w:val="3"/>
            <w:sz w:val="22"/>
            <w:szCs w:val="22"/>
          </w:rPr>
          <w:t>J.</w:t>
        </w:r>
      </w:ins>
      <w:ins w:id="6125" w:author="Stuart McLarnon (NESO)" w:date="2025-01-14T13:52:00Z">
        <w:r w:rsidR="00963100">
          <w:rPr>
            <w:rFonts w:ascii="Arial" w:hAnsi="Arial" w:cs="Arial"/>
            <w:spacing w:val="3"/>
            <w:sz w:val="22"/>
            <w:szCs w:val="22"/>
          </w:rPr>
          <w:t xml:space="preserve">A1.1.1 </w:t>
        </w:r>
        <w:r w:rsidR="00963100">
          <w:rPr>
            <w:rFonts w:ascii="Arial" w:hAnsi="Arial" w:cs="Arial"/>
            <w:b/>
            <w:bCs/>
            <w:spacing w:val="3"/>
            <w:sz w:val="23"/>
            <w:szCs w:val="23"/>
          </w:rPr>
          <w:t>Introduction</w:t>
        </w:r>
      </w:ins>
    </w:p>
    <w:p w14:paraId="11852218" w14:textId="1DC1B17E" w:rsidR="00963100" w:rsidRDefault="00CF0301" w:rsidP="00963100">
      <w:pPr>
        <w:kinsoku w:val="0"/>
        <w:overflowPunct w:val="0"/>
        <w:autoSpaceDE/>
        <w:autoSpaceDN/>
        <w:adjustRightInd/>
        <w:spacing w:before="289" w:line="253" w:lineRule="exact"/>
        <w:ind w:left="567"/>
        <w:jc w:val="both"/>
        <w:textAlignment w:val="baseline"/>
        <w:rPr>
          <w:ins w:id="6126" w:author="Stuart McLarnon (NESO)" w:date="2025-01-14T13:52:00Z"/>
          <w:del w:id="6127" w:author="Tammy Meek (NESO)" w:date="2025-01-27T14:17:00Z" w16du:dateUtc="2025-01-27T14:17:00Z"/>
          <w:rFonts w:ascii="Arial" w:hAnsi="Arial" w:cs="Arial"/>
          <w:sz w:val="22"/>
          <w:szCs w:val="22"/>
        </w:rPr>
      </w:pPr>
      <w:ins w:id="6128" w:author="Stuart McLarnon (NESO)" w:date="2025-01-14T14:00:00Z">
        <w:r w:rsidRPr="00CF0301">
          <w:rPr>
            <w:rFonts w:ascii="Arial" w:hAnsi="Arial" w:cs="Arial"/>
            <w:sz w:val="22"/>
            <w:szCs w:val="22"/>
          </w:rPr>
          <w:t>J.</w:t>
        </w:r>
      </w:ins>
      <w:ins w:id="6129" w:author="Stuart McLarnon (NESO)" w:date="2025-01-14T13:52:00Z">
        <w:r w:rsidR="00963100">
          <w:rPr>
            <w:rFonts w:ascii="Arial" w:hAnsi="Arial" w:cs="Arial"/>
            <w:sz w:val="22"/>
            <w:szCs w:val="22"/>
          </w:rPr>
          <w:t>A1.1.1.1 This Annex 1 sets out the basis for election of Offshore</w:t>
        </w:r>
      </w:ins>
      <w:ins w:id="6130" w:author="Tammy Meek (NESO)" w:date="2025-01-27T14:17:00Z" w16du:dateUtc="2025-01-27T14:17:00Z">
        <w:r w:rsidR="00CD77CA">
          <w:rPr>
            <w:rFonts w:ascii="Arial" w:hAnsi="Arial" w:cs="Arial"/>
            <w:sz w:val="22"/>
            <w:szCs w:val="22"/>
          </w:rPr>
          <w:t xml:space="preserve"> </w:t>
        </w:r>
      </w:ins>
    </w:p>
    <w:p w14:paraId="3B79ABD1" w14:textId="3C1E0CC0" w:rsidR="00963100" w:rsidRDefault="00963100">
      <w:pPr>
        <w:kinsoku w:val="0"/>
        <w:overflowPunct w:val="0"/>
        <w:autoSpaceDE/>
        <w:autoSpaceDN/>
        <w:adjustRightInd/>
        <w:spacing w:before="289" w:line="253" w:lineRule="exact"/>
        <w:ind w:left="567"/>
        <w:jc w:val="both"/>
        <w:textAlignment w:val="baseline"/>
        <w:rPr>
          <w:ins w:id="6131" w:author="Stuart McLarnon (NESO)" w:date="2025-01-14T13:52:00Z"/>
          <w:rFonts w:ascii="Arial" w:hAnsi="Arial" w:cs="Arial"/>
          <w:sz w:val="22"/>
          <w:szCs w:val="22"/>
        </w:rPr>
        <w:pPrChange w:id="6132" w:author="Tammy Meek (NESO)" w:date="2025-01-28T09:35:00Z" w16du:dateUtc="2025-01-28T09:35:00Z">
          <w:pPr>
            <w:kinsoku w:val="0"/>
            <w:overflowPunct w:val="0"/>
            <w:autoSpaceDE/>
            <w:autoSpaceDN/>
            <w:adjustRightInd/>
            <w:spacing w:before="5" w:line="259" w:lineRule="exact"/>
            <w:ind w:left="567" w:right="576"/>
            <w:jc w:val="both"/>
            <w:textAlignment w:val="baseline"/>
          </w:pPr>
        </w:pPrChange>
      </w:pPr>
      <w:ins w:id="6133" w:author="Stuart McLarnon (NESO)" w:date="2025-01-14T13:52:00Z">
        <w:r>
          <w:rPr>
            <w:rFonts w:ascii="Arial" w:hAnsi="Arial" w:cs="Arial"/>
            <w:sz w:val="22"/>
            <w:szCs w:val="22"/>
          </w:rPr>
          <w:t xml:space="preserve">Transmission Owner </w:t>
        </w:r>
        <w:del w:id="6134" w:author="Tammy Meek (NESO)" w:date="2025-01-27T11:27:00Z" w16du:dateUtc="2025-01-27T11:27:00Z">
          <w:r w:rsidRPr="00207ADC" w:rsidDel="00AB5FE3">
            <w:rPr>
              <w:rFonts w:ascii="Arial" w:hAnsi="Arial" w:cs="Arial"/>
              <w:b/>
              <w:bCs/>
              <w:sz w:val="22"/>
              <w:szCs w:val="22"/>
            </w:rPr>
            <w:delText>Members</w:delText>
          </w:r>
        </w:del>
      </w:ins>
      <w:ins w:id="6135" w:author="Tammy Meek (NESO)" w:date="2025-01-27T11:27:00Z" w16du:dateUtc="2025-01-27T11:27:00Z">
        <w:r w:rsidR="00AB5FE3" w:rsidRPr="00AB5FE3">
          <w:rPr>
            <w:rFonts w:ascii="Arial" w:hAnsi="Arial" w:cs="Arial"/>
            <w:i/>
            <w:iCs/>
            <w:sz w:val="22"/>
            <w:szCs w:val="22"/>
          </w:rPr>
          <w:t>Members</w:t>
        </w:r>
      </w:ins>
      <w:ins w:id="6136" w:author="Stuart McLarnon (NESO)" w:date="2025-01-14T13:52:00Z">
        <w:r>
          <w:rPr>
            <w:rFonts w:ascii="Arial" w:hAnsi="Arial" w:cs="Arial"/>
            <w:sz w:val="22"/>
            <w:szCs w:val="22"/>
          </w:rPr>
          <w:t xml:space="preserve"> and </w:t>
        </w:r>
        <w:del w:id="6137" w:author="Tammy Meek (NESO)" w:date="2025-01-27T11:23:00Z" w16du:dateUtc="2025-01-27T11:23:00Z">
          <w:r w:rsidRPr="00207ADC" w:rsidDel="002B6C45">
            <w:rPr>
              <w:rFonts w:ascii="Arial" w:hAnsi="Arial" w:cs="Arial"/>
              <w:b/>
              <w:bCs/>
              <w:sz w:val="22"/>
              <w:szCs w:val="22"/>
            </w:rPr>
            <w:delText>Offshore Transmission Owner</w:delText>
          </w:r>
        </w:del>
      </w:ins>
      <w:ins w:id="6138" w:author="Tammy Meek (NESO)" w:date="2025-01-27T11:23:00Z" w16du:dateUtc="2025-01-27T11:23:00Z">
        <w:r w:rsidR="002B6C45" w:rsidRPr="002B6C45">
          <w:rPr>
            <w:rFonts w:ascii="Arial" w:hAnsi="Arial" w:cs="Arial"/>
            <w:i/>
            <w:iCs/>
            <w:sz w:val="22"/>
            <w:szCs w:val="22"/>
          </w:rPr>
          <w:t>Offshore Transmission Owner</w:t>
        </w:r>
      </w:ins>
      <w:ins w:id="6139" w:author="Stuart McLarnon (NESO)" w:date="2025-01-14T13:52:00Z">
        <w:r>
          <w:rPr>
            <w:rFonts w:ascii="Arial" w:hAnsi="Arial" w:cs="Arial"/>
            <w:sz w:val="22"/>
            <w:szCs w:val="22"/>
          </w:rPr>
          <w:t xml:space="preserve"> </w:t>
        </w:r>
        <w:del w:id="6140" w:author="Tammy Meek (NESO)" w:date="2025-01-28T11:48:00Z" w16du:dateUtc="2025-01-28T11:48:00Z">
          <w:r w:rsidDel="00870312">
            <w:rPr>
              <w:rFonts w:ascii="Arial" w:hAnsi="Arial" w:cs="Arial"/>
              <w:sz w:val="22"/>
              <w:szCs w:val="22"/>
            </w:rPr>
            <w:delText>Alternate</w:delText>
          </w:r>
        </w:del>
      </w:ins>
      <w:ins w:id="6141" w:author="Tammy Meek (NESO)" w:date="2025-01-28T11:52:00Z" w16du:dateUtc="2025-01-28T11:52:00Z">
        <w:r w:rsidR="00D669F4" w:rsidRPr="00D669F4">
          <w:rPr>
            <w:rFonts w:ascii="Arial" w:hAnsi="Arial" w:cs="Arial"/>
            <w:sz w:val="22"/>
            <w:szCs w:val="22"/>
          </w:rPr>
          <w:t>Alternate</w:t>
        </w:r>
      </w:ins>
      <w:ins w:id="6142" w:author="Stuart McLarnon (NESO)" w:date="2025-01-14T13:52:00Z">
        <w:r>
          <w:rPr>
            <w:rFonts w:ascii="Arial" w:hAnsi="Arial" w:cs="Arial"/>
            <w:sz w:val="22"/>
            <w:szCs w:val="22"/>
          </w:rPr>
          <w:t xml:space="preserve"> </w:t>
        </w:r>
        <w:del w:id="6143" w:author="Tammy Meek (NESO)" w:date="2025-01-27T11:27:00Z" w16du:dateUtc="2025-01-27T11:27:00Z">
          <w:r w:rsidRPr="00207ADC" w:rsidDel="00AB5FE3">
            <w:rPr>
              <w:rFonts w:ascii="Arial" w:hAnsi="Arial" w:cs="Arial"/>
              <w:b/>
              <w:bCs/>
              <w:sz w:val="22"/>
              <w:szCs w:val="22"/>
            </w:rPr>
            <w:delText>Members</w:delText>
          </w:r>
        </w:del>
      </w:ins>
      <w:ins w:id="6144" w:author="Tammy Meek (NESO)" w:date="2025-01-27T11:27:00Z" w16du:dateUtc="2025-01-27T11:27:00Z">
        <w:r w:rsidR="00AB5FE3" w:rsidRPr="00AB5FE3">
          <w:rPr>
            <w:rFonts w:ascii="Arial" w:hAnsi="Arial" w:cs="Arial"/>
            <w:i/>
            <w:iCs/>
            <w:sz w:val="22"/>
            <w:szCs w:val="22"/>
          </w:rPr>
          <w:t>Members</w:t>
        </w:r>
      </w:ins>
      <w:ins w:id="6145" w:author="Stuart McLarnon (NESO)" w:date="2025-01-14T13:52:00Z">
        <w:r w:rsidRPr="00207ADC">
          <w:rPr>
            <w:rFonts w:ascii="Arial" w:hAnsi="Arial" w:cs="Arial"/>
            <w:b/>
            <w:bCs/>
            <w:sz w:val="22"/>
            <w:szCs w:val="22"/>
          </w:rPr>
          <w:t xml:space="preserve"> </w:t>
        </w:r>
        <w:r>
          <w:rPr>
            <w:rFonts w:ascii="Arial" w:hAnsi="Arial" w:cs="Arial"/>
            <w:sz w:val="22"/>
            <w:szCs w:val="22"/>
          </w:rPr>
          <w:t>which will apply except to the extent that the conditions in A1.1.1.5 are met.</w:t>
        </w:r>
      </w:ins>
    </w:p>
    <w:p w14:paraId="45C13423" w14:textId="6853C24C" w:rsidR="00963100" w:rsidRDefault="00820A4E" w:rsidP="00963100">
      <w:pPr>
        <w:kinsoku w:val="0"/>
        <w:overflowPunct w:val="0"/>
        <w:autoSpaceDE/>
        <w:autoSpaceDN/>
        <w:adjustRightInd/>
        <w:spacing w:before="294" w:line="253" w:lineRule="exact"/>
        <w:ind w:left="567"/>
        <w:textAlignment w:val="baseline"/>
        <w:rPr>
          <w:ins w:id="6146" w:author="Stuart McLarnon (NESO)" w:date="2025-01-14T13:52:00Z"/>
          <w:rFonts w:ascii="Arial" w:hAnsi="Arial" w:cs="Arial"/>
          <w:spacing w:val="2"/>
          <w:sz w:val="22"/>
          <w:szCs w:val="22"/>
        </w:rPr>
      </w:pPr>
      <w:ins w:id="6147" w:author="Stuart McLarnon (NESO)" w:date="2025-01-14T14:02:00Z">
        <w:r w:rsidRPr="00820A4E">
          <w:rPr>
            <w:rFonts w:ascii="Arial" w:hAnsi="Arial" w:cs="Arial"/>
            <w:spacing w:val="2"/>
            <w:sz w:val="22"/>
            <w:szCs w:val="22"/>
          </w:rPr>
          <w:t>J.</w:t>
        </w:r>
      </w:ins>
      <w:ins w:id="6148" w:author="Stuart McLarnon (NESO)" w:date="2025-01-14T13:52:00Z">
        <w:r w:rsidR="00963100">
          <w:rPr>
            <w:rFonts w:ascii="Arial" w:hAnsi="Arial" w:cs="Arial"/>
            <w:spacing w:val="2"/>
            <w:sz w:val="22"/>
            <w:szCs w:val="22"/>
          </w:rPr>
          <w:t>A1.1.1.2 This Annex 1 shall apply:</w:t>
        </w:r>
      </w:ins>
    </w:p>
    <w:p w14:paraId="1FF9F9EF" w14:textId="34EC0EFD" w:rsidR="00963100" w:rsidRDefault="00963100" w:rsidP="00963100">
      <w:pPr>
        <w:numPr>
          <w:ilvl w:val="0"/>
          <w:numId w:val="92"/>
        </w:numPr>
        <w:kinsoku w:val="0"/>
        <w:overflowPunct w:val="0"/>
        <w:autoSpaceDE/>
        <w:autoSpaceDN/>
        <w:adjustRightInd/>
        <w:spacing w:before="231" w:line="300" w:lineRule="exact"/>
        <w:ind w:hanging="321"/>
        <w:jc w:val="both"/>
        <w:textAlignment w:val="baseline"/>
        <w:rPr>
          <w:ins w:id="6149" w:author="Stuart McLarnon (NESO)" w:date="2025-01-14T13:52:00Z"/>
          <w:rFonts w:ascii="Arial" w:hAnsi="Arial" w:cs="Arial"/>
          <w:spacing w:val="1"/>
          <w:sz w:val="22"/>
          <w:szCs w:val="22"/>
        </w:rPr>
      </w:pPr>
      <w:ins w:id="6150" w:author="Stuart McLarnon (NESO)" w:date="2025-01-14T13:52:00Z">
        <w:r>
          <w:rPr>
            <w:rFonts w:ascii="Arial" w:hAnsi="Arial" w:cs="Arial"/>
            <w:spacing w:val="1"/>
            <w:sz w:val="22"/>
            <w:szCs w:val="22"/>
          </w:rPr>
          <w:t xml:space="preserve">in relation to each year (the “Election Year”) in which the term of office of </w:t>
        </w:r>
        <w:del w:id="6151" w:author="Tammy Meek (NESO)" w:date="2025-01-27T11:21:00Z" w16du:dateUtc="2025-01-27T11:21:00Z">
          <w:r w:rsidRPr="00207ADC" w:rsidDel="002B6C45">
            <w:rPr>
              <w:rFonts w:ascii="Arial" w:hAnsi="Arial" w:cs="Arial"/>
              <w:b/>
              <w:bCs/>
              <w:spacing w:val="1"/>
              <w:sz w:val="22"/>
              <w:szCs w:val="22"/>
            </w:rPr>
            <w:delText>Offshore Transmission Owner</w:delText>
          </w:r>
        </w:del>
      </w:ins>
      <w:ins w:id="6152" w:author="Tammy Meek (NESO)" w:date="2025-01-27T11:21:00Z" w16du:dateUtc="2025-01-27T11:21:00Z">
        <w:r w:rsidR="002B6C45" w:rsidRPr="002B6C45">
          <w:rPr>
            <w:rFonts w:ascii="Arial" w:hAnsi="Arial" w:cs="Arial"/>
            <w:i/>
            <w:iCs/>
            <w:spacing w:val="1"/>
            <w:sz w:val="22"/>
            <w:szCs w:val="22"/>
          </w:rPr>
          <w:t>Offshore Transmission Owner</w:t>
        </w:r>
      </w:ins>
      <w:ins w:id="6153" w:author="Stuart McLarnon (NESO)" w:date="2025-01-14T13:52:00Z">
        <w:r>
          <w:rPr>
            <w:rFonts w:ascii="Arial" w:hAnsi="Arial" w:cs="Arial"/>
            <w:spacing w:val="1"/>
            <w:sz w:val="22"/>
            <w:szCs w:val="22"/>
          </w:rPr>
          <w:t xml:space="preserve"> </w:t>
        </w:r>
        <w:del w:id="6154" w:author="Tammy Meek (NESO)" w:date="2025-01-27T11:27:00Z" w16du:dateUtc="2025-01-27T11:27:00Z">
          <w:r w:rsidRPr="00207ADC" w:rsidDel="00AB5FE3">
            <w:rPr>
              <w:rFonts w:ascii="Arial" w:hAnsi="Arial" w:cs="Arial"/>
              <w:b/>
              <w:bCs/>
              <w:spacing w:val="1"/>
              <w:sz w:val="22"/>
              <w:szCs w:val="22"/>
            </w:rPr>
            <w:delText>Members</w:delText>
          </w:r>
        </w:del>
      </w:ins>
      <w:ins w:id="6155" w:author="Tammy Meek (NESO)" w:date="2025-01-27T11:27:00Z" w16du:dateUtc="2025-01-27T11:27:00Z">
        <w:r w:rsidR="00AB5FE3" w:rsidRPr="00AB5FE3">
          <w:rPr>
            <w:rFonts w:ascii="Arial" w:hAnsi="Arial" w:cs="Arial"/>
            <w:i/>
            <w:iCs/>
            <w:spacing w:val="1"/>
            <w:sz w:val="22"/>
            <w:szCs w:val="22"/>
          </w:rPr>
          <w:t>Members</w:t>
        </w:r>
      </w:ins>
      <w:ins w:id="6156" w:author="Stuart McLarnon (NESO)" w:date="2025-01-14T13:52:00Z">
        <w:r>
          <w:rPr>
            <w:rFonts w:ascii="Arial" w:hAnsi="Arial" w:cs="Arial"/>
            <w:spacing w:val="1"/>
            <w:sz w:val="22"/>
            <w:szCs w:val="22"/>
          </w:rPr>
          <w:t xml:space="preserve"> and </w:t>
        </w:r>
        <w:del w:id="6157" w:author="Tammy Meek (NESO)" w:date="2025-01-27T11:22:00Z" w16du:dateUtc="2025-01-27T11:22:00Z">
          <w:r w:rsidRPr="00207ADC" w:rsidDel="002B6C45">
            <w:rPr>
              <w:rFonts w:ascii="Arial" w:hAnsi="Arial" w:cs="Arial"/>
              <w:b/>
              <w:bCs/>
              <w:spacing w:val="1"/>
              <w:sz w:val="22"/>
              <w:szCs w:val="22"/>
            </w:rPr>
            <w:delText>Offshore Transmission Owner</w:delText>
          </w:r>
        </w:del>
      </w:ins>
      <w:ins w:id="6158" w:author="Tammy Meek (NESO)" w:date="2025-01-27T11:22:00Z" w16du:dateUtc="2025-01-27T11:22:00Z">
        <w:r w:rsidR="002B6C45" w:rsidRPr="002B6C45">
          <w:rPr>
            <w:rFonts w:ascii="Arial" w:hAnsi="Arial" w:cs="Arial"/>
            <w:i/>
            <w:iCs/>
            <w:spacing w:val="1"/>
            <w:sz w:val="22"/>
            <w:szCs w:val="22"/>
          </w:rPr>
          <w:t>Offshore Transmission Owner</w:t>
        </w:r>
      </w:ins>
      <w:ins w:id="6159" w:author="Stuart McLarnon (NESO)" w:date="2025-01-14T13:52:00Z">
        <w:r>
          <w:rPr>
            <w:rFonts w:ascii="Arial" w:hAnsi="Arial" w:cs="Arial"/>
            <w:spacing w:val="1"/>
            <w:sz w:val="22"/>
            <w:szCs w:val="22"/>
          </w:rPr>
          <w:t xml:space="preserve"> </w:t>
        </w:r>
        <w:del w:id="6160" w:author="Tammy Meek (NESO)" w:date="2025-01-28T11:48:00Z" w16du:dateUtc="2025-01-28T11:48:00Z">
          <w:r w:rsidDel="00870312">
            <w:rPr>
              <w:rFonts w:ascii="Arial" w:hAnsi="Arial" w:cs="Arial"/>
              <w:spacing w:val="1"/>
              <w:sz w:val="22"/>
              <w:szCs w:val="22"/>
            </w:rPr>
            <w:delText>Alternate</w:delText>
          </w:r>
        </w:del>
      </w:ins>
      <w:ins w:id="6161" w:author="Tammy Meek (NESO)" w:date="2025-01-28T11:52:00Z" w16du:dateUtc="2025-01-28T11:52:00Z">
        <w:r w:rsidR="00D669F4" w:rsidRPr="00D669F4">
          <w:rPr>
            <w:rFonts w:ascii="Arial" w:hAnsi="Arial" w:cs="Arial"/>
            <w:spacing w:val="1"/>
            <w:sz w:val="22"/>
            <w:szCs w:val="22"/>
          </w:rPr>
          <w:t>Alternate</w:t>
        </w:r>
      </w:ins>
      <w:ins w:id="6162" w:author="Stuart McLarnon (NESO)" w:date="2025-01-14T13:52:00Z">
        <w:r>
          <w:rPr>
            <w:rFonts w:ascii="Arial" w:hAnsi="Arial" w:cs="Arial"/>
            <w:spacing w:val="1"/>
            <w:sz w:val="22"/>
            <w:szCs w:val="22"/>
          </w:rPr>
          <w:t xml:space="preserve"> </w:t>
        </w:r>
        <w:del w:id="6163" w:author="Tammy Meek (NESO)" w:date="2025-01-27T11:27:00Z" w16du:dateUtc="2025-01-27T11:27:00Z">
          <w:r w:rsidRPr="00207ADC" w:rsidDel="00AB5FE3">
            <w:rPr>
              <w:rFonts w:ascii="Arial" w:hAnsi="Arial" w:cs="Arial"/>
              <w:b/>
              <w:bCs/>
              <w:spacing w:val="1"/>
              <w:sz w:val="22"/>
              <w:szCs w:val="22"/>
            </w:rPr>
            <w:delText>Members</w:delText>
          </w:r>
        </w:del>
      </w:ins>
      <w:ins w:id="6164" w:author="Tammy Meek (NESO)" w:date="2025-01-27T11:27:00Z" w16du:dateUtc="2025-01-27T11:27:00Z">
        <w:r w:rsidR="00AB5FE3" w:rsidRPr="00AB5FE3">
          <w:rPr>
            <w:rFonts w:ascii="Arial" w:hAnsi="Arial" w:cs="Arial"/>
            <w:i/>
            <w:iCs/>
            <w:spacing w:val="1"/>
            <w:sz w:val="22"/>
            <w:szCs w:val="22"/>
          </w:rPr>
          <w:t>Members</w:t>
        </w:r>
      </w:ins>
      <w:ins w:id="6165" w:author="Stuart McLarnon (NESO)" w:date="2025-01-14T13:52:00Z">
        <w:r>
          <w:rPr>
            <w:rFonts w:ascii="Arial" w:hAnsi="Arial" w:cs="Arial"/>
            <w:spacing w:val="1"/>
            <w:sz w:val="22"/>
            <w:szCs w:val="22"/>
          </w:rPr>
          <w:t xml:space="preserve"> expires, for the purposes of electing </w:t>
        </w:r>
        <w:del w:id="6166" w:author="Tammy Meek (NESO)" w:date="2025-01-27T11:22:00Z" w16du:dateUtc="2025-01-27T11:22:00Z">
          <w:r w:rsidRPr="00207ADC" w:rsidDel="002B6C45">
            <w:rPr>
              <w:rFonts w:ascii="Arial" w:hAnsi="Arial" w:cs="Arial"/>
              <w:b/>
              <w:bCs/>
              <w:spacing w:val="1"/>
              <w:sz w:val="22"/>
              <w:szCs w:val="22"/>
            </w:rPr>
            <w:delText>Offshore Transmission Owner</w:delText>
          </w:r>
        </w:del>
      </w:ins>
      <w:ins w:id="6167" w:author="Tammy Meek (NESO)" w:date="2025-01-27T11:22:00Z" w16du:dateUtc="2025-01-27T11:22:00Z">
        <w:r w:rsidR="002B6C45" w:rsidRPr="002B6C45">
          <w:rPr>
            <w:rFonts w:ascii="Arial" w:hAnsi="Arial" w:cs="Arial"/>
            <w:i/>
            <w:iCs/>
            <w:spacing w:val="1"/>
            <w:sz w:val="22"/>
            <w:szCs w:val="22"/>
          </w:rPr>
          <w:t>Offshore Transmission Owner</w:t>
        </w:r>
      </w:ins>
      <w:ins w:id="6168" w:author="Stuart McLarnon (NESO)" w:date="2025-01-14T13:52:00Z">
        <w:r>
          <w:rPr>
            <w:rFonts w:ascii="Arial" w:hAnsi="Arial" w:cs="Arial"/>
            <w:spacing w:val="1"/>
            <w:sz w:val="22"/>
            <w:szCs w:val="22"/>
          </w:rPr>
          <w:t xml:space="preserve"> </w:t>
        </w:r>
        <w:del w:id="6169" w:author="Tammy Meek (NESO)" w:date="2025-01-27T11:27:00Z" w16du:dateUtc="2025-01-27T11:27:00Z">
          <w:r w:rsidRPr="00207ADC" w:rsidDel="00AB5FE3">
            <w:rPr>
              <w:rFonts w:ascii="Arial" w:hAnsi="Arial" w:cs="Arial"/>
              <w:b/>
              <w:bCs/>
              <w:spacing w:val="1"/>
              <w:sz w:val="22"/>
              <w:szCs w:val="22"/>
            </w:rPr>
            <w:delText>Members</w:delText>
          </w:r>
        </w:del>
      </w:ins>
      <w:ins w:id="6170" w:author="Tammy Meek (NESO)" w:date="2025-01-27T11:27:00Z" w16du:dateUtc="2025-01-27T11:27:00Z">
        <w:r w:rsidR="00AB5FE3" w:rsidRPr="00AB5FE3">
          <w:rPr>
            <w:rFonts w:ascii="Arial" w:hAnsi="Arial" w:cs="Arial"/>
            <w:i/>
            <w:iCs/>
            <w:spacing w:val="1"/>
            <w:sz w:val="22"/>
            <w:szCs w:val="22"/>
          </w:rPr>
          <w:t>Members</w:t>
        </w:r>
      </w:ins>
      <w:ins w:id="6171" w:author="Stuart McLarnon (NESO)" w:date="2025-01-14T13:52:00Z">
        <w:r>
          <w:rPr>
            <w:rFonts w:ascii="Arial" w:hAnsi="Arial" w:cs="Arial"/>
            <w:spacing w:val="1"/>
            <w:sz w:val="22"/>
            <w:szCs w:val="22"/>
          </w:rPr>
          <w:t xml:space="preserve"> and </w:t>
        </w:r>
        <w:del w:id="6172" w:author="Tammy Meek (NESO)" w:date="2025-01-27T11:22:00Z" w16du:dateUtc="2025-01-27T11:22:00Z">
          <w:r w:rsidRPr="00207ADC" w:rsidDel="002B6C45">
            <w:rPr>
              <w:rFonts w:ascii="Arial" w:hAnsi="Arial" w:cs="Arial"/>
              <w:b/>
              <w:bCs/>
              <w:spacing w:val="1"/>
              <w:sz w:val="22"/>
              <w:szCs w:val="22"/>
            </w:rPr>
            <w:delText>Offshore Transmission Owner</w:delText>
          </w:r>
        </w:del>
      </w:ins>
      <w:ins w:id="6173" w:author="Tammy Meek (NESO)" w:date="2025-01-27T11:22:00Z" w16du:dateUtc="2025-01-27T11:22:00Z">
        <w:r w:rsidR="002B6C45" w:rsidRPr="002B6C45">
          <w:rPr>
            <w:rFonts w:ascii="Arial" w:hAnsi="Arial" w:cs="Arial"/>
            <w:i/>
            <w:iCs/>
            <w:spacing w:val="1"/>
            <w:sz w:val="22"/>
            <w:szCs w:val="22"/>
          </w:rPr>
          <w:t>Offshore Transmission Owner</w:t>
        </w:r>
      </w:ins>
      <w:ins w:id="6174" w:author="Stuart McLarnon (NESO)" w:date="2025-01-14T13:52:00Z">
        <w:r>
          <w:rPr>
            <w:rFonts w:ascii="Arial" w:hAnsi="Arial" w:cs="Arial"/>
            <w:spacing w:val="1"/>
            <w:sz w:val="22"/>
            <w:szCs w:val="22"/>
          </w:rPr>
          <w:t xml:space="preserve"> </w:t>
        </w:r>
        <w:del w:id="6175" w:author="Tammy Meek (NESO)" w:date="2025-01-28T11:49:00Z" w16du:dateUtc="2025-01-28T11:49:00Z">
          <w:r w:rsidDel="00870312">
            <w:rPr>
              <w:rFonts w:ascii="Arial" w:hAnsi="Arial" w:cs="Arial"/>
              <w:spacing w:val="1"/>
              <w:sz w:val="22"/>
              <w:szCs w:val="22"/>
            </w:rPr>
            <w:delText>Alternate</w:delText>
          </w:r>
        </w:del>
      </w:ins>
      <w:ins w:id="6176" w:author="Tammy Meek (NESO)" w:date="2025-01-28T11:52:00Z" w16du:dateUtc="2025-01-28T11:52:00Z">
        <w:r w:rsidR="00D669F4" w:rsidRPr="00D669F4">
          <w:rPr>
            <w:rFonts w:ascii="Arial" w:hAnsi="Arial" w:cs="Arial"/>
            <w:spacing w:val="1"/>
            <w:sz w:val="22"/>
            <w:szCs w:val="22"/>
          </w:rPr>
          <w:t>Alternate</w:t>
        </w:r>
      </w:ins>
      <w:ins w:id="6177" w:author="Stuart McLarnon (NESO)" w:date="2025-01-14T13:52:00Z">
        <w:r>
          <w:rPr>
            <w:rFonts w:ascii="Arial" w:hAnsi="Arial" w:cs="Arial"/>
            <w:spacing w:val="1"/>
            <w:sz w:val="22"/>
            <w:szCs w:val="22"/>
          </w:rPr>
          <w:t xml:space="preserve"> </w:t>
        </w:r>
        <w:del w:id="6178" w:author="Tammy Meek (NESO)" w:date="2025-01-27T11:27:00Z" w16du:dateUtc="2025-01-27T11:27:00Z">
          <w:r w:rsidRPr="00207ADC" w:rsidDel="00AB5FE3">
            <w:rPr>
              <w:rFonts w:ascii="Arial" w:hAnsi="Arial" w:cs="Arial"/>
              <w:b/>
              <w:bCs/>
              <w:spacing w:val="1"/>
              <w:sz w:val="22"/>
              <w:szCs w:val="22"/>
            </w:rPr>
            <w:delText>Members</w:delText>
          </w:r>
        </w:del>
      </w:ins>
      <w:ins w:id="6179" w:author="Tammy Meek (NESO)" w:date="2025-01-27T11:27:00Z" w16du:dateUtc="2025-01-27T11:27:00Z">
        <w:r w:rsidR="00AB5FE3" w:rsidRPr="00AB5FE3">
          <w:rPr>
            <w:rFonts w:ascii="Arial" w:hAnsi="Arial" w:cs="Arial"/>
            <w:i/>
            <w:iCs/>
            <w:spacing w:val="1"/>
            <w:sz w:val="22"/>
            <w:szCs w:val="22"/>
          </w:rPr>
          <w:t>Members</w:t>
        </w:r>
      </w:ins>
      <w:ins w:id="6180" w:author="Stuart McLarnon (NESO)" w:date="2025-01-14T13:52:00Z">
        <w:r>
          <w:rPr>
            <w:rFonts w:ascii="Arial" w:hAnsi="Arial" w:cs="Arial"/>
            <w:spacing w:val="1"/>
            <w:sz w:val="22"/>
            <w:szCs w:val="22"/>
          </w:rPr>
          <w:t xml:space="preserve"> to hold office with effect from 01 April in that year;</w:t>
        </w:r>
      </w:ins>
    </w:p>
    <w:p w14:paraId="53F609C9" w14:textId="4ACF1135" w:rsidR="00963100" w:rsidRDefault="00963100" w:rsidP="00963100">
      <w:pPr>
        <w:numPr>
          <w:ilvl w:val="0"/>
          <w:numId w:val="92"/>
        </w:numPr>
        <w:kinsoku w:val="0"/>
        <w:overflowPunct w:val="0"/>
        <w:autoSpaceDE/>
        <w:autoSpaceDN/>
        <w:adjustRightInd/>
        <w:spacing w:before="232" w:line="302" w:lineRule="exact"/>
        <w:ind w:hanging="321"/>
        <w:jc w:val="both"/>
        <w:textAlignment w:val="baseline"/>
        <w:rPr>
          <w:ins w:id="6181" w:author="Stuart McLarnon (NESO)" w:date="2025-01-14T13:52:00Z"/>
          <w:rFonts w:ascii="Arial" w:hAnsi="Arial" w:cs="Arial"/>
          <w:sz w:val="22"/>
          <w:szCs w:val="22"/>
        </w:rPr>
      </w:pPr>
      <w:ins w:id="6182" w:author="Stuart McLarnon (NESO)" w:date="2025-01-14T13:52:00Z">
        <w:r>
          <w:rPr>
            <w:rFonts w:ascii="Arial" w:hAnsi="Arial" w:cs="Arial"/>
            <w:sz w:val="22"/>
            <w:szCs w:val="22"/>
          </w:rPr>
          <w:t xml:space="preserve">subject to and in accordance with Paragraph A1.4, upon a </w:t>
        </w:r>
        <w:del w:id="6183" w:author="Tammy Meek (NESO)" w:date="2025-01-27T11:22:00Z" w16du:dateUtc="2025-01-27T11:22:00Z">
          <w:r w:rsidRPr="00207ADC" w:rsidDel="002B6C45">
            <w:rPr>
              <w:rFonts w:ascii="Arial" w:hAnsi="Arial" w:cs="Arial"/>
              <w:b/>
              <w:bCs/>
              <w:sz w:val="22"/>
              <w:szCs w:val="22"/>
            </w:rPr>
            <w:delText>Offshore Transmission Owner</w:delText>
          </w:r>
        </w:del>
      </w:ins>
      <w:ins w:id="6184" w:author="Tammy Meek (NESO)" w:date="2025-01-27T11:22:00Z" w16du:dateUtc="2025-01-27T11:22:00Z">
        <w:r w:rsidR="002B6C45" w:rsidRPr="002B6C45">
          <w:rPr>
            <w:rFonts w:ascii="Arial" w:hAnsi="Arial" w:cs="Arial"/>
            <w:i/>
            <w:iCs/>
            <w:sz w:val="22"/>
            <w:szCs w:val="22"/>
          </w:rPr>
          <w:t>Offshore Transmission Owner</w:t>
        </w:r>
      </w:ins>
      <w:ins w:id="6185" w:author="Stuart McLarnon (NESO)" w:date="2025-01-14T13:52:00Z">
        <w:r>
          <w:rPr>
            <w:rFonts w:ascii="Arial" w:hAnsi="Arial" w:cs="Arial"/>
            <w:sz w:val="22"/>
            <w:szCs w:val="22"/>
          </w:rPr>
          <w:t xml:space="preserve"> </w:t>
        </w:r>
        <w:del w:id="6186" w:author="Tammy Meek (NESO)" w:date="2025-01-27T11:52:00Z" w16du:dateUtc="2025-01-27T11:52:00Z">
          <w:r w:rsidRPr="00207ADC" w:rsidDel="001769E4">
            <w:rPr>
              <w:rFonts w:ascii="Arial" w:hAnsi="Arial" w:cs="Arial"/>
              <w:b/>
              <w:bCs/>
              <w:sz w:val="22"/>
              <w:szCs w:val="22"/>
            </w:rPr>
            <w:delText>Member</w:delText>
          </w:r>
        </w:del>
      </w:ins>
      <w:ins w:id="6187" w:author="Tammy Meek (NESO)" w:date="2025-01-27T11:52:00Z" w16du:dateUtc="2025-01-27T11:52:00Z">
        <w:r w:rsidR="001769E4" w:rsidRPr="001769E4">
          <w:rPr>
            <w:rFonts w:ascii="Arial" w:hAnsi="Arial" w:cs="Arial"/>
            <w:i/>
            <w:iCs/>
            <w:sz w:val="22"/>
            <w:szCs w:val="22"/>
          </w:rPr>
          <w:t>Member</w:t>
        </w:r>
      </w:ins>
      <w:ins w:id="6188" w:author="Stuart McLarnon (NESO)" w:date="2025-01-14T13:52:00Z">
        <w:r>
          <w:rPr>
            <w:rFonts w:ascii="Arial" w:hAnsi="Arial" w:cs="Arial"/>
            <w:sz w:val="22"/>
            <w:szCs w:val="22"/>
          </w:rPr>
          <w:t xml:space="preserve"> and/or </w:t>
        </w:r>
        <w:del w:id="6189" w:author="Tammy Meek (NESO)" w:date="2025-01-27T11:22:00Z" w16du:dateUtc="2025-01-27T11:22:00Z">
          <w:r w:rsidRPr="00207ADC" w:rsidDel="002B6C45">
            <w:rPr>
              <w:rFonts w:ascii="Arial" w:hAnsi="Arial" w:cs="Arial"/>
              <w:b/>
              <w:bCs/>
              <w:sz w:val="22"/>
              <w:szCs w:val="22"/>
            </w:rPr>
            <w:delText>Offshore Transmission Owner</w:delText>
          </w:r>
        </w:del>
      </w:ins>
      <w:ins w:id="6190" w:author="Tammy Meek (NESO)" w:date="2025-01-27T11:22:00Z" w16du:dateUtc="2025-01-27T11:22:00Z">
        <w:r w:rsidR="002B6C45" w:rsidRPr="002B6C45">
          <w:rPr>
            <w:rFonts w:ascii="Arial" w:hAnsi="Arial" w:cs="Arial"/>
            <w:i/>
            <w:iCs/>
            <w:sz w:val="22"/>
            <w:szCs w:val="22"/>
          </w:rPr>
          <w:t>Offshore Transmission Owner</w:t>
        </w:r>
      </w:ins>
      <w:ins w:id="6191" w:author="Stuart McLarnon (NESO)" w:date="2025-01-14T13:52:00Z">
        <w:r>
          <w:rPr>
            <w:rFonts w:ascii="Arial" w:hAnsi="Arial" w:cs="Arial"/>
            <w:sz w:val="22"/>
            <w:szCs w:val="22"/>
          </w:rPr>
          <w:t xml:space="preserve"> </w:t>
        </w:r>
        <w:del w:id="6192" w:author="Tammy Meek (NESO)" w:date="2025-01-28T11:49:00Z" w16du:dateUtc="2025-01-28T11:49:00Z">
          <w:r w:rsidDel="00870312">
            <w:rPr>
              <w:rFonts w:ascii="Arial" w:hAnsi="Arial" w:cs="Arial"/>
              <w:sz w:val="22"/>
              <w:szCs w:val="22"/>
            </w:rPr>
            <w:delText>Alternate</w:delText>
          </w:r>
        </w:del>
      </w:ins>
      <w:ins w:id="6193" w:author="Tammy Meek (NESO)" w:date="2025-01-28T11:52:00Z" w16du:dateUtc="2025-01-28T11:52:00Z">
        <w:r w:rsidR="00D669F4" w:rsidRPr="00D669F4">
          <w:rPr>
            <w:rFonts w:ascii="Arial" w:hAnsi="Arial" w:cs="Arial"/>
            <w:sz w:val="22"/>
            <w:szCs w:val="22"/>
          </w:rPr>
          <w:t>Alternate</w:t>
        </w:r>
      </w:ins>
      <w:ins w:id="6194" w:author="Stuart McLarnon (NESO)" w:date="2025-01-14T13:52:00Z">
        <w:r>
          <w:rPr>
            <w:rFonts w:ascii="Arial" w:hAnsi="Arial" w:cs="Arial"/>
            <w:sz w:val="22"/>
            <w:szCs w:val="22"/>
          </w:rPr>
          <w:t xml:space="preserve"> </w:t>
        </w:r>
        <w:del w:id="6195" w:author="Tammy Meek (NESO)" w:date="2025-01-27T11:52:00Z" w16du:dateUtc="2025-01-27T11:52:00Z">
          <w:r w:rsidRPr="00207ADC" w:rsidDel="001769E4">
            <w:rPr>
              <w:rFonts w:ascii="Arial" w:hAnsi="Arial" w:cs="Arial"/>
              <w:b/>
              <w:bCs/>
              <w:sz w:val="22"/>
              <w:szCs w:val="22"/>
            </w:rPr>
            <w:delText>Member</w:delText>
          </w:r>
        </w:del>
      </w:ins>
      <w:ins w:id="6196" w:author="Tammy Meek (NESO)" w:date="2025-01-27T11:52:00Z" w16du:dateUtc="2025-01-27T11:52:00Z">
        <w:r w:rsidR="001769E4" w:rsidRPr="001769E4">
          <w:rPr>
            <w:rFonts w:ascii="Arial" w:hAnsi="Arial" w:cs="Arial"/>
            <w:i/>
            <w:iCs/>
            <w:sz w:val="22"/>
            <w:szCs w:val="22"/>
          </w:rPr>
          <w:t>Member</w:t>
        </w:r>
      </w:ins>
      <w:ins w:id="6197" w:author="Stuart McLarnon (NESO)" w:date="2025-01-14T13:52:00Z">
        <w:r>
          <w:rPr>
            <w:rFonts w:ascii="Arial" w:hAnsi="Arial" w:cs="Arial"/>
            <w:sz w:val="22"/>
            <w:szCs w:val="22"/>
          </w:rPr>
          <w:t xml:space="preserve"> ceasing to hold office before the expiry of their term of office.</w:t>
        </w:r>
      </w:ins>
    </w:p>
    <w:p w14:paraId="20E23432" w14:textId="16977AB3" w:rsidR="00963100" w:rsidRDefault="00820A4E">
      <w:pPr>
        <w:tabs>
          <w:tab w:val="left" w:pos="1560"/>
        </w:tabs>
        <w:kinsoku w:val="0"/>
        <w:overflowPunct w:val="0"/>
        <w:autoSpaceDE/>
        <w:autoSpaceDN/>
        <w:adjustRightInd/>
        <w:spacing w:before="279" w:line="253" w:lineRule="exact"/>
        <w:ind w:left="1418" w:hanging="801"/>
        <w:textAlignment w:val="baseline"/>
        <w:rPr>
          <w:ins w:id="6198" w:author="Stuart McLarnon (NESO)" w:date="2025-01-14T13:52:00Z"/>
          <w:del w:id="6199" w:author="Tammy Meek (NESO)" w:date="2025-01-27T14:17:00Z" w16du:dateUtc="2025-01-27T14:17:00Z"/>
          <w:rFonts w:ascii="Arial" w:hAnsi="Arial" w:cs="Arial"/>
          <w:spacing w:val="11"/>
          <w:sz w:val="22"/>
          <w:szCs w:val="22"/>
        </w:rPr>
        <w:pPrChange w:id="6200" w:author="Tammy Meek (NESO)" w:date="2025-01-28T09:35:00Z" w16du:dateUtc="2025-01-28T09:35:00Z">
          <w:pPr>
            <w:tabs>
              <w:tab w:val="left" w:pos="1560"/>
            </w:tabs>
            <w:kinsoku w:val="0"/>
            <w:overflowPunct w:val="0"/>
            <w:autoSpaceDE/>
            <w:autoSpaceDN/>
            <w:adjustRightInd/>
            <w:spacing w:before="279" w:line="253" w:lineRule="exact"/>
            <w:ind w:left="1368" w:hanging="801"/>
            <w:textAlignment w:val="baseline"/>
          </w:pPr>
        </w:pPrChange>
      </w:pPr>
      <w:ins w:id="6201" w:author="Stuart McLarnon (NESO)" w:date="2025-01-14T14:02:00Z">
        <w:r w:rsidRPr="00820A4E">
          <w:rPr>
            <w:rFonts w:ascii="Arial" w:hAnsi="Arial" w:cs="Arial"/>
            <w:spacing w:val="11"/>
            <w:sz w:val="22"/>
            <w:szCs w:val="22"/>
          </w:rPr>
          <w:t>J.</w:t>
        </w:r>
      </w:ins>
      <w:ins w:id="6202" w:author="Stuart McLarnon (NESO)" w:date="2025-01-14T13:52:00Z">
        <w:r w:rsidR="00963100">
          <w:rPr>
            <w:rFonts w:ascii="Arial" w:hAnsi="Arial" w:cs="Arial"/>
            <w:spacing w:val="11"/>
            <w:sz w:val="22"/>
            <w:szCs w:val="22"/>
          </w:rPr>
          <w:t>A1.1.1.3</w:t>
        </w:r>
        <w:r w:rsidR="00963100">
          <w:rPr>
            <w:rFonts w:ascii="Arial" w:hAnsi="Arial" w:cs="Arial"/>
            <w:spacing w:val="11"/>
            <w:sz w:val="22"/>
            <w:szCs w:val="22"/>
          </w:rPr>
          <w:tab/>
          <w:t>For the purposes of an election under Paragraph A1.1.1.2(a)</w:t>
        </w:r>
      </w:ins>
      <w:ins w:id="6203" w:author="Tammy Meek (NESO)" w:date="2025-01-27T14:17:00Z" w16du:dateUtc="2025-01-27T14:17:00Z">
        <w:r w:rsidR="00717156">
          <w:rPr>
            <w:rFonts w:ascii="Arial" w:hAnsi="Arial" w:cs="Arial"/>
            <w:spacing w:val="11"/>
            <w:sz w:val="22"/>
            <w:szCs w:val="22"/>
          </w:rPr>
          <w:t xml:space="preserve"> </w:t>
        </w:r>
      </w:ins>
    </w:p>
    <w:p w14:paraId="20F92347" w14:textId="79FB875B" w:rsidR="00963100" w:rsidRDefault="00963100">
      <w:pPr>
        <w:tabs>
          <w:tab w:val="left" w:pos="1560"/>
        </w:tabs>
        <w:kinsoku w:val="0"/>
        <w:overflowPunct w:val="0"/>
        <w:autoSpaceDE/>
        <w:autoSpaceDN/>
        <w:adjustRightInd/>
        <w:spacing w:before="279" w:after="240" w:line="253" w:lineRule="exact"/>
        <w:ind w:left="1418" w:hanging="801"/>
        <w:jc w:val="both"/>
        <w:textAlignment w:val="baseline"/>
        <w:rPr>
          <w:ins w:id="6204" w:author="Tammy Meek (NESO)" w:date="2025-01-27T14:17:00Z" w16du:dateUtc="2025-01-27T14:17:00Z"/>
          <w:rFonts w:ascii="Arial" w:hAnsi="Arial" w:cs="Arial"/>
          <w:spacing w:val="25"/>
          <w:sz w:val="22"/>
          <w:szCs w:val="22"/>
        </w:rPr>
        <w:pPrChange w:id="6205" w:author="Tammy Meek (NESO)" w:date="2025-01-28T09:35:00Z" w16du:dateUtc="2025-01-28T09:35:00Z">
          <w:pPr>
            <w:tabs>
              <w:tab w:val="left" w:pos="1560"/>
            </w:tabs>
            <w:kinsoku w:val="0"/>
            <w:overflowPunct w:val="0"/>
            <w:autoSpaceDE/>
            <w:autoSpaceDN/>
            <w:adjustRightInd/>
            <w:spacing w:before="2" w:line="302" w:lineRule="exact"/>
            <w:ind w:left="1368" w:hanging="801"/>
            <w:jc w:val="both"/>
            <w:textAlignment w:val="baseline"/>
          </w:pPr>
        </w:pPrChange>
      </w:pPr>
      <w:ins w:id="6206" w:author="Stuart McLarnon (NESO)" w:date="2025-01-14T13:52:00Z">
        <w:del w:id="6207" w:author="Tammy Meek (NESO)" w:date="2025-01-27T14:17:00Z" w16du:dateUtc="2025-01-27T14:17:00Z">
          <w:r>
            <w:rPr>
              <w:rFonts w:ascii="Arial" w:hAnsi="Arial" w:cs="Arial"/>
              <w:spacing w:val="3"/>
              <w:sz w:val="22"/>
              <w:szCs w:val="22"/>
            </w:rPr>
            <w:delText xml:space="preserve">               </w:delText>
          </w:r>
        </w:del>
        <w:r>
          <w:rPr>
            <w:rFonts w:ascii="Arial" w:hAnsi="Arial" w:cs="Arial"/>
            <w:spacing w:val="3"/>
            <w:sz w:val="22"/>
            <w:szCs w:val="22"/>
          </w:rPr>
          <w:t xml:space="preserve">references to </w:t>
        </w:r>
        <w:del w:id="6208" w:author="Tammy Meek (NESO)" w:date="2025-01-27T11:22:00Z" w16du:dateUtc="2025-01-27T11:22:00Z">
          <w:r w:rsidRPr="00207ADC" w:rsidDel="002B6C45">
            <w:rPr>
              <w:rFonts w:ascii="Arial" w:hAnsi="Arial" w:cs="Arial"/>
              <w:b/>
              <w:bCs/>
              <w:spacing w:val="3"/>
              <w:sz w:val="22"/>
              <w:szCs w:val="22"/>
            </w:rPr>
            <w:delText>Offshore Transmission Owner</w:delText>
          </w:r>
        </w:del>
      </w:ins>
      <w:ins w:id="6209" w:author="Tammy Meek (NESO)" w:date="2025-01-27T11:22:00Z" w16du:dateUtc="2025-01-27T11:22:00Z">
        <w:r w:rsidR="002B6C45" w:rsidRPr="002B6C45">
          <w:rPr>
            <w:rFonts w:ascii="Arial" w:hAnsi="Arial" w:cs="Arial"/>
            <w:i/>
            <w:iCs/>
            <w:spacing w:val="3"/>
            <w:sz w:val="22"/>
            <w:szCs w:val="22"/>
          </w:rPr>
          <w:t>Offshore Transmission Owner</w:t>
        </w:r>
      </w:ins>
      <w:ins w:id="6210" w:author="Stuart McLarnon (NESO)" w:date="2025-01-14T13:52:00Z">
        <w:r>
          <w:rPr>
            <w:rFonts w:ascii="Arial" w:hAnsi="Arial" w:cs="Arial"/>
            <w:spacing w:val="3"/>
            <w:sz w:val="22"/>
            <w:szCs w:val="22"/>
          </w:rPr>
          <w:t xml:space="preserve"> are to persons who are an </w:t>
        </w:r>
        <w:del w:id="6211" w:author="Tammy Meek (NESO)" w:date="2025-01-27T14:17:00Z" w16du:dateUtc="2025-01-27T14:17:00Z">
          <w:r>
            <w:rPr>
              <w:rFonts w:ascii="Arial" w:hAnsi="Arial" w:cs="Arial"/>
              <w:spacing w:val="3"/>
              <w:sz w:val="22"/>
              <w:szCs w:val="22"/>
            </w:rPr>
            <w:delText xml:space="preserve">    </w:delText>
          </w:r>
        </w:del>
        <w:del w:id="6212" w:author="Tammy Meek (NESO)" w:date="2025-01-27T11:22:00Z" w16du:dateUtc="2025-01-27T11:22:00Z">
          <w:r w:rsidRPr="00207ADC" w:rsidDel="002B6C45">
            <w:rPr>
              <w:rFonts w:ascii="Arial" w:hAnsi="Arial" w:cs="Arial"/>
              <w:b/>
              <w:bCs/>
              <w:spacing w:val="3"/>
              <w:sz w:val="22"/>
              <w:szCs w:val="22"/>
            </w:rPr>
            <w:delText>Offshore Transmission Owner</w:delText>
          </w:r>
        </w:del>
      </w:ins>
      <w:ins w:id="6213" w:author="Tammy Meek (NESO)" w:date="2025-01-27T11:22:00Z" w16du:dateUtc="2025-01-27T11:22:00Z">
        <w:r w:rsidR="002B6C45" w:rsidRPr="002B6C45">
          <w:rPr>
            <w:rFonts w:ascii="Arial" w:hAnsi="Arial" w:cs="Arial"/>
            <w:i/>
            <w:iCs/>
            <w:spacing w:val="3"/>
            <w:sz w:val="22"/>
            <w:szCs w:val="22"/>
          </w:rPr>
          <w:t>Offshore Transmission Owner</w:t>
        </w:r>
      </w:ins>
      <w:ins w:id="6214" w:author="Stuart McLarnon (NESO)" w:date="2025-01-14T13:52:00Z">
        <w:r>
          <w:rPr>
            <w:rFonts w:ascii="Arial" w:hAnsi="Arial" w:cs="Arial"/>
            <w:spacing w:val="3"/>
            <w:sz w:val="22"/>
            <w:szCs w:val="22"/>
          </w:rPr>
          <w:t xml:space="preserve"> as at 01 January in the Election Year.</w:t>
        </w:r>
        <w:r>
          <w:rPr>
            <w:rFonts w:ascii="Arial" w:hAnsi="Arial" w:cs="Arial"/>
            <w:spacing w:val="25"/>
            <w:sz w:val="22"/>
            <w:szCs w:val="22"/>
          </w:rPr>
          <w:t xml:space="preserve"> </w:t>
        </w:r>
      </w:ins>
    </w:p>
    <w:p w14:paraId="6DCE0521" w14:textId="13A7AEBD" w:rsidR="00CE101A" w:rsidDel="00CE101A" w:rsidRDefault="00CE101A">
      <w:pPr>
        <w:tabs>
          <w:tab w:val="left" w:pos="1560"/>
        </w:tabs>
        <w:kinsoku w:val="0"/>
        <w:overflowPunct w:val="0"/>
        <w:autoSpaceDE/>
        <w:autoSpaceDN/>
        <w:adjustRightInd/>
        <w:spacing w:before="279" w:line="253" w:lineRule="exact"/>
        <w:ind w:left="1418" w:hanging="801"/>
        <w:jc w:val="both"/>
        <w:textAlignment w:val="baseline"/>
        <w:rPr>
          <w:ins w:id="6215" w:author="Stuart McLarnon (NESO)" w:date="2025-01-14T13:52:00Z"/>
          <w:del w:id="6216" w:author="Tammy Meek (NESO)" w:date="2025-01-27T14:17:00Z" w16du:dateUtc="2025-01-27T14:17:00Z"/>
          <w:rFonts w:ascii="Arial" w:hAnsi="Arial" w:cs="Arial"/>
          <w:spacing w:val="3"/>
          <w:sz w:val="22"/>
          <w:szCs w:val="22"/>
        </w:rPr>
        <w:pPrChange w:id="6217" w:author="Tammy Meek (NESO)" w:date="2025-01-27T14:17:00Z" w16du:dateUtc="2025-01-27T14:17:00Z">
          <w:pPr>
            <w:tabs>
              <w:tab w:val="left" w:pos="1560"/>
            </w:tabs>
            <w:kinsoku w:val="0"/>
            <w:overflowPunct w:val="0"/>
            <w:autoSpaceDE/>
            <w:autoSpaceDN/>
            <w:adjustRightInd/>
            <w:spacing w:before="2" w:line="302" w:lineRule="exact"/>
            <w:ind w:left="1368" w:hanging="801"/>
            <w:jc w:val="both"/>
            <w:textAlignment w:val="baseline"/>
          </w:pPr>
        </w:pPrChange>
      </w:pPr>
    </w:p>
    <w:p w14:paraId="10CB2EB7" w14:textId="45FCBD83" w:rsidR="00963100" w:rsidRPr="00207ADC" w:rsidRDefault="00820A4E">
      <w:pPr>
        <w:tabs>
          <w:tab w:val="left" w:pos="1560"/>
        </w:tabs>
        <w:kinsoku w:val="0"/>
        <w:overflowPunct w:val="0"/>
        <w:autoSpaceDE/>
        <w:autoSpaceDN/>
        <w:adjustRightInd/>
        <w:spacing w:before="2" w:line="302" w:lineRule="exact"/>
        <w:ind w:left="1521" w:hanging="801"/>
        <w:jc w:val="both"/>
        <w:textAlignment w:val="baseline"/>
        <w:rPr>
          <w:ins w:id="6218" w:author="Stuart McLarnon (NESO)" w:date="2025-01-14T13:52:00Z"/>
          <w:del w:id="6219" w:author="Tammy Meek (NESO)" w:date="2025-01-27T14:18:00Z" w16du:dateUtc="2025-01-27T14:18:00Z"/>
          <w:rFonts w:ascii="Arial" w:hAnsi="Arial" w:cs="Arial"/>
          <w:spacing w:val="3"/>
          <w:sz w:val="22"/>
          <w:szCs w:val="22"/>
        </w:rPr>
        <w:pPrChange w:id="6220" w:author="Tammy Meek (NESO)" w:date="2025-01-28T09:35:00Z" w16du:dateUtc="2025-01-28T09:35:00Z">
          <w:pPr>
            <w:tabs>
              <w:tab w:val="left" w:pos="1560"/>
            </w:tabs>
            <w:kinsoku w:val="0"/>
            <w:overflowPunct w:val="0"/>
            <w:autoSpaceDE/>
            <w:autoSpaceDN/>
            <w:adjustRightInd/>
            <w:spacing w:before="2" w:line="302" w:lineRule="exact"/>
            <w:ind w:left="1368" w:hanging="801"/>
            <w:jc w:val="both"/>
            <w:textAlignment w:val="baseline"/>
          </w:pPr>
        </w:pPrChange>
      </w:pPr>
      <w:ins w:id="6221" w:author="Stuart McLarnon (NESO)" w:date="2025-01-14T14:02:00Z">
        <w:r w:rsidRPr="00820A4E">
          <w:rPr>
            <w:rFonts w:ascii="Arial" w:hAnsi="Arial" w:cs="Arial"/>
            <w:spacing w:val="25"/>
            <w:sz w:val="22"/>
            <w:szCs w:val="22"/>
          </w:rPr>
          <w:t>J.</w:t>
        </w:r>
      </w:ins>
      <w:ins w:id="6222" w:author="Stuart McLarnon (NESO)" w:date="2025-01-14T13:52:00Z">
        <w:r w:rsidR="00963100">
          <w:rPr>
            <w:rFonts w:ascii="Arial" w:hAnsi="Arial" w:cs="Arial"/>
            <w:spacing w:val="25"/>
            <w:sz w:val="22"/>
            <w:szCs w:val="22"/>
          </w:rPr>
          <w:t xml:space="preserve">A1.1.1.4 </w:t>
        </w:r>
        <w:r w:rsidR="00963100" w:rsidRPr="00207ADC">
          <w:rPr>
            <w:rFonts w:ascii="Arial" w:hAnsi="Arial" w:cs="Arial"/>
            <w:spacing w:val="3"/>
            <w:sz w:val="22"/>
            <w:szCs w:val="22"/>
          </w:rPr>
          <w:t xml:space="preserve">The </w:t>
        </w:r>
        <w:del w:id="6223" w:author="Tammy Meek (NESO)" w:date="2025-01-27T11:29:00Z" w16du:dateUtc="2025-01-27T11:29:00Z">
          <w:r w:rsidR="00963100" w:rsidRPr="00207ADC" w:rsidDel="00AB5FE3">
            <w:rPr>
              <w:rFonts w:ascii="Arial" w:hAnsi="Arial" w:cs="Arial"/>
              <w:b/>
              <w:bCs/>
              <w:spacing w:val="3"/>
              <w:sz w:val="22"/>
              <w:szCs w:val="22"/>
            </w:rPr>
            <w:delText>Secretary</w:delText>
          </w:r>
        </w:del>
      </w:ins>
      <w:ins w:id="6224" w:author="Tammy Meek (NESO)" w:date="2025-01-27T11:29:00Z" w16du:dateUtc="2025-01-27T11:29:00Z">
        <w:r w:rsidR="00AB5FE3" w:rsidRPr="00AB5FE3">
          <w:rPr>
            <w:rFonts w:ascii="Arial" w:hAnsi="Arial" w:cs="Arial"/>
            <w:i/>
            <w:iCs/>
            <w:spacing w:val="3"/>
            <w:sz w:val="22"/>
            <w:szCs w:val="22"/>
          </w:rPr>
          <w:t>Secretary</w:t>
        </w:r>
      </w:ins>
      <w:ins w:id="6225" w:author="Stuart McLarnon (NESO)" w:date="2025-01-14T13:52:00Z">
        <w:r w:rsidR="00963100">
          <w:rPr>
            <w:rFonts w:ascii="Arial" w:hAnsi="Arial" w:cs="Arial"/>
            <w:spacing w:val="25"/>
            <w:sz w:val="22"/>
            <w:szCs w:val="22"/>
          </w:rPr>
          <w:t xml:space="preserve"> </w:t>
        </w:r>
        <w:r w:rsidR="00963100" w:rsidRPr="00207ADC">
          <w:rPr>
            <w:rFonts w:ascii="Arial" w:hAnsi="Arial" w:cs="Arial"/>
            <w:spacing w:val="3"/>
            <w:sz w:val="22"/>
            <w:szCs w:val="22"/>
          </w:rPr>
          <w:t>shall administer each election of Offshore</w:t>
        </w:r>
      </w:ins>
      <w:ins w:id="6226" w:author="Tammy Meek (NESO)" w:date="2025-01-27T14:18:00Z" w16du:dateUtc="2025-01-27T14:18:00Z">
        <w:r w:rsidR="00C336B5">
          <w:rPr>
            <w:rFonts w:ascii="Arial" w:hAnsi="Arial" w:cs="Arial"/>
            <w:spacing w:val="3"/>
            <w:sz w:val="22"/>
            <w:szCs w:val="22"/>
          </w:rPr>
          <w:t xml:space="preserve"> </w:t>
        </w:r>
      </w:ins>
    </w:p>
    <w:p w14:paraId="5DCBE6BD" w14:textId="52AAE4D9" w:rsidR="00963100" w:rsidRDefault="00963100">
      <w:pPr>
        <w:tabs>
          <w:tab w:val="left" w:pos="1560"/>
        </w:tabs>
        <w:kinsoku w:val="0"/>
        <w:overflowPunct w:val="0"/>
        <w:autoSpaceDE/>
        <w:autoSpaceDN/>
        <w:adjustRightInd/>
        <w:spacing w:before="2" w:line="302" w:lineRule="exact"/>
        <w:ind w:left="1521" w:hanging="801"/>
        <w:jc w:val="both"/>
        <w:textAlignment w:val="baseline"/>
        <w:rPr>
          <w:ins w:id="6227" w:author="Stuart McLarnon (NESO)" w:date="2025-01-14T13:52:00Z"/>
          <w:rFonts w:ascii="Arial" w:hAnsi="Arial" w:cs="Arial"/>
          <w:sz w:val="22"/>
          <w:szCs w:val="22"/>
        </w:rPr>
        <w:pPrChange w:id="6228" w:author="Tammy Meek (NESO)" w:date="2025-01-28T09:35:00Z" w16du:dateUtc="2025-01-28T09:35:00Z">
          <w:pPr>
            <w:kinsoku w:val="0"/>
            <w:overflowPunct w:val="0"/>
            <w:autoSpaceDE/>
            <w:autoSpaceDN/>
            <w:adjustRightInd/>
            <w:spacing w:before="6" w:line="302" w:lineRule="exact"/>
            <w:ind w:left="1701" w:right="144"/>
            <w:jc w:val="both"/>
            <w:textAlignment w:val="baseline"/>
          </w:pPr>
        </w:pPrChange>
      </w:pPr>
      <w:ins w:id="6229" w:author="Stuart McLarnon (NESO)" w:date="2025-01-14T13:52:00Z">
        <w:r w:rsidRPr="00207ADC">
          <w:rPr>
            <w:rFonts w:ascii="Arial" w:hAnsi="Arial" w:cs="Arial"/>
            <w:spacing w:val="3"/>
            <w:sz w:val="22"/>
            <w:szCs w:val="22"/>
          </w:rPr>
          <w:t>Transmission Owner</w:t>
        </w:r>
        <w:r>
          <w:rPr>
            <w:rFonts w:ascii="Arial" w:hAnsi="Arial" w:cs="Arial"/>
            <w:sz w:val="22"/>
            <w:szCs w:val="22"/>
          </w:rPr>
          <w:t xml:space="preserve"> </w:t>
        </w:r>
        <w:del w:id="6230" w:author="Tammy Meek (NESO)" w:date="2025-01-27T11:27:00Z" w16du:dateUtc="2025-01-27T11:27:00Z">
          <w:r w:rsidRPr="00207ADC" w:rsidDel="00AB5FE3">
            <w:rPr>
              <w:rFonts w:ascii="Arial" w:hAnsi="Arial" w:cs="Arial"/>
              <w:b/>
              <w:bCs/>
              <w:sz w:val="22"/>
              <w:szCs w:val="22"/>
            </w:rPr>
            <w:delText>Members</w:delText>
          </w:r>
        </w:del>
      </w:ins>
      <w:ins w:id="6231" w:author="Tammy Meek (NESO)" w:date="2025-01-27T11:27:00Z" w16du:dateUtc="2025-01-27T11:27:00Z">
        <w:r w:rsidR="00AB5FE3" w:rsidRPr="00AB5FE3">
          <w:rPr>
            <w:rFonts w:ascii="Arial" w:hAnsi="Arial" w:cs="Arial"/>
            <w:i/>
            <w:iCs/>
            <w:sz w:val="22"/>
            <w:szCs w:val="22"/>
          </w:rPr>
          <w:t>Members</w:t>
        </w:r>
      </w:ins>
      <w:ins w:id="6232" w:author="Stuart McLarnon (NESO)" w:date="2025-01-14T13:52:00Z">
        <w:r>
          <w:rPr>
            <w:rFonts w:ascii="Arial" w:hAnsi="Arial" w:cs="Arial"/>
            <w:sz w:val="22"/>
            <w:szCs w:val="22"/>
          </w:rPr>
          <w:t xml:space="preserve"> and </w:t>
        </w:r>
        <w:del w:id="6233" w:author="Tammy Meek (NESO)" w:date="2025-01-27T11:22:00Z" w16du:dateUtc="2025-01-27T11:22:00Z">
          <w:r w:rsidRPr="00207ADC" w:rsidDel="002B6C45">
            <w:rPr>
              <w:rFonts w:ascii="Arial" w:hAnsi="Arial" w:cs="Arial"/>
              <w:b/>
              <w:bCs/>
              <w:sz w:val="22"/>
              <w:szCs w:val="22"/>
            </w:rPr>
            <w:delText>Offshore Transmission Owner</w:delText>
          </w:r>
        </w:del>
      </w:ins>
      <w:ins w:id="6234" w:author="Tammy Meek (NESO)" w:date="2025-01-27T11:22:00Z" w16du:dateUtc="2025-01-27T11:22:00Z">
        <w:r w:rsidR="002B6C45" w:rsidRPr="002B6C45">
          <w:rPr>
            <w:rFonts w:ascii="Arial" w:hAnsi="Arial" w:cs="Arial"/>
            <w:i/>
            <w:iCs/>
            <w:sz w:val="22"/>
            <w:szCs w:val="22"/>
          </w:rPr>
          <w:t>Offshore Transmission Owner</w:t>
        </w:r>
      </w:ins>
      <w:ins w:id="6235" w:author="Stuart McLarnon (NESO)" w:date="2025-01-14T13:52:00Z">
        <w:r>
          <w:rPr>
            <w:rFonts w:ascii="Arial" w:hAnsi="Arial" w:cs="Arial"/>
            <w:sz w:val="22"/>
            <w:szCs w:val="22"/>
          </w:rPr>
          <w:t xml:space="preserve"> </w:t>
        </w:r>
        <w:del w:id="6236" w:author="Tammy Meek (NESO)" w:date="2025-01-28T11:49:00Z" w16du:dateUtc="2025-01-28T11:49:00Z">
          <w:r w:rsidDel="00870312">
            <w:rPr>
              <w:rFonts w:ascii="Arial" w:hAnsi="Arial" w:cs="Arial"/>
              <w:sz w:val="22"/>
              <w:szCs w:val="22"/>
            </w:rPr>
            <w:delText>Alternate</w:delText>
          </w:r>
        </w:del>
      </w:ins>
      <w:ins w:id="6237" w:author="Tammy Meek (NESO)" w:date="2025-01-28T11:52:00Z" w16du:dateUtc="2025-01-28T11:52:00Z">
        <w:r w:rsidR="00D669F4" w:rsidRPr="00D669F4">
          <w:rPr>
            <w:rFonts w:ascii="Arial" w:hAnsi="Arial" w:cs="Arial"/>
            <w:sz w:val="22"/>
            <w:szCs w:val="22"/>
          </w:rPr>
          <w:t>Alternate</w:t>
        </w:r>
      </w:ins>
      <w:ins w:id="6238" w:author="Stuart McLarnon (NESO)" w:date="2025-01-14T13:52:00Z">
        <w:r>
          <w:rPr>
            <w:rFonts w:ascii="Arial" w:hAnsi="Arial" w:cs="Arial"/>
            <w:sz w:val="22"/>
            <w:szCs w:val="22"/>
          </w:rPr>
          <w:t xml:space="preserve"> </w:t>
        </w:r>
        <w:del w:id="6239" w:author="Tammy Meek (NESO)" w:date="2025-01-27T11:27:00Z" w16du:dateUtc="2025-01-27T11:27:00Z">
          <w:r w:rsidRPr="00207ADC" w:rsidDel="00AB5FE3">
            <w:rPr>
              <w:rFonts w:ascii="Arial" w:hAnsi="Arial" w:cs="Arial"/>
              <w:b/>
              <w:bCs/>
              <w:sz w:val="22"/>
              <w:szCs w:val="22"/>
            </w:rPr>
            <w:delText>Members</w:delText>
          </w:r>
        </w:del>
      </w:ins>
      <w:ins w:id="6240" w:author="Tammy Meek (NESO)" w:date="2025-01-27T11:27:00Z" w16du:dateUtc="2025-01-27T11:27:00Z">
        <w:r w:rsidR="00AB5FE3" w:rsidRPr="00AB5FE3">
          <w:rPr>
            <w:rFonts w:ascii="Arial" w:hAnsi="Arial" w:cs="Arial"/>
            <w:i/>
            <w:iCs/>
            <w:sz w:val="22"/>
            <w:szCs w:val="22"/>
          </w:rPr>
          <w:t>Members</w:t>
        </w:r>
      </w:ins>
      <w:ins w:id="6241" w:author="Stuart McLarnon (NESO)" w:date="2025-01-14T13:52:00Z">
        <w:r>
          <w:rPr>
            <w:rFonts w:ascii="Arial" w:hAnsi="Arial" w:cs="Arial"/>
            <w:sz w:val="22"/>
            <w:szCs w:val="22"/>
          </w:rPr>
          <w:t xml:space="preserve"> pursuant to this Anne</w:t>
        </w:r>
      </w:ins>
    </w:p>
    <w:p w14:paraId="725FCCB4" w14:textId="6541E037" w:rsidR="00963100" w:rsidRDefault="00820A4E" w:rsidP="00963100">
      <w:pPr>
        <w:kinsoku w:val="0"/>
        <w:overflowPunct w:val="0"/>
        <w:autoSpaceDE/>
        <w:autoSpaceDN/>
        <w:adjustRightInd/>
        <w:spacing w:before="286" w:line="261" w:lineRule="exact"/>
        <w:ind w:left="2448" w:right="72" w:hanging="1008"/>
        <w:textAlignment w:val="baseline"/>
        <w:rPr>
          <w:ins w:id="6242" w:author="Stuart McLarnon (NESO)" w:date="2025-01-14T13:52:00Z"/>
          <w:rFonts w:ascii="Arial" w:hAnsi="Arial" w:cs="Arial"/>
          <w:sz w:val="22"/>
          <w:szCs w:val="22"/>
        </w:rPr>
      </w:pPr>
      <w:ins w:id="6243" w:author="Stuart McLarnon (NESO)" w:date="2025-01-14T14:02:00Z">
        <w:r w:rsidRPr="00820A4E">
          <w:rPr>
            <w:rFonts w:ascii="Arial" w:hAnsi="Arial" w:cs="Arial"/>
            <w:sz w:val="22"/>
            <w:szCs w:val="22"/>
          </w:rPr>
          <w:t>J.</w:t>
        </w:r>
      </w:ins>
      <w:ins w:id="6244" w:author="Stuart McLarnon (NESO)" w:date="2025-01-14T13:52:00Z">
        <w:r w:rsidR="00963100">
          <w:rPr>
            <w:rFonts w:ascii="Arial" w:hAnsi="Arial" w:cs="Arial"/>
            <w:sz w:val="22"/>
            <w:szCs w:val="22"/>
          </w:rPr>
          <w:t xml:space="preserve">A1.1.1.5 Where the following conditions (a) and (b) in this Paragraph A1.1.1.5 are met, the </w:t>
        </w:r>
        <w:del w:id="6245" w:author="Tammy Meek (NESO)" w:date="2025-01-27T11:22:00Z" w16du:dateUtc="2025-01-27T11:22:00Z">
          <w:r w:rsidR="00963100" w:rsidRPr="00207ADC" w:rsidDel="002B6C45">
            <w:rPr>
              <w:rFonts w:ascii="Arial" w:hAnsi="Arial" w:cs="Arial"/>
              <w:b/>
              <w:bCs/>
              <w:sz w:val="22"/>
              <w:szCs w:val="22"/>
            </w:rPr>
            <w:delText>Offshore Transmission Owner</w:delText>
          </w:r>
        </w:del>
      </w:ins>
      <w:ins w:id="6246" w:author="Tammy Meek (NESO)" w:date="2025-01-27T11:22:00Z" w16du:dateUtc="2025-01-27T11:22:00Z">
        <w:r w:rsidR="002B6C45" w:rsidRPr="002B6C45">
          <w:rPr>
            <w:rFonts w:ascii="Arial" w:hAnsi="Arial" w:cs="Arial"/>
            <w:i/>
            <w:iCs/>
            <w:sz w:val="22"/>
            <w:szCs w:val="22"/>
          </w:rPr>
          <w:t>Offshore Transmission Owner</w:t>
        </w:r>
      </w:ins>
      <w:ins w:id="6247" w:author="Stuart McLarnon (NESO)" w:date="2025-01-14T13:52:00Z">
        <w:r w:rsidR="00963100">
          <w:rPr>
            <w:rFonts w:ascii="Arial" w:hAnsi="Arial" w:cs="Arial"/>
            <w:sz w:val="22"/>
            <w:szCs w:val="22"/>
          </w:rPr>
          <w:t xml:space="preserve"> </w:t>
        </w:r>
        <w:del w:id="6248" w:author="Tammy Meek (NESO)" w:date="2025-01-27T11:52:00Z" w16du:dateUtc="2025-01-27T11:52:00Z">
          <w:r w:rsidR="00963100" w:rsidRPr="001769E4" w:rsidDel="001769E4">
            <w:rPr>
              <w:rFonts w:ascii="Arial" w:hAnsi="Arial" w:cs="Arial"/>
              <w:i/>
              <w:iCs/>
              <w:sz w:val="22"/>
              <w:szCs w:val="22"/>
              <w:rPrChange w:id="6249" w:author="Tammy Meek (NESO)" w:date="2025-01-27T11:53:00Z" w16du:dateUtc="2025-01-27T11:53:00Z">
                <w:rPr>
                  <w:rFonts w:ascii="Arial" w:hAnsi="Arial" w:cs="Arial"/>
                  <w:b/>
                  <w:bCs/>
                  <w:sz w:val="22"/>
                  <w:szCs w:val="22"/>
                </w:rPr>
              </w:rPrChange>
            </w:rPr>
            <w:delText>Member</w:delText>
          </w:r>
        </w:del>
      </w:ins>
      <w:ins w:id="6250" w:author="Tammy Meek (NESO)" w:date="2025-01-27T11:52:00Z" w16du:dateUtc="2025-01-27T11:52:00Z">
        <w:r w:rsidR="001769E4" w:rsidRPr="001769E4">
          <w:rPr>
            <w:rFonts w:ascii="Arial" w:hAnsi="Arial" w:cs="Arial"/>
            <w:i/>
            <w:sz w:val="22"/>
            <w:szCs w:val="22"/>
          </w:rPr>
          <w:t>Member</w:t>
        </w:r>
      </w:ins>
      <w:ins w:id="6251" w:author="Stuart McLarnon (NESO)" w:date="2025-01-14T13:52:00Z">
        <w:r w:rsidR="00963100" w:rsidRPr="001769E4">
          <w:rPr>
            <w:rFonts w:ascii="Arial" w:hAnsi="Arial" w:cs="Arial"/>
            <w:i/>
            <w:iCs/>
            <w:sz w:val="22"/>
            <w:szCs w:val="22"/>
            <w:rPrChange w:id="6252" w:author="Tammy Meek (NESO)" w:date="2025-01-27T11:53:00Z" w16du:dateUtc="2025-01-27T11:53:00Z">
              <w:rPr>
                <w:rFonts w:ascii="Arial" w:hAnsi="Arial" w:cs="Arial"/>
                <w:b/>
                <w:bCs/>
                <w:sz w:val="22"/>
                <w:szCs w:val="22"/>
              </w:rPr>
            </w:rPrChange>
          </w:rPr>
          <w:t>(s)</w:t>
        </w:r>
        <w:r w:rsidR="00963100">
          <w:rPr>
            <w:rFonts w:ascii="Arial" w:hAnsi="Arial" w:cs="Arial"/>
            <w:sz w:val="22"/>
            <w:szCs w:val="22"/>
          </w:rPr>
          <w:t xml:space="preserve"> and/or </w:t>
        </w:r>
        <w:del w:id="6253" w:author="Tammy Meek (NESO)" w:date="2025-01-27T11:22:00Z" w16du:dateUtc="2025-01-27T11:22:00Z">
          <w:r w:rsidR="00963100" w:rsidRPr="00207ADC" w:rsidDel="002B6C45">
            <w:rPr>
              <w:rFonts w:ascii="Arial" w:hAnsi="Arial" w:cs="Arial"/>
              <w:b/>
              <w:bCs/>
              <w:sz w:val="22"/>
              <w:szCs w:val="22"/>
            </w:rPr>
            <w:delText>Offshore Transmission Owner</w:delText>
          </w:r>
        </w:del>
      </w:ins>
      <w:ins w:id="6254" w:author="Tammy Meek (NESO)" w:date="2025-01-27T11:22:00Z" w16du:dateUtc="2025-01-27T11:22:00Z">
        <w:r w:rsidR="002B6C45" w:rsidRPr="002B6C45">
          <w:rPr>
            <w:rFonts w:ascii="Arial" w:hAnsi="Arial" w:cs="Arial"/>
            <w:i/>
            <w:iCs/>
            <w:sz w:val="22"/>
            <w:szCs w:val="22"/>
          </w:rPr>
          <w:t>Offshore Transmission Owner</w:t>
        </w:r>
      </w:ins>
      <w:ins w:id="6255" w:author="Stuart McLarnon (NESO)" w:date="2025-01-14T13:52:00Z">
        <w:r w:rsidR="00963100">
          <w:rPr>
            <w:rFonts w:ascii="Arial" w:hAnsi="Arial" w:cs="Arial"/>
            <w:sz w:val="22"/>
            <w:szCs w:val="22"/>
          </w:rPr>
          <w:t xml:space="preserve"> </w:t>
        </w:r>
        <w:del w:id="6256" w:author="Tammy Meek (NESO)" w:date="2025-01-28T11:49:00Z" w16du:dateUtc="2025-01-28T11:49:00Z">
          <w:r w:rsidR="00963100" w:rsidDel="00870312">
            <w:rPr>
              <w:rFonts w:ascii="Arial" w:hAnsi="Arial" w:cs="Arial"/>
              <w:sz w:val="22"/>
              <w:szCs w:val="22"/>
            </w:rPr>
            <w:delText>Alternate</w:delText>
          </w:r>
        </w:del>
      </w:ins>
      <w:ins w:id="6257" w:author="Tammy Meek (NESO)" w:date="2025-01-28T11:52:00Z" w16du:dateUtc="2025-01-28T11:52:00Z">
        <w:r w:rsidR="00D669F4" w:rsidRPr="00D669F4">
          <w:rPr>
            <w:rFonts w:ascii="Arial" w:hAnsi="Arial" w:cs="Arial"/>
            <w:sz w:val="22"/>
            <w:szCs w:val="22"/>
          </w:rPr>
          <w:t>Alternate</w:t>
        </w:r>
      </w:ins>
      <w:ins w:id="6258" w:author="Stuart McLarnon (NESO)" w:date="2025-01-14T13:52:00Z">
        <w:r w:rsidR="00963100">
          <w:rPr>
            <w:rFonts w:ascii="Arial" w:hAnsi="Arial" w:cs="Arial"/>
            <w:sz w:val="22"/>
            <w:szCs w:val="22"/>
          </w:rPr>
          <w:t xml:space="preserve"> </w:t>
        </w:r>
        <w:r w:rsidR="00963100" w:rsidRPr="001769E4">
          <w:rPr>
            <w:rFonts w:ascii="Arial" w:hAnsi="Arial" w:cs="Arial"/>
            <w:i/>
            <w:iCs/>
            <w:sz w:val="22"/>
            <w:szCs w:val="22"/>
            <w:rPrChange w:id="6259" w:author="Tammy Meek (NESO)" w:date="2025-01-27T11:53:00Z" w16du:dateUtc="2025-01-27T11:53:00Z">
              <w:rPr>
                <w:rFonts w:ascii="Arial" w:hAnsi="Arial" w:cs="Arial"/>
                <w:b/>
                <w:bCs/>
                <w:sz w:val="22"/>
                <w:szCs w:val="22"/>
              </w:rPr>
            </w:rPrChange>
          </w:rPr>
          <w:t>Member(s)</w:t>
        </w:r>
        <w:r w:rsidR="00963100">
          <w:rPr>
            <w:rFonts w:ascii="Arial" w:hAnsi="Arial" w:cs="Arial"/>
            <w:sz w:val="22"/>
            <w:szCs w:val="22"/>
          </w:rPr>
          <w:t xml:space="preserve"> will be those notified to the </w:t>
        </w:r>
        <w:del w:id="6260" w:author="Tammy Meek (NESO)" w:date="2025-01-27T11:29:00Z" w16du:dateUtc="2025-01-27T11:29:00Z">
          <w:r w:rsidR="00963100" w:rsidRPr="00207ADC" w:rsidDel="00AB5FE3">
            <w:rPr>
              <w:rFonts w:ascii="Arial" w:hAnsi="Arial" w:cs="Arial"/>
              <w:b/>
              <w:bCs/>
              <w:sz w:val="22"/>
              <w:szCs w:val="22"/>
            </w:rPr>
            <w:delText>Secretary</w:delText>
          </w:r>
        </w:del>
      </w:ins>
      <w:ins w:id="6261" w:author="Tammy Meek (NESO)" w:date="2025-01-27T11:29:00Z" w16du:dateUtc="2025-01-27T11:29:00Z">
        <w:r w:rsidR="00AB5FE3" w:rsidRPr="00AB5FE3">
          <w:rPr>
            <w:rFonts w:ascii="Arial" w:hAnsi="Arial" w:cs="Arial"/>
            <w:i/>
            <w:iCs/>
            <w:sz w:val="22"/>
            <w:szCs w:val="22"/>
          </w:rPr>
          <w:t>Secretary</w:t>
        </w:r>
      </w:ins>
      <w:ins w:id="6262" w:author="Stuart McLarnon (NESO)" w:date="2025-01-14T13:52:00Z">
        <w:r w:rsidR="00963100">
          <w:rPr>
            <w:rFonts w:ascii="Arial" w:hAnsi="Arial" w:cs="Arial"/>
            <w:sz w:val="22"/>
            <w:szCs w:val="22"/>
          </w:rPr>
          <w:t xml:space="preserve"> as set out below:</w:t>
        </w:r>
      </w:ins>
    </w:p>
    <w:p w14:paraId="603D12BE" w14:textId="58835777" w:rsidR="00963100" w:rsidRDefault="00963100" w:rsidP="00963100">
      <w:pPr>
        <w:tabs>
          <w:tab w:val="left" w:pos="3240"/>
        </w:tabs>
        <w:kinsoku w:val="0"/>
        <w:overflowPunct w:val="0"/>
        <w:autoSpaceDE/>
        <w:autoSpaceDN/>
        <w:adjustRightInd/>
        <w:spacing w:before="289" w:line="253" w:lineRule="exact"/>
        <w:ind w:left="2448"/>
        <w:textAlignment w:val="baseline"/>
        <w:rPr>
          <w:ins w:id="6263" w:author="Stuart McLarnon (NESO)" w:date="2025-01-14T13:52:00Z"/>
          <w:rFonts w:ascii="Arial" w:hAnsi="Arial" w:cs="Arial"/>
          <w:sz w:val="22"/>
          <w:szCs w:val="22"/>
        </w:rPr>
      </w:pPr>
      <w:ins w:id="6264" w:author="Stuart McLarnon (NESO)" w:date="2025-01-14T13:52:00Z">
        <w:r>
          <w:rPr>
            <w:rFonts w:ascii="Arial" w:hAnsi="Arial" w:cs="Arial"/>
            <w:sz w:val="22"/>
            <w:szCs w:val="22"/>
          </w:rPr>
          <w:t>(a)</w:t>
        </w:r>
        <w:r>
          <w:rPr>
            <w:rFonts w:ascii="Arial" w:hAnsi="Arial" w:cs="Arial"/>
            <w:sz w:val="22"/>
            <w:szCs w:val="22"/>
          </w:rPr>
          <w:tab/>
          <w:t xml:space="preserve">each </w:t>
        </w:r>
        <w:del w:id="6265" w:author="Tammy Meek (NESO)" w:date="2025-01-27T11:22:00Z" w16du:dateUtc="2025-01-27T11:22:00Z">
          <w:r w:rsidRPr="00207ADC" w:rsidDel="002B6C45">
            <w:rPr>
              <w:rFonts w:ascii="Arial" w:hAnsi="Arial" w:cs="Arial"/>
              <w:b/>
              <w:bCs/>
              <w:sz w:val="22"/>
              <w:szCs w:val="22"/>
            </w:rPr>
            <w:delText>Offshore Transmission Owner</w:delText>
          </w:r>
        </w:del>
      </w:ins>
      <w:ins w:id="6266" w:author="Tammy Meek (NESO)" w:date="2025-01-27T11:22:00Z" w16du:dateUtc="2025-01-27T11:22:00Z">
        <w:r w:rsidR="002B6C45" w:rsidRPr="002B6C45">
          <w:rPr>
            <w:rFonts w:ascii="Arial" w:hAnsi="Arial" w:cs="Arial"/>
            <w:i/>
            <w:iCs/>
            <w:sz w:val="22"/>
            <w:szCs w:val="22"/>
          </w:rPr>
          <w:t>Offshore Transmission Owner</w:t>
        </w:r>
      </w:ins>
      <w:ins w:id="6267" w:author="Stuart McLarnon (NESO)" w:date="2025-01-14T13:52:00Z">
        <w:r>
          <w:rPr>
            <w:rFonts w:ascii="Arial" w:hAnsi="Arial" w:cs="Arial"/>
            <w:sz w:val="22"/>
            <w:szCs w:val="22"/>
          </w:rPr>
          <w:t xml:space="preserve"> </w:t>
        </w:r>
        <w:r w:rsidRPr="00DA3A77">
          <w:rPr>
            <w:rFonts w:ascii="Arial" w:hAnsi="Arial" w:cs="Arial"/>
            <w:sz w:val="22"/>
            <w:szCs w:val="22"/>
          </w:rPr>
          <w:t xml:space="preserve">Member </w:t>
        </w:r>
        <w:r>
          <w:rPr>
            <w:rFonts w:ascii="Arial" w:hAnsi="Arial" w:cs="Arial"/>
            <w:sz w:val="22"/>
            <w:szCs w:val="22"/>
          </w:rPr>
          <w:t xml:space="preserve">as at 01 January in the relevant Election Year, has confirmed in writing to the </w:t>
        </w:r>
        <w:del w:id="6268" w:author="Tammy Meek (NESO)" w:date="2025-01-27T11:29:00Z" w16du:dateUtc="2025-01-27T11:29:00Z">
          <w:r w:rsidRPr="00207ADC" w:rsidDel="00AB5FE3">
            <w:rPr>
              <w:rFonts w:ascii="Arial" w:hAnsi="Arial" w:cs="Arial"/>
              <w:b/>
              <w:bCs/>
              <w:sz w:val="22"/>
              <w:szCs w:val="22"/>
            </w:rPr>
            <w:delText>Secretary</w:delText>
          </w:r>
        </w:del>
      </w:ins>
      <w:ins w:id="6269" w:author="Tammy Meek (NESO)" w:date="2025-01-27T11:29:00Z" w16du:dateUtc="2025-01-27T11:29:00Z">
        <w:r w:rsidR="00AB5FE3" w:rsidRPr="00AB5FE3">
          <w:rPr>
            <w:rFonts w:ascii="Arial" w:hAnsi="Arial" w:cs="Arial"/>
            <w:i/>
            <w:iCs/>
            <w:sz w:val="22"/>
            <w:szCs w:val="22"/>
          </w:rPr>
          <w:t>Secretary</w:t>
        </w:r>
      </w:ins>
      <w:ins w:id="6270" w:author="Stuart McLarnon (NESO)" w:date="2025-01-14T13:52:00Z">
        <w:r>
          <w:rPr>
            <w:rFonts w:ascii="Arial" w:hAnsi="Arial" w:cs="Arial"/>
            <w:sz w:val="22"/>
            <w:szCs w:val="22"/>
          </w:rPr>
          <w:t xml:space="preserve"> that the </w:t>
        </w:r>
        <w:del w:id="6271" w:author="Tammy Meek (NESO)" w:date="2025-01-27T11:22:00Z" w16du:dateUtc="2025-01-27T11:22:00Z">
          <w:r w:rsidRPr="00207ADC" w:rsidDel="002B6C45">
            <w:rPr>
              <w:rFonts w:ascii="Arial" w:hAnsi="Arial" w:cs="Arial"/>
              <w:b/>
              <w:bCs/>
              <w:sz w:val="22"/>
              <w:szCs w:val="22"/>
            </w:rPr>
            <w:delText>Offshore Transmission Owner</w:delText>
          </w:r>
        </w:del>
      </w:ins>
      <w:ins w:id="6272" w:author="Tammy Meek (NESO)" w:date="2025-01-27T11:22:00Z" w16du:dateUtc="2025-01-27T11:22:00Z">
        <w:r w:rsidR="002B6C45" w:rsidRPr="002B6C45">
          <w:rPr>
            <w:rFonts w:ascii="Arial" w:hAnsi="Arial" w:cs="Arial"/>
            <w:i/>
            <w:iCs/>
            <w:sz w:val="22"/>
            <w:szCs w:val="22"/>
          </w:rPr>
          <w:t>Offshore Transmission Owner</w:t>
        </w:r>
      </w:ins>
      <w:ins w:id="6273" w:author="Stuart McLarnon (NESO)" w:date="2025-01-14T13:52:00Z">
        <w:r>
          <w:rPr>
            <w:rFonts w:ascii="Arial" w:hAnsi="Arial" w:cs="Arial"/>
            <w:sz w:val="22"/>
            <w:szCs w:val="22"/>
          </w:rPr>
          <w:t xml:space="preserve"> </w:t>
        </w:r>
        <w:r w:rsidRPr="00AB5FE3">
          <w:rPr>
            <w:rFonts w:ascii="Arial" w:hAnsi="Arial" w:cs="Arial"/>
            <w:i/>
            <w:iCs/>
            <w:sz w:val="22"/>
            <w:szCs w:val="22"/>
            <w:rPrChange w:id="6274" w:author="Tammy Meek (NESO)" w:date="2025-01-27T11:29:00Z" w16du:dateUtc="2025-01-27T11:29:00Z">
              <w:rPr>
                <w:rFonts w:ascii="Arial" w:hAnsi="Arial" w:cs="Arial"/>
                <w:b/>
                <w:bCs/>
                <w:sz w:val="22"/>
                <w:szCs w:val="22"/>
              </w:rPr>
            </w:rPrChange>
          </w:rPr>
          <w:t>Member(s</w:t>
        </w:r>
        <w:r w:rsidRPr="00207ADC">
          <w:rPr>
            <w:rFonts w:ascii="Arial" w:hAnsi="Arial" w:cs="Arial"/>
            <w:b/>
            <w:bCs/>
            <w:sz w:val="22"/>
            <w:szCs w:val="22"/>
          </w:rPr>
          <w:t>)</w:t>
        </w:r>
        <w:r>
          <w:rPr>
            <w:rFonts w:ascii="Arial" w:hAnsi="Arial" w:cs="Arial"/>
            <w:sz w:val="22"/>
            <w:szCs w:val="22"/>
          </w:rPr>
          <w:t xml:space="preserve"> and/or </w:t>
        </w:r>
        <w:del w:id="6275" w:author="Tammy Meek (NESO)" w:date="2025-01-27T11:22:00Z" w16du:dateUtc="2025-01-27T11:22:00Z">
          <w:r w:rsidRPr="00207ADC" w:rsidDel="002B6C45">
            <w:rPr>
              <w:rFonts w:ascii="Arial" w:hAnsi="Arial" w:cs="Arial"/>
              <w:b/>
              <w:bCs/>
              <w:sz w:val="22"/>
              <w:szCs w:val="22"/>
            </w:rPr>
            <w:delText>Offshore Transmission Owner</w:delText>
          </w:r>
        </w:del>
      </w:ins>
      <w:ins w:id="6276" w:author="Tammy Meek (NESO)" w:date="2025-01-27T11:22:00Z" w16du:dateUtc="2025-01-27T11:22:00Z">
        <w:r w:rsidR="002B6C45" w:rsidRPr="002B6C45">
          <w:rPr>
            <w:rFonts w:ascii="Arial" w:hAnsi="Arial" w:cs="Arial"/>
            <w:i/>
            <w:iCs/>
            <w:sz w:val="22"/>
            <w:szCs w:val="22"/>
          </w:rPr>
          <w:t>Offshore Transmission Owner</w:t>
        </w:r>
      </w:ins>
      <w:ins w:id="6277" w:author="Stuart McLarnon (NESO)" w:date="2025-01-14T13:52:00Z">
        <w:r>
          <w:rPr>
            <w:rFonts w:ascii="Arial" w:hAnsi="Arial" w:cs="Arial"/>
            <w:sz w:val="22"/>
            <w:szCs w:val="22"/>
          </w:rPr>
          <w:t xml:space="preserve"> </w:t>
        </w:r>
        <w:del w:id="6278" w:author="Tammy Meek (NESO)" w:date="2025-01-28T11:49:00Z" w16du:dateUtc="2025-01-28T11:49:00Z">
          <w:r w:rsidDel="00870312">
            <w:rPr>
              <w:rFonts w:ascii="Arial" w:hAnsi="Arial" w:cs="Arial"/>
              <w:sz w:val="22"/>
              <w:szCs w:val="22"/>
            </w:rPr>
            <w:delText>Alternate</w:delText>
          </w:r>
        </w:del>
      </w:ins>
      <w:ins w:id="6279" w:author="Tammy Meek (NESO)" w:date="2025-01-28T11:52:00Z" w16du:dateUtc="2025-01-28T11:52:00Z">
        <w:r w:rsidR="00D669F4" w:rsidRPr="00D669F4">
          <w:rPr>
            <w:rFonts w:ascii="Arial" w:hAnsi="Arial" w:cs="Arial"/>
            <w:sz w:val="22"/>
            <w:szCs w:val="22"/>
          </w:rPr>
          <w:t>Alternate</w:t>
        </w:r>
      </w:ins>
      <w:ins w:id="6280" w:author="Stuart McLarnon (NESO)" w:date="2025-01-14T13:52:00Z">
        <w:r>
          <w:rPr>
            <w:rFonts w:ascii="Arial" w:hAnsi="Arial" w:cs="Arial"/>
            <w:sz w:val="22"/>
            <w:szCs w:val="22"/>
          </w:rPr>
          <w:t xml:space="preserve"> </w:t>
        </w:r>
        <w:r w:rsidRPr="00AB5FE3">
          <w:rPr>
            <w:rFonts w:ascii="Arial" w:hAnsi="Arial" w:cs="Arial"/>
            <w:i/>
            <w:iCs/>
            <w:sz w:val="22"/>
            <w:szCs w:val="22"/>
            <w:rPrChange w:id="6281" w:author="Tammy Meek (NESO)" w:date="2025-01-27T11:30:00Z" w16du:dateUtc="2025-01-27T11:30:00Z">
              <w:rPr>
                <w:rFonts w:ascii="Arial" w:hAnsi="Arial" w:cs="Arial"/>
                <w:b/>
                <w:bCs/>
                <w:sz w:val="22"/>
                <w:szCs w:val="22"/>
              </w:rPr>
            </w:rPrChange>
          </w:rPr>
          <w:t>Member(s)</w:t>
        </w:r>
        <w:r>
          <w:rPr>
            <w:rFonts w:ascii="Arial" w:hAnsi="Arial" w:cs="Arial"/>
            <w:sz w:val="22"/>
            <w:szCs w:val="22"/>
          </w:rPr>
          <w:t xml:space="preserve"> will be elected in accordance with a process other than that set out in Annex 1 ("Alternative </w:t>
        </w:r>
        <w:r w:rsidRPr="001769E4">
          <w:rPr>
            <w:rFonts w:ascii="Arial" w:hAnsi="Arial" w:cs="Arial"/>
            <w:i/>
            <w:iCs/>
            <w:sz w:val="22"/>
            <w:szCs w:val="22"/>
            <w:rPrChange w:id="6282" w:author="Tammy Meek (NESO)" w:date="2025-01-27T11:53:00Z" w16du:dateUtc="2025-01-27T11:53:00Z">
              <w:rPr>
                <w:rFonts w:ascii="Arial" w:hAnsi="Arial" w:cs="Arial"/>
                <w:b/>
                <w:bCs/>
                <w:sz w:val="22"/>
                <w:szCs w:val="22"/>
              </w:rPr>
            </w:rPrChange>
          </w:rPr>
          <w:t>OFTO</w:t>
        </w:r>
        <w:r>
          <w:rPr>
            <w:rFonts w:ascii="Arial" w:hAnsi="Arial" w:cs="Arial"/>
            <w:sz w:val="22"/>
            <w:szCs w:val="22"/>
          </w:rPr>
          <w:t xml:space="preserve"> Election Process"); and</w:t>
        </w:r>
      </w:ins>
    </w:p>
    <w:p w14:paraId="2204FEE2" w14:textId="77777777" w:rsidR="00963100" w:rsidRDefault="00963100" w:rsidP="00963100">
      <w:pPr>
        <w:widowControl/>
        <w:rPr>
          <w:ins w:id="6283" w:author="Stuart McLarnon (NESO)" w:date="2025-01-14T13:52:00Z"/>
          <w:sz w:val="24"/>
          <w:szCs w:val="24"/>
        </w:rPr>
        <w:sectPr w:rsidR="00963100">
          <w:footerReference w:type="even" r:id="rId145"/>
          <w:footerReference w:type="default" r:id="rId146"/>
          <w:footerReference w:type="first" r:id="rId147"/>
          <w:pgSz w:w="12240" w:h="15840"/>
          <w:pgMar w:top="760" w:right="1389" w:bottom="691" w:left="1411" w:header="720" w:footer="720" w:gutter="0"/>
          <w:cols w:space="720"/>
          <w:noEndnote/>
        </w:sectPr>
      </w:pPr>
    </w:p>
    <w:p w14:paraId="34B2E13E" w14:textId="54958BC5" w:rsidR="00963100" w:rsidRDefault="00963100" w:rsidP="00963100">
      <w:pPr>
        <w:tabs>
          <w:tab w:val="left" w:pos="2808"/>
        </w:tabs>
        <w:kinsoku w:val="0"/>
        <w:overflowPunct w:val="0"/>
        <w:autoSpaceDE/>
        <w:autoSpaceDN/>
        <w:adjustRightInd/>
        <w:spacing w:before="10" w:line="252" w:lineRule="exact"/>
        <w:ind w:left="2016"/>
        <w:textAlignment w:val="baseline"/>
        <w:rPr>
          <w:ins w:id="6288" w:author="Stuart McLarnon (NESO)" w:date="2025-01-14T13:52:00Z"/>
          <w:rFonts w:ascii="Arial" w:hAnsi="Arial" w:cs="Arial"/>
          <w:spacing w:val="-2"/>
          <w:sz w:val="22"/>
          <w:szCs w:val="22"/>
        </w:rPr>
      </w:pPr>
      <w:ins w:id="6289" w:author="Stuart McLarnon (NESO)" w:date="2025-01-14T13:52:00Z">
        <w:del w:id="6290" w:author="Tammy Meek (NESO)" w:date="2025-01-27T15:27:00Z" w16du:dateUtc="2025-01-27T15:27:00Z">
          <w:r>
            <w:rPr>
              <w:noProof/>
            </w:rPr>
            <mc:AlternateContent>
              <mc:Choice Requires="wps">
                <w:drawing>
                  <wp:anchor distT="0" distB="0" distL="0" distR="0" simplePos="0" relativeHeight="251658349" behindDoc="0" locked="0" layoutInCell="0" allowOverlap="1" wp14:anchorId="54B44AD4" wp14:editId="23A786A0">
                    <wp:simplePos x="0" y="0"/>
                    <wp:positionH relativeFrom="page">
                      <wp:posOffset>3670935</wp:posOffset>
                    </wp:positionH>
                    <wp:positionV relativeFrom="page">
                      <wp:posOffset>9371330</wp:posOffset>
                    </wp:positionV>
                    <wp:extent cx="314960" cy="161290"/>
                    <wp:effectExtent l="0" t="0" r="0"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B44AD4" id="Text Box 47" o:spid="_x0000_s1345" type="#_x0000_t202" style="position:absolute;left:0;text-align:left;margin-left:289.05pt;margin-top:737.9pt;width:24.8pt;height:12.7pt;z-index:25165834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" o:allowincell="f" stroked="f">
                    <v:fill opacity="0"/>
                    <v:textbox inset="0,0,0,0">
                      <w:txbxContent>
                        <w:p w14:paraId="3B1D84CF"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A2</w:t>
                          </w:r>
                        </w:p>
                      </w:txbxContent>
                    </v:textbox>
                    <w10:wrap type="square" anchorx="page" anchory="page"/>
                  </v:shape>
                </w:pict>
              </mc:Fallback>
            </mc:AlternateContent>
          </w:r>
        </w:del>
        <w:r>
          <w:rPr>
            <w:rFonts w:ascii="Arial" w:hAnsi="Arial" w:cs="Arial"/>
            <w:spacing w:val="-2"/>
            <w:sz w:val="22"/>
            <w:szCs w:val="22"/>
          </w:rPr>
          <w:t>(b)</w:t>
        </w:r>
        <w:r>
          <w:rPr>
            <w:rFonts w:ascii="Arial" w:hAnsi="Arial" w:cs="Arial"/>
            <w:spacing w:val="-2"/>
            <w:sz w:val="22"/>
            <w:szCs w:val="22"/>
          </w:rPr>
          <w:tab/>
          <w:t xml:space="preserve">each </w:t>
        </w:r>
        <w:del w:id="6291" w:author="Tammy Meek (NESO)" w:date="2025-01-27T11:22:00Z" w16du:dateUtc="2025-01-27T11:22:00Z">
          <w:r w:rsidRPr="00207ADC" w:rsidDel="002B6C45">
            <w:rPr>
              <w:rFonts w:ascii="Arial" w:hAnsi="Arial" w:cs="Arial"/>
              <w:b/>
              <w:bCs/>
              <w:spacing w:val="-2"/>
              <w:sz w:val="22"/>
              <w:szCs w:val="22"/>
            </w:rPr>
            <w:delText>Offshore Transmission Owner</w:delText>
          </w:r>
        </w:del>
      </w:ins>
      <w:ins w:id="6292" w:author="Tammy Meek (NESO)" w:date="2025-01-27T11:22:00Z" w16du:dateUtc="2025-01-27T11:22:00Z">
        <w:r w:rsidR="002B6C45" w:rsidRPr="002B6C45">
          <w:rPr>
            <w:rFonts w:ascii="Arial" w:hAnsi="Arial" w:cs="Arial"/>
            <w:i/>
            <w:iCs/>
            <w:spacing w:val="-2"/>
            <w:sz w:val="22"/>
            <w:szCs w:val="22"/>
          </w:rPr>
          <w:t>Offshore Transmission Owner</w:t>
        </w:r>
      </w:ins>
      <w:ins w:id="6293" w:author="Stuart McLarnon (NESO)" w:date="2025-01-14T13:52:00Z">
        <w:r>
          <w:rPr>
            <w:rFonts w:ascii="Arial" w:hAnsi="Arial" w:cs="Arial"/>
            <w:spacing w:val="-2"/>
            <w:sz w:val="22"/>
            <w:szCs w:val="22"/>
          </w:rPr>
          <w:t xml:space="preserve"> Member as at 01 January</w:t>
        </w:r>
      </w:ins>
    </w:p>
    <w:p w14:paraId="4D77E9C1" w14:textId="62CE631B" w:rsidR="00963100" w:rsidRDefault="00963100" w:rsidP="00963100">
      <w:pPr>
        <w:kinsoku w:val="0"/>
        <w:overflowPunct w:val="0"/>
        <w:autoSpaceDE/>
        <w:autoSpaceDN/>
        <w:adjustRightInd/>
        <w:spacing w:line="298" w:lineRule="exact"/>
        <w:ind w:left="2808"/>
        <w:jc w:val="both"/>
        <w:textAlignment w:val="baseline"/>
        <w:rPr>
          <w:ins w:id="6294" w:author="Stuart McLarnon (NESO)" w:date="2025-01-14T13:52:00Z"/>
          <w:rFonts w:ascii="Arial" w:hAnsi="Arial" w:cs="Arial"/>
          <w:sz w:val="22"/>
          <w:szCs w:val="22"/>
        </w:rPr>
      </w:pPr>
      <w:ins w:id="6295" w:author="Stuart McLarnon (NESO)" w:date="2025-01-14T13:52:00Z">
        <w:r>
          <w:rPr>
            <w:rFonts w:ascii="Arial" w:hAnsi="Arial" w:cs="Arial"/>
            <w:sz w:val="22"/>
            <w:szCs w:val="22"/>
          </w:rPr>
          <w:t xml:space="preserve">in the relevant Election Year, has notified the </w:t>
        </w:r>
        <w:del w:id="6296" w:author="Tammy Meek (NESO)" w:date="2025-01-27T11:30:00Z" w16du:dateUtc="2025-01-27T11:30:00Z">
          <w:r w:rsidRPr="00207ADC" w:rsidDel="00AB5FE3">
            <w:rPr>
              <w:rFonts w:ascii="Arial" w:hAnsi="Arial" w:cs="Arial"/>
              <w:b/>
              <w:bCs/>
              <w:sz w:val="22"/>
              <w:szCs w:val="22"/>
            </w:rPr>
            <w:delText>Secretary</w:delText>
          </w:r>
        </w:del>
      </w:ins>
      <w:ins w:id="6297" w:author="Tammy Meek (NESO)" w:date="2025-01-27T11:30:00Z" w16du:dateUtc="2025-01-27T11:30:00Z">
        <w:r w:rsidR="00AB5FE3" w:rsidRPr="00AB5FE3">
          <w:rPr>
            <w:rFonts w:ascii="Arial" w:hAnsi="Arial" w:cs="Arial"/>
            <w:i/>
            <w:iCs/>
            <w:sz w:val="22"/>
            <w:szCs w:val="22"/>
          </w:rPr>
          <w:t>Secretary</w:t>
        </w:r>
      </w:ins>
      <w:ins w:id="6298" w:author="Stuart McLarnon (NESO)" w:date="2025-01-14T13:52:00Z">
        <w:r>
          <w:rPr>
            <w:rFonts w:ascii="Arial" w:hAnsi="Arial" w:cs="Arial"/>
            <w:sz w:val="22"/>
            <w:szCs w:val="22"/>
          </w:rPr>
          <w:t xml:space="preserve"> in writing by 25 January of the relevant Election Year of the identity of the </w:t>
        </w:r>
        <w:del w:id="6299" w:author="Tammy Meek (NESO)" w:date="2025-01-27T11:22:00Z" w16du:dateUtc="2025-01-27T11:22:00Z">
          <w:r w:rsidRPr="00207ADC" w:rsidDel="002B6C45">
            <w:rPr>
              <w:rFonts w:ascii="Arial" w:hAnsi="Arial" w:cs="Arial"/>
              <w:b/>
              <w:bCs/>
              <w:sz w:val="22"/>
              <w:szCs w:val="22"/>
            </w:rPr>
            <w:delText>Offshore Transmission Owner</w:delText>
          </w:r>
        </w:del>
      </w:ins>
      <w:ins w:id="6300" w:author="Tammy Meek (NESO)" w:date="2025-01-27T11:22:00Z" w16du:dateUtc="2025-01-27T11:22:00Z">
        <w:r w:rsidR="002B6C45" w:rsidRPr="002B6C45">
          <w:rPr>
            <w:rFonts w:ascii="Arial" w:hAnsi="Arial" w:cs="Arial"/>
            <w:i/>
            <w:iCs/>
            <w:sz w:val="22"/>
            <w:szCs w:val="22"/>
          </w:rPr>
          <w:t>Offshore Transmission Owner</w:t>
        </w:r>
      </w:ins>
      <w:ins w:id="6301" w:author="Stuart McLarnon (NESO)" w:date="2025-01-14T13:52:00Z">
        <w:r>
          <w:rPr>
            <w:rFonts w:ascii="Arial" w:hAnsi="Arial" w:cs="Arial"/>
            <w:sz w:val="22"/>
            <w:szCs w:val="22"/>
          </w:rPr>
          <w:t xml:space="preserve"> </w:t>
        </w:r>
        <w:del w:id="6302" w:author="Tammy Meek (NESO)" w:date="2025-01-27T11:53:00Z" w16du:dateUtc="2025-01-27T11:53:00Z">
          <w:r w:rsidRPr="00207ADC" w:rsidDel="001769E4">
            <w:rPr>
              <w:rFonts w:ascii="Arial" w:hAnsi="Arial" w:cs="Arial"/>
              <w:b/>
              <w:bCs/>
              <w:sz w:val="22"/>
              <w:szCs w:val="22"/>
            </w:rPr>
            <w:delText>Member</w:delText>
          </w:r>
        </w:del>
      </w:ins>
      <w:ins w:id="6303" w:author="Tammy Meek (NESO)" w:date="2025-01-27T11:53:00Z" w16du:dateUtc="2025-01-27T11:53:00Z">
        <w:r w:rsidR="001769E4" w:rsidRPr="001769E4">
          <w:rPr>
            <w:rFonts w:ascii="Arial" w:hAnsi="Arial" w:cs="Arial"/>
            <w:i/>
            <w:iCs/>
            <w:sz w:val="22"/>
            <w:szCs w:val="22"/>
          </w:rPr>
          <w:t>Member</w:t>
        </w:r>
      </w:ins>
      <w:ins w:id="6304" w:author="Stuart McLarnon (NESO)" w:date="2025-01-14T13:52:00Z">
        <w:r w:rsidRPr="00207ADC">
          <w:rPr>
            <w:rFonts w:ascii="Arial" w:hAnsi="Arial" w:cs="Arial"/>
            <w:b/>
            <w:bCs/>
            <w:sz w:val="22"/>
            <w:szCs w:val="22"/>
          </w:rPr>
          <w:t>(s</w:t>
        </w:r>
        <w:r>
          <w:rPr>
            <w:rFonts w:ascii="Arial" w:hAnsi="Arial" w:cs="Arial"/>
            <w:sz w:val="22"/>
            <w:szCs w:val="22"/>
          </w:rPr>
          <w:t xml:space="preserve">) and/or </w:t>
        </w:r>
        <w:del w:id="6305" w:author="Tammy Meek (NESO)" w:date="2025-01-27T11:22:00Z" w16du:dateUtc="2025-01-27T11:22:00Z">
          <w:r w:rsidRPr="00207ADC" w:rsidDel="002B6C45">
            <w:rPr>
              <w:rFonts w:ascii="Arial" w:hAnsi="Arial" w:cs="Arial"/>
              <w:b/>
              <w:bCs/>
              <w:sz w:val="22"/>
              <w:szCs w:val="22"/>
            </w:rPr>
            <w:delText>Offshore Transmission Owner</w:delText>
          </w:r>
        </w:del>
      </w:ins>
      <w:ins w:id="6306" w:author="Tammy Meek (NESO)" w:date="2025-01-27T11:22:00Z" w16du:dateUtc="2025-01-27T11:22:00Z">
        <w:r w:rsidR="002B6C45" w:rsidRPr="002B6C45">
          <w:rPr>
            <w:rFonts w:ascii="Arial" w:hAnsi="Arial" w:cs="Arial"/>
            <w:i/>
            <w:iCs/>
            <w:sz w:val="22"/>
            <w:szCs w:val="22"/>
          </w:rPr>
          <w:t>Offshore Transmission Owner</w:t>
        </w:r>
      </w:ins>
      <w:ins w:id="6307" w:author="Stuart McLarnon (NESO)" w:date="2025-01-14T13:52:00Z">
        <w:r>
          <w:rPr>
            <w:rFonts w:ascii="Arial" w:hAnsi="Arial" w:cs="Arial"/>
            <w:sz w:val="22"/>
            <w:szCs w:val="22"/>
          </w:rPr>
          <w:t xml:space="preserve"> </w:t>
        </w:r>
        <w:del w:id="6308" w:author="Tammy Meek (NESO)" w:date="2025-01-28T11:49:00Z" w16du:dateUtc="2025-01-28T11:49:00Z">
          <w:r w:rsidDel="00870312">
            <w:rPr>
              <w:rFonts w:ascii="Arial" w:hAnsi="Arial" w:cs="Arial"/>
              <w:sz w:val="22"/>
              <w:szCs w:val="22"/>
            </w:rPr>
            <w:delText>Alternate</w:delText>
          </w:r>
        </w:del>
      </w:ins>
      <w:ins w:id="6309" w:author="Tammy Meek (NESO)" w:date="2025-01-28T11:52:00Z" w16du:dateUtc="2025-01-28T11:52:00Z">
        <w:r w:rsidR="00D669F4" w:rsidRPr="00D669F4">
          <w:rPr>
            <w:rFonts w:ascii="Arial" w:hAnsi="Arial" w:cs="Arial"/>
            <w:sz w:val="22"/>
            <w:szCs w:val="22"/>
          </w:rPr>
          <w:t>Alternate</w:t>
        </w:r>
      </w:ins>
      <w:ins w:id="6310" w:author="Stuart McLarnon (NESO)" w:date="2025-01-14T13:52:00Z">
        <w:r>
          <w:rPr>
            <w:rFonts w:ascii="Arial" w:hAnsi="Arial" w:cs="Arial"/>
            <w:sz w:val="22"/>
            <w:szCs w:val="22"/>
          </w:rPr>
          <w:t xml:space="preserve"> </w:t>
        </w:r>
        <w:del w:id="6311" w:author="Tammy Meek (NESO)" w:date="2025-01-27T11:53:00Z" w16du:dateUtc="2025-01-27T11:53:00Z">
          <w:r w:rsidRPr="00207ADC" w:rsidDel="001769E4">
            <w:rPr>
              <w:rFonts w:ascii="Arial" w:hAnsi="Arial" w:cs="Arial"/>
              <w:b/>
              <w:bCs/>
              <w:sz w:val="22"/>
              <w:szCs w:val="22"/>
            </w:rPr>
            <w:delText>Member</w:delText>
          </w:r>
        </w:del>
      </w:ins>
      <w:ins w:id="6312" w:author="Tammy Meek (NESO)" w:date="2025-01-27T11:53:00Z" w16du:dateUtc="2025-01-27T11:53:00Z">
        <w:r w:rsidR="001769E4" w:rsidRPr="001769E4">
          <w:rPr>
            <w:rFonts w:ascii="Arial" w:hAnsi="Arial" w:cs="Arial"/>
            <w:i/>
            <w:iCs/>
            <w:sz w:val="22"/>
            <w:szCs w:val="22"/>
          </w:rPr>
          <w:t>Member</w:t>
        </w:r>
      </w:ins>
      <w:ins w:id="6313" w:author="Stuart McLarnon (NESO)" w:date="2025-01-14T13:52:00Z">
        <w:r w:rsidRPr="00207ADC">
          <w:rPr>
            <w:rFonts w:ascii="Arial" w:hAnsi="Arial" w:cs="Arial"/>
            <w:b/>
            <w:bCs/>
            <w:sz w:val="22"/>
            <w:szCs w:val="22"/>
          </w:rPr>
          <w:t>(s)</w:t>
        </w:r>
        <w:r>
          <w:rPr>
            <w:rFonts w:ascii="Arial" w:hAnsi="Arial" w:cs="Arial"/>
            <w:sz w:val="22"/>
            <w:szCs w:val="22"/>
          </w:rPr>
          <w:t xml:space="preserve"> elected through the Alternative </w:t>
        </w:r>
        <w:r w:rsidRPr="00207ADC">
          <w:rPr>
            <w:rFonts w:ascii="Arial" w:hAnsi="Arial" w:cs="Arial"/>
            <w:b/>
            <w:bCs/>
            <w:sz w:val="22"/>
            <w:szCs w:val="22"/>
          </w:rPr>
          <w:t>OFTO</w:t>
        </w:r>
        <w:r>
          <w:rPr>
            <w:rFonts w:ascii="Arial" w:hAnsi="Arial" w:cs="Arial"/>
            <w:sz w:val="22"/>
            <w:szCs w:val="22"/>
          </w:rPr>
          <w:t xml:space="preserve"> Election Process, and each notification identifies the same individual(s).</w:t>
        </w:r>
      </w:ins>
    </w:p>
    <w:p w14:paraId="0C4F6FFA" w14:textId="77777777" w:rsidR="00963100" w:rsidRDefault="00963100" w:rsidP="00963100">
      <w:pPr>
        <w:kinsoku w:val="0"/>
        <w:overflowPunct w:val="0"/>
        <w:autoSpaceDE/>
        <w:autoSpaceDN/>
        <w:adjustRightInd/>
        <w:spacing w:before="237" w:line="300" w:lineRule="exact"/>
        <w:ind w:left="2016"/>
        <w:jc w:val="both"/>
        <w:textAlignment w:val="baseline"/>
        <w:rPr>
          <w:ins w:id="6314" w:author="Stuart McLarnon (NESO)" w:date="2025-01-14T13:52:00Z"/>
          <w:rFonts w:ascii="Arial" w:hAnsi="Arial" w:cs="Arial"/>
          <w:sz w:val="22"/>
          <w:szCs w:val="22"/>
        </w:rPr>
      </w:pPr>
      <w:ins w:id="6315" w:author="Stuart McLarnon (NESO)" w:date="2025-01-14T13:52:00Z">
        <w:r>
          <w:rPr>
            <w:rFonts w:ascii="Arial" w:hAnsi="Arial" w:cs="Arial"/>
            <w:sz w:val="22"/>
            <w:szCs w:val="22"/>
          </w:rPr>
          <w:t>Upon receipt of such notifications in accordance with the above, the provisions of this Annex 1, with exception of Paragraph A1.1.1.4, shall not apply until the following Election Year.</w:t>
        </w:r>
      </w:ins>
    </w:p>
    <w:p w14:paraId="5E877BA5" w14:textId="2650A620" w:rsidR="00963100" w:rsidRDefault="00820A4E" w:rsidP="00963100">
      <w:pPr>
        <w:kinsoku w:val="0"/>
        <w:overflowPunct w:val="0"/>
        <w:autoSpaceDE/>
        <w:autoSpaceDN/>
        <w:adjustRightInd/>
        <w:spacing w:before="288" w:line="261" w:lineRule="exact"/>
        <w:textAlignment w:val="baseline"/>
        <w:rPr>
          <w:ins w:id="6316" w:author="Stuart McLarnon (NESO)" w:date="2025-01-14T13:52:00Z"/>
          <w:rFonts w:ascii="Arial" w:hAnsi="Arial" w:cs="Arial"/>
          <w:b/>
          <w:bCs/>
          <w:spacing w:val="2"/>
          <w:sz w:val="23"/>
          <w:szCs w:val="23"/>
        </w:rPr>
      </w:pPr>
      <w:ins w:id="6317" w:author="Stuart McLarnon (NESO)" w:date="2025-01-14T14:02:00Z">
        <w:r w:rsidRPr="00820A4E">
          <w:rPr>
            <w:rFonts w:ascii="Arial" w:hAnsi="Arial" w:cs="Arial"/>
            <w:spacing w:val="2"/>
            <w:sz w:val="22"/>
            <w:szCs w:val="22"/>
          </w:rPr>
          <w:t>J.</w:t>
        </w:r>
      </w:ins>
      <w:ins w:id="6318" w:author="Stuart McLarnon (NESO)" w:date="2025-01-14T13:52:00Z">
        <w:r w:rsidR="00963100">
          <w:rPr>
            <w:rFonts w:ascii="Arial" w:hAnsi="Arial" w:cs="Arial"/>
            <w:spacing w:val="2"/>
            <w:sz w:val="22"/>
            <w:szCs w:val="22"/>
          </w:rPr>
          <w:t xml:space="preserve">A1.1.2 </w:t>
        </w:r>
        <w:r w:rsidR="00963100">
          <w:rPr>
            <w:rFonts w:ascii="Arial" w:hAnsi="Arial" w:cs="Arial"/>
            <w:b/>
            <w:bCs/>
            <w:spacing w:val="2"/>
            <w:sz w:val="23"/>
            <w:szCs w:val="23"/>
          </w:rPr>
          <w:t>Election timetable</w:t>
        </w:r>
      </w:ins>
    </w:p>
    <w:p w14:paraId="0E9F6121" w14:textId="5508FF8A" w:rsidR="00963100" w:rsidRDefault="00820A4E" w:rsidP="00963100">
      <w:pPr>
        <w:tabs>
          <w:tab w:val="left" w:pos="2016"/>
        </w:tabs>
        <w:kinsoku w:val="0"/>
        <w:overflowPunct w:val="0"/>
        <w:autoSpaceDE/>
        <w:autoSpaceDN/>
        <w:adjustRightInd/>
        <w:spacing w:before="289" w:line="252" w:lineRule="exact"/>
        <w:ind w:left="864"/>
        <w:textAlignment w:val="baseline"/>
        <w:rPr>
          <w:ins w:id="6319" w:author="Stuart McLarnon (NESO)" w:date="2025-01-14T13:52:00Z"/>
          <w:rFonts w:ascii="Arial" w:hAnsi="Arial" w:cs="Arial"/>
          <w:sz w:val="22"/>
          <w:szCs w:val="22"/>
        </w:rPr>
      </w:pPr>
      <w:ins w:id="6320" w:author="Stuart McLarnon (NESO)" w:date="2025-01-14T14:02:00Z">
        <w:r w:rsidRPr="00820A4E">
          <w:rPr>
            <w:rFonts w:ascii="Arial" w:hAnsi="Arial" w:cs="Arial"/>
            <w:sz w:val="22"/>
            <w:szCs w:val="22"/>
          </w:rPr>
          <w:t>J.</w:t>
        </w:r>
      </w:ins>
      <w:ins w:id="6321" w:author="Stuart McLarnon (NESO)" w:date="2025-01-14T13:52:00Z">
        <w:r w:rsidR="00963100">
          <w:rPr>
            <w:rFonts w:ascii="Arial" w:hAnsi="Arial" w:cs="Arial"/>
            <w:sz w:val="22"/>
            <w:szCs w:val="22"/>
          </w:rPr>
          <w:t>A1.1.2.1</w:t>
        </w:r>
        <w:r w:rsidR="00963100">
          <w:rPr>
            <w:rFonts w:ascii="Arial" w:hAnsi="Arial" w:cs="Arial"/>
            <w:sz w:val="22"/>
            <w:szCs w:val="22"/>
          </w:rPr>
          <w:tab/>
          <w:t xml:space="preserve">The </w:t>
        </w:r>
        <w:del w:id="6322" w:author="Tammy Meek (NESO)" w:date="2025-01-27T11:30:00Z" w16du:dateUtc="2025-01-27T11:30:00Z">
          <w:r w:rsidR="00963100" w:rsidRPr="00207ADC" w:rsidDel="00AB5FE3">
            <w:rPr>
              <w:rFonts w:ascii="Arial" w:hAnsi="Arial" w:cs="Arial"/>
              <w:b/>
              <w:bCs/>
              <w:sz w:val="22"/>
              <w:szCs w:val="22"/>
            </w:rPr>
            <w:delText>Secretary</w:delText>
          </w:r>
        </w:del>
      </w:ins>
      <w:ins w:id="6323" w:author="Tammy Meek (NESO)" w:date="2025-01-27T11:30:00Z" w16du:dateUtc="2025-01-27T11:30:00Z">
        <w:r w:rsidR="00AB5FE3" w:rsidRPr="00AB5FE3">
          <w:rPr>
            <w:rFonts w:ascii="Arial" w:hAnsi="Arial" w:cs="Arial"/>
            <w:i/>
            <w:iCs/>
            <w:sz w:val="22"/>
            <w:szCs w:val="22"/>
          </w:rPr>
          <w:t>Secretary</w:t>
        </w:r>
      </w:ins>
      <w:ins w:id="6324" w:author="Stuart McLarnon (NESO)" w:date="2025-01-14T13:52:00Z">
        <w:r w:rsidR="00963100">
          <w:rPr>
            <w:rFonts w:ascii="Arial" w:hAnsi="Arial" w:cs="Arial"/>
            <w:sz w:val="22"/>
            <w:szCs w:val="22"/>
          </w:rPr>
          <w:t xml:space="preserve"> shall not later than 01 February in the Election Year</w:t>
        </w:r>
      </w:ins>
    </w:p>
    <w:p w14:paraId="135DEFF4" w14:textId="44C542D1" w:rsidR="00963100" w:rsidRDefault="00963100" w:rsidP="00963100">
      <w:pPr>
        <w:kinsoku w:val="0"/>
        <w:overflowPunct w:val="0"/>
        <w:autoSpaceDE/>
        <w:autoSpaceDN/>
        <w:adjustRightInd/>
        <w:spacing w:before="4" w:line="298" w:lineRule="exact"/>
        <w:ind w:left="2016"/>
        <w:jc w:val="both"/>
        <w:textAlignment w:val="baseline"/>
        <w:rPr>
          <w:ins w:id="6325" w:author="Stuart McLarnon (NESO)" w:date="2025-01-14T13:52:00Z"/>
          <w:rFonts w:ascii="Arial" w:hAnsi="Arial" w:cs="Arial"/>
          <w:sz w:val="22"/>
          <w:szCs w:val="22"/>
        </w:rPr>
      </w:pPr>
      <w:ins w:id="6326" w:author="Stuart McLarnon (NESO)" w:date="2025-01-14T13:52:00Z">
        <w:r>
          <w:rPr>
            <w:rFonts w:ascii="Arial" w:hAnsi="Arial" w:cs="Arial"/>
            <w:sz w:val="22"/>
            <w:szCs w:val="22"/>
          </w:rPr>
          <w:t xml:space="preserve">prepare and circulate to all </w:t>
        </w:r>
        <w:del w:id="6327" w:author="Tammy Meek (NESO)" w:date="2025-01-27T11:22:00Z" w16du:dateUtc="2025-01-27T11:22:00Z">
          <w:r w:rsidRPr="00207ADC" w:rsidDel="002B6C45">
            <w:rPr>
              <w:rFonts w:ascii="Arial" w:hAnsi="Arial" w:cs="Arial"/>
              <w:b/>
              <w:bCs/>
              <w:sz w:val="22"/>
              <w:szCs w:val="22"/>
            </w:rPr>
            <w:delText>Offshore Transmission Owner</w:delText>
          </w:r>
        </w:del>
      </w:ins>
      <w:ins w:id="6328" w:author="Tammy Meek (NESO)" w:date="2025-01-27T11:22:00Z" w16du:dateUtc="2025-01-27T11:22:00Z">
        <w:r w:rsidR="002B6C45" w:rsidRPr="002B6C45">
          <w:rPr>
            <w:rFonts w:ascii="Arial" w:hAnsi="Arial" w:cs="Arial"/>
            <w:i/>
            <w:iCs/>
            <w:sz w:val="22"/>
            <w:szCs w:val="22"/>
          </w:rPr>
          <w:t>Offshore Transmission Owner</w:t>
        </w:r>
      </w:ins>
      <w:ins w:id="6329" w:author="Stuart McLarnon (NESO)" w:date="2025-01-14T13:52:00Z">
        <w:r>
          <w:rPr>
            <w:rFonts w:ascii="Arial" w:hAnsi="Arial" w:cs="Arial"/>
            <w:sz w:val="22"/>
            <w:szCs w:val="22"/>
          </w:rPr>
          <w:t xml:space="preserve">s (by publication on the </w:t>
        </w:r>
        <w:del w:id="6330" w:author="Tammy Meek (NESO)" w:date="2025-01-24T11:51:00Z" w16du:dateUtc="2025-01-24T11:51:00Z">
          <w:r w:rsidRPr="004155C5" w:rsidDel="00C14108">
            <w:rPr>
              <w:rFonts w:ascii="Arial" w:hAnsi="Arial" w:cs="Arial"/>
              <w:b/>
              <w:bCs/>
              <w:sz w:val="22"/>
              <w:szCs w:val="22"/>
            </w:rPr>
            <w:delText>ISOP</w:delText>
          </w:r>
        </w:del>
      </w:ins>
      <w:ins w:id="6331" w:author="Tammy Meek (NESO)" w:date="2025-01-27T11:35:00Z" w16du:dateUtc="2025-01-27T11:35:00Z">
        <w:r w:rsidR="00AB5FE3" w:rsidRPr="00AB5FE3">
          <w:rPr>
            <w:rFonts w:ascii="Arial" w:hAnsi="Arial" w:cs="Arial"/>
            <w:i/>
            <w:iCs/>
            <w:sz w:val="22"/>
            <w:szCs w:val="22"/>
          </w:rPr>
          <w:t>ISOP</w:t>
        </w:r>
      </w:ins>
      <w:ins w:id="6332" w:author="Stuart McLarnon (NESO)" w:date="2025-01-14T13:52:00Z">
        <w:r>
          <w:rPr>
            <w:rFonts w:ascii="Arial" w:hAnsi="Arial" w:cs="Arial"/>
            <w:sz w:val="22"/>
            <w:szCs w:val="22"/>
          </w:rPr>
          <w:t xml:space="preserve"> Website and, where relevant details are supplied, by electronic mail), with a copy to the </w:t>
        </w:r>
        <w:del w:id="6333" w:author="Tammy Meek (NESO)" w:date="2025-01-27T11:34:00Z" w16du:dateUtc="2025-01-27T11:34:00Z">
          <w:r w:rsidRPr="00207ADC" w:rsidDel="00AB5FE3">
            <w:rPr>
              <w:rFonts w:ascii="Arial" w:hAnsi="Arial" w:cs="Arial"/>
              <w:b/>
              <w:bCs/>
              <w:sz w:val="22"/>
              <w:szCs w:val="22"/>
            </w:rPr>
            <w:delText>Authority</w:delText>
          </w:r>
        </w:del>
      </w:ins>
      <w:ins w:id="6334" w:author="Tammy Meek (NESO)" w:date="2025-01-27T11:34:00Z" w16du:dateUtc="2025-01-27T11:34:00Z">
        <w:r w:rsidR="00AB5FE3" w:rsidRPr="00AB5FE3">
          <w:rPr>
            <w:rFonts w:ascii="Arial" w:hAnsi="Arial" w:cs="Arial"/>
            <w:i/>
            <w:iCs/>
            <w:sz w:val="22"/>
            <w:szCs w:val="22"/>
          </w:rPr>
          <w:t>Authority</w:t>
        </w:r>
      </w:ins>
      <w:ins w:id="6335" w:author="Stuart McLarnon (NESO)" w:date="2025-01-14T13:52:00Z">
        <w:r>
          <w:rPr>
            <w:rFonts w:ascii="Arial" w:hAnsi="Arial" w:cs="Arial"/>
            <w:sz w:val="22"/>
            <w:szCs w:val="22"/>
          </w:rPr>
          <w:t xml:space="preserve">, an invitation to nominate candidates who must be willing to be either a </w:t>
        </w:r>
        <w:del w:id="6336" w:author="Tammy Meek (NESO)" w:date="2025-01-27T11:22:00Z" w16du:dateUtc="2025-01-27T11:22:00Z">
          <w:r w:rsidRPr="00207ADC" w:rsidDel="002B6C45">
            <w:rPr>
              <w:rFonts w:ascii="Arial" w:hAnsi="Arial" w:cs="Arial"/>
              <w:b/>
              <w:bCs/>
              <w:sz w:val="22"/>
              <w:szCs w:val="22"/>
            </w:rPr>
            <w:delText>Offshore Transmission Owner</w:delText>
          </w:r>
        </w:del>
      </w:ins>
      <w:ins w:id="6337" w:author="Tammy Meek (NESO)" w:date="2025-01-27T11:22:00Z" w16du:dateUtc="2025-01-27T11:22:00Z">
        <w:r w:rsidR="002B6C45" w:rsidRPr="002B6C45">
          <w:rPr>
            <w:rFonts w:ascii="Arial" w:hAnsi="Arial" w:cs="Arial"/>
            <w:i/>
            <w:iCs/>
            <w:sz w:val="22"/>
            <w:szCs w:val="22"/>
          </w:rPr>
          <w:t>Offshore Transmission Owner</w:t>
        </w:r>
      </w:ins>
      <w:ins w:id="6338" w:author="Stuart McLarnon (NESO)" w:date="2025-01-14T13:52:00Z">
        <w:r>
          <w:rPr>
            <w:rFonts w:ascii="Arial" w:hAnsi="Arial" w:cs="Arial"/>
            <w:sz w:val="22"/>
            <w:szCs w:val="22"/>
          </w:rPr>
          <w:t xml:space="preserve"> </w:t>
        </w:r>
        <w:del w:id="6339" w:author="Tammy Meek (NESO)" w:date="2025-01-27T11:53:00Z" w16du:dateUtc="2025-01-27T11:53:00Z">
          <w:r w:rsidRPr="00207ADC" w:rsidDel="001769E4">
            <w:rPr>
              <w:rFonts w:ascii="Arial" w:hAnsi="Arial" w:cs="Arial"/>
              <w:b/>
              <w:bCs/>
              <w:sz w:val="22"/>
              <w:szCs w:val="22"/>
            </w:rPr>
            <w:delText>Member</w:delText>
          </w:r>
        </w:del>
      </w:ins>
      <w:ins w:id="6340" w:author="Tammy Meek (NESO)" w:date="2025-01-27T11:53:00Z" w16du:dateUtc="2025-01-27T11:53:00Z">
        <w:r w:rsidR="001769E4" w:rsidRPr="001769E4">
          <w:rPr>
            <w:rFonts w:ascii="Arial" w:hAnsi="Arial" w:cs="Arial"/>
            <w:i/>
            <w:iCs/>
            <w:sz w:val="22"/>
            <w:szCs w:val="22"/>
          </w:rPr>
          <w:t>Member</w:t>
        </w:r>
      </w:ins>
      <w:ins w:id="6341" w:author="Stuart McLarnon (NESO)" w:date="2025-01-14T13:52:00Z">
        <w:r w:rsidRPr="00207ADC">
          <w:rPr>
            <w:rFonts w:ascii="Arial" w:hAnsi="Arial" w:cs="Arial"/>
            <w:b/>
            <w:bCs/>
            <w:sz w:val="22"/>
            <w:szCs w:val="22"/>
          </w:rPr>
          <w:t xml:space="preserve"> </w:t>
        </w:r>
        <w:r>
          <w:rPr>
            <w:rFonts w:ascii="Arial" w:hAnsi="Arial" w:cs="Arial"/>
            <w:sz w:val="22"/>
            <w:szCs w:val="22"/>
          </w:rPr>
          <w:t xml:space="preserve">or an </w:t>
        </w:r>
        <w:del w:id="6342" w:author="Tammy Meek (NESO)" w:date="2025-01-28T11:49:00Z" w16du:dateUtc="2025-01-28T11:49:00Z">
          <w:r w:rsidDel="00870312">
            <w:rPr>
              <w:rFonts w:ascii="Arial" w:hAnsi="Arial" w:cs="Arial"/>
              <w:sz w:val="22"/>
              <w:szCs w:val="22"/>
            </w:rPr>
            <w:delText>Alternate</w:delText>
          </w:r>
        </w:del>
      </w:ins>
      <w:ins w:id="6343" w:author="Tammy Meek (NESO)" w:date="2025-01-28T11:52:00Z" w16du:dateUtc="2025-01-28T11:52:00Z">
        <w:r w:rsidR="00D669F4" w:rsidRPr="00D669F4">
          <w:rPr>
            <w:rFonts w:ascii="Arial" w:hAnsi="Arial" w:cs="Arial"/>
            <w:sz w:val="22"/>
            <w:szCs w:val="22"/>
          </w:rPr>
          <w:t>Alternate</w:t>
        </w:r>
      </w:ins>
      <w:ins w:id="6344" w:author="Stuart McLarnon (NESO)" w:date="2025-01-14T13:52:00Z">
        <w:r>
          <w:rPr>
            <w:rFonts w:ascii="Arial" w:hAnsi="Arial" w:cs="Arial"/>
            <w:sz w:val="22"/>
            <w:szCs w:val="22"/>
          </w:rPr>
          <w:t xml:space="preserve"> </w:t>
        </w:r>
        <w:del w:id="6345" w:author="Tammy Meek (NESO)" w:date="2025-01-27T11:53:00Z" w16du:dateUtc="2025-01-27T11:53:00Z">
          <w:r w:rsidRPr="00207ADC" w:rsidDel="001769E4">
            <w:rPr>
              <w:rFonts w:ascii="Arial" w:hAnsi="Arial" w:cs="Arial"/>
              <w:b/>
              <w:bCs/>
              <w:sz w:val="22"/>
              <w:szCs w:val="22"/>
            </w:rPr>
            <w:delText>Member</w:delText>
          </w:r>
        </w:del>
      </w:ins>
      <w:ins w:id="6346" w:author="Tammy Meek (NESO)" w:date="2025-01-27T11:53:00Z" w16du:dateUtc="2025-01-27T11:53:00Z">
        <w:r w:rsidR="001769E4" w:rsidRPr="001769E4">
          <w:rPr>
            <w:rFonts w:ascii="Arial" w:hAnsi="Arial" w:cs="Arial"/>
            <w:i/>
            <w:iCs/>
            <w:sz w:val="22"/>
            <w:szCs w:val="22"/>
          </w:rPr>
          <w:t>Member</w:t>
        </w:r>
      </w:ins>
      <w:ins w:id="6347" w:author="Stuart McLarnon (NESO)" w:date="2025-01-14T13:52:00Z">
        <w:r>
          <w:rPr>
            <w:rFonts w:ascii="Arial" w:hAnsi="Arial" w:cs="Arial"/>
            <w:sz w:val="22"/>
            <w:szCs w:val="22"/>
          </w:rPr>
          <w:t xml:space="preserve"> and a timetable for the election (the “Election Timetable”), setting out:</w:t>
        </w:r>
      </w:ins>
    </w:p>
    <w:p w14:paraId="15CB29A0" w14:textId="77777777" w:rsidR="00963100" w:rsidRDefault="00963100" w:rsidP="00963100">
      <w:pPr>
        <w:numPr>
          <w:ilvl w:val="0"/>
          <w:numId w:val="93"/>
        </w:numPr>
        <w:kinsoku w:val="0"/>
        <w:overflowPunct w:val="0"/>
        <w:autoSpaceDE/>
        <w:autoSpaceDN/>
        <w:adjustRightInd/>
        <w:spacing w:before="241" w:line="300" w:lineRule="exact"/>
        <w:jc w:val="both"/>
        <w:textAlignment w:val="baseline"/>
        <w:rPr>
          <w:ins w:id="6348" w:author="Stuart McLarnon (NESO)" w:date="2025-01-14T13:52:00Z"/>
          <w:rFonts w:ascii="Arial" w:hAnsi="Arial" w:cs="Arial"/>
          <w:sz w:val="22"/>
          <w:szCs w:val="22"/>
        </w:rPr>
      </w:pPr>
      <w:ins w:id="6349" w:author="Stuart McLarnon (NESO)" w:date="2025-01-14T13:52:00Z">
        <w:r>
          <w:rPr>
            <w:rFonts w:ascii="Arial" w:hAnsi="Arial" w:cs="Arial"/>
            <w:sz w:val="22"/>
            <w:szCs w:val="22"/>
          </w:rPr>
          <w:t>the date by which nominations of candidates are to be received, which shall not be less than three (3) weeks after the timetable is circulated;</w:t>
        </w:r>
      </w:ins>
    </w:p>
    <w:p w14:paraId="2E08ABA1" w14:textId="225625DA" w:rsidR="00963100" w:rsidRDefault="00963100" w:rsidP="00963100">
      <w:pPr>
        <w:numPr>
          <w:ilvl w:val="0"/>
          <w:numId w:val="93"/>
        </w:numPr>
        <w:kinsoku w:val="0"/>
        <w:overflowPunct w:val="0"/>
        <w:autoSpaceDE/>
        <w:autoSpaceDN/>
        <w:adjustRightInd/>
        <w:spacing w:before="234" w:line="303" w:lineRule="exact"/>
        <w:jc w:val="both"/>
        <w:textAlignment w:val="baseline"/>
        <w:rPr>
          <w:ins w:id="6350" w:author="Stuart McLarnon (NESO)" w:date="2025-01-14T13:52:00Z"/>
          <w:rFonts w:ascii="Arial" w:hAnsi="Arial" w:cs="Arial"/>
          <w:sz w:val="22"/>
          <w:szCs w:val="22"/>
        </w:rPr>
      </w:pPr>
      <w:ins w:id="6351" w:author="Stuart McLarnon (NESO)" w:date="2025-01-14T13:52:00Z">
        <w:r>
          <w:rPr>
            <w:rFonts w:ascii="Arial" w:hAnsi="Arial" w:cs="Arial"/>
            <w:sz w:val="22"/>
            <w:szCs w:val="22"/>
          </w:rPr>
          <w:t xml:space="preserve">the date by which the </w:t>
        </w:r>
        <w:del w:id="6352" w:author="Tammy Meek (NESO)" w:date="2025-01-27T11:30:00Z" w16du:dateUtc="2025-01-27T11:30:00Z">
          <w:r w:rsidRPr="00207ADC" w:rsidDel="00AB5FE3">
            <w:rPr>
              <w:rFonts w:ascii="Arial" w:hAnsi="Arial" w:cs="Arial"/>
              <w:b/>
              <w:bCs/>
              <w:sz w:val="22"/>
              <w:szCs w:val="22"/>
            </w:rPr>
            <w:delText>Secretary</w:delText>
          </w:r>
        </w:del>
      </w:ins>
      <w:ins w:id="6353" w:author="Tammy Meek (NESO)" w:date="2025-01-27T11:30:00Z" w16du:dateUtc="2025-01-27T11:30:00Z">
        <w:r w:rsidR="00AB5FE3" w:rsidRPr="00AB5FE3">
          <w:rPr>
            <w:rFonts w:ascii="Arial" w:hAnsi="Arial" w:cs="Arial"/>
            <w:i/>
            <w:iCs/>
            <w:sz w:val="22"/>
            <w:szCs w:val="22"/>
          </w:rPr>
          <w:t>Secretary</w:t>
        </w:r>
      </w:ins>
      <w:ins w:id="6354" w:author="Stuart McLarnon (NESO)" w:date="2025-01-14T13:52:00Z">
        <w:r>
          <w:rPr>
            <w:rFonts w:ascii="Arial" w:hAnsi="Arial" w:cs="Arial"/>
            <w:sz w:val="22"/>
            <w:szCs w:val="22"/>
          </w:rPr>
          <w:t xml:space="preserve"> shall circulate a list of candidates and voting papers;</w:t>
        </w:r>
      </w:ins>
    </w:p>
    <w:p w14:paraId="1DAD046D" w14:textId="77777777" w:rsidR="00963100" w:rsidRDefault="00963100" w:rsidP="00963100">
      <w:pPr>
        <w:numPr>
          <w:ilvl w:val="0"/>
          <w:numId w:val="93"/>
        </w:numPr>
        <w:kinsoku w:val="0"/>
        <w:overflowPunct w:val="0"/>
        <w:autoSpaceDE/>
        <w:autoSpaceDN/>
        <w:adjustRightInd/>
        <w:spacing w:before="237" w:line="300" w:lineRule="exact"/>
        <w:jc w:val="both"/>
        <w:textAlignment w:val="baseline"/>
        <w:rPr>
          <w:ins w:id="6355" w:author="Stuart McLarnon (NESO)" w:date="2025-01-14T13:52:00Z"/>
          <w:rFonts w:ascii="Arial" w:hAnsi="Arial" w:cs="Arial"/>
          <w:sz w:val="22"/>
          <w:szCs w:val="22"/>
        </w:rPr>
      </w:pPr>
      <w:ins w:id="6356" w:author="Stuart McLarnon (NESO)" w:date="2025-01-14T13:52:00Z">
        <w:r>
          <w:rPr>
            <w:rFonts w:ascii="Arial" w:hAnsi="Arial" w:cs="Arial"/>
            <w:sz w:val="22"/>
            <w:szCs w:val="22"/>
          </w:rPr>
          <w:t>the date by which voting papers are to be submitted, which shall not be less than three (3) weeks after the date for circulating voting papers;</w:t>
        </w:r>
      </w:ins>
    </w:p>
    <w:p w14:paraId="118F8146" w14:textId="77777777" w:rsidR="00963100" w:rsidRDefault="00963100" w:rsidP="00963100">
      <w:pPr>
        <w:numPr>
          <w:ilvl w:val="0"/>
          <w:numId w:val="93"/>
        </w:numPr>
        <w:kinsoku w:val="0"/>
        <w:overflowPunct w:val="0"/>
        <w:autoSpaceDE/>
        <w:autoSpaceDN/>
        <w:adjustRightInd/>
        <w:spacing w:before="241" w:line="302" w:lineRule="exact"/>
        <w:jc w:val="both"/>
        <w:textAlignment w:val="baseline"/>
        <w:rPr>
          <w:ins w:id="6357" w:author="Stuart McLarnon (NESO)" w:date="2025-01-14T13:52:00Z"/>
          <w:rFonts w:ascii="Arial" w:hAnsi="Arial" w:cs="Arial"/>
          <w:sz w:val="22"/>
          <w:szCs w:val="22"/>
        </w:rPr>
      </w:pPr>
      <w:ins w:id="6358" w:author="Stuart McLarnon (NESO)" w:date="2025-01-14T13:52:00Z">
        <w:r>
          <w:rPr>
            <w:rFonts w:ascii="Arial" w:hAnsi="Arial" w:cs="Arial"/>
            <w:sz w:val="22"/>
            <w:szCs w:val="22"/>
          </w:rPr>
          <w:t>the date by which the results of the election will be made known, which shall not be later than 18 March in the Election Year.</w:t>
        </w:r>
      </w:ins>
    </w:p>
    <w:p w14:paraId="495F0C55" w14:textId="287AECCB" w:rsidR="00963100" w:rsidRDefault="00820A4E">
      <w:pPr>
        <w:kinsoku w:val="0"/>
        <w:overflowPunct w:val="0"/>
        <w:autoSpaceDE/>
        <w:autoSpaceDN/>
        <w:adjustRightInd/>
        <w:spacing w:before="243" w:after="120" w:line="299" w:lineRule="exact"/>
        <w:ind w:left="2232" w:hanging="1080"/>
        <w:jc w:val="both"/>
        <w:textAlignment w:val="baseline"/>
        <w:rPr>
          <w:ins w:id="6359" w:author="Stuart McLarnon (NESO)" w:date="2025-01-14T13:52:00Z"/>
          <w:rFonts w:ascii="Arial" w:hAnsi="Arial" w:cs="Arial"/>
          <w:sz w:val="22"/>
          <w:szCs w:val="22"/>
        </w:rPr>
        <w:pPrChange w:id="6360" w:author="Tammy Meek (NESO)" w:date="2025-01-28T09:35:00Z" w16du:dateUtc="2025-01-28T09:35:00Z">
          <w:pPr>
            <w:kinsoku w:val="0"/>
            <w:overflowPunct w:val="0"/>
            <w:autoSpaceDE/>
            <w:autoSpaceDN/>
            <w:adjustRightInd/>
            <w:spacing w:before="243" w:line="299" w:lineRule="exact"/>
            <w:ind w:left="2232" w:hanging="1080"/>
            <w:jc w:val="both"/>
            <w:textAlignment w:val="baseline"/>
          </w:pPr>
        </w:pPrChange>
      </w:pPr>
      <w:ins w:id="6361" w:author="Stuart McLarnon (NESO)" w:date="2025-01-14T14:02:00Z">
        <w:r w:rsidRPr="00820A4E">
          <w:rPr>
            <w:rFonts w:ascii="Arial" w:hAnsi="Arial" w:cs="Arial"/>
            <w:sz w:val="22"/>
            <w:szCs w:val="22"/>
          </w:rPr>
          <w:t>J.</w:t>
        </w:r>
      </w:ins>
      <w:ins w:id="6362" w:author="Stuart McLarnon (NESO)" w:date="2025-01-14T13:52:00Z">
        <w:r w:rsidR="00963100">
          <w:rPr>
            <w:rFonts w:ascii="Arial" w:hAnsi="Arial" w:cs="Arial"/>
            <w:sz w:val="22"/>
            <w:szCs w:val="22"/>
          </w:rPr>
          <w:t xml:space="preserve">A1.1.2.2 If for any reason it is not practicable to establish an Election Timetable in accordance with Paragraph A1.2.1.1 or to proceed on the basis of an Election Timetable which has been established, the </w:t>
        </w:r>
        <w:del w:id="6363" w:author="Tammy Meek (NESO)" w:date="2025-01-27T11:30:00Z" w16du:dateUtc="2025-01-27T11:30:00Z">
          <w:r w:rsidR="00963100" w:rsidRPr="00207ADC" w:rsidDel="00AB5FE3">
            <w:rPr>
              <w:rFonts w:ascii="Arial" w:hAnsi="Arial" w:cs="Arial"/>
              <w:b/>
              <w:bCs/>
              <w:sz w:val="22"/>
              <w:szCs w:val="22"/>
            </w:rPr>
            <w:delText>Secretary</w:delText>
          </w:r>
        </w:del>
      </w:ins>
      <w:ins w:id="6364" w:author="Tammy Meek (NESO)" w:date="2025-01-27T11:30:00Z" w16du:dateUtc="2025-01-27T11:30:00Z">
        <w:r w:rsidR="00AB5FE3" w:rsidRPr="00AB5FE3">
          <w:rPr>
            <w:rFonts w:ascii="Arial" w:hAnsi="Arial" w:cs="Arial"/>
            <w:i/>
            <w:iCs/>
            <w:sz w:val="22"/>
            <w:szCs w:val="22"/>
          </w:rPr>
          <w:t>Secretary</w:t>
        </w:r>
      </w:ins>
      <w:ins w:id="6365" w:author="Stuart McLarnon (NESO)" w:date="2025-01-14T13:52:00Z">
        <w:r w:rsidR="00963100">
          <w:rPr>
            <w:rFonts w:ascii="Arial" w:hAnsi="Arial" w:cs="Arial"/>
            <w:sz w:val="22"/>
            <w:szCs w:val="22"/>
          </w:rPr>
          <w:t xml:space="preserve"> may establish a different timetable, or revise the Election Timetable, by notice to all </w:t>
        </w:r>
        <w:del w:id="6366" w:author="Tammy Meek (NESO)" w:date="2025-01-27T11:22:00Z" w16du:dateUtc="2025-01-27T11:22:00Z">
          <w:r w:rsidR="00963100" w:rsidRPr="00207ADC" w:rsidDel="002B6C45">
            <w:rPr>
              <w:rFonts w:ascii="Arial" w:hAnsi="Arial" w:cs="Arial"/>
              <w:b/>
              <w:bCs/>
              <w:sz w:val="22"/>
              <w:szCs w:val="22"/>
            </w:rPr>
            <w:delText>Offshore Transmission Owner</w:delText>
          </w:r>
        </w:del>
      </w:ins>
      <w:ins w:id="6367" w:author="Tammy Meek (NESO)" w:date="2025-01-27T11:22:00Z" w16du:dateUtc="2025-01-27T11:22:00Z">
        <w:r w:rsidR="002B6C45" w:rsidRPr="002B6C45">
          <w:rPr>
            <w:rFonts w:ascii="Arial" w:hAnsi="Arial" w:cs="Arial"/>
            <w:i/>
            <w:iCs/>
            <w:sz w:val="22"/>
            <w:szCs w:val="22"/>
          </w:rPr>
          <w:t>Offshore Transmission Owner</w:t>
        </w:r>
      </w:ins>
      <w:ins w:id="6368" w:author="Stuart McLarnon (NESO)" w:date="2025-01-14T13:52:00Z">
        <w:r w:rsidR="00963100">
          <w:rPr>
            <w:rFonts w:ascii="Arial" w:hAnsi="Arial" w:cs="Arial"/>
            <w:sz w:val="22"/>
            <w:szCs w:val="22"/>
          </w:rPr>
          <w:t xml:space="preserve">s, the </w:t>
        </w:r>
        <w:del w:id="6369" w:author="Tammy Meek (NESO)" w:date="2025-01-27T11:30:00Z" w16du:dateUtc="2025-01-27T11:30:00Z">
          <w:r w:rsidR="00963100" w:rsidRPr="00207ADC" w:rsidDel="00AB5FE3">
            <w:rPr>
              <w:rFonts w:ascii="Arial" w:hAnsi="Arial" w:cs="Arial"/>
              <w:b/>
              <w:bCs/>
              <w:sz w:val="22"/>
              <w:szCs w:val="22"/>
            </w:rPr>
            <w:delText>Panel</w:delText>
          </w:r>
        </w:del>
      </w:ins>
      <w:ins w:id="6370" w:author="Tammy Meek (NESO)" w:date="2025-01-27T11:30:00Z" w16du:dateUtc="2025-01-27T11:30:00Z">
        <w:r w:rsidR="00AB5FE3" w:rsidRPr="00AB5FE3">
          <w:rPr>
            <w:rFonts w:ascii="Arial" w:hAnsi="Arial" w:cs="Arial"/>
            <w:i/>
            <w:iCs/>
            <w:sz w:val="22"/>
            <w:szCs w:val="22"/>
          </w:rPr>
          <w:t>Panel</w:t>
        </w:r>
      </w:ins>
      <w:ins w:id="6371" w:author="Stuart McLarnon (NESO)" w:date="2025-01-14T13:52:00Z">
        <w:r w:rsidR="00963100">
          <w:rPr>
            <w:rFonts w:ascii="Arial" w:hAnsi="Arial" w:cs="Arial"/>
            <w:sz w:val="22"/>
            <w:szCs w:val="22"/>
          </w:rPr>
          <w:t xml:space="preserve"> and the </w:t>
        </w:r>
        <w:del w:id="6372" w:author="Tammy Meek (NESO)" w:date="2025-01-27T11:34:00Z" w16du:dateUtc="2025-01-27T11:34:00Z">
          <w:r w:rsidR="00963100" w:rsidRPr="00207ADC" w:rsidDel="00AB5FE3">
            <w:rPr>
              <w:rFonts w:ascii="Arial" w:hAnsi="Arial" w:cs="Arial"/>
              <w:b/>
              <w:bCs/>
              <w:sz w:val="22"/>
              <w:szCs w:val="22"/>
            </w:rPr>
            <w:delText>Authority</w:delText>
          </w:r>
        </w:del>
      </w:ins>
      <w:ins w:id="6373" w:author="Tammy Meek (NESO)" w:date="2025-01-27T11:34:00Z" w16du:dateUtc="2025-01-27T11:34:00Z">
        <w:r w:rsidR="00AB5FE3" w:rsidRPr="00AB5FE3">
          <w:rPr>
            <w:rFonts w:ascii="Arial" w:hAnsi="Arial" w:cs="Arial"/>
            <w:i/>
            <w:iCs/>
            <w:sz w:val="22"/>
            <w:szCs w:val="22"/>
          </w:rPr>
          <w:t>Authority</w:t>
        </w:r>
      </w:ins>
      <w:ins w:id="6374" w:author="Stuart McLarnon (NESO)" w:date="2025-01-14T13:52:00Z">
        <w:r w:rsidR="00963100">
          <w:rPr>
            <w:rFonts w:ascii="Arial" w:hAnsi="Arial" w:cs="Arial"/>
            <w:sz w:val="22"/>
            <w:szCs w:val="22"/>
          </w:rPr>
          <w:t>, provided that such timetable or revised timetable shall provide for the election to be completed before 01 April in the Election Year.</w:t>
        </w:r>
      </w:ins>
    </w:p>
    <w:p w14:paraId="5E68F1AB" w14:textId="7C0D482E" w:rsidR="00963100" w:rsidRDefault="00820A4E">
      <w:pPr>
        <w:kinsoku w:val="0"/>
        <w:overflowPunct w:val="0"/>
        <w:autoSpaceDE/>
        <w:autoSpaceDN/>
        <w:adjustRightInd/>
        <w:spacing w:before="249" w:line="298" w:lineRule="exact"/>
        <w:ind w:left="576" w:hanging="1080"/>
        <w:jc w:val="both"/>
        <w:textAlignment w:val="baseline"/>
        <w:rPr>
          <w:ins w:id="6375" w:author="Stuart McLarnon (NESO)" w:date="2025-01-14T13:52:00Z"/>
          <w:del w:id="6376" w:author="Tammy Meek (NESO)" w:date="2025-01-27T14:18:00Z" w16du:dateUtc="2025-01-27T14:18:00Z"/>
          <w:rFonts w:ascii="Arial" w:hAnsi="Arial" w:cs="Arial"/>
          <w:sz w:val="22"/>
          <w:szCs w:val="22"/>
        </w:rPr>
        <w:pPrChange w:id="6377" w:author="Tammy Meek (NESO)" w:date="2025-01-28T09:35:00Z" w16du:dateUtc="2025-01-28T09:35:00Z">
          <w:pPr>
            <w:kinsoku w:val="0"/>
            <w:overflowPunct w:val="0"/>
            <w:autoSpaceDE/>
            <w:autoSpaceDN/>
            <w:adjustRightInd/>
            <w:spacing w:before="249" w:line="298" w:lineRule="exact"/>
            <w:ind w:left="2232" w:hanging="1080"/>
            <w:jc w:val="both"/>
            <w:textAlignment w:val="baseline"/>
          </w:pPr>
        </w:pPrChange>
      </w:pPr>
      <w:ins w:id="6378" w:author="Stuart McLarnon (NESO)" w:date="2025-01-14T14:02:00Z">
        <w:r w:rsidRPr="00820A4E">
          <w:rPr>
            <w:rFonts w:ascii="Arial" w:hAnsi="Arial" w:cs="Arial"/>
            <w:sz w:val="22"/>
            <w:szCs w:val="22"/>
          </w:rPr>
          <w:t>J.</w:t>
        </w:r>
      </w:ins>
      <w:ins w:id="6379" w:author="Stuart McLarnon (NESO)" w:date="2025-01-14T13:52:00Z">
        <w:r w:rsidR="00963100">
          <w:rPr>
            <w:rFonts w:ascii="Arial" w:hAnsi="Arial" w:cs="Arial"/>
            <w:sz w:val="22"/>
            <w:szCs w:val="22"/>
          </w:rPr>
          <w:t xml:space="preserve">A1.1.2.3 A nomination or voting paper received by the </w:t>
        </w:r>
        <w:del w:id="6380" w:author="Tammy Meek (NESO)" w:date="2025-01-27T11:30:00Z" w16du:dateUtc="2025-01-27T11:30:00Z">
          <w:r w:rsidR="00963100" w:rsidRPr="00207ADC" w:rsidDel="00AB5FE3">
            <w:rPr>
              <w:rFonts w:ascii="Arial" w:hAnsi="Arial" w:cs="Arial"/>
              <w:b/>
              <w:bCs/>
              <w:sz w:val="22"/>
              <w:szCs w:val="22"/>
            </w:rPr>
            <w:delText>Secretary</w:delText>
          </w:r>
        </w:del>
      </w:ins>
      <w:ins w:id="6381" w:author="Tammy Meek (NESO)" w:date="2025-01-27T11:30:00Z" w16du:dateUtc="2025-01-27T11:30:00Z">
        <w:r w:rsidR="00AB5FE3" w:rsidRPr="00AB5FE3">
          <w:rPr>
            <w:rFonts w:ascii="Arial" w:hAnsi="Arial" w:cs="Arial"/>
            <w:i/>
            <w:iCs/>
            <w:sz w:val="22"/>
            <w:szCs w:val="22"/>
          </w:rPr>
          <w:t>Secretary</w:t>
        </w:r>
      </w:ins>
      <w:ins w:id="6382" w:author="Stuart McLarnon (NESO)" w:date="2025-01-14T13:52:00Z">
        <w:r w:rsidR="00963100">
          <w:rPr>
            <w:rFonts w:ascii="Arial" w:hAnsi="Arial" w:cs="Arial"/>
            <w:sz w:val="22"/>
            <w:szCs w:val="22"/>
          </w:rPr>
          <w:t xml:space="preserve"> later than the respective required date under the Election Timetable (subject</w:t>
        </w:r>
      </w:ins>
      <w:ins w:id="6383" w:author="Tammy Meek (NESO)" w:date="2025-01-27T14:18:00Z" w16du:dateUtc="2025-01-27T14:18:00Z">
        <w:r w:rsidR="00323B2D">
          <w:rPr>
            <w:rFonts w:ascii="Arial" w:hAnsi="Arial" w:cs="Arial"/>
            <w:sz w:val="22"/>
            <w:szCs w:val="22"/>
          </w:rPr>
          <w:t xml:space="preserve"> </w:t>
        </w:r>
      </w:ins>
    </w:p>
    <w:p w14:paraId="7B0C1053" w14:textId="24970A4B" w:rsidR="00963100" w:rsidRDefault="00963100">
      <w:pPr>
        <w:kinsoku w:val="0"/>
        <w:overflowPunct w:val="0"/>
        <w:autoSpaceDE/>
        <w:autoSpaceDN/>
        <w:adjustRightInd/>
        <w:spacing w:before="249" w:line="298" w:lineRule="exact"/>
        <w:ind w:left="576" w:hanging="1080"/>
        <w:jc w:val="both"/>
        <w:textAlignment w:val="baseline"/>
        <w:rPr>
          <w:ins w:id="6384" w:author="Stuart McLarnon (NESO)" w:date="2025-01-14T13:52:00Z"/>
          <w:del w:id="6385" w:author="Tammy Meek (NESO)" w:date="2025-01-27T14:18:00Z" w16du:dateUtc="2025-01-27T14:18:00Z"/>
          <w:sz w:val="24"/>
          <w:szCs w:val="24"/>
        </w:rPr>
        <w:sectPr w:rsidR="00963100">
          <w:pgSz w:w="12240" w:h="15840"/>
          <w:pgMar w:top="700" w:right="1382" w:bottom="686" w:left="1978" w:header="720" w:footer="720" w:gutter="0"/>
          <w:cols w:space="720"/>
          <w:noEndnote/>
        </w:sectPr>
        <w:pPrChange w:id="6386" w:author="Tammy Meek (NESO)" w:date="2025-01-28T09:35:00Z" w16du:dateUtc="2025-01-28T09:35:00Z">
          <w:pPr>
            <w:widowControl/>
          </w:pPr>
        </w:pPrChange>
      </w:pPr>
    </w:p>
    <w:p w14:paraId="18DB2CE0" w14:textId="7865F624" w:rsidR="00963100" w:rsidRDefault="00963100">
      <w:pPr>
        <w:kinsoku w:val="0"/>
        <w:overflowPunct w:val="0"/>
        <w:autoSpaceDE/>
        <w:autoSpaceDN/>
        <w:adjustRightInd/>
        <w:spacing w:line="268" w:lineRule="exact"/>
        <w:ind w:left="1152"/>
        <w:jc w:val="both"/>
        <w:textAlignment w:val="baseline"/>
        <w:rPr>
          <w:ins w:id="6387" w:author="Stuart McLarnon (NESO)" w:date="2025-01-14T13:52:00Z"/>
          <w:rFonts w:ascii="Arial" w:hAnsi="Arial" w:cs="Arial"/>
          <w:sz w:val="22"/>
          <w:szCs w:val="22"/>
        </w:rPr>
        <w:pPrChange w:id="6388" w:author="Tammy Meek (NESO)" w:date="2025-01-28T09:35:00Z" w16du:dateUtc="2025-01-28T09:35:00Z">
          <w:pPr>
            <w:kinsoku w:val="0"/>
            <w:overflowPunct w:val="0"/>
            <w:autoSpaceDE/>
            <w:autoSpaceDN/>
            <w:adjustRightInd/>
            <w:spacing w:line="268" w:lineRule="exact"/>
            <w:ind w:left="2808"/>
            <w:jc w:val="both"/>
            <w:textAlignment w:val="baseline"/>
          </w:pPr>
        </w:pPrChange>
      </w:pPr>
      <w:ins w:id="6389" w:author="Stuart McLarnon (NESO)" w:date="2025-01-14T13:52:00Z">
        <w:del w:id="6390" w:author="Tammy Meek (NESO)" w:date="2025-01-27T15:27:00Z" w16du:dateUtc="2025-01-27T15:27:00Z">
          <w:r>
            <w:rPr>
              <w:noProof/>
            </w:rPr>
            <mc:AlternateContent>
              <mc:Choice Requires="wps">
                <w:drawing>
                  <wp:anchor distT="0" distB="0" distL="0" distR="0" simplePos="0" relativeHeight="251658350" behindDoc="0" locked="0" layoutInCell="0" allowOverlap="1" wp14:anchorId="6CE47945" wp14:editId="140D4168">
                    <wp:simplePos x="0" y="0"/>
                    <wp:positionH relativeFrom="page">
                      <wp:posOffset>3670935</wp:posOffset>
                    </wp:positionH>
                    <wp:positionV relativeFrom="page">
                      <wp:posOffset>9368155</wp:posOffset>
                    </wp:positionV>
                    <wp:extent cx="314960" cy="162560"/>
                    <wp:effectExtent l="0" t="0" r="0" b="0"/>
                    <wp:wrapSquare wrapText="bothSides"/>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25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47945" id="Text Box 46" o:spid="_x0000_s1346" type="#_x0000_t202" style="position:absolute;left:0;text-align:left;margin-left:289.05pt;margin-top:737.65pt;width:24.8pt;height:12.8pt;z-index:25165835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" o:allowincell="f" stroked="f">
                    <v:fill opacity="0"/>
                    <v:textbox inset="0,0,0,0">
                      <w:txbxContent>
                        <w:p w14:paraId="2E822F41"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A3</w:t>
                          </w:r>
                        </w:p>
                      </w:txbxContent>
                    </v:textbox>
                    <w10:wrap type="square" anchorx="page" anchory="page"/>
                  </v:shape>
                </w:pict>
              </mc:Fallback>
            </mc:AlternateContent>
          </w:r>
        </w:del>
        <w:r>
          <w:rPr>
            <w:rFonts w:ascii="Arial" w:hAnsi="Arial" w:cs="Arial"/>
            <w:sz w:val="22"/>
            <w:szCs w:val="22"/>
          </w:rPr>
          <w:t>to any revision under Paragraph A1.1.2.2) shall be disregarded in the election.</w:t>
        </w:r>
      </w:ins>
    </w:p>
    <w:p w14:paraId="2B55566F" w14:textId="72CF51F3" w:rsidR="00963100" w:rsidRDefault="00820A4E" w:rsidP="00963100">
      <w:pPr>
        <w:tabs>
          <w:tab w:val="left" w:pos="1080"/>
        </w:tabs>
        <w:kinsoku w:val="0"/>
        <w:overflowPunct w:val="0"/>
        <w:autoSpaceDE/>
        <w:autoSpaceDN/>
        <w:adjustRightInd/>
        <w:spacing w:before="281" w:line="267" w:lineRule="exact"/>
        <w:textAlignment w:val="baseline"/>
        <w:rPr>
          <w:ins w:id="6391" w:author="Stuart McLarnon (NESO)" w:date="2025-01-14T13:52:00Z"/>
          <w:rFonts w:ascii="Arial" w:hAnsi="Arial" w:cs="Arial"/>
          <w:b/>
          <w:bCs/>
          <w:spacing w:val="-2"/>
          <w:sz w:val="23"/>
          <w:szCs w:val="23"/>
        </w:rPr>
      </w:pPr>
      <w:ins w:id="6392" w:author="Stuart McLarnon (NESO)" w:date="2025-01-14T14:02:00Z">
        <w:r w:rsidRPr="00820A4E">
          <w:rPr>
            <w:rFonts w:ascii="Arial" w:hAnsi="Arial" w:cs="Arial"/>
            <w:spacing w:val="-2"/>
            <w:sz w:val="22"/>
            <w:szCs w:val="22"/>
          </w:rPr>
          <w:t>J.</w:t>
        </w:r>
      </w:ins>
      <w:ins w:id="6393" w:author="Stuart McLarnon (NESO)" w:date="2025-01-14T13:52:00Z">
        <w:r w:rsidR="00963100">
          <w:rPr>
            <w:rFonts w:ascii="Arial" w:hAnsi="Arial" w:cs="Arial"/>
            <w:spacing w:val="-2"/>
            <w:sz w:val="22"/>
            <w:szCs w:val="22"/>
          </w:rPr>
          <w:t>A1.2.</w:t>
        </w:r>
        <w:r w:rsidR="00963100">
          <w:rPr>
            <w:rFonts w:ascii="Arial" w:hAnsi="Arial" w:cs="Arial"/>
            <w:spacing w:val="-2"/>
            <w:sz w:val="22"/>
            <w:szCs w:val="22"/>
          </w:rPr>
          <w:tab/>
        </w:r>
        <w:r w:rsidR="00963100">
          <w:rPr>
            <w:rFonts w:ascii="Arial" w:hAnsi="Arial" w:cs="Arial"/>
            <w:b/>
            <w:bCs/>
            <w:spacing w:val="-2"/>
            <w:sz w:val="23"/>
            <w:szCs w:val="23"/>
          </w:rPr>
          <w:t>CANDIDATES</w:t>
        </w:r>
      </w:ins>
    </w:p>
    <w:p w14:paraId="03E197A0" w14:textId="1174299E" w:rsidR="00963100" w:rsidRDefault="00820A4E" w:rsidP="00963100">
      <w:pPr>
        <w:kinsoku w:val="0"/>
        <w:overflowPunct w:val="0"/>
        <w:autoSpaceDE/>
        <w:autoSpaceDN/>
        <w:adjustRightInd/>
        <w:spacing w:before="276" w:line="267" w:lineRule="exact"/>
        <w:ind w:left="720"/>
        <w:textAlignment w:val="baseline"/>
        <w:rPr>
          <w:ins w:id="6394" w:author="Stuart McLarnon (NESO)" w:date="2025-01-14T13:52:00Z"/>
          <w:rFonts w:ascii="Arial" w:hAnsi="Arial" w:cs="Arial"/>
          <w:b/>
          <w:bCs/>
          <w:spacing w:val="7"/>
          <w:sz w:val="23"/>
          <w:szCs w:val="23"/>
        </w:rPr>
      </w:pPr>
      <w:ins w:id="6395" w:author="Stuart McLarnon (NESO)" w:date="2025-01-14T14:02:00Z">
        <w:r w:rsidRPr="00820A4E">
          <w:rPr>
            <w:rFonts w:ascii="Arial" w:hAnsi="Arial" w:cs="Arial"/>
            <w:spacing w:val="7"/>
            <w:sz w:val="22"/>
            <w:szCs w:val="22"/>
          </w:rPr>
          <w:t>J.</w:t>
        </w:r>
      </w:ins>
      <w:ins w:id="6396" w:author="Stuart McLarnon (NESO)" w:date="2025-01-14T13:52:00Z">
        <w:r w:rsidR="00963100">
          <w:rPr>
            <w:rFonts w:ascii="Arial" w:hAnsi="Arial" w:cs="Arial"/>
            <w:spacing w:val="7"/>
            <w:sz w:val="22"/>
            <w:szCs w:val="22"/>
          </w:rPr>
          <w:t xml:space="preserve">A1.2.1 </w:t>
        </w:r>
        <w:r w:rsidR="00963100">
          <w:rPr>
            <w:rFonts w:ascii="Arial" w:hAnsi="Arial" w:cs="Arial"/>
            <w:b/>
            <w:bCs/>
            <w:spacing w:val="7"/>
            <w:sz w:val="23"/>
            <w:szCs w:val="23"/>
          </w:rPr>
          <w:t>Nominations</w:t>
        </w:r>
      </w:ins>
    </w:p>
    <w:p w14:paraId="00828A8E" w14:textId="3F068884" w:rsidR="00963100" w:rsidRDefault="00820A4E" w:rsidP="00963100">
      <w:pPr>
        <w:tabs>
          <w:tab w:val="left" w:pos="2808"/>
        </w:tabs>
        <w:kinsoku w:val="0"/>
        <w:overflowPunct w:val="0"/>
        <w:autoSpaceDE/>
        <w:autoSpaceDN/>
        <w:adjustRightInd/>
        <w:spacing w:before="277" w:line="254" w:lineRule="exact"/>
        <w:ind w:left="1656"/>
        <w:textAlignment w:val="baseline"/>
        <w:rPr>
          <w:ins w:id="6397" w:author="Stuart McLarnon (NESO)" w:date="2025-01-14T13:52:00Z"/>
          <w:rFonts w:ascii="Arial" w:hAnsi="Arial" w:cs="Arial"/>
          <w:sz w:val="22"/>
          <w:szCs w:val="22"/>
        </w:rPr>
      </w:pPr>
      <w:ins w:id="6398" w:author="Stuart McLarnon (NESO)" w:date="2025-01-14T14:02:00Z">
        <w:r w:rsidRPr="00820A4E">
          <w:rPr>
            <w:rFonts w:ascii="Arial" w:hAnsi="Arial" w:cs="Arial"/>
            <w:sz w:val="22"/>
            <w:szCs w:val="22"/>
          </w:rPr>
          <w:t>J.</w:t>
        </w:r>
      </w:ins>
      <w:ins w:id="6399" w:author="Stuart McLarnon (NESO)" w:date="2025-01-14T13:52:00Z">
        <w:r w:rsidR="00963100">
          <w:rPr>
            <w:rFonts w:ascii="Arial" w:hAnsi="Arial" w:cs="Arial"/>
            <w:sz w:val="22"/>
            <w:szCs w:val="22"/>
          </w:rPr>
          <w:t>A1.2.1.1</w:t>
        </w:r>
        <w:r w:rsidR="00963100">
          <w:rPr>
            <w:rFonts w:ascii="Arial" w:hAnsi="Arial" w:cs="Arial"/>
            <w:sz w:val="22"/>
            <w:szCs w:val="22"/>
          </w:rPr>
          <w:tab/>
          <w:t>Nominations for candidates shall be made in accordance with the</w:t>
        </w:r>
      </w:ins>
    </w:p>
    <w:p w14:paraId="2B0A0A42" w14:textId="77777777" w:rsidR="00963100" w:rsidRDefault="00963100" w:rsidP="00963100">
      <w:pPr>
        <w:kinsoku w:val="0"/>
        <w:overflowPunct w:val="0"/>
        <w:autoSpaceDE/>
        <w:autoSpaceDN/>
        <w:adjustRightInd/>
        <w:spacing w:before="44" w:line="254" w:lineRule="exact"/>
        <w:ind w:left="2808"/>
        <w:textAlignment w:val="baseline"/>
        <w:rPr>
          <w:ins w:id="6400" w:author="Stuart McLarnon (NESO)" w:date="2025-01-14T13:52:00Z"/>
          <w:rFonts w:ascii="Arial" w:hAnsi="Arial" w:cs="Arial"/>
          <w:spacing w:val="-1"/>
          <w:sz w:val="22"/>
          <w:szCs w:val="22"/>
        </w:rPr>
      </w:pPr>
      <w:ins w:id="6401" w:author="Stuart McLarnon (NESO)" w:date="2025-01-14T13:52:00Z">
        <w:r>
          <w:rPr>
            <w:rFonts w:ascii="Arial" w:hAnsi="Arial" w:cs="Arial"/>
            <w:spacing w:val="-1"/>
            <w:sz w:val="22"/>
            <w:szCs w:val="22"/>
          </w:rPr>
          <w:t>Election Timetable.</w:t>
        </w:r>
      </w:ins>
    </w:p>
    <w:p w14:paraId="3B3840F2" w14:textId="711567FC" w:rsidR="00963100" w:rsidRDefault="00820A4E" w:rsidP="00963100">
      <w:pPr>
        <w:kinsoku w:val="0"/>
        <w:overflowPunct w:val="0"/>
        <w:autoSpaceDE/>
        <w:autoSpaceDN/>
        <w:adjustRightInd/>
        <w:spacing w:before="236" w:line="302" w:lineRule="exact"/>
        <w:ind w:left="2808" w:hanging="1152"/>
        <w:jc w:val="both"/>
        <w:textAlignment w:val="baseline"/>
        <w:rPr>
          <w:ins w:id="6402" w:author="Stuart McLarnon (NESO)" w:date="2025-01-14T13:52:00Z"/>
          <w:rFonts w:ascii="Arial" w:hAnsi="Arial" w:cs="Arial"/>
          <w:sz w:val="22"/>
          <w:szCs w:val="22"/>
        </w:rPr>
      </w:pPr>
      <w:ins w:id="6403" w:author="Stuart McLarnon (NESO)" w:date="2025-01-14T14:02:00Z">
        <w:r w:rsidRPr="00820A4E">
          <w:rPr>
            <w:rFonts w:ascii="Arial" w:hAnsi="Arial" w:cs="Arial"/>
            <w:sz w:val="22"/>
            <w:szCs w:val="22"/>
          </w:rPr>
          <w:t>J.</w:t>
        </w:r>
      </w:ins>
      <w:ins w:id="6404" w:author="Stuart McLarnon (NESO)" w:date="2025-01-14T13:52:00Z">
        <w:r w:rsidR="00963100">
          <w:rPr>
            <w:rFonts w:ascii="Arial" w:hAnsi="Arial" w:cs="Arial"/>
            <w:sz w:val="22"/>
            <w:szCs w:val="22"/>
          </w:rPr>
          <w:t xml:space="preserve">A1.2.1.2 Subject to Paragraph A1.1.1.3, each </w:t>
        </w:r>
        <w:del w:id="6405" w:author="Tammy Meek (NESO)" w:date="2025-01-27T11:22:00Z" w16du:dateUtc="2025-01-27T11:22:00Z">
          <w:r w:rsidR="00963100" w:rsidRPr="00207ADC" w:rsidDel="002B6C45">
            <w:rPr>
              <w:rFonts w:ascii="Arial" w:hAnsi="Arial" w:cs="Arial"/>
              <w:b/>
              <w:bCs/>
              <w:sz w:val="22"/>
              <w:szCs w:val="22"/>
            </w:rPr>
            <w:delText>Offshore Transmission Owner</w:delText>
          </w:r>
        </w:del>
      </w:ins>
      <w:ins w:id="6406" w:author="Tammy Meek (NESO)" w:date="2025-01-27T11:22:00Z" w16du:dateUtc="2025-01-27T11:22:00Z">
        <w:r w:rsidR="002B6C45" w:rsidRPr="002B6C45">
          <w:rPr>
            <w:rFonts w:ascii="Arial" w:hAnsi="Arial" w:cs="Arial"/>
            <w:i/>
            <w:iCs/>
            <w:sz w:val="22"/>
            <w:szCs w:val="22"/>
          </w:rPr>
          <w:t>Offshore Transmission Owner</w:t>
        </w:r>
      </w:ins>
      <w:ins w:id="6407" w:author="Stuart McLarnon (NESO)" w:date="2025-01-14T13:52:00Z">
        <w:r w:rsidR="00963100">
          <w:rPr>
            <w:rFonts w:ascii="Arial" w:hAnsi="Arial" w:cs="Arial"/>
            <w:sz w:val="22"/>
            <w:szCs w:val="22"/>
          </w:rPr>
          <w:t xml:space="preserve"> may nominate one candidate for election by giving notice to the </w:t>
        </w:r>
        <w:del w:id="6408" w:author="Tammy Meek (NESO)" w:date="2025-01-27T11:30:00Z" w16du:dateUtc="2025-01-27T11:30:00Z">
          <w:r w:rsidR="00963100" w:rsidRPr="00207ADC" w:rsidDel="00AB5FE3">
            <w:rPr>
              <w:rFonts w:ascii="Arial" w:hAnsi="Arial" w:cs="Arial"/>
              <w:b/>
              <w:bCs/>
              <w:sz w:val="22"/>
              <w:szCs w:val="22"/>
            </w:rPr>
            <w:delText>Secretary</w:delText>
          </w:r>
        </w:del>
      </w:ins>
      <w:ins w:id="6409" w:author="Tammy Meek (NESO)" w:date="2025-01-27T11:30:00Z" w16du:dateUtc="2025-01-27T11:30:00Z">
        <w:r w:rsidR="00AB5FE3" w:rsidRPr="00AB5FE3">
          <w:rPr>
            <w:rFonts w:ascii="Arial" w:hAnsi="Arial" w:cs="Arial"/>
            <w:i/>
            <w:iCs/>
            <w:sz w:val="22"/>
            <w:szCs w:val="22"/>
          </w:rPr>
          <w:t>Secretary</w:t>
        </w:r>
      </w:ins>
      <w:ins w:id="6410" w:author="Stuart McLarnon (NESO)" w:date="2025-01-14T13:52:00Z">
        <w:r w:rsidR="00963100">
          <w:rPr>
            <w:rFonts w:ascii="Arial" w:hAnsi="Arial" w:cs="Arial"/>
            <w:sz w:val="22"/>
            <w:szCs w:val="22"/>
          </w:rPr>
          <w:t>.</w:t>
        </w:r>
      </w:ins>
    </w:p>
    <w:p w14:paraId="78206761" w14:textId="6C6A189F" w:rsidR="00963100" w:rsidRDefault="00820A4E" w:rsidP="00963100">
      <w:pPr>
        <w:kinsoku w:val="0"/>
        <w:overflowPunct w:val="0"/>
        <w:autoSpaceDE/>
        <w:autoSpaceDN/>
        <w:adjustRightInd/>
        <w:spacing w:before="282" w:line="267" w:lineRule="exact"/>
        <w:ind w:left="720"/>
        <w:textAlignment w:val="baseline"/>
        <w:rPr>
          <w:ins w:id="6411" w:author="Stuart McLarnon (NESO)" w:date="2025-01-14T13:52:00Z"/>
          <w:rFonts w:ascii="Arial" w:hAnsi="Arial" w:cs="Arial"/>
          <w:b/>
          <w:bCs/>
          <w:spacing w:val="4"/>
          <w:sz w:val="23"/>
          <w:szCs w:val="23"/>
        </w:rPr>
      </w:pPr>
      <w:ins w:id="6412" w:author="Stuart McLarnon (NESO)" w:date="2025-01-14T14:02:00Z">
        <w:r w:rsidRPr="00820A4E">
          <w:rPr>
            <w:rFonts w:ascii="Arial" w:hAnsi="Arial" w:cs="Arial"/>
            <w:spacing w:val="4"/>
            <w:sz w:val="22"/>
            <w:szCs w:val="22"/>
          </w:rPr>
          <w:t>J.</w:t>
        </w:r>
      </w:ins>
      <w:ins w:id="6413" w:author="Stuart McLarnon (NESO)" w:date="2025-01-14T13:52:00Z">
        <w:r w:rsidR="00963100">
          <w:rPr>
            <w:rFonts w:ascii="Arial" w:hAnsi="Arial" w:cs="Arial"/>
            <w:spacing w:val="4"/>
            <w:sz w:val="22"/>
            <w:szCs w:val="22"/>
          </w:rPr>
          <w:t xml:space="preserve">A1.2.2 </w:t>
        </w:r>
        <w:r w:rsidR="00963100">
          <w:rPr>
            <w:rFonts w:ascii="Arial" w:hAnsi="Arial" w:cs="Arial"/>
            <w:b/>
            <w:bCs/>
            <w:spacing w:val="4"/>
            <w:sz w:val="23"/>
            <w:szCs w:val="23"/>
          </w:rPr>
          <w:t>List of candidates</w:t>
        </w:r>
      </w:ins>
    </w:p>
    <w:p w14:paraId="0E2AE622" w14:textId="16D3113E" w:rsidR="00963100" w:rsidRDefault="00820A4E" w:rsidP="00963100">
      <w:pPr>
        <w:kinsoku w:val="0"/>
        <w:overflowPunct w:val="0"/>
        <w:autoSpaceDE/>
        <w:autoSpaceDN/>
        <w:adjustRightInd/>
        <w:spacing w:before="225" w:line="302" w:lineRule="exact"/>
        <w:ind w:left="2808" w:hanging="1152"/>
        <w:jc w:val="both"/>
        <w:textAlignment w:val="baseline"/>
        <w:rPr>
          <w:ins w:id="6414" w:author="Stuart McLarnon (NESO)" w:date="2025-01-14T13:52:00Z"/>
          <w:rFonts w:ascii="Arial" w:hAnsi="Arial" w:cs="Arial"/>
          <w:sz w:val="22"/>
          <w:szCs w:val="22"/>
        </w:rPr>
      </w:pPr>
      <w:ins w:id="6415" w:author="Stuart McLarnon (NESO)" w:date="2025-01-14T14:02:00Z">
        <w:r w:rsidRPr="00820A4E">
          <w:rPr>
            <w:rFonts w:ascii="Arial" w:hAnsi="Arial" w:cs="Arial"/>
            <w:sz w:val="22"/>
            <w:szCs w:val="22"/>
          </w:rPr>
          <w:t>J.</w:t>
        </w:r>
      </w:ins>
      <w:ins w:id="6416" w:author="Stuart McLarnon (NESO)" w:date="2025-01-14T13:52:00Z">
        <w:r w:rsidR="00963100">
          <w:rPr>
            <w:rFonts w:ascii="Arial" w:hAnsi="Arial" w:cs="Arial"/>
            <w:sz w:val="22"/>
            <w:szCs w:val="22"/>
          </w:rPr>
          <w:t xml:space="preserve">A1.2.2.1 The </w:t>
        </w:r>
        <w:del w:id="6417" w:author="Tammy Meek (NESO)" w:date="2025-01-27T11:30:00Z" w16du:dateUtc="2025-01-27T11:30:00Z">
          <w:r w:rsidR="00963100" w:rsidRPr="00207ADC" w:rsidDel="00AB5FE3">
            <w:rPr>
              <w:rFonts w:ascii="Arial" w:hAnsi="Arial" w:cs="Arial"/>
              <w:b/>
              <w:bCs/>
              <w:sz w:val="22"/>
              <w:szCs w:val="22"/>
            </w:rPr>
            <w:delText>Secretary</w:delText>
          </w:r>
        </w:del>
      </w:ins>
      <w:ins w:id="6418" w:author="Tammy Meek (NESO)" w:date="2025-01-27T11:30:00Z" w16du:dateUtc="2025-01-27T11:30:00Z">
        <w:r w:rsidR="00AB5FE3" w:rsidRPr="00AB5FE3">
          <w:rPr>
            <w:rFonts w:ascii="Arial" w:hAnsi="Arial" w:cs="Arial"/>
            <w:i/>
            <w:iCs/>
            <w:sz w:val="22"/>
            <w:szCs w:val="22"/>
          </w:rPr>
          <w:t>Secretary</w:t>
        </w:r>
      </w:ins>
      <w:ins w:id="6419" w:author="Stuart McLarnon (NESO)" w:date="2025-01-14T13:52:00Z">
        <w:r w:rsidR="00963100">
          <w:rPr>
            <w:rFonts w:ascii="Arial" w:hAnsi="Arial" w:cs="Arial"/>
            <w:sz w:val="22"/>
            <w:szCs w:val="22"/>
          </w:rPr>
          <w:t xml:space="preserve"> shall draw up a list of the nominated candidates and circulate the list to all </w:t>
        </w:r>
        <w:del w:id="6420" w:author="Tammy Meek (NESO)" w:date="2025-01-27T11:22:00Z" w16du:dateUtc="2025-01-27T11:22:00Z">
          <w:r w:rsidR="00963100" w:rsidRPr="00207ADC" w:rsidDel="002B6C45">
            <w:rPr>
              <w:rFonts w:ascii="Arial" w:hAnsi="Arial" w:cs="Arial"/>
              <w:b/>
              <w:bCs/>
              <w:sz w:val="22"/>
              <w:szCs w:val="22"/>
            </w:rPr>
            <w:delText>Offshore Transmission Owner</w:delText>
          </w:r>
        </w:del>
      </w:ins>
      <w:ins w:id="6421" w:author="Tammy Meek (NESO)" w:date="2025-01-27T11:22:00Z" w16du:dateUtc="2025-01-27T11:22:00Z">
        <w:r w:rsidR="002B6C45" w:rsidRPr="002B6C45">
          <w:rPr>
            <w:rFonts w:ascii="Arial" w:hAnsi="Arial" w:cs="Arial"/>
            <w:i/>
            <w:iCs/>
            <w:sz w:val="22"/>
            <w:szCs w:val="22"/>
          </w:rPr>
          <w:t>Offshore Transmission Owner</w:t>
        </w:r>
      </w:ins>
      <w:ins w:id="6422" w:author="Stuart McLarnon (NESO)" w:date="2025-01-14T13:52:00Z">
        <w:r w:rsidR="00963100">
          <w:rPr>
            <w:rFonts w:ascii="Arial" w:hAnsi="Arial" w:cs="Arial"/>
            <w:sz w:val="22"/>
            <w:szCs w:val="22"/>
          </w:rPr>
          <w:t>s by the date specified in the Election Timetable.</w:t>
        </w:r>
      </w:ins>
    </w:p>
    <w:p w14:paraId="1ECB5D6D" w14:textId="0B530E31" w:rsidR="00963100" w:rsidRDefault="00820A4E" w:rsidP="00963100">
      <w:pPr>
        <w:kinsoku w:val="0"/>
        <w:overflowPunct w:val="0"/>
        <w:autoSpaceDE/>
        <w:autoSpaceDN/>
        <w:adjustRightInd/>
        <w:spacing w:before="240" w:line="300" w:lineRule="exact"/>
        <w:ind w:left="2808" w:hanging="1152"/>
        <w:jc w:val="both"/>
        <w:textAlignment w:val="baseline"/>
        <w:rPr>
          <w:ins w:id="6423" w:author="Stuart McLarnon (NESO)" w:date="2025-01-14T13:52:00Z"/>
          <w:rFonts w:ascii="Arial" w:hAnsi="Arial" w:cs="Arial"/>
          <w:sz w:val="22"/>
          <w:szCs w:val="22"/>
        </w:rPr>
      </w:pPr>
      <w:ins w:id="6424" w:author="Stuart McLarnon (NESO)" w:date="2025-01-14T14:02:00Z">
        <w:r w:rsidRPr="00820A4E">
          <w:rPr>
            <w:rFonts w:ascii="Arial" w:hAnsi="Arial" w:cs="Arial"/>
            <w:sz w:val="22"/>
            <w:szCs w:val="22"/>
          </w:rPr>
          <w:t>J.</w:t>
        </w:r>
      </w:ins>
      <w:ins w:id="6425" w:author="Stuart McLarnon (NESO)" w:date="2025-01-14T13:52:00Z">
        <w:r w:rsidR="00963100">
          <w:rPr>
            <w:rFonts w:ascii="Arial" w:hAnsi="Arial" w:cs="Arial"/>
            <w:sz w:val="22"/>
            <w:szCs w:val="22"/>
          </w:rPr>
          <w:t xml:space="preserve">A1.2.2.2 The list shall specify the </w:t>
        </w:r>
        <w:del w:id="6426" w:author="Tammy Meek (NESO)" w:date="2025-01-27T11:22:00Z" w16du:dateUtc="2025-01-27T11:22:00Z">
          <w:r w:rsidR="00963100" w:rsidRPr="00207ADC" w:rsidDel="002B6C45">
            <w:rPr>
              <w:rFonts w:ascii="Arial" w:hAnsi="Arial" w:cs="Arial"/>
              <w:b/>
              <w:bCs/>
              <w:sz w:val="22"/>
              <w:szCs w:val="22"/>
            </w:rPr>
            <w:delText>Offshore Transmission Owner</w:delText>
          </w:r>
        </w:del>
      </w:ins>
      <w:ins w:id="6427" w:author="Tammy Meek (NESO)" w:date="2025-01-27T11:22:00Z" w16du:dateUtc="2025-01-27T11:22:00Z">
        <w:r w:rsidR="002B6C45" w:rsidRPr="002B6C45">
          <w:rPr>
            <w:rFonts w:ascii="Arial" w:hAnsi="Arial" w:cs="Arial"/>
            <w:i/>
            <w:iCs/>
            <w:sz w:val="22"/>
            <w:szCs w:val="22"/>
          </w:rPr>
          <w:t>Offshore Transmission Owner</w:t>
        </w:r>
      </w:ins>
      <w:ins w:id="6428" w:author="Stuart McLarnon (NESO)" w:date="2025-01-14T13:52:00Z">
        <w:r w:rsidR="00963100">
          <w:rPr>
            <w:rFonts w:ascii="Arial" w:hAnsi="Arial" w:cs="Arial"/>
            <w:sz w:val="22"/>
            <w:szCs w:val="22"/>
          </w:rPr>
          <w:t xml:space="preserve"> by whom each candidate was nominated and any affiliations which the candidate may wish to have drawn to the attention of </w:t>
        </w:r>
        <w:del w:id="6429" w:author="Tammy Meek (NESO)" w:date="2025-01-27T11:22:00Z" w16du:dateUtc="2025-01-27T11:22:00Z">
          <w:r w:rsidR="00963100" w:rsidRPr="00207ADC" w:rsidDel="002B6C45">
            <w:rPr>
              <w:rFonts w:ascii="Arial" w:hAnsi="Arial" w:cs="Arial"/>
              <w:b/>
              <w:bCs/>
              <w:sz w:val="22"/>
              <w:szCs w:val="22"/>
            </w:rPr>
            <w:delText>Offshore Transmission Owner</w:delText>
          </w:r>
        </w:del>
      </w:ins>
      <w:ins w:id="6430" w:author="Tammy Meek (NESO)" w:date="2025-01-27T11:22:00Z" w16du:dateUtc="2025-01-27T11:22:00Z">
        <w:r w:rsidR="002B6C45" w:rsidRPr="002B6C45">
          <w:rPr>
            <w:rFonts w:ascii="Arial" w:hAnsi="Arial" w:cs="Arial"/>
            <w:i/>
            <w:iCs/>
            <w:sz w:val="22"/>
            <w:szCs w:val="22"/>
          </w:rPr>
          <w:t>Offshore Transmission Owner</w:t>
        </w:r>
      </w:ins>
      <w:ins w:id="6431" w:author="Stuart McLarnon (NESO)" w:date="2025-01-14T13:52:00Z">
        <w:r w:rsidR="00963100" w:rsidRPr="002B6C45">
          <w:rPr>
            <w:rFonts w:ascii="Arial" w:hAnsi="Arial" w:cs="Arial"/>
            <w:sz w:val="22"/>
            <w:szCs w:val="22"/>
            <w:rPrChange w:id="6432" w:author="Tammy Meek (NESO)" w:date="2025-01-27T11:22:00Z" w16du:dateUtc="2025-01-27T11:22:00Z">
              <w:rPr>
                <w:rFonts w:ascii="Arial" w:hAnsi="Arial" w:cs="Arial"/>
                <w:b/>
                <w:bCs/>
                <w:sz w:val="22"/>
                <w:szCs w:val="22"/>
              </w:rPr>
            </w:rPrChange>
          </w:rPr>
          <w:t>s</w:t>
        </w:r>
        <w:r w:rsidR="00963100" w:rsidRPr="002B6C45">
          <w:rPr>
            <w:rFonts w:ascii="Arial" w:hAnsi="Arial" w:cs="Arial"/>
            <w:sz w:val="22"/>
            <w:szCs w:val="22"/>
          </w:rPr>
          <w:t>.</w:t>
        </w:r>
      </w:ins>
    </w:p>
    <w:p w14:paraId="7ACBE57A" w14:textId="49A9953F" w:rsidR="00963100" w:rsidRDefault="00820A4E" w:rsidP="00963100">
      <w:pPr>
        <w:kinsoku w:val="0"/>
        <w:overflowPunct w:val="0"/>
        <w:autoSpaceDE/>
        <w:autoSpaceDN/>
        <w:adjustRightInd/>
        <w:spacing w:before="238" w:line="300" w:lineRule="exact"/>
        <w:ind w:left="2808" w:hanging="1152"/>
        <w:jc w:val="both"/>
        <w:textAlignment w:val="baseline"/>
        <w:rPr>
          <w:ins w:id="6433" w:author="Stuart McLarnon (NESO)" w:date="2025-01-14T13:52:00Z"/>
          <w:rFonts w:ascii="Arial" w:hAnsi="Arial" w:cs="Arial"/>
          <w:sz w:val="22"/>
          <w:szCs w:val="22"/>
        </w:rPr>
      </w:pPr>
      <w:ins w:id="6434" w:author="Stuart McLarnon (NESO)" w:date="2025-01-14T14:02:00Z">
        <w:r w:rsidRPr="00820A4E">
          <w:rPr>
            <w:rFonts w:ascii="Arial" w:hAnsi="Arial" w:cs="Arial"/>
            <w:sz w:val="22"/>
            <w:szCs w:val="22"/>
          </w:rPr>
          <w:t>J.</w:t>
        </w:r>
      </w:ins>
      <w:ins w:id="6435" w:author="Stuart McLarnon (NESO)" w:date="2025-01-14T13:52:00Z">
        <w:r w:rsidR="00963100">
          <w:rPr>
            <w:rFonts w:ascii="Arial" w:hAnsi="Arial" w:cs="Arial"/>
            <w:sz w:val="22"/>
            <w:szCs w:val="22"/>
          </w:rPr>
          <w:t xml:space="preserve">A1.2.2.3 Except where Paragraphs A1.4.3 or A1.4.4 apply, if two (2) or fewer candidates are nominated no further steps in the election shall take place and such candidate(s) shall be treated as elected as </w:t>
        </w:r>
        <w:del w:id="6436" w:author="Tammy Meek (NESO)" w:date="2025-01-27T11:22:00Z" w16du:dateUtc="2025-01-27T11:22:00Z">
          <w:r w:rsidR="00963100" w:rsidRPr="00207ADC" w:rsidDel="002B6C45">
            <w:rPr>
              <w:rFonts w:ascii="Arial" w:hAnsi="Arial" w:cs="Arial"/>
              <w:b/>
              <w:bCs/>
              <w:sz w:val="22"/>
              <w:szCs w:val="22"/>
            </w:rPr>
            <w:delText>Offshore Transmission Owner</w:delText>
          </w:r>
        </w:del>
      </w:ins>
      <w:ins w:id="6437" w:author="Tammy Meek (NESO)" w:date="2025-01-27T11:22:00Z" w16du:dateUtc="2025-01-27T11:22:00Z">
        <w:r w:rsidR="002B6C45" w:rsidRPr="002B6C45">
          <w:rPr>
            <w:rFonts w:ascii="Arial" w:hAnsi="Arial" w:cs="Arial"/>
            <w:i/>
            <w:iCs/>
            <w:sz w:val="22"/>
            <w:szCs w:val="22"/>
          </w:rPr>
          <w:t>Offshore Transmission Owner</w:t>
        </w:r>
      </w:ins>
      <w:ins w:id="6438" w:author="Stuart McLarnon (NESO)" w:date="2025-01-14T13:52:00Z">
        <w:r w:rsidR="00963100">
          <w:rPr>
            <w:rFonts w:ascii="Arial" w:hAnsi="Arial" w:cs="Arial"/>
            <w:sz w:val="22"/>
            <w:szCs w:val="22"/>
          </w:rPr>
          <w:t xml:space="preserve"> </w:t>
        </w:r>
        <w:del w:id="6439" w:author="Tammy Meek (NESO)" w:date="2025-01-27T11:27:00Z" w16du:dateUtc="2025-01-27T11:27:00Z">
          <w:r w:rsidR="00963100" w:rsidRPr="00207ADC" w:rsidDel="00AB5FE3">
            <w:rPr>
              <w:rFonts w:ascii="Arial" w:hAnsi="Arial" w:cs="Arial"/>
              <w:b/>
              <w:bCs/>
              <w:sz w:val="22"/>
              <w:szCs w:val="22"/>
            </w:rPr>
            <w:delText>Members</w:delText>
          </w:r>
        </w:del>
      </w:ins>
      <w:ins w:id="6440" w:author="Tammy Meek (NESO)" w:date="2025-01-27T11:27:00Z" w16du:dateUtc="2025-01-27T11:27:00Z">
        <w:r w:rsidR="00AB5FE3" w:rsidRPr="00AB5FE3">
          <w:rPr>
            <w:rFonts w:ascii="Arial" w:hAnsi="Arial" w:cs="Arial"/>
            <w:i/>
            <w:iCs/>
            <w:sz w:val="22"/>
            <w:szCs w:val="22"/>
          </w:rPr>
          <w:t>Members</w:t>
        </w:r>
      </w:ins>
      <w:ins w:id="6441"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and Paragraph A1.3.2.4 shall apply in relation to such candidate(s).</w:t>
        </w:r>
      </w:ins>
    </w:p>
    <w:p w14:paraId="7B2F7313" w14:textId="01F73FF0" w:rsidR="00963100" w:rsidRDefault="00820A4E" w:rsidP="00963100">
      <w:pPr>
        <w:kinsoku w:val="0"/>
        <w:overflowPunct w:val="0"/>
        <w:autoSpaceDE/>
        <w:autoSpaceDN/>
        <w:adjustRightInd/>
        <w:spacing w:before="247" w:line="297" w:lineRule="exact"/>
        <w:ind w:left="2808" w:hanging="1152"/>
        <w:jc w:val="both"/>
        <w:textAlignment w:val="baseline"/>
        <w:rPr>
          <w:ins w:id="6442" w:author="Stuart McLarnon (NESO)" w:date="2025-01-14T13:52:00Z"/>
          <w:rFonts w:ascii="Arial" w:hAnsi="Arial" w:cs="Arial"/>
          <w:sz w:val="22"/>
          <w:szCs w:val="22"/>
        </w:rPr>
      </w:pPr>
      <w:ins w:id="6443" w:author="Stuart McLarnon (NESO)" w:date="2025-01-14T14:02:00Z">
        <w:r w:rsidRPr="00820A4E">
          <w:rPr>
            <w:rFonts w:ascii="Arial" w:hAnsi="Arial" w:cs="Arial"/>
            <w:sz w:val="22"/>
            <w:szCs w:val="22"/>
          </w:rPr>
          <w:t>J.</w:t>
        </w:r>
      </w:ins>
      <w:ins w:id="6444" w:author="Stuart McLarnon (NESO)" w:date="2025-01-14T13:52:00Z">
        <w:r w:rsidR="00963100">
          <w:rPr>
            <w:rFonts w:ascii="Arial" w:hAnsi="Arial" w:cs="Arial"/>
            <w:sz w:val="22"/>
            <w:szCs w:val="22"/>
          </w:rPr>
          <w:t xml:space="preserve">A1.2.2.4 Where Paragraph A1.4.3 applies, if only one (1) candidate is nominated, no further steps in the election shall take place and such candidate shall be treated as elected as a </w:t>
        </w:r>
        <w:del w:id="6445" w:author="Tammy Meek (NESO)" w:date="2025-01-27T11:53:00Z" w16du:dateUtc="2025-01-27T11:53:00Z">
          <w:r w:rsidR="00963100" w:rsidRPr="00207ADC" w:rsidDel="001769E4">
            <w:rPr>
              <w:rFonts w:ascii="Arial" w:hAnsi="Arial" w:cs="Arial"/>
              <w:b/>
              <w:bCs/>
              <w:sz w:val="22"/>
              <w:szCs w:val="22"/>
            </w:rPr>
            <w:delText>Member</w:delText>
          </w:r>
        </w:del>
      </w:ins>
      <w:ins w:id="6446" w:author="Tammy Meek (NESO)" w:date="2025-01-27T11:53:00Z" w16du:dateUtc="2025-01-27T11:53:00Z">
        <w:r w:rsidR="001769E4" w:rsidRPr="001769E4">
          <w:rPr>
            <w:rFonts w:ascii="Arial" w:hAnsi="Arial" w:cs="Arial"/>
            <w:i/>
            <w:iCs/>
            <w:sz w:val="22"/>
            <w:szCs w:val="22"/>
          </w:rPr>
          <w:t>Member</w:t>
        </w:r>
      </w:ins>
      <w:ins w:id="6447" w:author="Stuart McLarnon (NESO)" w:date="2025-01-14T13:52:00Z">
        <w:r w:rsidR="00963100">
          <w:rPr>
            <w:rFonts w:ascii="Arial" w:hAnsi="Arial" w:cs="Arial"/>
            <w:sz w:val="22"/>
            <w:szCs w:val="22"/>
          </w:rPr>
          <w:t xml:space="preserve"> and Paragraph A1.3.2.4 shall apply in relation to such candidate.</w:t>
        </w:r>
      </w:ins>
    </w:p>
    <w:p w14:paraId="665EA68C" w14:textId="69AB056C" w:rsidR="00963100" w:rsidRDefault="00820A4E" w:rsidP="00963100">
      <w:pPr>
        <w:kinsoku w:val="0"/>
        <w:overflowPunct w:val="0"/>
        <w:autoSpaceDE/>
        <w:autoSpaceDN/>
        <w:adjustRightInd/>
        <w:spacing w:before="252" w:line="297" w:lineRule="exact"/>
        <w:ind w:left="2808" w:hanging="1152"/>
        <w:jc w:val="both"/>
        <w:textAlignment w:val="baseline"/>
        <w:rPr>
          <w:ins w:id="6448" w:author="Stuart McLarnon (NESO)" w:date="2025-01-14T13:52:00Z"/>
          <w:rFonts w:ascii="Arial" w:hAnsi="Arial" w:cs="Arial"/>
          <w:spacing w:val="-1"/>
          <w:sz w:val="22"/>
          <w:szCs w:val="22"/>
        </w:rPr>
      </w:pPr>
      <w:ins w:id="6449" w:author="Stuart McLarnon (NESO)" w:date="2025-01-14T14:02:00Z">
        <w:r w:rsidRPr="00820A4E">
          <w:rPr>
            <w:rFonts w:ascii="Arial" w:hAnsi="Arial" w:cs="Arial"/>
            <w:spacing w:val="-1"/>
            <w:sz w:val="22"/>
            <w:szCs w:val="22"/>
          </w:rPr>
          <w:t>J.</w:t>
        </w:r>
      </w:ins>
      <w:ins w:id="6450" w:author="Stuart McLarnon (NESO)" w:date="2025-01-14T13:52:00Z">
        <w:r w:rsidR="00963100">
          <w:rPr>
            <w:rFonts w:ascii="Arial" w:hAnsi="Arial" w:cs="Arial"/>
            <w:spacing w:val="-1"/>
            <w:sz w:val="22"/>
            <w:szCs w:val="22"/>
          </w:rPr>
          <w:t xml:space="preserve">A1.2.2.5 Where Paragraph A1.4.4 applies, if two (2) or fewer candidates are nominated, no further steps in the election shall take place and such candidate(s) shall be treated as elected as </w:t>
        </w:r>
        <w:del w:id="6451" w:author="Tammy Meek (NESO)" w:date="2025-01-28T11:49:00Z" w16du:dateUtc="2025-01-28T11:49:00Z">
          <w:r w:rsidR="00963100" w:rsidDel="00870312">
            <w:rPr>
              <w:rFonts w:ascii="Arial" w:hAnsi="Arial" w:cs="Arial"/>
              <w:spacing w:val="-1"/>
              <w:sz w:val="22"/>
              <w:szCs w:val="22"/>
            </w:rPr>
            <w:delText>Alternate</w:delText>
          </w:r>
        </w:del>
      </w:ins>
      <w:ins w:id="6452" w:author="Tammy Meek (NESO)" w:date="2025-01-28T11:52:00Z" w16du:dateUtc="2025-01-28T11:52:00Z">
        <w:r w:rsidR="00D669F4" w:rsidRPr="00D669F4">
          <w:rPr>
            <w:rFonts w:ascii="Arial" w:hAnsi="Arial" w:cs="Arial"/>
            <w:spacing w:val="-1"/>
            <w:sz w:val="22"/>
            <w:szCs w:val="22"/>
          </w:rPr>
          <w:t>Alternate</w:t>
        </w:r>
      </w:ins>
      <w:ins w:id="6453" w:author="Stuart McLarnon (NESO)" w:date="2025-01-14T13:52:00Z">
        <w:r w:rsidR="00963100">
          <w:rPr>
            <w:rFonts w:ascii="Arial" w:hAnsi="Arial" w:cs="Arial"/>
            <w:spacing w:val="-1"/>
            <w:sz w:val="22"/>
            <w:szCs w:val="22"/>
          </w:rPr>
          <w:t xml:space="preserve"> </w:t>
        </w:r>
        <w:del w:id="6454" w:author="Tammy Meek (NESO)" w:date="2025-01-27T11:27:00Z" w16du:dateUtc="2025-01-27T11:27:00Z">
          <w:r w:rsidR="00963100" w:rsidRPr="00207ADC" w:rsidDel="00AB5FE3">
            <w:rPr>
              <w:rFonts w:ascii="Arial" w:hAnsi="Arial" w:cs="Arial"/>
              <w:b/>
              <w:bCs/>
              <w:spacing w:val="-1"/>
              <w:sz w:val="22"/>
              <w:szCs w:val="22"/>
            </w:rPr>
            <w:delText>Members</w:delText>
          </w:r>
        </w:del>
      </w:ins>
      <w:ins w:id="6455" w:author="Tammy Meek (NESO)" w:date="2025-01-27T11:27:00Z" w16du:dateUtc="2025-01-27T11:27:00Z">
        <w:r w:rsidR="00AB5FE3" w:rsidRPr="00AB5FE3">
          <w:rPr>
            <w:rFonts w:ascii="Arial" w:hAnsi="Arial" w:cs="Arial"/>
            <w:i/>
            <w:iCs/>
            <w:spacing w:val="-1"/>
            <w:sz w:val="22"/>
            <w:szCs w:val="22"/>
          </w:rPr>
          <w:t>Members</w:t>
        </w:r>
      </w:ins>
      <w:ins w:id="6456" w:author="Stuart McLarnon (NESO)" w:date="2025-01-14T13:52:00Z">
        <w:r w:rsidR="00963100">
          <w:rPr>
            <w:rFonts w:ascii="Arial" w:hAnsi="Arial" w:cs="Arial"/>
            <w:spacing w:val="-1"/>
            <w:sz w:val="22"/>
            <w:szCs w:val="22"/>
          </w:rPr>
          <w:t xml:space="preserve"> and Paragraph A1.3.2.4 shall apply in relation to such candidate(s).</w:t>
        </w:r>
      </w:ins>
    </w:p>
    <w:p w14:paraId="5828326F" w14:textId="5F1AD2CA" w:rsidR="00963100" w:rsidRDefault="00820A4E" w:rsidP="00963100">
      <w:pPr>
        <w:tabs>
          <w:tab w:val="left" w:pos="1080"/>
        </w:tabs>
        <w:kinsoku w:val="0"/>
        <w:overflowPunct w:val="0"/>
        <w:autoSpaceDE/>
        <w:autoSpaceDN/>
        <w:adjustRightInd/>
        <w:spacing w:before="286" w:line="267" w:lineRule="exact"/>
        <w:textAlignment w:val="baseline"/>
        <w:rPr>
          <w:ins w:id="6457" w:author="Stuart McLarnon (NESO)" w:date="2025-01-14T13:52:00Z"/>
          <w:rFonts w:ascii="Arial" w:hAnsi="Arial" w:cs="Arial"/>
          <w:b/>
          <w:bCs/>
          <w:spacing w:val="-1"/>
          <w:sz w:val="23"/>
          <w:szCs w:val="23"/>
        </w:rPr>
      </w:pPr>
      <w:ins w:id="6458" w:author="Stuart McLarnon (NESO)" w:date="2025-01-14T14:02:00Z">
        <w:r w:rsidRPr="00820A4E">
          <w:rPr>
            <w:rFonts w:ascii="Arial" w:hAnsi="Arial" w:cs="Arial"/>
            <w:spacing w:val="-1"/>
            <w:sz w:val="22"/>
            <w:szCs w:val="22"/>
          </w:rPr>
          <w:t>J.</w:t>
        </w:r>
      </w:ins>
      <w:ins w:id="6459" w:author="Stuart McLarnon (NESO)" w:date="2025-01-14T13:52:00Z">
        <w:r w:rsidR="00963100">
          <w:rPr>
            <w:rFonts w:ascii="Arial" w:hAnsi="Arial" w:cs="Arial"/>
            <w:spacing w:val="-1"/>
            <w:sz w:val="22"/>
            <w:szCs w:val="22"/>
          </w:rPr>
          <w:t>A1.3</w:t>
        </w:r>
        <w:r w:rsidR="00963100">
          <w:rPr>
            <w:rFonts w:ascii="Arial" w:hAnsi="Arial" w:cs="Arial"/>
            <w:spacing w:val="-1"/>
            <w:sz w:val="22"/>
            <w:szCs w:val="22"/>
          </w:rPr>
          <w:tab/>
        </w:r>
        <w:r w:rsidR="00963100">
          <w:rPr>
            <w:rFonts w:ascii="Arial" w:hAnsi="Arial" w:cs="Arial"/>
            <w:b/>
            <w:bCs/>
            <w:spacing w:val="-1"/>
            <w:sz w:val="23"/>
            <w:szCs w:val="23"/>
          </w:rPr>
          <w:t>VOTING</w:t>
        </w:r>
      </w:ins>
    </w:p>
    <w:p w14:paraId="1923A38B" w14:textId="10435C93" w:rsidR="00963100" w:rsidRDefault="00820A4E" w:rsidP="00963100">
      <w:pPr>
        <w:kinsoku w:val="0"/>
        <w:overflowPunct w:val="0"/>
        <w:autoSpaceDE/>
        <w:autoSpaceDN/>
        <w:adjustRightInd/>
        <w:spacing w:before="276" w:line="267" w:lineRule="exact"/>
        <w:ind w:left="720"/>
        <w:textAlignment w:val="baseline"/>
        <w:rPr>
          <w:ins w:id="6460" w:author="Stuart McLarnon (NESO)" w:date="2025-01-14T13:52:00Z"/>
          <w:rFonts w:ascii="Arial" w:hAnsi="Arial" w:cs="Arial"/>
          <w:b/>
          <w:bCs/>
          <w:spacing w:val="6"/>
          <w:sz w:val="23"/>
          <w:szCs w:val="23"/>
        </w:rPr>
      </w:pPr>
      <w:ins w:id="6461" w:author="Stuart McLarnon (NESO)" w:date="2025-01-14T14:02:00Z">
        <w:r w:rsidRPr="00820A4E">
          <w:rPr>
            <w:rFonts w:ascii="Arial" w:hAnsi="Arial" w:cs="Arial"/>
            <w:spacing w:val="6"/>
            <w:sz w:val="22"/>
            <w:szCs w:val="22"/>
          </w:rPr>
          <w:t>J.</w:t>
        </w:r>
      </w:ins>
      <w:ins w:id="6462" w:author="Stuart McLarnon (NESO)" w:date="2025-01-14T13:52:00Z">
        <w:r w:rsidR="00963100">
          <w:rPr>
            <w:rFonts w:ascii="Arial" w:hAnsi="Arial" w:cs="Arial"/>
            <w:spacing w:val="6"/>
            <w:sz w:val="22"/>
            <w:szCs w:val="22"/>
          </w:rPr>
          <w:t xml:space="preserve">A1.3.1 </w:t>
        </w:r>
        <w:r w:rsidR="00963100">
          <w:rPr>
            <w:rFonts w:ascii="Arial" w:hAnsi="Arial" w:cs="Arial"/>
            <w:b/>
            <w:bCs/>
            <w:spacing w:val="6"/>
            <w:sz w:val="23"/>
            <w:szCs w:val="23"/>
          </w:rPr>
          <w:t>Voting papers</w:t>
        </w:r>
      </w:ins>
    </w:p>
    <w:p w14:paraId="0745CF76" w14:textId="15519AEF" w:rsidR="00963100" w:rsidRDefault="00820A4E" w:rsidP="00963100">
      <w:pPr>
        <w:kinsoku w:val="0"/>
        <w:overflowPunct w:val="0"/>
        <w:autoSpaceDE/>
        <w:autoSpaceDN/>
        <w:adjustRightInd/>
        <w:spacing w:before="228" w:line="303" w:lineRule="exact"/>
        <w:ind w:left="2808" w:hanging="1152"/>
        <w:jc w:val="both"/>
        <w:textAlignment w:val="baseline"/>
        <w:rPr>
          <w:ins w:id="6463" w:author="Stuart McLarnon (NESO)" w:date="2025-01-14T13:52:00Z"/>
          <w:rFonts w:ascii="Arial" w:hAnsi="Arial" w:cs="Arial"/>
          <w:sz w:val="22"/>
          <w:szCs w:val="22"/>
        </w:rPr>
      </w:pPr>
      <w:ins w:id="6464" w:author="Stuart McLarnon (NESO)" w:date="2025-01-14T14:02:00Z">
        <w:r w:rsidRPr="00820A4E">
          <w:rPr>
            <w:rFonts w:ascii="Arial" w:hAnsi="Arial" w:cs="Arial"/>
            <w:sz w:val="22"/>
            <w:szCs w:val="22"/>
          </w:rPr>
          <w:t>J.</w:t>
        </w:r>
      </w:ins>
      <w:ins w:id="6465" w:author="Stuart McLarnon (NESO)" w:date="2025-01-14T13:52:00Z">
        <w:r w:rsidR="00963100">
          <w:rPr>
            <w:rFonts w:ascii="Arial" w:hAnsi="Arial" w:cs="Arial"/>
            <w:sz w:val="22"/>
            <w:szCs w:val="22"/>
          </w:rPr>
          <w:t>A1.3.1.1 Voting papers shall be submitted in accordance with the Election Timetable.</w:t>
        </w:r>
      </w:ins>
    </w:p>
    <w:p w14:paraId="1C348BAE" w14:textId="77777777" w:rsidR="00963100" w:rsidRDefault="00963100" w:rsidP="00963100">
      <w:pPr>
        <w:widowControl/>
        <w:rPr>
          <w:ins w:id="6466" w:author="Stuart McLarnon (NESO)" w:date="2025-01-14T13:52:00Z"/>
          <w:sz w:val="24"/>
          <w:szCs w:val="24"/>
        </w:rPr>
        <w:sectPr w:rsidR="00963100">
          <w:pgSz w:w="12240" w:h="15840"/>
          <w:pgMar w:top="720" w:right="1398" w:bottom="691" w:left="1402" w:header="720" w:footer="720" w:gutter="0"/>
          <w:cols w:space="720"/>
          <w:noEndnote/>
        </w:sectPr>
      </w:pPr>
    </w:p>
    <w:p w14:paraId="26DF5353" w14:textId="4EDC737E" w:rsidR="00963100" w:rsidRDefault="00820A4E" w:rsidP="00963100">
      <w:pPr>
        <w:kinsoku w:val="0"/>
        <w:overflowPunct w:val="0"/>
        <w:autoSpaceDE/>
        <w:autoSpaceDN/>
        <w:adjustRightInd/>
        <w:spacing w:line="406" w:lineRule="exact"/>
        <w:ind w:left="72" w:right="432" w:firstLine="936"/>
        <w:textAlignment w:val="baseline"/>
        <w:rPr>
          <w:ins w:id="6467" w:author="Stuart McLarnon (NESO)" w:date="2025-01-14T13:52:00Z"/>
          <w:rFonts w:ascii="Arial" w:hAnsi="Arial" w:cs="Arial"/>
          <w:b/>
          <w:bCs/>
          <w:sz w:val="23"/>
          <w:szCs w:val="23"/>
        </w:rPr>
      </w:pPr>
      <w:ins w:id="6468" w:author="Stuart McLarnon (NESO)" w:date="2025-01-14T14:02:00Z">
        <w:r w:rsidRPr="00820A4E">
          <w:rPr>
            <w:rFonts w:ascii="Arial" w:hAnsi="Arial" w:cs="Arial"/>
            <w:sz w:val="22"/>
            <w:szCs w:val="22"/>
          </w:rPr>
          <w:t>J.</w:t>
        </w:r>
      </w:ins>
      <w:ins w:id="6469" w:author="Stuart McLarnon (NESO)" w:date="2025-01-14T13:52:00Z">
        <w:del w:id="6470" w:author="Tammy Meek (NESO)" w:date="2025-01-27T15:27:00Z" w16du:dateUtc="2025-01-27T15:27:00Z">
          <w:r w:rsidR="00963100">
            <w:rPr>
              <w:noProof/>
            </w:rPr>
            <mc:AlternateContent>
              <mc:Choice Requires="wps">
                <w:drawing>
                  <wp:anchor distT="0" distB="0" distL="0" distR="0" simplePos="0" relativeHeight="251658351" behindDoc="0" locked="0" layoutInCell="0" allowOverlap="1" wp14:anchorId="5B92F7A4" wp14:editId="303325A5">
                    <wp:simplePos x="0" y="0"/>
                    <wp:positionH relativeFrom="page">
                      <wp:posOffset>3670935</wp:posOffset>
                    </wp:positionH>
                    <wp:positionV relativeFrom="page">
                      <wp:posOffset>9368155</wp:posOffset>
                    </wp:positionV>
                    <wp:extent cx="314960" cy="161925"/>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2F7A4" id="Text Box 45" o:spid="_x0000_s1347" type="#_x0000_t202" style="position:absolute;left:0;text-align:left;margin-left:289.05pt;margin-top:737.65pt;width:24.8pt;height:12.75pt;z-index:25165835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Ug+w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" o:allowincell="f" stroked="f">
                    <v:fill opacity="0"/>
                    <v:textbox inset="0,0,0,0">
                      <w:txbxContent>
                        <w:p w14:paraId="7B9918FC"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A4</w:t>
                          </w:r>
                        </w:p>
                      </w:txbxContent>
                    </v:textbox>
                    <w10:wrap type="square" anchorx="page" anchory="page"/>
                  </v:shape>
                </w:pict>
              </mc:Fallback>
            </mc:AlternateContent>
          </w:r>
        </w:del>
        <w:r w:rsidR="00963100">
          <w:rPr>
            <w:rFonts w:ascii="Arial" w:hAnsi="Arial" w:cs="Arial"/>
            <w:sz w:val="22"/>
            <w:szCs w:val="22"/>
          </w:rPr>
          <w:t xml:space="preserve">A1.3.1.2 Each </w:t>
        </w:r>
        <w:del w:id="6471" w:author="Tammy Meek (NESO)" w:date="2025-01-27T11:22:00Z" w16du:dateUtc="2025-01-27T11:22:00Z">
          <w:r w:rsidR="00963100" w:rsidRPr="00207ADC" w:rsidDel="002B6C45">
            <w:rPr>
              <w:rFonts w:ascii="Arial" w:hAnsi="Arial" w:cs="Arial"/>
              <w:b/>
              <w:bCs/>
              <w:sz w:val="22"/>
              <w:szCs w:val="22"/>
            </w:rPr>
            <w:delText>Offshore Transmission Owner</w:delText>
          </w:r>
        </w:del>
      </w:ins>
      <w:ins w:id="6472" w:author="Tammy Meek (NESO)" w:date="2025-01-27T11:22:00Z" w16du:dateUtc="2025-01-27T11:22:00Z">
        <w:r w:rsidR="002B6C45" w:rsidRPr="002B6C45">
          <w:rPr>
            <w:rFonts w:ascii="Arial" w:hAnsi="Arial" w:cs="Arial"/>
            <w:i/>
            <w:iCs/>
            <w:sz w:val="22"/>
            <w:szCs w:val="22"/>
          </w:rPr>
          <w:t>Offshore Transmission Owner</w:t>
        </w:r>
      </w:ins>
      <w:ins w:id="6473" w:author="Stuart McLarnon (NESO)" w:date="2025-01-14T13:52:00Z">
        <w:r w:rsidR="00963100">
          <w:rPr>
            <w:rFonts w:ascii="Arial" w:hAnsi="Arial" w:cs="Arial"/>
            <w:sz w:val="22"/>
            <w:szCs w:val="22"/>
          </w:rPr>
          <w:t xml:space="preserve"> may submit one voting paper. A1.3.2 </w:t>
        </w:r>
        <w:r w:rsidR="00963100">
          <w:rPr>
            <w:rFonts w:ascii="Arial" w:hAnsi="Arial" w:cs="Arial"/>
            <w:b/>
            <w:bCs/>
            <w:sz w:val="23"/>
            <w:szCs w:val="23"/>
          </w:rPr>
          <w:t>Preference votes and voting rounds</w:t>
        </w:r>
      </w:ins>
    </w:p>
    <w:p w14:paraId="608C6B12" w14:textId="279BE4E3" w:rsidR="00963100" w:rsidRDefault="00820A4E">
      <w:pPr>
        <w:kinsoku w:val="0"/>
        <w:overflowPunct w:val="0"/>
        <w:autoSpaceDE/>
        <w:autoSpaceDN/>
        <w:adjustRightInd/>
        <w:spacing w:before="220" w:line="302" w:lineRule="exact"/>
        <w:ind w:left="2160" w:right="72" w:hanging="1152"/>
        <w:jc w:val="both"/>
        <w:textAlignment w:val="baseline"/>
        <w:rPr>
          <w:ins w:id="6474" w:author="Stuart McLarnon (NESO)" w:date="2025-01-14T13:52:00Z"/>
          <w:rFonts w:ascii="Arial" w:hAnsi="Arial" w:cs="Arial"/>
          <w:sz w:val="22"/>
          <w:szCs w:val="22"/>
        </w:rPr>
        <w:pPrChange w:id="6475" w:author="Tammy Meek (NESO)" w:date="2025-01-28T09:35:00Z" w16du:dateUtc="2025-01-28T09:35:00Z">
          <w:pPr>
            <w:kinsoku w:val="0"/>
            <w:overflowPunct w:val="0"/>
            <w:autoSpaceDE/>
            <w:autoSpaceDN/>
            <w:adjustRightInd/>
            <w:spacing w:before="220" w:line="302" w:lineRule="exact"/>
            <w:ind w:left="2160" w:right="72" w:hanging="1152"/>
            <w:textAlignment w:val="baseline"/>
          </w:pPr>
        </w:pPrChange>
      </w:pPr>
      <w:ins w:id="6476" w:author="Stuart McLarnon (NESO)" w:date="2025-01-14T14:02:00Z">
        <w:r w:rsidRPr="00820A4E">
          <w:rPr>
            <w:rFonts w:ascii="Arial" w:hAnsi="Arial" w:cs="Arial"/>
            <w:sz w:val="22"/>
            <w:szCs w:val="22"/>
          </w:rPr>
          <w:t>J.</w:t>
        </w:r>
      </w:ins>
      <w:ins w:id="6477" w:author="Stuart McLarnon (NESO)" w:date="2025-01-14T13:52:00Z">
        <w:r w:rsidR="00963100">
          <w:rPr>
            <w:rFonts w:ascii="Arial" w:hAnsi="Arial" w:cs="Arial"/>
            <w:sz w:val="22"/>
            <w:szCs w:val="22"/>
          </w:rPr>
          <w:t xml:space="preserve">A1.3.2.1   </w:t>
        </w:r>
        <w:del w:id="6478"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 xml:space="preserve">Each </w:t>
        </w:r>
        <w:del w:id="6479" w:author="Tammy Meek (NESO)" w:date="2025-01-27T11:22:00Z" w16du:dateUtc="2025-01-27T11:22:00Z">
          <w:r w:rsidR="00963100" w:rsidRPr="00207ADC" w:rsidDel="002B6C45">
            <w:rPr>
              <w:rFonts w:ascii="Arial" w:hAnsi="Arial" w:cs="Arial"/>
              <w:b/>
              <w:bCs/>
              <w:sz w:val="22"/>
              <w:szCs w:val="22"/>
            </w:rPr>
            <w:delText>Offshore Transmission Owner</w:delText>
          </w:r>
        </w:del>
      </w:ins>
      <w:ins w:id="6480" w:author="Tammy Meek (NESO)" w:date="2025-01-27T11:22:00Z" w16du:dateUtc="2025-01-27T11:22:00Z">
        <w:r w:rsidR="002B6C45" w:rsidRPr="002B6C45">
          <w:rPr>
            <w:rFonts w:ascii="Arial" w:hAnsi="Arial" w:cs="Arial"/>
            <w:i/>
            <w:iCs/>
            <w:sz w:val="22"/>
            <w:szCs w:val="22"/>
          </w:rPr>
          <w:t>Offshore Transmission Owner</w:t>
        </w:r>
      </w:ins>
      <w:ins w:id="6481" w:author="Stuart McLarnon (NESO)" w:date="2025-01-14T13:52:00Z">
        <w:r w:rsidR="00963100">
          <w:rPr>
            <w:rFonts w:ascii="Arial" w:hAnsi="Arial" w:cs="Arial"/>
            <w:sz w:val="22"/>
            <w:szCs w:val="22"/>
          </w:rPr>
          <w:t xml:space="preserve"> submitting a voting paper shall vote by indicating on the voting paper a first, second and third preference ("Preference Votes") among the candidates.</w:t>
        </w:r>
      </w:ins>
    </w:p>
    <w:p w14:paraId="05F47C2A" w14:textId="3C689089" w:rsidR="00963100" w:rsidRDefault="00820A4E">
      <w:pPr>
        <w:kinsoku w:val="0"/>
        <w:overflowPunct w:val="0"/>
        <w:autoSpaceDE/>
        <w:autoSpaceDN/>
        <w:adjustRightInd/>
        <w:spacing w:before="238" w:line="300" w:lineRule="exact"/>
        <w:ind w:left="2160" w:right="72" w:hanging="1152"/>
        <w:jc w:val="both"/>
        <w:textAlignment w:val="baseline"/>
        <w:rPr>
          <w:ins w:id="6482" w:author="Stuart McLarnon (NESO)" w:date="2025-01-14T13:52:00Z"/>
          <w:rFonts w:ascii="Arial" w:hAnsi="Arial" w:cs="Arial"/>
          <w:sz w:val="22"/>
          <w:szCs w:val="22"/>
        </w:rPr>
        <w:pPrChange w:id="6483" w:author="Tammy Meek (NESO)" w:date="2025-01-28T09:35:00Z" w16du:dateUtc="2025-01-28T09:35:00Z">
          <w:pPr>
            <w:kinsoku w:val="0"/>
            <w:overflowPunct w:val="0"/>
            <w:autoSpaceDE/>
            <w:autoSpaceDN/>
            <w:adjustRightInd/>
            <w:spacing w:before="238" w:line="300" w:lineRule="exact"/>
            <w:ind w:left="2160" w:right="72" w:hanging="1152"/>
            <w:textAlignment w:val="baseline"/>
          </w:pPr>
        </w:pPrChange>
      </w:pPr>
      <w:ins w:id="6484" w:author="Stuart McLarnon (NESO)" w:date="2025-01-14T14:02:00Z">
        <w:r w:rsidRPr="00820A4E">
          <w:rPr>
            <w:rFonts w:ascii="Arial" w:hAnsi="Arial" w:cs="Arial"/>
            <w:sz w:val="22"/>
            <w:szCs w:val="22"/>
          </w:rPr>
          <w:t>J.</w:t>
        </w:r>
      </w:ins>
      <w:ins w:id="6485" w:author="Stuart McLarnon (NESO)" w:date="2025-01-14T13:52:00Z">
        <w:r w:rsidR="00963100">
          <w:rPr>
            <w:rFonts w:ascii="Arial" w:hAnsi="Arial" w:cs="Arial"/>
            <w:sz w:val="22"/>
            <w:szCs w:val="22"/>
          </w:rPr>
          <w:t xml:space="preserve">A1.3.2.2   </w:t>
        </w:r>
        <w:del w:id="6486"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A voting paper need not indicate a second, or a third, preference, but the same candidate may not receive more than one Preference Vote in a voting paper.</w:t>
        </w:r>
      </w:ins>
    </w:p>
    <w:p w14:paraId="0F4C1CF2" w14:textId="79A0B006" w:rsidR="00963100" w:rsidRDefault="00820A4E" w:rsidP="00963100">
      <w:pPr>
        <w:kinsoku w:val="0"/>
        <w:overflowPunct w:val="0"/>
        <w:autoSpaceDE/>
        <w:autoSpaceDN/>
        <w:adjustRightInd/>
        <w:spacing w:before="236" w:line="302" w:lineRule="exact"/>
        <w:ind w:left="2160" w:right="72" w:hanging="1152"/>
        <w:jc w:val="both"/>
        <w:textAlignment w:val="baseline"/>
        <w:rPr>
          <w:ins w:id="6487" w:author="Stuart McLarnon (NESO)" w:date="2025-01-14T13:52:00Z"/>
          <w:rFonts w:ascii="Arial" w:hAnsi="Arial" w:cs="Arial"/>
          <w:sz w:val="22"/>
          <w:szCs w:val="22"/>
        </w:rPr>
      </w:pPr>
      <w:ins w:id="6488" w:author="Stuart McLarnon (NESO)" w:date="2025-01-14T14:02:00Z">
        <w:r w:rsidRPr="00820A4E">
          <w:rPr>
            <w:rFonts w:ascii="Arial" w:hAnsi="Arial" w:cs="Arial"/>
            <w:sz w:val="22"/>
            <w:szCs w:val="22"/>
          </w:rPr>
          <w:t>J.</w:t>
        </w:r>
      </w:ins>
      <w:ins w:id="6489" w:author="Stuart McLarnon (NESO)" w:date="2025-01-14T13:52:00Z">
        <w:r w:rsidR="00963100">
          <w:rPr>
            <w:rFonts w:ascii="Arial" w:hAnsi="Arial" w:cs="Arial"/>
            <w:sz w:val="22"/>
            <w:szCs w:val="22"/>
          </w:rPr>
          <w:t xml:space="preserve">A1.3.2.3  </w:t>
        </w:r>
        <w:del w:id="6490"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Candidates shall be elected in three voting rounds (together where necessary with a further round under Paragraph A1.3.6) in accordance with the further provisions of this Paragraph A1.3.</w:t>
        </w:r>
      </w:ins>
    </w:p>
    <w:p w14:paraId="75FF208A" w14:textId="15DB8C76" w:rsidR="00963100" w:rsidRDefault="00820A4E">
      <w:pPr>
        <w:kinsoku w:val="0"/>
        <w:overflowPunct w:val="0"/>
        <w:autoSpaceDE/>
        <w:autoSpaceDN/>
        <w:adjustRightInd/>
        <w:spacing w:before="238" w:line="300" w:lineRule="exact"/>
        <w:ind w:left="2127" w:hanging="1119"/>
        <w:jc w:val="both"/>
        <w:textAlignment w:val="baseline"/>
        <w:rPr>
          <w:ins w:id="6491" w:author="Stuart McLarnon (NESO)" w:date="2025-01-14T13:52:00Z"/>
          <w:rFonts w:ascii="Arial" w:hAnsi="Arial" w:cs="Arial"/>
          <w:sz w:val="22"/>
          <w:szCs w:val="22"/>
        </w:rPr>
        <w:pPrChange w:id="6492" w:author="Tammy Meek (NESO)" w:date="2025-01-28T09:35:00Z" w16du:dateUtc="2025-01-28T09:35:00Z">
          <w:pPr>
            <w:kinsoku w:val="0"/>
            <w:overflowPunct w:val="0"/>
            <w:autoSpaceDE/>
            <w:autoSpaceDN/>
            <w:adjustRightInd/>
            <w:spacing w:before="238" w:line="300" w:lineRule="exact"/>
            <w:ind w:left="2127" w:hanging="1119"/>
            <w:textAlignment w:val="baseline"/>
          </w:pPr>
        </w:pPrChange>
      </w:pPr>
      <w:ins w:id="6493" w:author="Stuart McLarnon (NESO)" w:date="2025-01-14T14:02:00Z">
        <w:r w:rsidRPr="00820A4E">
          <w:rPr>
            <w:rFonts w:ascii="Arial" w:hAnsi="Arial" w:cs="Arial"/>
            <w:sz w:val="22"/>
            <w:szCs w:val="22"/>
          </w:rPr>
          <w:t>J.</w:t>
        </w:r>
      </w:ins>
      <w:ins w:id="6494" w:author="Stuart McLarnon (NESO)" w:date="2025-01-14T13:52:00Z">
        <w:r w:rsidR="00963100">
          <w:rPr>
            <w:rFonts w:ascii="Arial" w:hAnsi="Arial" w:cs="Arial"/>
            <w:sz w:val="22"/>
            <w:szCs w:val="22"/>
          </w:rPr>
          <w:t xml:space="preserve">A1.3.2.4  </w:t>
        </w:r>
        <w:del w:id="6495" w:author="Tammy Meek (NESO)" w:date="2025-01-27T14:20:00Z" w16du:dateUtc="2025-01-27T14:20:00Z">
          <w:r w:rsidR="00963100">
            <w:rPr>
              <w:rFonts w:ascii="Arial" w:hAnsi="Arial" w:cs="Arial"/>
              <w:sz w:val="22"/>
              <w:szCs w:val="22"/>
            </w:rPr>
            <w:delText xml:space="preserve">   </w:delText>
          </w:r>
        </w:del>
        <w:r w:rsidR="00963100">
          <w:rPr>
            <w:rFonts w:ascii="Arial" w:hAnsi="Arial" w:cs="Arial"/>
            <w:sz w:val="22"/>
            <w:szCs w:val="22"/>
          </w:rPr>
          <w:t xml:space="preserve">The </w:t>
        </w:r>
        <w:del w:id="6496" w:author="Tammy Meek (NESO)" w:date="2025-01-27T11:30:00Z" w16du:dateUtc="2025-01-27T11:30:00Z">
          <w:r w:rsidR="00963100" w:rsidRPr="00207ADC" w:rsidDel="00AB5FE3">
            <w:rPr>
              <w:rFonts w:ascii="Arial" w:hAnsi="Arial" w:cs="Arial"/>
              <w:b/>
              <w:bCs/>
              <w:sz w:val="22"/>
              <w:szCs w:val="22"/>
            </w:rPr>
            <w:delText>Secretary</w:delText>
          </w:r>
        </w:del>
      </w:ins>
      <w:ins w:id="6497" w:author="Tammy Meek (NESO)" w:date="2025-01-27T11:30:00Z" w16du:dateUtc="2025-01-27T11:30:00Z">
        <w:r w:rsidR="00AB5FE3" w:rsidRPr="00AB5FE3">
          <w:rPr>
            <w:rFonts w:ascii="Arial" w:hAnsi="Arial" w:cs="Arial"/>
            <w:i/>
            <w:iCs/>
            <w:sz w:val="22"/>
            <w:szCs w:val="22"/>
          </w:rPr>
          <w:t>Secretary</w:t>
        </w:r>
      </w:ins>
      <w:ins w:id="6498" w:author="Stuart McLarnon (NESO)" w:date="2025-01-14T13:52:00Z">
        <w:r w:rsidR="00963100">
          <w:rPr>
            <w:rFonts w:ascii="Arial" w:hAnsi="Arial" w:cs="Arial"/>
            <w:sz w:val="22"/>
            <w:szCs w:val="22"/>
          </w:rPr>
          <w:t xml:space="preserve"> shall determine which candidates are elected and announce (to the </w:t>
        </w:r>
        <w:del w:id="6499" w:author="Tammy Meek (NESO)" w:date="2025-01-27T11:34:00Z" w16du:dateUtc="2025-01-27T11:34:00Z">
          <w:r w:rsidR="00963100" w:rsidRPr="00207ADC" w:rsidDel="00AB5FE3">
            <w:rPr>
              <w:rFonts w:ascii="Arial" w:hAnsi="Arial" w:cs="Arial"/>
              <w:b/>
              <w:bCs/>
              <w:sz w:val="22"/>
              <w:szCs w:val="22"/>
            </w:rPr>
            <w:delText>Authority</w:delText>
          </w:r>
        </w:del>
      </w:ins>
      <w:ins w:id="6500" w:author="Tammy Meek (NESO)" w:date="2025-01-27T11:34:00Z" w16du:dateUtc="2025-01-27T11:34:00Z">
        <w:r w:rsidR="00AB5FE3" w:rsidRPr="00AB5FE3">
          <w:rPr>
            <w:rFonts w:ascii="Arial" w:hAnsi="Arial" w:cs="Arial"/>
            <w:i/>
            <w:iCs/>
            <w:sz w:val="22"/>
            <w:szCs w:val="22"/>
          </w:rPr>
          <w:t>Authority</w:t>
        </w:r>
      </w:ins>
      <w:ins w:id="6501" w:author="Stuart McLarnon (NESO)" w:date="2025-01-14T13:52:00Z">
        <w:r w:rsidR="00963100">
          <w:rPr>
            <w:rFonts w:ascii="Arial" w:hAnsi="Arial" w:cs="Arial"/>
            <w:sz w:val="22"/>
            <w:szCs w:val="22"/>
          </w:rPr>
          <w:t xml:space="preserve"> and all </w:t>
        </w:r>
        <w:del w:id="6502" w:author="Tammy Meek (NESO)" w:date="2025-01-27T11:22:00Z" w16du:dateUtc="2025-01-27T11:22:00Z">
          <w:r w:rsidR="00963100" w:rsidRPr="00207ADC" w:rsidDel="002B6C45">
            <w:rPr>
              <w:rFonts w:ascii="Arial" w:hAnsi="Arial" w:cs="Arial"/>
              <w:b/>
              <w:bCs/>
              <w:sz w:val="22"/>
              <w:szCs w:val="22"/>
            </w:rPr>
            <w:delText>Offshore Transmission Owner</w:delText>
          </w:r>
        </w:del>
      </w:ins>
      <w:ins w:id="6503" w:author="Tammy Meek (NESO)" w:date="2025-01-27T11:22:00Z" w16du:dateUtc="2025-01-27T11:22:00Z">
        <w:r w:rsidR="002B6C45" w:rsidRPr="002B6C45">
          <w:rPr>
            <w:rFonts w:ascii="Arial" w:hAnsi="Arial" w:cs="Arial"/>
            <w:i/>
            <w:iCs/>
            <w:sz w:val="22"/>
            <w:szCs w:val="22"/>
          </w:rPr>
          <w:t>Offshore Transmission Owner</w:t>
        </w:r>
      </w:ins>
      <w:ins w:id="6504" w:author="Stuart McLarnon (NESO)" w:date="2025-01-14T13:52:00Z">
        <w:r w:rsidR="00963100" w:rsidRPr="00207ADC">
          <w:rPr>
            <w:rFonts w:ascii="Arial" w:hAnsi="Arial" w:cs="Arial"/>
            <w:b/>
            <w:bCs/>
            <w:sz w:val="22"/>
            <w:szCs w:val="22"/>
          </w:rPr>
          <w:t>s</w:t>
        </w:r>
        <w:r w:rsidR="00963100">
          <w:rPr>
            <w:rFonts w:ascii="Arial" w:hAnsi="Arial" w:cs="Arial"/>
            <w:sz w:val="22"/>
            <w:szCs w:val="22"/>
          </w:rPr>
          <w:t>) the results of the election in accordance with the Election Timetable.</w:t>
        </w:r>
      </w:ins>
    </w:p>
    <w:p w14:paraId="579049EA" w14:textId="70FA9700" w:rsidR="00963100" w:rsidRDefault="00820A4E">
      <w:pPr>
        <w:tabs>
          <w:tab w:val="left" w:pos="2127"/>
          <w:tab w:val="left" w:pos="2410"/>
        </w:tabs>
        <w:kinsoku w:val="0"/>
        <w:overflowPunct w:val="0"/>
        <w:autoSpaceDE/>
        <w:autoSpaceDN/>
        <w:adjustRightInd/>
        <w:spacing w:before="285" w:line="253" w:lineRule="exact"/>
        <w:ind w:left="2127" w:hanging="1134"/>
        <w:jc w:val="both"/>
        <w:textAlignment w:val="baseline"/>
        <w:rPr>
          <w:ins w:id="6505" w:author="Stuart McLarnon (NESO)" w:date="2025-01-14T13:52:00Z"/>
          <w:del w:id="6506" w:author="Tammy Meek (NESO)" w:date="2025-01-27T14:19:00Z" w16du:dateUtc="2025-01-27T14:19:00Z"/>
          <w:rFonts w:ascii="Arial" w:hAnsi="Arial" w:cs="Arial"/>
          <w:sz w:val="22"/>
          <w:szCs w:val="22"/>
        </w:rPr>
        <w:pPrChange w:id="6507" w:author="Tammy Meek (NESO)" w:date="2025-01-28T09:35:00Z" w16du:dateUtc="2025-01-28T09:35:00Z">
          <w:pPr>
            <w:tabs>
              <w:tab w:val="left" w:pos="1008"/>
              <w:tab w:val="decimal" w:pos="1134"/>
              <w:tab w:val="left" w:pos="2127"/>
            </w:tabs>
            <w:kinsoku w:val="0"/>
            <w:overflowPunct w:val="0"/>
            <w:autoSpaceDE/>
            <w:autoSpaceDN/>
            <w:adjustRightInd/>
            <w:spacing w:before="285" w:line="253" w:lineRule="exact"/>
            <w:ind w:left="1008"/>
            <w:textAlignment w:val="baseline"/>
          </w:pPr>
        </w:pPrChange>
      </w:pPr>
      <w:ins w:id="6508" w:author="Stuart McLarnon (NESO)" w:date="2025-01-14T14:02:00Z">
        <w:r w:rsidRPr="00820A4E">
          <w:rPr>
            <w:rFonts w:ascii="Arial" w:hAnsi="Arial" w:cs="Arial"/>
            <w:sz w:val="22"/>
            <w:szCs w:val="22"/>
          </w:rPr>
          <w:t>J.</w:t>
        </w:r>
      </w:ins>
      <w:ins w:id="6509" w:author="Stuart McLarnon (NESO)" w:date="2025-01-14T13:52:00Z">
        <w:r w:rsidR="00963100">
          <w:rPr>
            <w:rFonts w:ascii="Arial" w:hAnsi="Arial" w:cs="Arial"/>
            <w:sz w:val="22"/>
            <w:szCs w:val="22"/>
          </w:rPr>
          <w:t>A1.3.2.5</w:t>
        </w:r>
        <w:r w:rsidR="00963100">
          <w:rPr>
            <w:rFonts w:ascii="Arial" w:hAnsi="Arial" w:cs="Arial"/>
            <w:sz w:val="22"/>
            <w:szCs w:val="22"/>
          </w:rPr>
          <w:tab/>
          <w:t xml:space="preserve">The </w:t>
        </w:r>
        <w:del w:id="6510" w:author="Tammy Meek (NESO)" w:date="2025-01-27T11:30:00Z" w16du:dateUtc="2025-01-27T11:30:00Z">
          <w:r w:rsidR="00963100" w:rsidRPr="00207ADC" w:rsidDel="00AB5FE3">
            <w:rPr>
              <w:rFonts w:ascii="Arial" w:hAnsi="Arial" w:cs="Arial"/>
              <w:b/>
              <w:bCs/>
              <w:sz w:val="22"/>
              <w:szCs w:val="22"/>
            </w:rPr>
            <w:delText>Secretary</w:delText>
          </w:r>
        </w:del>
      </w:ins>
      <w:ins w:id="6511" w:author="Tammy Meek (NESO)" w:date="2025-01-27T11:30:00Z" w16du:dateUtc="2025-01-27T11:30:00Z">
        <w:r w:rsidR="00AB5FE3" w:rsidRPr="00AB5FE3">
          <w:rPr>
            <w:rFonts w:ascii="Arial" w:hAnsi="Arial" w:cs="Arial"/>
            <w:i/>
            <w:iCs/>
            <w:sz w:val="22"/>
            <w:szCs w:val="22"/>
          </w:rPr>
          <w:t>Secretary</w:t>
        </w:r>
      </w:ins>
      <w:ins w:id="6512" w:author="Stuart McLarnon (NESO)" w:date="2025-01-14T13:52:00Z">
        <w:r w:rsidR="00963100">
          <w:rPr>
            <w:rFonts w:ascii="Arial" w:hAnsi="Arial" w:cs="Arial"/>
            <w:sz w:val="22"/>
            <w:szCs w:val="22"/>
          </w:rPr>
          <w:t xml:space="preserve"> shall not disclose the Preference Votes cast by</w:t>
        </w:r>
      </w:ins>
      <w:ins w:id="6513" w:author="Tammy Meek (NESO)" w:date="2025-01-27T14:19:00Z" w16du:dateUtc="2025-01-27T14:19:00Z">
        <w:r w:rsidR="00CF6363">
          <w:rPr>
            <w:rFonts w:ascii="Arial" w:hAnsi="Arial" w:cs="Arial"/>
            <w:sz w:val="22"/>
            <w:szCs w:val="22"/>
          </w:rPr>
          <w:t xml:space="preserve"> </w:t>
        </w:r>
      </w:ins>
    </w:p>
    <w:p w14:paraId="5570728B" w14:textId="030B00AE" w:rsidR="00963100" w:rsidRDefault="00963100">
      <w:pPr>
        <w:tabs>
          <w:tab w:val="left" w:pos="2127"/>
          <w:tab w:val="left" w:pos="2410"/>
        </w:tabs>
        <w:kinsoku w:val="0"/>
        <w:overflowPunct w:val="0"/>
        <w:autoSpaceDE/>
        <w:autoSpaceDN/>
        <w:adjustRightInd/>
        <w:spacing w:before="285" w:line="253" w:lineRule="exact"/>
        <w:ind w:left="2127" w:hanging="1134"/>
        <w:jc w:val="both"/>
        <w:textAlignment w:val="baseline"/>
        <w:rPr>
          <w:ins w:id="6514" w:author="Stuart McLarnon (NESO)" w:date="2025-01-14T13:52:00Z"/>
          <w:rFonts w:ascii="Arial" w:hAnsi="Arial" w:cs="Arial"/>
          <w:sz w:val="22"/>
          <w:szCs w:val="22"/>
        </w:rPr>
        <w:pPrChange w:id="6515" w:author="Tammy Meek (NESO)" w:date="2025-01-28T09:35:00Z" w16du:dateUtc="2025-01-28T09:35:00Z">
          <w:pPr>
            <w:tabs>
              <w:tab w:val="left" w:pos="1008"/>
              <w:tab w:val="decimal" w:pos="1134"/>
            </w:tabs>
            <w:kinsoku w:val="0"/>
            <w:overflowPunct w:val="0"/>
            <w:autoSpaceDE/>
            <w:autoSpaceDN/>
            <w:adjustRightInd/>
            <w:spacing w:before="6" w:line="299" w:lineRule="exact"/>
            <w:ind w:left="2160" w:right="72"/>
            <w:jc w:val="both"/>
            <w:textAlignment w:val="baseline"/>
          </w:pPr>
        </w:pPrChange>
      </w:pPr>
      <w:ins w:id="6516" w:author="Stuart McLarnon (NESO)" w:date="2025-01-14T13:52:00Z">
        <w:del w:id="6517" w:author="Tammy Meek (NESO)" w:date="2025-01-27T11:22:00Z" w16du:dateUtc="2025-01-27T11:22:00Z">
          <w:r w:rsidRPr="00207ADC" w:rsidDel="002B6C45">
            <w:rPr>
              <w:rFonts w:ascii="Arial" w:hAnsi="Arial" w:cs="Arial"/>
              <w:b/>
              <w:bCs/>
              <w:sz w:val="22"/>
              <w:szCs w:val="22"/>
            </w:rPr>
            <w:delText>Offshore Transmission Owner</w:delText>
          </w:r>
        </w:del>
      </w:ins>
      <w:ins w:id="6518" w:author="Tammy Meek (NESO)" w:date="2025-01-27T11:22:00Z" w16du:dateUtc="2025-01-27T11:22:00Z">
        <w:r w:rsidR="002B6C45" w:rsidRPr="002B6C45">
          <w:rPr>
            <w:rFonts w:ascii="Arial" w:hAnsi="Arial" w:cs="Arial"/>
            <w:i/>
            <w:iCs/>
            <w:sz w:val="22"/>
            <w:szCs w:val="22"/>
          </w:rPr>
          <w:t>Offshore Transmission Owner</w:t>
        </w:r>
      </w:ins>
      <w:ins w:id="6519" w:author="Stuart McLarnon (NESO)" w:date="2025-01-14T13:52:00Z">
        <w:r w:rsidRPr="002B6C45">
          <w:rPr>
            <w:rFonts w:ascii="Arial" w:hAnsi="Arial" w:cs="Arial"/>
            <w:sz w:val="22"/>
            <w:szCs w:val="22"/>
            <w:rPrChange w:id="6520" w:author="Tammy Meek (NESO)" w:date="2025-01-27T11:22:00Z" w16du:dateUtc="2025-01-27T11:22:00Z">
              <w:rPr>
                <w:rFonts w:ascii="Arial" w:hAnsi="Arial" w:cs="Arial"/>
                <w:b/>
                <w:bCs/>
                <w:sz w:val="22"/>
                <w:szCs w:val="22"/>
              </w:rPr>
            </w:rPrChange>
          </w:rPr>
          <w:t>s</w:t>
        </w:r>
        <w:r>
          <w:rPr>
            <w:rFonts w:ascii="Arial" w:hAnsi="Arial" w:cs="Arial"/>
            <w:sz w:val="22"/>
            <w:szCs w:val="22"/>
          </w:rPr>
          <w:t xml:space="preserve"> or received by candidates; but a </w:t>
        </w:r>
        <w:del w:id="6521" w:author="Tammy Meek (NESO)" w:date="2025-01-27T11:23:00Z" w16du:dateUtc="2025-01-27T11:23:00Z">
          <w:r w:rsidRPr="00207ADC" w:rsidDel="002B6C45">
            <w:rPr>
              <w:rFonts w:ascii="Arial" w:hAnsi="Arial" w:cs="Arial"/>
              <w:b/>
              <w:bCs/>
              <w:sz w:val="22"/>
              <w:szCs w:val="22"/>
            </w:rPr>
            <w:delText>Offshore Transmission Owner</w:delText>
          </w:r>
        </w:del>
      </w:ins>
      <w:ins w:id="6522" w:author="Tammy Meek (NESO)" w:date="2025-01-27T11:23:00Z" w16du:dateUtc="2025-01-27T11:23:00Z">
        <w:r w:rsidR="002B6C45" w:rsidRPr="002B6C45">
          <w:rPr>
            <w:rFonts w:ascii="Arial" w:hAnsi="Arial" w:cs="Arial"/>
            <w:i/>
            <w:iCs/>
            <w:sz w:val="22"/>
            <w:szCs w:val="22"/>
          </w:rPr>
          <w:t>Offshore Transmission Owner</w:t>
        </w:r>
      </w:ins>
      <w:ins w:id="6523" w:author="Stuart McLarnon (NESO)" w:date="2025-01-14T13:52:00Z">
        <w:r>
          <w:rPr>
            <w:rFonts w:ascii="Arial" w:hAnsi="Arial" w:cs="Arial"/>
            <w:sz w:val="22"/>
            <w:szCs w:val="22"/>
          </w:rPr>
          <w:t xml:space="preserve"> may request that the </w:t>
        </w:r>
        <w:del w:id="6524" w:author="Tammy Meek (NESO)" w:date="2025-01-27T11:34:00Z" w16du:dateUtc="2025-01-27T11:34:00Z">
          <w:r w:rsidRPr="00207ADC" w:rsidDel="00AB5FE3">
            <w:rPr>
              <w:rFonts w:ascii="Arial" w:hAnsi="Arial" w:cs="Arial"/>
              <w:b/>
              <w:bCs/>
              <w:sz w:val="22"/>
              <w:szCs w:val="22"/>
            </w:rPr>
            <w:delText>Authority</w:delText>
          </w:r>
        </w:del>
      </w:ins>
      <w:ins w:id="6525" w:author="Tammy Meek (NESO)" w:date="2025-01-27T11:34:00Z" w16du:dateUtc="2025-01-27T11:34:00Z">
        <w:r w:rsidR="00AB5FE3" w:rsidRPr="00AB5FE3">
          <w:rPr>
            <w:rFonts w:ascii="Arial" w:hAnsi="Arial" w:cs="Arial"/>
            <w:i/>
            <w:iCs/>
            <w:sz w:val="22"/>
            <w:szCs w:val="22"/>
          </w:rPr>
          <w:t>Authority</w:t>
        </w:r>
      </w:ins>
      <w:ins w:id="6526" w:author="Stuart McLarnon (NESO)" w:date="2025-01-14T13:52:00Z">
        <w:r>
          <w:rPr>
            <w:rFonts w:ascii="Arial" w:hAnsi="Arial" w:cs="Arial"/>
            <w:sz w:val="22"/>
            <w:szCs w:val="22"/>
          </w:rPr>
          <w:t xml:space="preserve"> scrutinise the conduct of the election, provided that such </w:t>
        </w:r>
        <w:del w:id="6527" w:author="Tammy Meek (NESO)" w:date="2025-01-27T11:23:00Z" w16du:dateUtc="2025-01-27T11:23:00Z">
          <w:r w:rsidRPr="00207ADC" w:rsidDel="002B6C45">
            <w:rPr>
              <w:rFonts w:ascii="Arial" w:hAnsi="Arial" w:cs="Arial"/>
              <w:b/>
              <w:bCs/>
              <w:sz w:val="22"/>
              <w:szCs w:val="22"/>
            </w:rPr>
            <w:delText>Offshore Transmission Owner</w:delText>
          </w:r>
        </w:del>
      </w:ins>
      <w:ins w:id="6528" w:author="Tammy Meek (NESO)" w:date="2025-01-27T11:23:00Z" w16du:dateUtc="2025-01-27T11:23:00Z">
        <w:r w:rsidR="002B6C45" w:rsidRPr="002B6C45">
          <w:rPr>
            <w:rFonts w:ascii="Arial" w:hAnsi="Arial" w:cs="Arial"/>
            <w:i/>
            <w:iCs/>
            <w:sz w:val="22"/>
            <w:szCs w:val="22"/>
          </w:rPr>
          <w:t>Offshore Transmission Owner</w:t>
        </w:r>
      </w:ins>
      <w:ins w:id="6529" w:author="Stuart McLarnon (NESO)" w:date="2025-01-14T13:52:00Z">
        <w:r>
          <w:rPr>
            <w:rFonts w:ascii="Arial" w:hAnsi="Arial" w:cs="Arial"/>
            <w:sz w:val="22"/>
            <w:szCs w:val="22"/>
          </w:rPr>
          <w:t xml:space="preserve"> shall bear the costs incurred by the </w:t>
        </w:r>
        <w:del w:id="6530" w:author="Tammy Meek (NESO)" w:date="2025-01-27T11:34:00Z" w16du:dateUtc="2025-01-27T11:34:00Z">
          <w:r w:rsidRPr="00207ADC" w:rsidDel="00AB5FE3">
            <w:rPr>
              <w:rFonts w:ascii="Arial" w:hAnsi="Arial" w:cs="Arial"/>
              <w:b/>
              <w:bCs/>
              <w:sz w:val="22"/>
              <w:szCs w:val="22"/>
            </w:rPr>
            <w:delText>Authority</w:delText>
          </w:r>
        </w:del>
      </w:ins>
      <w:ins w:id="6531" w:author="Tammy Meek (NESO)" w:date="2025-01-27T11:34:00Z" w16du:dateUtc="2025-01-27T11:34:00Z">
        <w:r w:rsidR="00AB5FE3" w:rsidRPr="00AB5FE3">
          <w:rPr>
            <w:rFonts w:ascii="Arial" w:hAnsi="Arial" w:cs="Arial"/>
            <w:i/>
            <w:iCs/>
            <w:sz w:val="22"/>
            <w:szCs w:val="22"/>
          </w:rPr>
          <w:t>Authority</w:t>
        </w:r>
      </w:ins>
      <w:ins w:id="6532" w:author="Stuart McLarnon (NESO)" w:date="2025-01-14T13:52:00Z">
        <w:r>
          <w:rPr>
            <w:rFonts w:ascii="Arial" w:hAnsi="Arial" w:cs="Arial"/>
            <w:sz w:val="22"/>
            <w:szCs w:val="22"/>
          </w:rPr>
          <w:t xml:space="preserve"> in doing so unless the </w:t>
        </w:r>
        <w:del w:id="6533" w:author="Tammy Meek (NESO)" w:date="2025-01-27T11:34:00Z" w16du:dateUtc="2025-01-27T11:34:00Z">
          <w:r w:rsidRPr="00207ADC" w:rsidDel="00AB5FE3">
            <w:rPr>
              <w:rFonts w:ascii="Arial" w:hAnsi="Arial" w:cs="Arial"/>
              <w:b/>
              <w:bCs/>
              <w:sz w:val="22"/>
              <w:szCs w:val="22"/>
            </w:rPr>
            <w:delText>Authority</w:delText>
          </w:r>
        </w:del>
      </w:ins>
      <w:ins w:id="6534" w:author="Tammy Meek (NESO)" w:date="2025-01-27T11:34:00Z" w16du:dateUtc="2025-01-27T11:34:00Z">
        <w:r w:rsidR="00AB5FE3" w:rsidRPr="00AB5FE3">
          <w:rPr>
            <w:rFonts w:ascii="Arial" w:hAnsi="Arial" w:cs="Arial"/>
            <w:i/>
            <w:iCs/>
            <w:sz w:val="22"/>
            <w:szCs w:val="22"/>
          </w:rPr>
          <w:t>Authority</w:t>
        </w:r>
      </w:ins>
      <w:ins w:id="6535" w:author="Stuart McLarnon (NESO)" w:date="2025-01-14T13:52:00Z">
        <w:r>
          <w:rPr>
            <w:rFonts w:ascii="Arial" w:hAnsi="Arial" w:cs="Arial"/>
            <w:sz w:val="22"/>
            <w:szCs w:val="22"/>
          </w:rPr>
          <w:t xml:space="preserve"> recommends that the election results should be annulled.</w:t>
        </w:r>
      </w:ins>
    </w:p>
    <w:p w14:paraId="55E724D9" w14:textId="38819263" w:rsidR="00963100" w:rsidRDefault="00820A4E">
      <w:pPr>
        <w:tabs>
          <w:tab w:val="left" w:pos="2410"/>
        </w:tabs>
        <w:kinsoku w:val="0"/>
        <w:overflowPunct w:val="0"/>
        <w:autoSpaceDE/>
        <w:autoSpaceDN/>
        <w:adjustRightInd/>
        <w:spacing w:before="244" w:line="299" w:lineRule="exact"/>
        <w:ind w:left="2127" w:hanging="1134"/>
        <w:jc w:val="both"/>
        <w:textAlignment w:val="baseline"/>
        <w:rPr>
          <w:ins w:id="6536" w:author="Stuart McLarnon (NESO)" w:date="2025-01-14T13:52:00Z"/>
          <w:rFonts w:ascii="Arial" w:hAnsi="Arial" w:cs="Arial"/>
          <w:spacing w:val="14"/>
          <w:sz w:val="22"/>
          <w:szCs w:val="22"/>
        </w:rPr>
        <w:pPrChange w:id="6537" w:author="Tammy Meek (NESO)" w:date="2025-01-28T09:35:00Z" w16du:dateUtc="2025-01-28T09:35:00Z">
          <w:pPr>
            <w:kinsoku w:val="0"/>
            <w:overflowPunct w:val="0"/>
            <w:autoSpaceDE/>
            <w:autoSpaceDN/>
            <w:adjustRightInd/>
            <w:spacing w:before="244" w:line="299" w:lineRule="exact"/>
            <w:ind w:left="1008"/>
            <w:jc w:val="both"/>
            <w:textAlignment w:val="baseline"/>
          </w:pPr>
        </w:pPrChange>
      </w:pPr>
      <w:ins w:id="6538" w:author="Stuart McLarnon (NESO)" w:date="2025-01-14T14:02:00Z">
        <w:r w:rsidRPr="00820A4E">
          <w:rPr>
            <w:rFonts w:ascii="Arial" w:hAnsi="Arial" w:cs="Arial"/>
            <w:spacing w:val="14"/>
            <w:sz w:val="22"/>
            <w:szCs w:val="22"/>
          </w:rPr>
          <w:t>J.</w:t>
        </w:r>
      </w:ins>
      <w:ins w:id="6539" w:author="Stuart McLarnon (NESO)" w:date="2025-01-14T13:52:00Z">
        <w:r w:rsidR="00963100">
          <w:rPr>
            <w:rFonts w:ascii="Arial" w:hAnsi="Arial" w:cs="Arial"/>
            <w:spacing w:val="14"/>
            <w:sz w:val="22"/>
            <w:szCs w:val="22"/>
          </w:rPr>
          <w:t xml:space="preserve">A1.3.2.6 </w:t>
        </w:r>
        <w:r w:rsidR="00963100" w:rsidRPr="00207ADC">
          <w:rPr>
            <w:rFonts w:ascii="Arial" w:hAnsi="Arial" w:cs="Arial"/>
            <w:sz w:val="22"/>
            <w:szCs w:val="22"/>
          </w:rPr>
          <w:t>Further references to voting papers in this Paragraph A1.3 do not include voting papers which are invalid or are to be disregarded (i.e. voting papers not made or submitted in accordance with this Annex 1).</w:t>
        </w:r>
      </w:ins>
    </w:p>
    <w:p w14:paraId="1F7D7752" w14:textId="330DDBD8" w:rsidR="00963100" w:rsidRDefault="00820A4E" w:rsidP="00963100">
      <w:pPr>
        <w:kinsoku w:val="0"/>
        <w:overflowPunct w:val="0"/>
        <w:autoSpaceDE/>
        <w:autoSpaceDN/>
        <w:adjustRightInd/>
        <w:spacing w:before="287" w:line="266" w:lineRule="exact"/>
        <w:ind w:left="72"/>
        <w:textAlignment w:val="baseline"/>
        <w:rPr>
          <w:ins w:id="6540" w:author="Stuart McLarnon (NESO)" w:date="2025-01-14T13:52:00Z"/>
          <w:rFonts w:ascii="Arial" w:hAnsi="Arial" w:cs="Arial"/>
          <w:b/>
          <w:bCs/>
          <w:spacing w:val="6"/>
          <w:sz w:val="23"/>
          <w:szCs w:val="23"/>
        </w:rPr>
      </w:pPr>
      <w:ins w:id="6541" w:author="Stuart McLarnon (NESO)" w:date="2025-01-14T14:03:00Z">
        <w:r w:rsidRPr="00820A4E">
          <w:rPr>
            <w:rFonts w:ascii="Arial" w:hAnsi="Arial" w:cs="Arial"/>
            <w:spacing w:val="6"/>
            <w:sz w:val="22"/>
            <w:szCs w:val="22"/>
          </w:rPr>
          <w:t>J.</w:t>
        </w:r>
      </w:ins>
      <w:ins w:id="6542" w:author="Stuart McLarnon (NESO)" w:date="2025-01-14T13:52:00Z">
        <w:r w:rsidR="00963100">
          <w:rPr>
            <w:rFonts w:ascii="Arial" w:hAnsi="Arial" w:cs="Arial"/>
            <w:spacing w:val="6"/>
            <w:sz w:val="22"/>
            <w:szCs w:val="22"/>
          </w:rPr>
          <w:t xml:space="preserve">A1.3.3 </w:t>
        </w:r>
        <w:r w:rsidR="00963100">
          <w:rPr>
            <w:rFonts w:ascii="Arial" w:hAnsi="Arial" w:cs="Arial"/>
            <w:b/>
            <w:bCs/>
            <w:spacing w:val="6"/>
            <w:sz w:val="23"/>
            <w:szCs w:val="23"/>
          </w:rPr>
          <w:t>First voting round</w:t>
        </w:r>
      </w:ins>
    </w:p>
    <w:p w14:paraId="2B573A24" w14:textId="7B5C248B" w:rsidR="00963100" w:rsidRDefault="00963100" w:rsidP="00963100">
      <w:pPr>
        <w:tabs>
          <w:tab w:val="decimal" w:pos="1656"/>
          <w:tab w:val="left" w:pos="2160"/>
        </w:tabs>
        <w:kinsoku w:val="0"/>
        <w:overflowPunct w:val="0"/>
        <w:autoSpaceDE/>
        <w:autoSpaceDN/>
        <w:adjustRightInd/>
        <w:spacing w:before="283" w:line="253" w:lineRule="exact"/>
        <w:ind w:left="1008"/>
        <w:textAlignment w:val="baseline"/>
        <w:rPr>
          <w:ins w:id="6543" w:author="Stuart McLarnon (NESO)" w:date="2025-01-14T13:52:00Z"/>
          <w:rFonts w:ascii="Arial" w:hAnsi="Arial" w:cs="Arial"/>
          <w:spacing w:val="-1"/>
          <w:sz w:val="22"/>
          <w:szCs w:val="22"/>
        </w:rPr>
      </w:pPr>
      <w:ins w:id="6544" w:author="Stuart McLarnon (NESO)" w:date="2025-01-14T13:52:00Z">
        <w:r>
          <w:rPr>
            <w:rFonts w:ascii="Arial" w:hAnsi="Arial" w:cs="Arial"/>
            <w:spacing w:val="-1"/>
            <w:sz w:val="22"/>
            <w:szCs w:val="22"/>
          </w:rPr>
          <w:tab/>
        </w:r>
      </w:ins>
      <w:ins w:id="6545" w:author="Stuart McLarnon (NESO)" w:date="2025-01-14T14:03:00Z">
        <w:r w:rsidR="00820A4E" w:rsidRPr="00820A4E">
          <w:rPr>
            <w:rFonts w:ascii="Arial" w:hAnsi="Arial" w:cs="Arial"/>
            <w:spacing w:val="-1"/>
            <w:sz w:val="22"/>
            <w:szCs w:val="22"/>
          </w:rPr>
          <w:t>J.</w:t>
        </w:r>
      </w:ins>
      <w:ins w:id="6546" w:author="Stuart McLarnon (NESO)" w:date="2025-01-14T13:52:00Z">
        <w:r>
          <w:rPr>
            <w:rFonts w:ascii="Arial" w:hAnsi="Arial" w:cs="Arial"/>
            <w:spacing w:val="-1"/>
            <w:sz w:val="22"/>
            <w:szCs w:val="22"/>
          </w:rPr>
          <w:t>A1.3.3.1</w:t>
        </w:r>
        <w:r>
          <w:rPr>
            <w:rFonts w:ascii="Arial" w:hAnsi="Arial" w:cs="Arial"/>
            <w:spacing w:val="-1"/>
            <w:sz w:val="22"/>
            <w:szCs w:val="22"/>
          </w:rPr>
          <w:tab/>
          <w:t>In the first voting round:</w:t>
        </w:r>
      </w:ins>
    </w:p>
    <w:p w14:paraId="4C5E3724" w14:textId="77777777" w:rsidR="00963100" w:rsidRDefault="00963100" w:rsidP="00963100">
      <w:pPr>
        <w:numPr>
          <w:ilvl w:val="0"/>
          <w:numId w:val="94"/>
        </w:numPr>
        <w:kinsoku w:val="0"/>
        <w:overflowPunct w:val="0"/>
        <w:autoSpaceDE/>
        <w:autoSpaceDN/>
        <w:adjustRightInd/>
        <w:spacing w:before="231" w:line="302" w:lineRule="exact"/>
        <w:ind w:right="72"/>
        <w:jc w:val="both"/>
        <w:textAlignment w:val="baseline"/>
        <w:rPr>
          <w:ins w:id="6547" w:author="Stuart McLarnon (NESO)" w:date="2025-01-14T13:52:00Z"/>
          <w:rFonts w:ascii="Arial" w:hAnsi="Arial" w:cs="Arial"/>
          <w:sz w:val="22"/>
          <w:szCs w:val="22"/>
        </w:rPr>
      </w:pPr>
      <w:ins w:id="6548" w:author="Stuart McLarnon (NESO)" w:date="2025-01-14T13:52:00Z">
        <w:r>
          <w:rPr>
            <w:rFonts w:ascii="Arial" w:hAnsi="Arial" w:cs="Arial"/>
            <w:sz w:val="22"/>
            <w:szCs w:val="22"/>
          </w:rPr>
          <w:t>the number of first Preference Votes allocated under all voting papers to each candidate shall be determined.</w:t>
        </w:r>
      </w:ins>
    </w:p>
    <w:p w14:paraId="55764588" w14:textId="77777777" w:rsidR="00963100" w:rsidRDefault="00963100" w:rsidP="00963100">
      <w:pPr>
        <w:numPr>
          <w:ilvl w:val="0"/>
          <w:numId w:val="94"/>
        </w:numPr>
        <w:kinsoku w:val="0"/>
        <w:overflowPunct w:val="0"/>
        <w:autoSpaceDE/>
        <w:autoSpaceDN/>
        <w:adjustRightInd/>
        <w:spacing w:line="516" w:lineRule="exact"/>
        <w:ind w:right="3024"/>
        <w:textAlignment w:val="baseline"/>
        <w:rPr>
          <w:ins w:id="6549" w:author="Stuart McLarnon (NESO)" w:date="2025-01-14T13:52:00Z"/>
          <w:rFonts w:ascii="Arial" w:hAnsi="Arial" w:cs="Arial"/>
          <w:sz w:val="22"/>
          <w:szCs w:val="22"/>
        </w:rPr>
      </w:pPr>
      <w:ins w:id="6550" w:author="Stuart McLarnon (NESO)" w:date="2025-01-14T13:52:00Z">
        <w:r>
          <w:rPr>
            <w:rFonts w:ascii="Arial" w:hAnsi="Arial" w:cs="Arial"/>
            <w:sz w:val="22"/>
            <w:szCs w:val="22"/>
          </w:rPr>
          <w:t>the first round qualifying total shall be: ( T / N ) + 1</w:t>
        </w:r>
      </w:ins>
    </w:p>
    <w:p w14:paraId="35564A00" w14:textId="77777777" w:rsidR="00963100" w:rsidRDefault="00963100" w:rsidP="00963100">
      <w:pPr>
        <w:kinsoku w:val="0"/>
        <w:overflowPunct w:val="0"/>
        <w:autoSpaceDE/>
        <w:autoSpaceDN/>
        <w:adjustRightInd/>
        <w:spacing w:before="343" w:line="253" w:lineRule="exact"/>
        <w:ind w:left="2520"/>
        <w:textAlignment w:val="baseline"/>
        <w:rPr>
          <w:ins w:id="6551" w:author="Stuart McLarnon (NESO)" w:date="2025-01-14T13:52:00Z"/>
          <w:rFonts w:ascii="Arial" w:hAnsi="Arial" w:cs="Arial"/>
          <w:spacing w:val="8"/>
          <w:sz w:val="22"/>
          <w:szCs w:val="22"/>
        </w:rPr>
      </w:pPr>
      <w:ins w:id="6552" w:author="Stuart McLarnon (NESO)" w:date="2025-01-14T13:52:00Z">
        <w:r>
          <w:rPr>
            <w:rFonts w:ascii="Arial" w:hAnsi="Arial" w:cs="Arial"/>
            <w:spacing w:val="8"/>
            <w:sz w:val="22"/>
            <w:szCs w:val="22"/>
          </w:rPr>
          <w:t>Where</w:t>
        </w:r>
      </w:ins>
    </w:p>
    <w:p w14:paraId="4A61A270" w14:textId="77777777" w:rsidR="00963100" w:rsidRDefault="00963100" w:rsidP="00963100">
      <w:pPr>
        <w:widowControl/>
        <w:rPr>
          <w:ins w:id="6553" w:author="Stuart McLarnon (NESO)" w:date="2025-01-14T13:52:00Z"/>
          <w:sz w:val="24"/>
          <w:szCs w:val="24"/>
        </w:rPr>
        <w:sectPr w:rsidR="00963100">
          <w:pgSz w:w="12240" w:h="15840"/>
          <w:pgMar w:top="700" w:right="1310" w:bottom="691" w:left="2050" w:header="720" w:footer="720" w:gutter="0"/>
          <w:cols w:space="720"/>
          <w:noEndnote/>
        </w:sectPr>
      </w:pPr>
    </w:p>
    <w:p w14:paraId="1EA1849F" w14:textId="6EE38D07" w:rsidR="00963100" w:rsidRDefault="00963100" w:rsidP="00963100">
      <w:pPr>
        <w:kinsoku w:val="0"/>
        <w:overflowPunct w:val="0"/>
        <w:autoSpaceDE/>
        <w:autoSpaceDN/>
        <w:adjustRightInd/>
        <w:spacing w:line="267" w:lineRule="exact"/>
        <w:ind w:left="2520" w:right="720"/>
        <w:textAlignment w:val="baseline"/>
        <w:rPr>
          <w:ins w:id="6554" w:author="Stuart McLarnon (NESO)" w:date="2025-01-14T13:52:00Z"/>
          <w:rFonts w:ascii="Arial" w:hAnsi="Arial" w:cs="Arial"/>
          <w:sz w:val="22"/>
          <w:szCs w:val="22"/>
        </w:rPr>
      </w:pPr>
      <w:ins w:id="6555" w:author="Stuart McLarnon (NESO)" w:date="2025-01-14T13:52:00Z">
        <w:del w:id="6556" w:author="Tammy Meek (NESO)" w:date="2025-01-27T15:27:00Z" w16du:dateUtc="2025-01-27T15:27:00Z">
          <w:r>
            <w:rPr>
              <w:noProof/>
            </w:rPr>
            <mc:AlternateContent>
              <mc:Choice Requires="wps">
                <w:drawing>
                  <wp:anchor distT="0" distB="0" distL="0" distR="0" simplePos="0" relativeHeight="251658352" behindDoc="0" locked="0" layoutInCell="0" allowOverlap="1" wp14:anchorId="35380754" wp14:editId="417DF9EE">
                    <wp:simplePos x="0" y="0"/>
                    <wp:positionH relativeFrom="page">
                      <wp:posOffset>3670935</wp:posOffset>
                    </wp:positionH>
                    <wp:positionV relativeFrom="page">
                      <wp:posOffset>9368155</wp:posOffset>
                    </wp:positionV>
                    <wp:extent cx="314960" cy="161290"/>
                    <wp:effectExtent l="0" t="0" r="0" b="0"/>
                    <wp:wrapSquare wrapText="bothSides"/>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80754" id="Text Box 44" o:spid="_x0000_s1348" type="#_x0000_t202" style="position:absolute;left:0;text-align:left;margin-left:289.05pt;margin-top:737.65pt;width:24.8pt;height:12.7pt;z-index:251658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" o:allowincell="f" stroked="f">
                    <v:fill opacity="0"/>
                    <v:textbox inset="0,0,0,0">
                      <w:txbxContent>
                        <w:p w14:paraId="00A8F8CB"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A5</w:t>
                          </w:r>
                        </w:p>
                      </w:txbxContent>
                    </v:textbox>
                    <w10:wrap type="square" anchorx="page" anchory="page"/>
                  </v:shape>
                </w:pict>
              </mc:Fallback>
            </mc:AlternateContent>
          </w:r>
        </w:del>
        <w:r>
          <w:rPr>
            <w:rFonts w:ascii="Arial" w:hAnsi="Arial" w:cs="Arial"/>
            <w:sz w:val="22"/>
            <w:szCs w:val="22"/>
          </w:rPr>
          <w:t>T is the total number of first Preference Votes in all voting papers;</w:t>
        </w:r>
      </w:ins>
    </w:p>
    <w:p w14:paraId="35698AC0" w14:textId="007785AD" w:rsidR="00963100" w:rsidRDefault="00963100" w:rsidP="00963100">
      <w:pPr>
        <w:kinsoku w:val="0"/>
        <w:overflowPunct w:val="0"/>
        <w:autoSpaceDE/>
        <w:autoSpaceDN/>
        <w:adjustRightInd/>
        <w:spacing w:before="286" w:line="251" w:lineRule="exact"/>
        <w:ind w:left="2520"/>
        <w:textAlignment w:val="baseline"/>
        <w:rPr>
          <w:ins w:id="6557" w:author="Stuart McLarnon (NESO)" w:date="2025-01-14T13:52:00Z"/>
          <w:rFonts w:ascii="Arial" w:hAnsi="Arial" w:cs="Arial"/>
          <w:sz w:val="22"/>
          <w:szCs w:val="22"/>
        </w:rPr>
      </w:pPr>
      <w:ins w:id="6558" w:author="Stuart McLarnon (NESO)" w:date="2025-01-14T13:52:00Z">
        <w:r>
          <w:rPr>
            <w:rFonts w:ascii="Arial" w:hAnsi="Arial" w:cs="Arial"/>
            <w:sz w:val="22"/>
            <w:szCs w:val="22"/>
          </w:rPr>
          <w:t xml:space="preserve">N is the number of </w:t>
        </w:r>
        <w:del w:id="6559" w:author="Tammy Meek (NESO)" w:date="2025-01-27T11:23:00Z" w16du:dateUtc="2025-01-27T11:23:00Z">
          <w:r w:rsidRPr="00207ADC" w:rsidDel="002B6C45">
            <w:rPr>
              <w:rFonts w:ascii="Arial" w:hAnsi="Arial" w:cs="Arial"/>
              <w:b/>
              <w:bCs/>
              <w:sz w:val="22"/>
              <w:szCs w:val="22"/>
            </w:rPr>
            <w:delText>Offshore Transmission Owner</w:delText>
          </w:r>
        </w:del>
      </w:ins>
      <w:ins w:id="6560" w:author="Tammy Meek (NESO)" w:date="2025-01-27T11:23:00Z" w16du:dateUtc="2025-01-27T11:23:00Z">
        <w:r w:rsidR="002B6C45" w:rsidRPr="002B6C45">
          <w:rPr>
            <w:rFonts w:ascii="Arial" w:hAnsi="Arial" w:cs="Arial"/>
            <w:i/>
            <w:iCs/>
            <w:sz w:val="22"/>
            <w:szCs w:val="22"/>
          </w:rPr>
          <w:t>Offshore Transmission Owner</w:t>
        </w:r>
      </w:ins>
      <w:ins w:id="6561" w:author="Stuart McLarnon (NESO)" w:date="2025-01-14T13:52:00Z">
        <w:r w:rsidRPr="00132053">
          <w:rPr>
            <w:rFonts w:ascii="Arial" w:hAnsi="Arial" w:cs="Arial"/>
            <w:sz w:val="22"/>
            <w:szCs w:val="22"/>
            <w:rPrChange w:id="6562" w:author="Tammy Meek (NESO)" w:date="2025-01-28T09:35:00Z" w16du:dateUtc="2025-01-28T09:35:00Z">
              <w:rPr>
                <w:rFonts w:ascii="Arial" w:hAnsi="Arial" w:cs="Arial"/>
                <w:b/>
                <w:bCs/>
                <w:sz w:val="22"/>
                <w:szCs w:val="22"/>
              </w:rPr>
            </w:rPrChange>
          </w:rPr>
          <w:t>s’</w:t>
        </w:r>
        <w:r>
          <w:rPr>
            <w:rFonts w:ascii="Arial" w:hAnsi="Arial" w:cs="Arial"/>
            <w:sz w:val="22"/>
            <w:szCs w:val="22"/>
          </w:rPr>
          <w:t xml:space="preserve"> </w:t>
        </w:r>
        <w:del w:id="6563" w:author="Tammy Meek (NESO)" w:date="2025-01-27T11:27:00Z" w16du:dateUtc="2025-01-27T11:27:00Z">
          <w:r w:rsidRPr="00207ADC" w:rsidDel="00AB5FE3">
            <w:rPr>
              <w:rFonts w:ascii="Arial" w:hAnsi="Arial" w:cs="Arial"/>
              <w:b/>
              <w:bCs/>
              <w:sz w:val="22"/>
              <w:szCs w:val="22"/>
            </w:rPr>
            <w:delText>Members</w:delText>
          </w:r>
        </w:del>
      </w:ins>
      <w:ins w:id="6564" w:author="Tammy Meek (NESO)" w:date="2025-01-27T11:27:00Z" w16du:dateUtc="2025-01-27T11:27:00Z">
        <w:r w:rsidR="00AB5FE3" w:rsidRPr="00AB5FE3">
          <w:rPr>
            <w:rFonts w:ascii="Arial" w:hAnsi="Arial" w:cs="Arial"/>
            <w:i/>
            <w:iCs/>
            <w:sz w:val="22"/>
            <w:szCs w:val="22"/>
          </w:rPr>
          <w:t>Members</w:t>
        </w:r>
      </w:ins>
    </w:p>
    <w:p w14:paraId="2CFCAA10" w14:textId="3AF5050A" w:rsidR="00963100" w:rsidRDefault="00963100" w:rsidP="00963100">
      <w:pPr>
        <w:kinsoku w:val="0"/>
        <w:overflowPunct w:val="0"/>
        <w:autoSpaceDE/>
        <w:autoSpaceDN/>
        <w:adjustRightInd/>
        <w:spacing w:before="51" w:line="252" w:lineRule="exact"/>
        <w:ind w:left="2520"/>
        <w:textAlignment w:val="baseline"/>
        <w:rPr>
          <w:ins w:id="6565" w:author="Stuart McLarnon (NESO)" w:date="2025-01-14T13:52:00Z"/>
          <w:rFonts w:ascii="Arial" w:hAnsi="Arial" w:cs="Arial"/>
          <w:sz w:val="22"/>
          <w:szCs w:val="22"/>
        </w:rPr>
      </w:pPr>
      <w:ins w:id="6566" w:author="Stuart McLarnon (NESO)" w:date="2025-01-14T13:52:00Z">
        <w:r>
          <w:rPr>
            <w:rFonts w:ascii="Arial" w:hAnsi="Arial" w:cs="Arial"/>
            <w:sz w:val="22"/>
            <w:szCs w:val="22"/>
          </w:rPr>
          <w:t xml:space="preserve">and/or </w:t>
        </w:r>
        <w:del w:id="6567" w:author="Tammy Meek (NESO)" w:date="2025-01-28T11:49:00Z" w16du:dateUtc="2025-01-28T11:49:00Z">
          <w:r w:rsidDel="00870312">
            <w:rPr>
              <w:rFonts w:ascii="Arial" w:hAnsi="Arial" w:cs="Arial"/>
              <w:sz w:val="22"/>
              <w:szCs w:val="22"/>
            </w:rPr>
            <w:delText>Alternate</w:delText>
          </w:r>
        </w:del>
      </w:ins>
      <w:ins w:id="6568" w:author="Tammy Meek (NESO)" w:date="2025-01-28T11:52:00Z" w16du:dateUtc="2025-01-28T11:52:00Z">
        <w:r w:rsidR="00D669F4" w:rsidRPr="00D669F4">
          <w:rPr>
            <w:rFonts w:ascii="Arial" w:hAnsi="Arial" w:cs="Arial"/>
            <w:sz w:val="22"/>
            <w:szCs w:val="22"/>
          </w:rPr>
          <w:t>Alternate</w:t>
        </w:r>
      </w:ins>
      <w:ins w:id="6569" w:author="Stuart McLarnon (NESO)" w:date="2025-01-14T13:52:00Z">
        <w:r>
          <w:rPr>
            <w:rFonts w:ascii="Arial" w:hAnsi="Arial" w:cs="Arial"/>
            <w:sz w:val="22"/>
            <w:szCs w:val="22"/>
          </w:rPr>
          <w:t xml:space="preserve"> </w:t>
        </w:r>
        <w:del w:id="6570" w:author="Tammy Meek (NESO)" w:date="2025-01-27T11:27:00Z" w16du:dateUtc="2025-01-27T11:27:00Z">
          <w:r w:rsidRPr="00207ADC" w:rsidDel="00AB5FE3">
            <w:rPr>
              <w:rFonts w:ascii="Arial" w:hAnsi="Arial" w:cs="Arial"/>
              <w:b/>
              <w:bCs/>
              <w:sz w:val="22"/>
              <w:szCs w:val="22"/>
            </w:rPr>
            <w:delText>Members</w:delText>
          </w:r>
        </w:del>
      </w:ins>
      <w:ins w:id="6571" w:author="Tammy Meek (NESO)" w:date="2025-01-27T11:27:00Z" w16du:dateUtc="2025-01-27T11:27:00Z">
        <w:r w:rsidR="00AB5FE3" w:rsidRPr="00AB5FE3">
          <w:rPr>
            <w:rFonts w:ascii="Arial" w:hAnsi="Arial" w:cs="Arial"/>
            <w:i/>
            <w:iCs/>
            <w:sz w:val="22"/>
            <w:szCs w:val="22"/>
          </w:rPr>
          <w:t>Members</w:t>
        </w:r>
      </w:ins>
      <w:ins w:id="6572" w:author="Stuart McLarnon (NESO)" w:date="2025-01-14T13:52:00Z">
        <w:r w:rsidRPr="00207ADC">
          <w:rPr>
            <w:rFonts w:ascii="Arial" w:hAnsi="Arial" w:cs="Arial"/>
            <w:b/>
            <w:bCs/>
            <w:sz w:val="22"/>
            <w:szCs w:val="22"/>
          </w:rPr>
          <w:t xml:space="preserve"> </w:t>
        </w:r>
        <w:r>
          <w:rPr>
            <w:rFonts w:ascii="Arial" w:hAnsi="Arial" w:cs="Arial"/>
            <w:sz w:val="22"/>
            <w:szCs w:val="22"/>
          </w:rPr>
          <w:t>to be elected.</w:t>
        </w:r>
      </w:ins>
    </w:p>
    <w:p w14:paraId="7414F822" w14:textId="7FF7EC04" w:rsidR="00963100" w:rsidRDefault="00963100">
      <w:pPr>
        <w:tabs>
          <w:tab w:val="decimal" w:pos="1656"/>
          <w:tab w:val="left" w:pos="2232"/>
        </w:tabs>
        <w:kinsoku w:val="0"/>
        <w:overflowPunct w:val="0"/>
        <w:autoSpaceDE/>
        <w:autoSpaceDN/>
        <w:adjustRightInd/>
        <w:spacing w:before="286" w:line="252" w:lineRule="exact"/>
        <w:ind w:left="2268" w:hanging="1275"/>
        <w:jc w:val="both"/>
        <w:textAlignment w:val="baseline"/>
        <w:rPr>
          <w:ins w:id="6573" w:author="Stuart McLarnon (NESO)" w:date="2025-01-14T13:52:00Z"/>
          <w:del w:id="6574" w:author="Tammy Meek (NESO)" w:date="2025-01-27T14:20:00Z" w16du:dateUtc="2025-01-27T14:20:00Z"/>
          <w:rFonts w:ascii="Arial" w:hAnsi="Arial" w:cs="Arial"/>
          <w:spacing w:val="-1"/>
          <w:sz w:val="22"/>
          <w:szCs w:val="22"/>
        </w:rPr>
        <w:pPrChange w:id="6575" w:author="Tammy Meek (NESO)" w:date="2025-01-28T09:35:00Z" w16du:dateUtc="2025-01-28T09:35:00Z">
          <w:pPr>
            <w:tabs>
              <w:tab w:val="decimal" w:pos="1656"/>
              <w:tab w:val="left" w:pos="2232"/>
            </w:tabs>
            <w:kinsoku w:val="0"/>
            <w:overflowPunct w:val="0"/>
            <w:autoSpaceDE/>
            <w:autoSpaceDN/>
            <w:adjustRightInd/>
            <w:spacing w:before="286" w:line="252" w:lineRule="exact"/>
            <w:ind w:left="1008"/>
            <w:textAlignment w:val="baseline"/>
          </w:pPr>
        </w:pPrChange>
      </w:pPr>
      <w:ins w:id="6576" w:author="Stuart McLarnon (NESO)" w:date="2025-01-14T13:52:00Z">
        <w:r>
          <w:rPr>
            <w:rFonts w:ascii="Arial" w:hAnsi="Arial" w:cs="Arial"/>
            <w:spacing w:val="-1"/>
            <w:sz w:val="22"/>
            <w:szCs w:val="22"/>
          </w:rPr>
          <w:tab/>
        </w:r>
      </w:ins>
      <w:ins w:id="6577" w:author="Stuart McLarnon (NESO)" w:date="2025-01-14T14:03:00Z">
        <w:r w:rsidR="00820A4E" w:rsidRPr="00820A4E">
          <w:rPr>
            <w:rFonts w:ascii="Arial" w:hAnsi="Arial" w:cs="Arial"/>
            <w:spacing w:val="-1"/>
            <w:sz w:val="22"/>
            <w:szCs w:val="22"/>
          </w:rPr>
          <w:t>J.</w:t>
        </w:r>
      </w:ins>
      <w:ins w:id="6578" w:author="Stuart McLarnon (NESO)" w:date="2025-01-14T13:52:00Z">
        <w:r>
          <w:rPr>
            <w:rFonts w:ascii="Arial" w:hAnsi="Arial" w:cs="Arial"/>
            <w:spacing w:val="-1"/>
            <w:sz w:val="22"/>
            <w:szCs w:val="22"/>
          </w:rPr>
          <w:t>A1.3.3.2</w:t>
        </w:r>
        <w:r>
          <w:rPr>
            <w:rFonts w:ascii="Arial" w:hAnsi="Arial" w:cs="Arial"/>
            <w:spacing w:val="-1"/>
            <w:sz w:val="22"/>
            <w:szCs w:val="22"/>
          </w:rPr>
          <w:tab/>
          <w:t>If the number of first Preference Votes allocated to any</w:t>
        </w:r>
      </w:ins>
      <w:ins w:id="6579" w:author="Tammy Meek (NESO)" w:date="2025-01-27T14:20:00Z" w16du:dateUtc="2025-01-27T14:20:00Z">
        <w:r>
          <w:rPr>
            <w:rFonts w:ascii="Arial" w:hAnsi="Arial" w:cs="Arial"/>
            <w:spacing w:val="-1"/>
            <w:sz w:val="22"/>
            <w:szCs w:val="22"/>
          </w:rPr>
          <w:t xml:space="preserve"> </w:t>
        </w:r>
      </w:ins>
      <w:ins w:id="6580" w:author="Stuart McLarnon (NESO)" w:date="2025-01-14T13:52:00Z">
        <w:del w:id="6581" w:author="Tammy Meek (NESO)" w:date="2025-01-27T14:20:00Z" w16du:dateUtc="2025-01-27T14:20:00Z">
          <w:r w:rsidDel="00132053">
            <w:rPr>
              <w:rFonts w:ascii="Arial" w:hAnsi="Arial" w:cs="Arial"/>
              <w:spacing w:val="-1"/>
              <w:sz w:val="22"/>
              <w:szCs w:val="22"/>
            </w:rPr>
            <w:delText xml:space="preserve"> </w:delText>
          </w:r>
        </w:del>
        <w:r>
          <w:rPr>
            <w:rFonts w:ascii="Arial" w:hAnsi="Arial" w:cs="Arial"/>
            <w:spacing w:val="-1"/>
            <w:sz w:val="22"/>
            <w:szCs w:val="22"/>
          </w:rPr>
          <w:t>candidate is</w:t>
        </w:r>
      </w:ins>
      <w:ins w:id="6582" w:author="Tammy Meek (NESO)" w:date="2025-01-27T14:20:00Z" w16du:dateUtc="2025-01-27T14:20:00Z">
        <w:r w:rsidR="00132053">
          <w:rPr>
            <w:rFonts w:ascii="Arial" w:hAnsi="Arial" w:cs="Arial"/>
            <w:spacing w:val="-1"/>
            <w:sz w:val="22"/>
            <w:szCs w:val="22"/>
          </w:rPr>
          <w:t xml:space="preserve"> </w:t>
        </w:r>
      </w:ins>
    </w:p>
    <w:p w14:paraId="638025C3" w14:textId="77777777" w:rsidR="00963100" w:rsidRDefault="00963100">
      <w:pPr>
        <w:tabs>
          <w:tab w:val="decimal" w:pos="1656"/>
          <w:tab w:val="left" w:pos="2232"/>
        </w:tabs>
        <w:kinsoku w:val="0"/>
        <w:overflowPunct w:val="0"/>
        <w:autoSpaceDE/>
        <w:autoSpaceDN/>
        <w:adjustRightInd/>
        <w:spacing w:before="286" w:line="252" w:lineRule="exact"/>
        <w:ind w:left="2268" w:hanging="1275"/>
        <w:jc w:val="both"/>
        <w:textAlignment w:val="baseline"/>
        <w:rPr>
          <w:ins w:id="6583" w:author="Stuart McLarnon (NESO)" w:date="2025-01-14T13:52:00Z"/>
          <w:rFonts w:ascii="Arial" w:hAnsi="Arial" w:cs="Arial"/>
          <w:sz w:val="22"/>
          <w:szCs w:val="22"/>
        </w:rPr>
        <w:pPrChange w:id="6584" w:author="Tammy Meek (NESO)" w:date="2025-01-28T09:35:00Z" w16du:dateUtc="2025-01-28T09:35:00Z">
          <w:pPr>
            <w:kinsoku w:val="0"/>
            <w:overflowPunct w:val="0"/>
            <w:autoSpaceDE/>
            <w:autoSpaceDN/>
            <w:adjustRightInd/>
            <w:spacing w:before="4" w:line="298" w:lineRule="exact"/>
            <w:ind w:left="2232" w:right="936"/>
            <w:textAlignment w:val="baseline"/>
          </w:pPr>
        </w:pPrChange>
      </w:pPr>
      <w:ins w:id="6585" w:author="Stuart McLarnon (NESO)" w:date="2025-01-14T13:52:00Z">
        <w:r>
          <w:rPr>
            <w:rFonts w:ascii="Arial" w:hAnsi="Arial" w:cs="Arial"/>
            <w:sz w:val="22"/>
            <w:szCs w:val="22"/>
          </w:rPr>
          <w:t>equal to or greater than the first round qualifying total, that candidate shall be elected.</w:t>
        </w:r>
      </w:ins>
    </w:p>
    <w:p w14:paraId="46359BF5" w14:textId="44D02DE2" w:rsidR="00963100" w:rsidRDefault="00820A4E" w:rsidP="00963100">
      <w:pPr>
        <w:kinsoku w:val="0"/>
        <w:overflowPunct w:val="0"/>
        <w:autoSpaceDE/>
        <w:autoSpaceDN/>
        <w:adjustRightInd/>
        <w:spacing w:before="288" w:line="269" w:lineRule="exact"/>
        <w:ind w:left="72"/>
        <w:textAlignment w:val="baseline"/>
        <w:rPr>
          <w:ins w:id="6586" w:author="Stuart McLarnon (NESO)" w:date="2025-01-14T13:52:00Z"/>
          <w:rFonts w:ascii="Arial" w:hAnsi="Arial" w:cs="Arial"/>
          <w:b/>
          <w:bCs/>
          <w:spacing w:val="5"/>
          <w:sz w:val="23"/>
          <w:szCs w:val="23"/>
        </w:rPr>
      </w:pPr>
      <w:ins w:id="6587" w:author="Stuart McLarnon (NESO)" w:date="2025-01-14T14:03:00Z">
        <w:r w:rsidRPr="00820A4E">
          <w:rPr>
            <w:rFonts w:ascii="Arial" w:hAnsi="Arial" w:cs="Arial"/>
            <w:spacing w:val="5"/>
            <w:sz w:val="22"/>
            <w:szCs w:val="22"/>
          </w:rPr>
          <w:t>J.</w:t>
        </w:r>
      </w:ins>
      <w:ins w:id="6588" w:author="Stuart McLarnon (NESO)" w:date="2025-01-14T13:52:00Z">
        <w:r w:rsidR="00963100">
          <w:rPr>
            <w:rFonts w:ascii="Arial" w:hAnsi="Arial" w:cs="Arial"/>
            <w:spacing w:val="5"/>
            <w:sz w:val="22"/>
            <w:szCs w:val="22"/>
          </w:rPr>
          <w:t xml:space="preserve">A1.3.4 </w:t>
        </w:r>
        <w:r w:rsidR="00963100">
          <w:rPr>
            <w:rFonts w:ascii="Arial" w:hAnsi="Arial" w:cs="Arial"/>
            <w:b/>
            <w:bCs/>
            <w:spacing w:val="5"/>
            <w:sz w:val="23"/>
            <w:szCs w:val="23"/>
          </w:rPr>
          <w:t>Second voting round</w:t>
        </w:r>
      </w:ins>
    </w:p>
    <w:p w14:paraId="11ACD1FC" w14:textId="559970DB"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ins w:id="6589" w:author="Stuart McLarnon (NESO)" w:date="2025-01-14T13:52:00Z"/>
          <w:rFonts w:ascii="Arial" w:hAnsi="Arial" w:cs="Arial"/>
          <w:spacing w:val="-2"/>
          <w:sz w:val="22"/>
          <w:szCs w:val="22"/>
        </w:rPr>
      </w:pPr>
      <w:ins w:id="6590" w:author="Stuart McLarnon (NESO)" w:date="2025-01-14T13:52:00Z">
        <w:r>
          <w:rPr>
            <w:rFonts w:ascii="Arial" w:hAnsi="Arial" w:cs="Arial"/>
            <w:spacing w:val="-2"/>
            <w:sz w:val="22"/>
            <w:szCs w:val="22"/>
          </w:rPr>
          <w:tab/>
        </w:r>
      </w:ins>
      <w:ins w:id="6591" w:author="Stuart McLarnon (NESO)" w:date="2025-01-14T14:03:00Z">
        <w:r w:rsidR="00820A4E" w:rsidRPr="00820A4E">
          <w:rPr>
            <w:rFonts w:ascii="Arial" w:hAnsi="Arial" w:cs="Arial"/>
            <w:spacing w:val="-2"/>
            <w:sz w:val="22"/>
            <w:szCs w:val="22"/>
          </w:rPr>
          <w:t>J.</w:t>
        </w:r>
      </w:ins>
      <w:ins w:id="6592" w:author="Stuart McLarnon (NESO)" w:date="2025-01-14T13:52:00Z">
        <w:r>
          <w:rPr>
            <w:rFonts w:ascii="Arial" w:hAnsi="Arial" w:cs="Arial"/>
            <w:spacing w:val="-2"/>
            <w:sz w:val="22"/>
            <w:szCs w:val="22"/>
          </w:rPr>
          <w:t>A1.3.4.1</w:t>
        </w:r>
        <w:r>
          <w:rPr>
            <w:rFonts w:ascii="Arial" w:hAnsi="Arial" w:cs="Arial"/>
            <w:spacing w:val="-2"/>
            <w:sz w:val="22"/>
            <w:szCs w:val="22"/>
          </w:rPr>
          <w:tab/>
          <w:t>In the second voting round:</w:t>
        </w:r>
      </w:ins>
    </w:p>
    <w:p w14:paraId="2E006B11" w14:textId="77777777" w:rsidR="00963100" w:rsidRDefault="00963100" w:rsidP="00963100">
      <w:pPr>
        <w:numPr>
          <w:ilvl w:val="0"/>
          <w:numId w:val="95"/>
        </w:numPr>
        <w:kinsoku w:val="0"/>
        <w:overflowPunct w:val="0"/>
        <w:autoSpaceDE/>
        <w:autoSpaceDN/>
        <w:adjustRightInd/>
        <w:spacing w:before="225" w:line="303" w:lineRule="exact"/>
        <w:ind w:right="360"/>
        <w:textAlignment w:val="baseline"/>
        <w:rPr>
          <w:ins w:id="6593" w:author="Stuart McLarnon (NESO)" w:date="2025-01-14T13:52:00Z"/>
          <w:rFonts w:ascii="Arial" w:hAnsi="Arial" w:cs="Arial"/>
          <w:sz w:val="22"/>
          <w:szCs w:val="22"/>
        </w:rPr>
      </w:pPr>
      <w:ins w:id="6594" w:author="Stuart McLarnon (NESO)" w:date="2025-01-14T13:52:00Z">
        <w:r>
          <w:rPr>
            <w:rFonts w:ascii="Arial" w:hAnsi="Arial" w:cs="Arial"/>
            <w:sz w:val="22"/>
            <w:szCs w:val="22"/>
          </w:rPr>
          <w:t>the remaining candidates are those which were not elected in the first voting round;</w:t>
        </w:r>
      </w:ins>
    </w:p>
    <w:p w14:paraId="61183FB1" w14:textId="77777777" w:rsidR="00963100" w:rsidRDefault="00963100" w:rsidP="00963100">
      <w:pPr>
        <w:numPr>
          <w:ilvl w:val="0"/>
          <w:numId w:val="95"/>
        </w:numPr>
        <w:kinsoku w:val="0"/>
        <w:overflowPunct w:val="0"/>
        <w:autoSpaceDE/>
        <w:autoSpaceDN/>
        <w:adjustRightInd/>
        <w:spacing w:before="237" w:line="300" w:lineRule="exact"/>
        <w:ind w:right="216"/>
        <w:textAlignment w:val="baseline"/>
        <w:rPr>
          <w:ins w:id="6595" w:author="Stuart McLarnon (NESO)" w:date="2025-01-14T13:52:00Z"/>
          <w:rFonts w:ascii="Arial" w:hAnsi="Arial" w:cs="Arial"/>
          <w:sz w:val="22"/>
          <w:szCs w:val="22"/>
        </w:rPr>
      </w:pPr>
      <w:ins w:id="6596" w:author="Stuart McLarnon (NESO)" w:date="2025-01-14T13:52:00Z">
        <w:r>
          <w:rPr>
            <w:rFonts w:ascii="Arial" w:hAnsi="Arial" w:cs="Arial"/>
            <w:sz w:val="22"/>
            <w:szCs w:val="22"/>
          </w:rPr>
          <w:t>the remaining voting papers are voting papers other than those under which the first Preference Votes were for candidates elected in the first voting round;</w:t>
        </w:r>
      </w:ins>
    </w:p>
    <w:p w14:paraId="7A50654E" w14:textId="77777777" w:rsidR="00963100" w:rsidRDefault="00963100" w:rsidP="00963100">
      <w:pPr>
        <w:numPr>
          <w:ilvl w:val="0"/>
          <w:numId w:val="95"/>
        </w:numPr>
        <w:kinsoku w:val="0"/>
        <w:overflowPunct w:val="0"/>
        <w:autoSpaceDE/>
        <w:autoSpaceDN/>
        <w:adjustRightInd/>
        <w:spacing w:before="243" w:line="300" w:lineRule="exact"/>
        <w:ind w:right="216"/>
        <w:textAlignment w:val="baseline"/>
        <w:rPr>
          <w:ins w:id="6597" w:author="Stuart McLarnon (NESO)" w:date="2025-01-14T13:52:00Z"/>
          <w:rFonts w:ascii="Arial" w:hAnsi="Arial" w:cs="Arial"/>
          <w:sz w:val="22"/>
          <w:szCs w:val="22"/>
        </w:rPr>
      </w:pPr>
      <w:ins w:id="6598" w:author="Stuart McLarnon (NESO)" w:date="2025-01-14T13:52:00Z">
        <w:r>
          <w:rPr>
            <w:rFonts w:ascii="Arial" w:hAnsi="Arial" w:cs="Arial"/>
            <w:sz w:val="22"/>
            <w:szCs w:val="22"/>
          </w:rPr>
          <w:t>the number of first and second Preference Votes allocated under all remaining voting papers to each remaining candidate shall be determined;</w:t>
        </w:r>
      </w:ins>
    </w:p>
    <w:p w14:paraId="794B52C6" w14:textId="77777777" w:rsidR="00963100" w:rsidRDefault="00963100" w:rsidP="00963100">
      <w:pPr>
        <w:numPr>
          <w:ilvl w:val="0"/>
          <w:numId w:val="95"/>
        </w:numPr>
        <w:kinsoku w:val="0"/>
        <w:overflowPunct w:val="0"/>
        <w:autoSpaceDE/>
        <w:autoSpaceDN/>
        <w:adjustRightInd/>
        <w:spacing w:line="516" w:lineRule="exact"/>
        <w:ind w:right="2664"/>
        <w:textAlignment w:val="baseline"/>
        <w:rPr>
          <w:ins w:id="6599" w:author="Stuart McLarnon (NESO)" w:date="2025-01-14T13:52:00Z"/>
          <w:rFonts w:ascii="Arial" w:hAnsi="Arial" w:cs="Arial"/>
          <w:sz w:val="22"/>
          <w:szCs w:val="22"/>
        </w:rPr>
      </w:pPr>
      <w:ins w:id="6600" w:author="Stuart McLarnon (NESO)" w:date="2025-01-14T13:52:00Z">
        <w:r>
          <w:rPr>
            <w:rFonts w:ascii="Arial" w:hAnsi="Arial" w:cs="Arial"/>
            <w:sz w:val="22"/>
            <w:szCs w:val="22"/>
          </w:rPr>
          <w:t>the second round qualifying total shall be ( T' / N' ) + 1</w:t>
        </w:r>
      </w:ins>
    </w:p>
    <w:p w14:paraId="59B3766E" w14:textId="77777777" w:rsidR="00963100" w:rsidRDefault="00963100" w:rsidP="00963100">
      <w:pPr>
        <w:kinsoku w:val="0"/>
        <w:overflowPunct w:val="0"/>
        <w:autoSpaceDE/>
        <w:autoSpaceDN/>
        <w:adjustRightInd/>
        <w:spacing w:before="343" w:line="252" w:lineRule="exact"/>
        <w:ind w:left="2520"/>
        <w:textAlignment w:val="baseline"/>
        <w:rPr>
          <w:ins w:id="6601" w:author="Stuart McLarnon (NESO)" w:date="2025-01-14T13:52:00Z"/>
          <w:rFonts w:ascii="Arial" w:hAnsi="Arial" w:cs="Arial"/>
          <w:spacing w:val="12"/>
          <w:sz w:val="22"/>
          <w:szCs w:val="22"/>
        </w:rPr>
      </w:pPr>
      <w:ins w:id="6602" w:author="Stuart McLarnon (NESO)" w:date="2025-01-14T13:52:00Z">
        <w:r>
          <w:rPr>
            <w:rFonts w:ascii="Arial" w:hAnsi="Arial" w:cs="Arial"/>
            <w:spacing w:val="12"/>
            <w:sz w:val="22"/>
            <w:szCs w:val="22"/>
          </w:rPr>
          <w:t>Where</w:t>
        </w:r>
      </w:ins>
    </w:p>
    <w:p w14:paraId="54D34795" w14:textId="77777777" w:rsidR="00963100" w:rsidRDefault="00963100" w:rsidP="00963100">
      <w:pPr>
        <w:kinsoku w:val="0"/>
        <w:overflowPunct w:val="0"/>
        <w:autoSpaceDE/>
        <w:autoSpaceDN/>
        <w:adjustRightInd/>
        <w:spacing w:before="231" w:line="302" w:lineRule="exact"/>
        <w:ind w:left="2520" w:right="360"/>
        <w:textAlignment w:val="baseline"/>
        <w:rPr>
          <w:ins w:id="6603" w:author="Stuart McLarnon (NESO)" w:date="2025-01-14T13:52:00Z"/>
          <w:rFonts w:ascii="Arial" w:hAnsi="Arial" w:cs="Arial"/>
          <w:spacing w:val="-2"/>
          <w:sz w:val="22"/>
          <w:szCs w:val="22"/>
        </w:rPr>
      </w:pPr>
      <w:ins w:id="6604" w:author="Stuart McLarnon (NESO)" w:date="2025-01-14T13:52:00Z">
        <w:r>
          <w:rPr>
            <w:rFonts w:ascii="Arial" w:hAnsi="Arial" w:cs="Arial"/>
            <w:spacing w:val="-2"/>
            <w:sz w:val="22"/>
            <w:szCs w:val="22"/>
          </w:rPr>
          <w:t>T' is the total number of first Preference Votes and second Preference Votes allocated under all remaining voting papers;</w:t>
        </w:r>
      </w:ins>
    </w:p>
    <w:p w14:paraId="486DEF01" w14:textId="77615ADF" w:rsidR="00963100" w:rsidRDefault="00963100" w:rsidP="00963100">
      <w:pPr>
        <w:kinsoku w:val="0"/>
        <w:overflowPunct w:val="0"/>
        <w:autoSpaceDE/>
        <w:autoSpaceDN/>
        <w:adjustRightInd/>
        <w:spacing w:before="236" w:line="302" w:lineRule="exact"/>
        <w:ind w:left="2520" w:right="936"/>
        <w:textAlignment w:val="baseline"/>
        <w:rPr>
          <w:ins w:id="6605" w:author="Stuart McLarnon (NESO)" w:date="2025-01-14T13:52:00Z"/>
          <w:rFonts w:ascii="Arial" w:hAnsi="Arial" w:cs="Arial"/>
          <w:spacing w:val="-2"/>
          <w:sz w:val="22"/>
          <w:szCs w:val="22"/>
        </w:rPr>
      </w:pPr>
      <w:ins w:id="6606" w:author="Stuart McLarnon (NESO)" w:date="2025-01-14T13:52:00Z">
        <w:r>
          <w:rPr>
            <w:rFonts w:ascii="Arial" w:hAnsi="Arial" w:cs="Arial"/>
            <w:spacing w:val="-2"/>
            <w:sz w:val="22"/>
            <w:szCs w:val="22"/>
          </w:rPr>
          <w:t xml:space="preserve">N' is the number of </w:t>
        </w:r>
        <w:del w:id="6607" w:author="Tammy Meek (NESO)" w:date="2025-01-27T11:27:00Z" w16du:dateUtc="2025-01-27T11:27:00Z">
          <w:r w:rsidRPr="00207ADC" w:rsidDel="00AB5FE3">
            <w:rPr>
              <w:rFonts w:ascii="Arial" w:hAnsi="Arial" w:cs="Arial"/>
              <w:b/>
              <w:bCs/>
              <w:spacing w:val="-2"/>
              <w:sz w:val="22"/>
              <w:szCs w:val="22"/>
            </w:rPr>
            <w:delText>Members</w:delText>
          </w:r>
        </w:del>
      </w:ins>
      <w:ins w:id="6608" w:author="Tammy Meek (NESO)" w:date="2025-01-27T11:27:00Z" w16du:dateUtc="2025-01-27T11:27:00Z">
        <w:r w:rsidR="00AB5FE3" w:rsidRPr="00AB5FE3">
          <w:rPr>
            <w:rFonts w:ascii="Arial" w:hAnsi="Arial" w:cs="Arial"/>
            <w:i/>
            <w:iCs/>
            <w:spacing w:val="-2"/>
            <w:sz w:val="22"/>
            <w:szCs w:val="22"/>
          </w:rPr>
          <w:t>Members</w:t>
        </w:r>
      </w:ins>
      <w:ins w:id="6609" w:author="Stuart McLarnon (NESO)" w:date="2025-01-14T13:52:00Z">
        <w:r>
          <w:rPr>
            <w:rFonts w:ascii="Arial" w:hAnsi="Arial" w:cs="Arial"/>
            <w:spacing w:val="-2"/>
            <w:sz w:val="22"/>
            <w:szCs w:val="22"/>
          </w:rPr>
          <w:t xml:space="preserve"> and/or </w:t>
        </w:r>
        <w:del w:id="6610" w:author="Tammy Meek (NESO)" w:date="2025-01-28T11:49:00Z" w16du:dateUtc="2025-01-28T11:49:00Z">
          <w:r w:rsidDel="00870312">
            <w:rPr>
              <w:rFonts w:ascii="Arial" w:hAnsi="Arial" w:cs="Arial"/>
              <w:spacing w:val="-2"/>
              <w:sz w:val="22"/>
              <w:szCs w:val="22"/>
            </w:rPr>
            <w:delText>Alternate</w:delText>
          </w:r>
        </w:del>
      </w:ins>
      <w:ins w:id="6611" w:author="Tammy Meek (NESO)" w:date="2025-01-28T11:52:00Z" w16du:dateUtc="2025-01-28T11:52:00Z">
        <w:r w:rsidR="00D669F4" w:rsidRPr="00D669F4">
          <w:rPr>
            <w:rFonts w:ascii="Arial" w:hAnsi="Arial" w:cs="Arial"/>
            <w:spacing w:val="-2"/>
            <w:sz w:val="22"/>
            <w:szCs w:val="22"/>
          </w:rPr>
          <w:t>Alternate</w:t>
        </w:r>
      </w:ins>
      <w:ins w:id="6612" w:author="Stuart McLarnon (NESO)" w:date="2025-01-14T13:52:00Z">
        <w:r>
          <w:rPr>
            <w:rFonts w:ascii="Arial" w:hAnsi="Arial" w:cs="Arial"/>
            <w:spacing w:val="-2"/>
            <w:sz w:val="22"/>
            <w:szCs w:val="22"/>
          </w:rPr>
          <w:t xml:space="preserve"> </w:t>
        </w:r>
        <w:del w:id="6613" w:author="Tammy Meek (NESO)" w:date="2025-01-27T11:27:00Z" w16du:dateUtc="2025-01-27T11:27:00Z">
          <w:r w:rsidRPr="00207ADC" w:rsidDel="00AB5FE3">
            <w:rPr>
              <w:rFonts w:ascii="Arial" w:hAnsi="Arial" w:cs="Arial"/>
              <w:b/>
              <w:bCs/>
              <w:spacing w:val="-2"/>
              <w:sz w:val="22"/>
              <w:szCs w:val="22"/>
            </w:rPr>
            <w:delText>Members</w:delText>
          </w:r>
        </w:del>
      </w:ins>
      <w:ins w:id="6614" w:author="Tammy Meek (NESO)" w:date="2025-01-27T11:27:00Z" w16du:dateUtc="2025-01-27T11:27:00Z">
        <w:r w:rsidR="00AB5FE3" w:rsidRPr="00AB5FE3">
          <w:rPr>
            <w:rFonts w:ascii="Arial" w:hAnsi="Arial" w:cs="Arial"/>
            <w:i/>
            <w:iCs/>
            <w:spacing w:val="-2"/>
            <w:sz w:val="22"/>
            <w:szCs w:val="22"/>
          </w:rPr>
          <w:t>Members</w:t>
        </w:r>
      </w:ins>
      <w:ins w:id="6615" w:author="Stuart McLarnon (NESO)" w:date="2025-01-14T13:52:00Z">
        <w:r w:rsidRPr="00207ADC">
          <w:rPr>
            <w:rFonts w:ascii="Arial" w:hAnsi="Arial" w:cs="Arial"/>
            <w:b/>
            <w:bCs/>
            <w:spacing w:val="-2"/>
            <w:sz w:val="22"/>
            <w:szCs w:val="22"/>
          </w:rPr>
          <w:t xml:space="preserve"> </w:t>
        </w:r>
        <w:r>
          <w:rPr>
            <w:rFonts w:ascii="Arial" w:hAnsi="Arial" w:cs="Arial"/>
            <w:spacing w:val="-2"/>
            <w:sz w:val="22"/>
            <w:szCs w:val="22"/>
          </w:rPr>
          <w:t>remaining to be elected after the first voting round.</w:t>
        </w:r>
      </w:ins>
    </w:p>
    <w:p w14:paraId="3C76C4F7" w14:textId="7187DA93" w:rsidR="00963100" w:rsidRDefault="00963100">
      <w:pPr>
        <w:tabs>
          <w:tab w:val="decimal" w:pos="1656"/>
          <w:tab w:val="left" w:pos="2232"/>
        </w:tabs>
        <w:kinsoku w:val="0"/>
        <w:overflowPunct w:val="0"/>
        <w:autoSpaceDE/>
        <w:autoSpaceDN/>
        <w:adjustRightInd/>
        <w:spacing w:before="286" w:line="252" w:lineRule="exact"/>
        <w:ind w:left="2268" w:hanging="708"/>
        <w:jc w:val="both"/>
        <w:textAlignment w:val="baseline"/>
        <w:rPr>
          <w:ins w:id="6616" w:author="Stuart McLarnon (NESO)" w:date="2025-01-14T13:52:00Z"/>
          <w:del w:id="6617" w:author="Tammy Meek (NESO)" w:date="2025-01-27T14:21:00Z" w16du:dateUtc="2025-01-27T14:21:00Z"/>
          <w:rFonts w:ascii="Arial" w:hAnsi="Arial" w:cs="Arial"/>
          <w:sz w:val="22"/>
          <w:szCs w:val="22"/>
        </w:rPr>
        <w:pPrChange w:id="6618" w:author="Tammy Meek (NESO)" w:date="2025-01-28T09:35:00Z" w16du:dateUtc="2025-01-28T09:35:00Z">
          <w:pPr>
            <w:tabs>
              <w:tab w:val="decimal" w:pos="1656"/>
              <w:tab w:val="left" w:pos="2232"/>
            </w:tabs>
            <w:kinsoku w:val="0"/>
            <w:overflowPunct w:val="0"/>
            <w:autoSpaceDE/>
            <w:autoSpaceDN/>
            <w:adjustRightInd/>
            <w:spacing w:before="286" w:line="252" w:lineRule="exact"/>
            <w:ind w:left="1008"/>
            <w:textAlignment w:val="baseline"/>
          </w:pPr>
        </w:pPrChange>
      </w:pPr>
      <w:ins w:id="6619" w:author="Stuart McLarnon (NESO)" w:date="2025-01-14T13:52:00Z">
        <w:r>
          <w:rPr>
            <w:rFonts w:ascii="Arial" w:hAnsi="Arial" w:cs="Arial"/>
            <w:sz w:val="22"/>
            <w:szCs w:val="22"/>
          </w:rPr>
          <w:tab/>
        </w:r>
      </w:ins>
      <w:ins w:id="6620" w:author="Stuart McLarnon (NESO)" w:date="2025-01-14T14:03:00Z">
        <w:r w:rsidR="00820A4E" w:rsidRPr="00820A4E">
          <w:rPr>
            <w:rFonts w:ascii="Arial" w:hAnsi="Arial" w:cs="Arial"/>
            <w:sz w:val="22"/>
            <w:szCs w:val="22"/>
          </w:rPr>
          <w:t>J.</w:t>
        </w:r>
      </w:ins>
      <w:ins w:id="6621" w:author="Stuart McLarnon (NESO)" w:date="2025-01-14T13:52:00Z">
        <w:r>
          <w:rPr>
            <w:rFonts w:ascii="Arial" w:hAnsi="Arial" w:cs="Arial"/>
            <w:sz w:val="22"/>
            <w:szCs w:val="22"/>
          </w:rPr>
          <w:t>A1.3.4.2</w:t>
        </w:r>
        <w:r>
          <w:rPr>
            <w:rFonts w:ascii="Arial" w:hAnsi="Arial" w:cs="Arial"/>
            <w:sz w:val="22"/>
            <w:szCs w:val="22"/>
          </w:rPr>
          <w:tab/>
          <w:t>If the number of first and second Preference Votes allocated</w:t>
        </w:r>
      </w:ins>
      <w:ins w:id="6622" w:author="Tammy Meek (NESO)" w:date="2025-01-27T14:21:00Z" w16du:dateUtc="2025-01-27T14:21:00Z">
        <w:r>
          <w:rPr>
            <w:rFonts w:ascii="Arial" w:hAnsi="Arial" w:cs="Arial"/>
            <w:sz w:val="22"/>
            <w:szCs w:val="22"/>
          </w:rPr>
          <w:t xml:space="preserve"> </w:t>
        </w:r>
      </w:ins>
      <w:ins w:id="6623" w:author="Stuart McLarnon (NESO)" w:date="2025-01-14T13:52:00Z">
        <w:del w:id="6624" w:author="Tammy Meek (NESO)" w:date="2025-01-27T14:21:00Z" w16du:dateUtc="2025-01-27T14:21:00Z">
          <w:r w:rsidDel="00132053">
            <w:rPr>
              <w:rFonts w:ascii="Arial" w:hAnsi="Arial" w:cs="Arial"/>
              <w:sz w:val="22"/>
              <w:szCs w:val="22"/>
            </w:rPr>
            <w:delText xml:space="preserve"> </w:delText>
          </w:r>
        </w:del>
        <w:r>
          <w:rPr>
            <w:rFonts w:ascii="Arial" w:hAnsi="Arial" w:cs="Arial"/>
            <w:sz w:val="22"/>
            <w:szCs w:val="22"/>
          </w:rPr>
          <w:t>to any</w:t>
        </w:r>
      </w:ins>
      <w:ins w:id="6625" w:author="Tammy Meek (NESO)" w:date="2025-01-27T14:21:00Z" w16du:dateUtc="2025-01-27T14:21:00Z">
        <w:r w:rsidR="00132053">
          <w:rPr>
            <w:rFonts w:ascii="Arial" w:hAnsi="Arial" w:cs="Arial"/>
            <w:sz w:val="22"/>
            <w:szCs w:val="22"/>
          </w:rPr>
          <w:t xml:space="preserve"> </w:t>
        </w:r>
      </w:ins>
    </w:p>
    <w:p w14:paraId="336F1C23" w14:textId="77777777" w:rsidR="00963100" w:rsidRDefault="00963100">
      <w:pPr>
        <w:tabs>
          <w:tab w:val="decimal" w:pos="1656"/>
          <w:tab w:val="left" w:pos="2232"/>
        </w:tabs>
        <w:kinsoku w:val="0"/>
        <w:overflowPunct w:val="0"/>
        <w:autoSpaceDE/>
        <w:autoSpaceDN/>
        <w:adjustRightInd/>
        <w:spacing w:before="286" w:line="252" w:lineRule="exact"/>
        <w:ind w:left="2268" w:hanging="708"/>
        <w:jc w:val="both"/>
        <w:textAlignment w:val="baseline"/>
        <w:rPr>
          <w:ins w:id="6626" w:author="Stuart McLarnon (NESO)" w:date="2025-01-14T13:52:00Z"/>
          <w:rFonts w:ascii="Arial" w:hAnsi="Arial" w:cs="Arial"/>
          <w:sz w:val="22"/>
          <w:szCs w:val="22"/>
        </w:rPr>
        <w:pPrChange w:id="6627" w:author="Tammy Meek (NESO)" w:date="2025-01-28T09:35:00Z" w16du:dateUtc="2025-01-28T09:35:00Z">
          <w:pPr>
            <w:kinsoku w:val="0"/>
            <w:overflowPunct w:val="0"/>
            <w:autoSpaceDE/>
            <w:autoSpaceDN/>
            <w:adjustRightInd/>
            <w:spacing w:before="4" w:line="298" w:lineRule="exact"/>
            <w:ind w:left="2232" w:right="360"/>
            <w:textAlignment w:val="baseline"/>
          </w:pPr>
        </w:pPrChange>
      </w:pPr>
      <w:ins w:id="6628" w:author="Stuart McLarnon (NESO)" w:date="2025-01-14T13:52:00Z">
        <w:r>
          <w:rPr>
            <w:rFonts w:ascii="Arial" w:hAnsi="Arial" w:cs="Arial"/>
            <w:sz w:val="22"/>
            <w:szCs w:val="22"/>
          </w:rPr>
          <w:t>remaining candidate is equal to or greater than the second round qualifying total, that candidate shall be elected.</w:t>
        </w:r>
      </w:ins>
    </w:p>
    <w:p w14:paraId="48972D7A" w14:textId="13F95BBB" w:rsidR="00963100" w:rsidRDefault="00820A4E" w:rsidP="00963100">
      <w:pPr>
        <w:kinsoku w:val="0"/>
        <w:overflowPunct w:val="0"/>
        <w:autoSpaceDE/>
        <w:autoSpaceDN/>
        <w:adjustRightInd/>
        <w:spacing w:before="288" w:line="269" w:lineRule="exact"/>
        <w:ind w:left="72"/>
        <w:textAlignment w:val="baseline"/>
        <w:rPr>
          <w:ins w:id="6629" w:author="Stuart McLarnon (NESO)" w:date="2025-01-14T13:52:00Z"/>
          <w:rFonts w:ascii="Arial" w:hAnsi="Arial" w:cs="Arial"/>
          <w:b/>
          <w:bCs/>
          <w:spacing w:val="6"/>
          <w:sz w:val="23"/>
          <w:szCs w:val="23"/>
        </w:rPr>
      </w:pPr>
      <w:ins w:id="6630" w:author="Stuart McLarnon (NESO)" w:date="2025-01-14T14:03:00Z">
        <w:r w:rsidRPr="00820A4E">
          <w:rPr>
            <w:rFonts w:ascii="Arial" w:hAnsi="Arial" w:cs="Arial"/>
            <w:spacing w:val="6"/>
            <w:sz w:val="22"/>
            <w:szCs w:val="22"/>
          </w:rPr>
          <w:t>J.</w:t>
        </w:r>
      </w:ins>
      <w:ins w:id="6631" w:author="Stuart McLarnon (NESO)" w:date="2025-01-14T13:52:00Z">
        <w:r w:rsidR="00963100">
          <w:rPr>
            <w:rFonts w:ascii="Arial" w:hAnsi="Arial" w:cs="Arial"/>
            <w:spacing w:val="6"/>
            <w:sz w:val="22"/>
            <w:szCs w:val="22"/>
          </w:rPr>
          <w:t xml:space="preserve">A1.3.5 </w:t>
        </w:r>
        <w:r w:rsidR="00963100">
          <w:rPr>
            <w:rFonts w:ascii="Arial" w:hAnsi="Arial" w:cs="Arial"/>
            <w:b/>
            <w:bCs/>
            <w:spacing w:val="6"/>
            <w:sz w:val="23"/>
            <w:szCs w:val="23"/>
          </w:rPr>
          <w:t>Third voting round</w:t>
        </w:r>
      </w:ins>
    </w:p>
    <w:p w14:paraId="6AB87516" w14:textId="36AC8A3D" w:rsidR="00963100" w:rsidRDefault="00963100" w:rsidP="00963100">
      <w:pPr>
        <w:tabs>
          <w:tab w:val="decimal" w:pos="1656"/>
          <w:tab w:val="left" w:pos="2232"/>
        </w:tabs>
        <w:kinsoku w:val="0"/>
        <w:overflowPunct w:val="0"/>
        <w:autoSpaceDE/>
        <w:autoSpaceDN/>
        <w:adjustRightInd/>
        <w:spacing w:before="280" w:line="252" w:lineRule="exact"/>
        <w:ind w:left="1008"/>
        <w:textAlignment w:val="baseline"/>
        <w:rPr>
          <w:ins w:id="6632" w:author="Stuart McLarnon (NESO)" w:date="2025-01-14T13:52:00Z"/>
          <w:rFonts w:ascii="Arial" w:hAnsi="Arial" w:cs="Arial"/>
          <w:spacing w:val="-2"/>
          <w:sz w:val="22"/>
          <w:szCs w:val="22"/>
        </w:rPr>
      </w:pPr>
      <w:ins w:id="6633" w:author="Stuart McLarnon (NESO)" w:date="2025-01-14T13:52:00Z">
        <w:r>
          <w:rPr>
            <w:rFonts w:ascii="Arial" w:hAnsi="Arial" w:cs="Arial"/>
            <w:spacing w:val="-2"/>
            <w:sz w:val="22"/>
            <w:szCs w:val="22"/>
          </w:rPr>
          <w:tab/>
        </w:r>
      </w:ins>
      <w:ins w:id="6634" w:author="Stuart McLarnon (NESO)" w:date="2025-01-14T14:03:00Z">
        <w:r w:rsidR="00820A4E" w:rsidRPr="00820A4E">
          <w:rPr>
            <w:rFonts w:ascii="Arial" w:hAnsi="Arial" w:cs="Arial"/>
            <w:spacing w:val="-2"/>
            <w:sz w:val="22"/>
            <w:szCs w:val="22"/>
          </w:rPr>
          <w:t>J.</w:t>
        </w:r>
      </w:ins>
      <w:ins w:id="6635" w:author="Stuart McLarnon (NESO)" w:date="2025-01-14T13:52:00Z">
        <w:r>
          <w:rPr>
            <w:rFonts w:ascii="Arial" w:hAnsi="Arial" w:cs="Arial"/>
            <w:spacing w:val="-2"/>
            <w:sz w:val="22"/>
            <w:szCs w:val="22"/>
          </w:rPr>
          <w:t>A1.3.5.1</w:t>
        </w:r>
        <w:r>
          <w:rPr>
            <w:rFonts w:ascii="Arial" w:hAnsi="Arial" w:cs="Arial"/>
            <w:spacing w:val="-2"/>
            <w:sz w:val="22"/>
            <w:szCs w:val="22"/>
          </w:rPr>
          <w:tab/>
          <w:t>In the third voting round:</w:t>
        </w:r>
      </w:ins>
    </w:p>
    <w:p w14:paraId="4170D00B" w14:textId="77777777" w:rsidR="00963100" w:rsidRDefault="00963100" w:rsidP="00963100">
      <w:pPr>
        <w:kinsoku w:val="0"/>
        <w:overflowPunct w:val="0"/>
        <w:autoSpaceDE/>
        <w:autoSpaceDN/>
        <w:adjustRightInd/>
        <w:spacing w:before="225" w:line="303" w:lineRule="exact"/>
        <w:ind w:left="2520" w:right="360" w:hanging="288"/>
        <w:textAlignment w:val="baseline"/>
        <w:rPr>
          <w:ins w:id="6636" w:author="Tammy Meek (NESO)" w:date="2025-01-27T14:21:00Z" w16du:dateUtc="2025-01-27T14:21:00Z"/>
          <w:rFonts w:ascii="Arial" w:hAnsi="Arial" w:cs="Arial"/>
          <w:sz w:val="22"/>
          <w:szCs w:val="22"/>
        </w:rPr>
      </w:pPr>
      <w:ins w:id="6637" w:author="Stuart McLarnon (NESO)" w:date="2025-01-14T13:52:00Z">
        <w:r>
          <w:rPr>
            <w:rFonts w:ascii="Arial" w:hAnsi="Arial" w:cs="Arial"/>
            <w:sz w:val="22"/>
            <w:szCs w:val="22"/>
          </w:rPr>
          <w:t>(a) the remaining candidates are those which were not elected in the first or second voting rounds;</w:t>
        </w:r>
      </w:ins>
    </w:p>
    <w:p w14:paraId="3E1A2F78" w14:textId="77777777" w:rsidR="00132053" w:rsidRDefault="00132053" w:rsidP="00963100">
      <w:pPr>
        <w:kinsoku w:val="0"/>
        <w:overflowPunct w:val="0"/>
        <w:autoSpaceDE/>
        <w:autoSpaceDN/>
        <w:adjustRightInd/>
        <w:spacing w:before="225" w:line="303" w:lineRule="exact"/>
        <w:ind w:left="2520" w:right="360" w:hanging="288"/>
        <w:textAlignment w:val="baseline"/>
        <w:rPr>
          <w:ins w:id="6638" w:author="Stuart McLarnon (NESO)" w:date="2025-01-14T13:52:00Z"/>
          <w:rFonts w:ascii="Arial" w:hAnsi="Arial" w:cs="Arial"/>
          <w:sz w:val="22"/>
          <w:szCs w:val="22"/>
        </w:rPr>
      </w:pPr>
    </w:p>
    <w:p w14:paraId="1FEA03EC" w14:textId="582F4FA9" w:rsidR="00963100" w:rsidRDefault="00963100" w:rsidP="00963100">
      <w:pPr>
        <w:widowControl/>
        <w:rPr>
          <w:ins w:id="6639" w:author="Stuart McLarnon (NESO)" w:date="2025-01-14T13:52:00Z"/>
          <w:del w:id="6640" w:author="Tammy Meek (NESO)" w:date="2025-01-27T14:21:00Z" w16du:dateUtc="2025-01-27T14:21:00Z"/>
          <w:sz w:val="24"/>
          <w:szCs w:val="24"/>
        </w:rPr>
        <w:sectPr w:rsidR="00963100">
          <w:pgSz w:w="12240" w:h="15840"/>
          <w:pgMar w:top="720" w:right="1334" w:bottom="691" w:left="2026" w:header="720" w:footer="720" w:gutter="0"/>
          <w:cols w:space="720"/>
          <w:noEndnote/>
        </w:sectPr>
      </w:pPr>
    </w:p>
    <w:p w14:paraId="6FA54AF9" w14:textId="6AF3394A" w:rsidR="00963100" w:rsidRDefault="00963100" w:rsidP="00963100">
      <w:pPr>
        <w:numPr>
          <w:ilvl w:val="0"/>
          <w:numId w:val="96"/>
        </w:numPr>
        <w:kinsoku w:val="0"/>
        <w:overflowPunct w:val="0"/>
        <w:autoSpaceDE/>
        <w:autoSpaceDN/>
        <w:adjustRightInd/>
        <w:spacing w:line="279" w:lineRule="exact"/>
        <w:jc w:val="both"/>
        <w:textAlignment w:val="baseline"/>
        <w:rPr>
          <w:ins w:id="6641" w:author="Stuart McLarnon (NESO)" w:date="2025-01-14T13:52:00Z"/>
          <w:rFonts w:ascii="Arial" w:hAnsi="Arial" w:cs="Arial"/>
          <w:sz w:val="22"/>
          <w:szCs w:val="22"/>
        </w:rPr>
      </w:pPr>
      <w:ins w:id="6642" w:author="Stuart McLarnon (NESO)" w:date="2025-01-14T13:52:00Z">
        <w:del w:id="6643" w:author="Tammy Meek (NESO)" w:date="2025-01-27T15:27:00Z" w16du:dateUtc="2025-01-27T15:27:00Z">
          <w:r>
            <w:rPr>
              <w:noProof/>
            </w:rPr>
            <mc:AlternateContent>
              <mc:Choice Requires="wps">
                <w:drawing>
                  <wp:anchor distT="0" distB="0" distL="0" distR="0" simplePos="0" relativeHeight="251658353" behindDoc="0" locked="0" layoutInCell="0" allowOverlap="1" wp14:anchorId="18EA0631" wp14:editId="64FC3A66">
                    <wp:simplePos x="0" y="0"/>
                    <wp:positionH relativeFrom="page">
                      <wp:posOffset>3670935</wp:posOffset>
                    </wp:positionH>
                    <wp:positionV relativeFrom="page">
                      <wp:posOffset>9371330</wp:posOffset>
                    </wp:positionV>
                    <wp:extent cx="314960" cy="161290"/>
                    <wp:effectExtent l="0" t="0" r="0" b="0"/>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A0631" id="Text Box 43" o:spid="_x0000_s1349" type="#_x0000_t202" style="position:absolute;left:0;text-align:left;margin-left:289.05pt;margin-top:737.9pt;width:24.8pt;height:12.7pt;z-index:25165835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EBdyJX5AQAA3wMAAA4AAAAAAAAAAAAAAAAA&#10;LgIAAGRycy9lMm9Eb2MueG1sUEsBAi0AFAAGAAgAAAAhACKnHBvfAAAADQEAAA8AAAAAAAAAAAAA&#10;AAAAUwQAAGRycy9kb3ducmV2LnhtbFBLBQYAAAAABAAEAPMAAABfBQAAAAA=&#10;" o:allowincell="f" stroked="f">
                    <v:fill opacity="0"/>
                    <v:textbox inset="0,0,0,0">
                      <w:txbxContent>
                        <w:p w14:paraId="2ADD45BD"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A6</w:t>
                          </w:r>
                        </w:p>
                      </w:txbxContent>
                    </v:textbox>
                    <w10:wrap type="square" anchorx="page" anchory="page"/>
                  </v:shape>
                </w:pict>
              </mc:Fallback>
            </mc:AlternateContent>
          </w:r>
        </w:del>
        <w:r>
          <w:rPr>
            <w:rFonts w:ascii="Arial" w:hAnsi="Arial" w:cs="Arial"/>
            <w:sz w:val="22"/>
            <w:szCs w:val="22"/>
          </w:rPr>
          <w:t>the remaining voting papers are voting papers other than those under which the first or second Preference Votes were for candidates elected in the first or second voting rounds;</w:t>
        </w:r>
      </w:ins>
    </w:p>
    <w:p w14:paraId="333A3548" w14:textId="77777777" w:rsidR="00963100" w:rsidRDefault="00963100" w:rsidP="00963100">
      <w:pPr>
        <w:numPr>
          <w:ilvl w:val="0"/>
          <w:numId w:val="96"/>
        </w:numPr>
        <w:kinsoku w:val="0"/>
        <w:overflowPunct w:val="0"/>
        <w:autoSpaceDE/>
        <w:autoSpaceDN/>
        <w:adjustRightInd/>
        <w:spacing w:before="233" w:line="300" w:lineRule="exact"/>
        <w:jc w:val="both"/>
        <w:textAlignment w:val="baseline"/>
        <w:rPr>
          <w:ins w:id="6644" w:author="Stuart McLarnon (NESO)" w:date="2025-01-14T13:52:00Z"/>
          <w:rFonts w:ascii="Arial" w:hAnsi="Arial" w:cs="Arial"/>
          <w:sz w:val="22"/>
          <w:szCs w:val="22"/>
        </w:rPr>
      </w:pPr>
      <w:ins w:id="6645" w:author="Stuart McLarnon (NESO)" w:date="2025-01-14T13:52:00Z">
        <w:r>
          <w:rPr>
            <w:rFonts w:ascii="Arial" w:hAnsi="Arial" w:cs="Arial"/>
            <w:sz w:val="22"/>
            <w:szCs w:val="22"/>
          </w:rPr>
          <w:t>the number of first, second and third Preference Votes allocated under all remaining voting papers to each remaining candidate shall be determined;</w:t>
        </w:r>
      </w:ins>
    </w:p>
    <w:p w14:paraId="5B1AEAB0" w14:textId="77777777" w:rsidR="00963100" w:rsidRDefault="00963100" w:rsidP="00963100">
      <w:pPr>
        <w:numPr>
          <w:ilvl w:val="0"/>
          <w:numId w:val="96"/>
        </w:numPr>
        <w:kinsoku w:val="0"/>
        <w:overflowPunct w:val="0"/>
        <w:autoSpaceDE/>
        <w:autoSpaceDN/>
        <w:adjustRightInd/>
        <w:spacing w:line="516" w:lineRule="exact"/>
        <w:ind w:right="2808"/>
        <w:textAlignment w:val="baseline"/>
        <w:rPr>
          <w:ins w:id="6646" w:author="Stuart McLarnon (NESO)" w:date="2025-01-14T13:52:00Z"/>
          <w:rFonts w:ascii="Arial" w:hAnsi="Arial" w:cs="Arial"/>
          <w:sz w:val="22"/>
          <w:szCs w:val="22"/>
        </w:rPr>
      </w:pPr>
      <w:ins w:id="6647" w:author="Stuart McLarnon (NESO)" w:date="2025-01-14T13:52:00Z">
        <w:r>
          <w:rPr>
            <w:rFonts w:ascii="Arial" w:hAnsi="Arial" w:cs="Arial"/>
            <w:sz w:val="22"/>
            <w:szCs w:val="22"/>
          </w:rPr>
          <w:t>the third round qualifying total shall be ( T" / N" ) + 1</w:t>
        </w:r>
      </w:ins>
    </w:p>
    <w:p w14:paraId="32AA527B" w14:textId="77777777" w:rsidR="00963100" w:rsidRDefault="00963100" w:rsidP="00963100">
      <w:pPr>
        <w:kinsoku w:val="0"/>
        <w:overflowPunct w:val="0"/>
        <w:autoSpaceDE/>
        <w:autoSpaceDN/>
        <w:adjustRightInd/>
        <w:spacing w:before="343" w:line="252" w:lineRule="exact"/>
        <w:ind w:left="2520"/>
        <w:textAlignment w:val="baseline"/>
        <w:rPr>
          <w:ins w:id="6648" w:author="Stuart McLarnon (NESO)" w:date="2025-01-14T13:52:00Z"/>
          <w:rFonts w:ascii="Arial" w:hAnsi="Arial" w:cs="Arial"/>
          <w:spacing w:val="11"/>
          <w:sz w:val="22"/>
          <w:szCs w:val="22"/>
        </w:rPr>
      </w:pPr>
      <w:ins w:id="6649" w:author="Stuart McLarnon (NESO)" w:date="2025-01-14T13:52:00Z">
        <w:r>
          <w:rPr>
            <w:rFonts w:ascii="Arial" w:hAnsi="Arial" w:cs="Arial"/>
            <w:spacing w:val="11"/>
            <w:sz w:val="22"/>
            <w:szCs w:val="22"/>
          </w:rPr>
          <w:t>Where</w:t>
        </w:r>
      </w:ins>
    </w:p>
    <w:p w14:paraId="4B2B0BC7" w14:textId="77777777" w:rsidR="00963100" w:rsidRDefault="00963100" w:rsidP="00963100">
      <w:pPr>
        <w:kinsoku w:val="0"/>
        <w:overflowPunct w:val="0"/>
        <w:autoSpaceDE/>
        <w:autoSpaceDN/>
        <w:adjustRightInd/>
        <w:spacing w:before="233" w:line="300" w:lineRule="exact"/>
        <w:ind w:left="2520"/>
        <w:jc w:val="both"/>
        <w:textAlignment w:val="baseline"/>
        <w:rPr>
          <w:ins w:id="6650" w:author="Stuart McLarnon (NESO)" w:date="2025-01-14T13:52:00Z"/>
          <w:rFonts w:ascii="Arial" w:hAnsi="Arial" w:cs="Arial"/>
          <w:sz w:val="22"/>
          <w:szCs w:val="22"/>
        </w:rPr>
      </w:pPr>
      <w:ins w:id="6651" w:author="Stuart McLarnon (NESO)" w:date="2025-01-14T13:52:00Z">
        <w:r>
          <w:rPr>
            <w:rFonts w:ascii="Arial" w:hAnsi="Arial" w:cs="Arial"/>
            <w:sz w:val="22"/>
            <w:szCs w:val="22"/>
          </w:rPr>
          <w:t>T" is the total number of first Preference Votes, second Preference Votes and third Preference Votes allocated under all remaining voting papers;</w:t>
        </w:r>
      </w:ins>
    </w:p>
    <w:p w14:paraId="4D6FBBFE" w14:textId="5DB5D267" w:rsidR="00963100" w:rsidRDefault="00963100" w:rsidP="00963100">
      <w:pPr>
        <w:kinsoku w:val="0"/>
        <w:overflowPunct w:val="0"/>
        <w:autoSpaceDE/>
        <w:autoSpaceDN/>
        <w:adjustRightInd/>
        <w:spacing w:before="246" w:line="297" w:lineRule="exact"/>
        <w:ind w:left="2520"/>
        <w:jc w:val="both"/>
        <w:textAlignment w:val="baseline"/>
        <w:rPr>
          <w:ins w:id="6652" w:author="Stuart McLarnon (NESO)" w:date="2025-01-14T13:52:00Z"/>
          <w:rFonts w:ascii="Arial" w:hAnsi="Arial" w:cs="Arial"/>
          <w:sz w:val="22"/>
          <w:szCs w:val="22"/>
        </w:rPr>
      </w:pPr>
      <w:ins w:id="6653" w:author="Stuart McLarnon (NESO)" w:date="2025-01-14T13:52:00Z">
        <w:r>
          <w:rPr>
            <w:rFonts w:ascii="Arial" w:hAnsi="Arial" w:cs="Arial"/>
            <w:sz w:val="22"/>
            <w:szCs w:val="22"/>
          </w:rPr>
          <w:t xml:space="preserve">N" is the number of </w:t>
        </w:r>
        <w:del w:id="6654" w:author="Tammy Meek (NESO)" w:date="2025-01-27T11:27:00Z" w16du:dateUtc="2025-01-27T11:27:00Z">
          <w:r w:rsidRPr="00207ADC" w:rsidDel="00AB5FE3">
            <w:rPr>
              <w:rFonts w:ascii="Arial" w:hAnsi="Arial" w:cs="Arial"/>
              <w:b/>
              <w:bCs/>
              <w:sz w:val="22"/>
              <w:szCs w:val="22"/>
            </w:rPr>
            <w:delText>Members</w:delText>
          </w:r>
        </w:del>
      </w:ins>
      <w:ins w:id="6655" w:author="Tammy Meek (NESO)" w:date="2025-01-27T11:27:00Z" w16du:dateUtc="2025-01-27T11:27:00Z">
        <w:r w:rsidR="00AB5FE3" w:rsidRPr="00AB5FE3">
          <w:rPr>
            <w:rFonts w:ascii="Arial" w:hAnsi="Arial" w:cs="Arial"/>
            <w:i/>
            <w:iCs/>
            <w:sz w:val="22"/>
            <w:szCs w:val="22"/>
          </w:rPr>
          <w:t>Members</w:t>
        </w:r>
      </w:ins>
      <w:ins w:id="6656" w:author="Stuart McLarnon (NESO)" w:date="2025-01-14T13:52:00Z">
        <w:r>
          <w:rPr>
            <w:rFonts w:ascii="Arial" w:hAnsi="Arial" w:cs="Arial"/>
            <w:sz w:val="22"/>
            <w:szCs w:val="22"/>
          </w:rPr>
          <w:t xml:space="preserve"> remaining to be elected after the first and second voting rounds.</w:t>
        </w:r>
      </w:ins>
    </w:p>
    <w:p w14:paraId="528BCBED" w14:textId="7A0B9C29" w:rsidR="00963100" w:rsidRDefault="00820A4E" w:rsidP="00963100">
      <w:pPr>
        <w:tabs>
          <w:tab w:val="left" w:pos="2232"/>
        </w:tabs>
        <w:kinsoku w:val="0"/>
        <w:overflowPunct w:val="0"/>
        <w:autoSpaceDE/>
        <w:autoSpaceDN/>
        <w:adjustRightInd/>
        <w:spacing w:before="295" w:line="252" w:lineRule="exact"/>
        <w:ind w:left="1080"/>
        <w:textAlignment w:val="baseline"/>
        <w:rPr>
          <w:ins w:id="6657" w:author="Stuart McLarnon (NESO)" w:date="2025-01-14T13:52:00Z"/>
          <w:rFonts w:ascii="Arial" w:hAnsi="Arial" w:cs="Arial"/>
          <w:sz w:val="22"/>
          <w:szCs w:val="22"/>
        </w:rPr>
      </w:pPr>
      <w:ins w:id="6658" w:author="Stuart McLarnon (NESO)" w:date="2025-01-14T14:03:00Z">
        <w:r w:rsidRPr="00820A4E">
          <w:rPr>
            <w:rFonts w:ascii="Arial" w:hAnsi="Arial" w:cs="Arial"/>
            <w:sz w:val="22"/>
            <w:szCs w:val="22"/>
          </w:rPr>
          <w:t>J.</w:t>
        </w:r>
      </w:ins>
      <w:ins w:id="6659" w:author="Stuart McLarnon (NESO)" w:date="2025-01-14T13:52:00Z">
        <w:r w:rsidR="00963100">
          <w:rPr>
            <w:rFonts w:ascii="Arial" w:hAnsi="Arial" w:cs="Arial"/>
            <w:sz w:val="22"/>
            <w:szCs w:val="22"/>
          </w:rPr>
          <w:t>A1.3.5.2</w:t>
        </w:r>
        <w:r w:rsidR="00963100">
          <w:rPr>
            <w:rFonts w:ascii="Arial" w:hAnsi="Arial" w:cs="Arial"/>
            <w:sz w:val="22"/>
            <w:szCs w:val="22"/>
          </w:rPr>
          <w:tab/>
          <w:t>If the number of first, second and third Preference Votes allocated</w:t>
        </w:r>
      </w:ins>
    </w:p>
    <w:p w14:paraId="581B15F8" w14:textId="77777777" w:rsidR="00963100" w:rsidRDefault="00963100" w:rsidP="00963100">
      <w:pPr>
        <w:kinsoku w:val="0"/>
        <w:overflowPunct w:val="0"/>
        <w:autoSpaceDE/>
        <w:autoSpaceDN/>
        <w:adjustRightInd/>
        <w:spacing w:line="298" w:lineRule="exact"/>
        <w:ind w:left="2304"/>
        <w:jc w:val="both"/>
        <w:textAlignment w:val="baseline"/>
        <w:rPr>
          <w:ins w:id="6660" w:author="Stuart McLarnon (NESO)" w:date="2025-01-14T13:52:00Z"/>
          <w:rFonts w:ascii="Arial" w:hAnsi="Arial" w:cs="Arial"/>
          <w:sz w:val="22"/>
          <w:szCs w:val="22"/>
        </w:rPr>
      </w:pPr>
      <w:ins w:id="6661" w:author="Stuart McLarnon (NESO)" w:date="2025-01-14T13:52:00Z">
        <w:r>
          <w:rPr>
            <w:rFonts w:ascii="Arial" w:hAnsi="Arial" w:cs="Arial"/>
            <w:sz w:val="22"/>
            <w:szCs w:val="22"/>
          </w:rPr>
          <w:t>to any remaining candidate is equal to or greater than the third round qualifying total, that candidate shall be elected.</w:t>
        </w:r>
      </w:ins>
    </w:p>
    <w:p w14:paraId="2226A0E4" w14:textId="7B992F01" w:rsidR="00963100" w:rsidRDefault="00820A4E" w:rsidP="00963100">
      <w:pPr>
        <w:tabs>
          <w:tab w:val="left" w:pos="1080"/>
        </w:tabs>
        <w:kinsoku w:val="0"/>
        <w:overflowPunct w:val="0"/>
        <w:autoSpaceDE/>
        <w:autoSpaceDN/>
        <w:adjustRightInd/>
        <w:spacing w:before="288" w:line="260" w:lineRule="exact"/>
        <w:textAlignment w:val="baseline"/>
        <w:rPr>
          <w:ins w:id="6662" w:author="Stuart McLarnon (NESO)" w:date="2025-01-14T13:52:00Z"/>
          <w:rFonts w:ascii="Arial" w:hAnsi="Arial" w:cs="Arial"/>
          <w:b/>
          <w:bCs/>
          <w:spacing w:val="-1"/>
          <w:sz w:val="23"/>
          <w:szCs w:val="23"/>
        </w:rPr>
      </w:pPr>
      <w:ins w:id="6663" w:author="Stuart McLarnon (NESO)" w:date="2025-01-14T14:03:00Z">
        <w:r w:rsidRPr="00820A4E">
          <w:rPr>
            <w:rFonts w:ascii="Arial" w:hAnsi="Arial" w:cs="Arial"/>
            <w:spacing w:val="-1"/>
            <w:sz w:val="22"/>
            <w:szCs w:val="22"/>
          </w:rPr>
          <w:t>J.</w:t>
        </w:r>
      </w:ins>
      <w:ins w:id="6664" w:author="Stuart McLarnon (NESO)" w:date="2025-01-14T13:52:00Z">
        <w:r w:rsidR="00963100">
          <w:rPr>
            <w:rFonts w:ascii="Arial" w:hAnsi="Arial" w:cs="Arial"/>
            <w:spacing w:val="-1"/>
            <w:sz w:val="22"/>
            <w:szCs w:val="22"/>
          </w:rPr>
          <w:t>A1.3.6</w:t>
        </w:r>
        <w:r w:rsidR="00963100">
          <w:rPr>
            <w:rFonts w:ascii="Arial" w:hAnsi="Arial" w:cs="Arial"/>
            <w:spacing w:val="-1"/>
            <w:sz w:val="22"/>
            <w:szCs w:val="22"/>
          </w:rPr>
          <w:tab/>
        </w:r>
        <w:r w:rsidR="00963100">
          <w:rPr>
            <w:rFonts w:ascii="Arial" w:hAnsi="Arial" w:cs="Arial"/>
            <w:b/>
            <w:bCs/>
            <w:spacing w:val="-1"/>
            <w:sz w:val="23"/>
            <w:szCs w:val="23"/>
          </w:rPr>
          <w:t>Further provisions</w:t>
        </w:r>
      </w:ins>
    </w:p>
    <w:p w14:paraId="3EF6FD7B" w14:textId="69BFD9D8" w:rsidR="00963100" w:rsidRDefault="00820A4E" w:rsidP="00963100">
      <w:pPr>
        <w:tabs>
          <w:tab w:val="left" w:pos="2232"/>
        </w:tabs>
        <w:kinsoku w:val="0"/>
        <w:overflowPunct w:val="0"/>
        <w:autoSpaceDE/>
        <w:autoSpaceDN/>
        <w:adjustRightInd/>
        <w:spacing w:before="289" w:line="252" w:lineRule="exact"/>
        <w:ind w:left="1080"/>
        <w:textAlignment w:val="baseline"/>
        <w:rPr>
          <w:ins w:id="6665" w:author="Stuart McLarnon (NESO)" w:date="2025-01-14T13:52:00Z"/>
          <w:rFonts w:ascii="Arial" w:hAnsi="Arial" w:cs="Arial"/>
          <w:spacing w:val="1"/>
          <w:sz w:val="22"/>
          <w:szCs w:val="22"/>
        </w:rPr>
      </w:pPr>
      <w:ins w:id="6666" w:author="Stuart McLarnon (NESO)" w:date="2025-01-14T14:03:00Z">
        <w:r w:rsidRPr="00820A4E">
          <w:rPr>
            <w:rFonts w:ascii="Arial" w:hAnsi="Arial" w:cs="Arial"/>
            <w:spacing w:val="1"/>
            <w:sz w:val="22"/>
            <w:szCs w:val="22"/>
          </w:rPr>
          <w:t>J.</w:t>
        </w:r>
      </w:ins>
      <w:ins w:id="6667" w:author="Stuart McLarnon (NESO)" w:date="2025-01-14T13:52:00Z">
        <w:r w:rsidR="00963100">
          <w:rPr>
            <w:rFonts w:ascii="Arial" w:hAnsi="Arial" w:cs="Arial"/>
            <w:spacing w:val="1"/>
            <w:sz w:val="22"/>
            <w:szCs w:val="22"/>
          </w:rPr>
          <w:t>A1.3.6.1</w:t>
        </w:r>
        <w:r w:rsidR="00963100">
          <w:rPr>
            <w:rFonts w:ascii="Arial" w:hAnsi="Arial" w:cs="Arial"/>
            <w:spacing w:val="1"/>
            <w:sz w:val="22"/>
            <w:szCs w:val="22"/>
          </w:rPr>
          <w:tab/>
          <w:t>If after any voting round the number of candidates achieving the</w:t>
        </w:r>
      </w:ins>
    </w:p>
    <w:p w14:paraId="2467296F" w14:textId="1F485DA5" w:rsidR="00963100" w:rsidRDefault="00963100" w:rsidP="00963100">
      <w:pPr>
        <w:kinsoku w:val="0"/>
        <w:overflowPunct w:val="0"/>
        <w:autoSpaceDE/>
        <w:autoSpaceDN/>
        <w:adjustRightInd/>
        <w:spacing w:line="298" w:lineRule="exact"/>
        <w:ind w:left="2304"/>
        <w:jc w:val="both"/>
        <w:textAlignment w:val="baseline"/>
        <w:rPr>
          <w:ins w:id="6668" w:author="Stuart McLarnon (NESO)" w:date="2025-01-14T13:52:00Z"/>
          <w:rFonts w:ascii="Arial" w:hAnsi="Arial" w:cs="Arial"/>
          <w:sz w:val="22"/>
          <w:szCs w:val="22"/>
        </w:rPr>
      </w:pPr>
      <w:ins w:id="6669" w:author="Stuart McLarnon (NESO)" w:date="2025-01-14T13:52:00Z">
        <w:r>
          <w:rPr>
            <w:rFonts w:ascii="Arial" w:hAnsi="Arial" w:cs="Arial"/>
            <w:sz w:val="22"/>
            <w:szCs w:val="22"/>
          </w:rPr>
          <w:t xml:space="preserve">required Preference Votes threshold exceeds the number of persons remaining to be elected, the following tie-break provisions shall apply between the tied candidates. In addition, if after the third voting round any </w:t>
        </w:r>
        <w:del w:id="6670" w:author="Tammy Meek (NESO)" w:date="2025-01-27T11:53:00Z" w16du:dateUtc="2025-01-27T11:53:00Z">
          <w:r w:rsidRPr="00207ADC" w:rsidDel="001769E4">
            <w:rPr>
              <w:rFonts w:ascii="Arial" w:hAnsi="Arial" w:cs="Arial"/>
              <w:b/>
              <w:bCs/>
              <w:sz w:val="22"/>
              <w:szCs w:val="22"/>
            </w:rPr>
            <w:delText>Member</w:delText>
          </w:r>
        </w:del>
      </w:ins>
      <w:ins w:id="6671" w:author="Tammy Meek (NESO)" w:date="2025-01-27T11:53:00Z" w16du:dateUtc="2025-01-27T11:53:00Z">
        <w:r w:rsidR="001769E4" w:rsidRPr="001769E4">
          <w:rPr>
            <w:rFonts w:ascii="Arial" w:hAnsi="Arial" w:cs="Arial"/>
            <w:i/>
            <w:iCs/>
            <w:sz w:val="22"/>
            <w:szCs w:val="22"/>
          </w:rPr>
          <w:t>Member</w:t>
        </w:r>
      </w:ins>
      <w:ins w:id="6672" w:author="Stuart McLarnon (NESO)" w:date="2025-01-14T13:52:00Z">
        <w:r w:rsidRPr="00870312">
          <w:rPr>
            <w:rFonts w:ascii="Arial" w:hAnsi="Arial" w:cs="Arial"/>
            <w:sz w:val="22"/>
            <w:szCs w:val="22"/>
            <w:rPrChange w:id="6673" w:author="Tammy Meek (NESO)" w:date="2025-01-28T11:49:00Z" w16du:dateUtc="2025-01-28T11:49:00Z">
              <w:rPr>
                <w:rFonts w:ascii="Arial" w:hAnsi="Arial" w:cs="Arial"/>
                <w:b/>
                <w:bCs/>
                <w:sz w:val="22"/>
                <w:szCs w:val="22"/>
              </w:rPr>
            </w:rPrChange>
          </w:rPr>
          <w:t>(s</w:t>
        </w:r>
        <w:r>
          <w:rPr>
            <w:rFonts w:ascii="Arial" w:hAnsi="Arial" w:cs="Arial"/>
            <w:sz w:val="22"/>
            <w:szCs w:val="22"/>
          </w:rPr>
          <w:t xml:space="preserve">) or </w:t>
        </w:r>
        <w:del w:id="6674" w:author="Tammy Meek (NESO)" w:date="2025-01-28T11:49:00Z" w16du:dateUtc="2025-01-28T11:49:00Z">
          <w:r w:rsidDel="00870312">
            <w:rPr>
              <w:rFonts w:ascii="Arial" w:hAnsi="Arial" w:cs="Arial"/>
              <w:sz w:val="22"/>
              <w:szCs w:val="22"/>
            </w:rPr>
            <w:delText>Alternate</w:delText>
          </w:r>
        </w:del>
      </w:ins>
      <w:ins w:id="6675" w:author="Tammy Meek (NESO)" w:date="2025-01-28T11:52:00Z" w16du:dateUtc="2025-01-28T11:52:00Z">
        <w:r w:rsidR="00D669F4" w:rsidRPr="00D669F4">
          <w:rPr>
            <w:rFonts w:ascii="Arial" w:hAnsi="Arial" w:cs="Arial"/>
            <w:sz w:val="22"/>
            <w:szCs w:val="22"/>
          </w:rPr>
          <w:t>Alternate</w:t>
        </w:r>
      </w:ins>
      <w:ins w:id="6676" w:author="Stuart McLarnon (NESO)" w:date="2025-01-14T13:52:00Z">
        <w:r>
          <w:rPr>
            <w:rFonts w:ascii="Arial" w:hAnsi="Arial" w:cs="Arial"/>
            <w:sz w:val="22"/>
            <w:szCs w:val="22"/>
          </w:rPr>
          <w:t xml:space="preserve"> </w:t>
        </w:r>
        <w:r w:rsidRPr="001769E4">
          <w:rPr>
            <w:rFonts w:ascii="Arial" w:hAnsi="Arial" w:cs="Arial"/>
            <w:i/>
            <w:iCs/>
            <w:sz w:val="22"/>
            <w:szCs w:val="22"/>
            <w:rPrChange w:id="6677" w:author="Tammy Meek (NESO)" w:date="2025-01-27T11:53:00Z" w16du:dateUtc="2025-01-27T11:53:00Z">
              <w:rPr>
                <w:rFonts w:ascii="Arial" w:hAnsi="Arial" w:cs="Arial"/>
                <w:b/>
                <w:bCs/>
                <w:sz w:val="22"/>
                <w:szCs w:val="22"/>
              </w:rPr>
            </w:rPrChange>
          </w:rPr>
          <w:t>Member(s)</w:t>
        </w:r>
        <w:r>
          <w:rPr>
            <w:rFonts w:ascii="Arial" w:hAnsi="Arial" w:cs="Arial"/>
            <w:sz w:val="22"/>
            <w:szCs w:val="22"/>
          </w:rPr>
          <w:t xml:space="preserve"> remain to be elected the following tie-break provisions shall apply between the remaining candidates:</w:t>
        </w:r>
      </w:ins>
    </w:p>
    <w:p w14:paraId="24AD4152" w14:textId="77777777" w:rsidR="00963100" w:rsidRDefault="00963100" w:rsidP="00963100">
      <w:pPr>
        <w:numPr>
          <w:ilvl w:val="0"/>
          <w:numId w:val="97"/>
        </w:numPr>
        <w:kinsoku w:val="0"/>
        <w:overflowPunct w:val="0"/>
        <w:autoSpaceDE/>
        <w:autoSpaceDN/>
        <w:adjustRightInd/>
        <w:spacing w:before="236" w:line="301" w:lineRule="exact"/>
        <w:jc w:val="both"/>
        <w:textAlignment w:val="baseline"/>
        <w:rPr>
          <w:ins w:id="6678" w:author="Stuart McLarnon (NESO)" w:date="2025-01-14T13:52:00Z"/>
          <w:rFonts w:ascii="Arial" w:hAnsi="Arial" w:cs="Arial"/>
          <w:sz w:val="22"/>
          <w:szCs w:val="22"/>
        </w:rPr>
      </w:pPr>
      <w:ins w:id="6679" w:author="Stuart McLarnon (NESO)" w:date="2025-01-14T13:52:00Z">
        <w:r>
          <w:rPr>
            <w:rFonts w:ascii="Arial" w:hAnsi="Arial" w:cs="Arial"/>
            <w:sz w:val="22"/>
            <w:szCs w:val="22"/>
          </w:rPr>
          <w:t>the tied or remaining candidates (as applicable) shall be ranked in order of the number of first Preference Votes allocated to them, and the candidate(s) with the greatest number of such votes shall be elected;</w:t>
        </w:r>
      </w:ins>
    </w:p>
    <w:p w14:paraId="25AFB0E5" w14:textId="77777777" w:rsidR="00963100" w:rsidRDefault="00963100" w:rsidP="00963100">
      <w:pPr>
        <w:numPr>
          <w:ilvl w:val="0"/>
          <w:numId w:val="97"/>
        </w:numPr>
        <w:kinsoku w:val="0"/>
        <w:overflowPunct w:val="0"/>
        <w:autoSpaceDE/>
        <w:autoSpaceDN/>
        <w:adjustRightInd/>
        <w:spacing w:before="237" w:line="300" w:lineRule="exact"/>
        <w:jc w:val="both"/>
        <w:textAlignment w:val="baseline"/>
        <w:rPr>
          <w:ins w:id="6680" w:author="Stuart McLarnon (NESO)" w:date="2025-01-14T13:52:00Z"/>
          <w:rFonts w:ascii="Arial" w:hAnsi="Arial" w:cs="Arial"/>
          <w:sz w:val="22"/>
          <w:szCs w:val="22"/>
        </w:rPr>
      </w:pPr>
      <w:ins w:id="6681" w:author="Stuart McLarnon (NESO)" w:date="2025-01-14T13:52:00Z">
        <w:r>
          <w:rPr>
            <w:rFonts w:ascii="Arial" w:hAnsi="Arial" w:cs="Arial"/>
            <w:sz w:val="22"/>
            <w:szCs w:val="22"/>
          </w:rPr>
          <w:t>in the event of a tie between two or more candidates within Paragraph (a), the candidate(s) (among those tied) with the greatest number of second Preference Votes shall be elected;</w:t>
        </w:r>
      </w:ins>
    </w:p>
    <w:p w14:paraId="60220D51" w14:textId="2B079B1E" w:rsidR="00963100" w:rsidRDefault="00963100" w:rsidP="00963100">
      <w:pPr>
        <w:numPr>
          <w:ilvl w:val="0"/>
          <w:numId w:val="97"/>
        </w:numPr>
        <w:kinsoku w:val="0"/>
        <w:overflowPunct w:val="0"/>
        <w:autoSpaceDE/>
        <w:autoSpaceDN/>
        <w:adjustRightInd/>
        <w:spacing w:before="237" w:line="302" w:lineRule="exact"/>
        <w:jc w:val="both"/>
        <w:textAlignment w:val="baseline"/>
        <w:rPr>
          <w:ins w:id="6682" w:author="Stuart McLarnon (NESO)" w:date="2025-01-14T13:52:00Z"/>
          <w:rFonts w:ascii="Arial" w:hAnsi="Arial" w:cs="Arial"/>
          <w:sz w:val="22"/>
          <w:szCs w:val="22"/>
        </w:rPr>
      </w:pPr>
      <w:ins w:id="6683" w:author="Stuart McLarnon (NESO)" w:date="2025-01-14T13:52:00Z">
        <w:r>
          <w:rPr>
            <w:rFonts w:ascii="Arial" w:hAnsi="Arial" w:cs="Arial"/>
            <w:sz w:val="22"/>
            <w:szCs w:val="22"/>
          </w:rPr>
          <w:t xml:space="preserve">in the event of a tie between two or more candidates within Paragraph (b), the </w:t>
        </w:r>
        <w:del w:id="6684" w:author="Tammy Meek (NESO)" w:date="2025-01-27T11:30:00Z" w16du:dateUtc="2025-01-27T11:30:00Z">
          <w:r w:rsidRPr="00207ADC" w:rsidDel="00AB5FE3">
            <w:rPr>
              <w:rFonts w:ascii="Arial" w:hAnsi="Arial" w:cs="Arial"/>
              <w:b/>
              <w:bCs/>
              <w:sz w:val="22"/>
              <w:szCs w:val="22"/>
            </w:rPr>
            <w:delText>Secretary</w:delText>
          </w:r>
        </w:del>
      </w:ins>
      <w:ins w:id="6685" w:author="Tammy Meek (NESO)" w:date="2025-01-27T11:30:00Z" w16du:dateUtc="2025-01-27T11:30:00Z">
        <w:r w:rsidR="00AB5FE3" w:rsidRPr="00AB5FE3">
          <w:rPr>
            <w:rFonts w:ascii="Arial" w:hAnsi="Arial" w:cs="Arial"/>
            <w:i/>
            <w:iCs/>
            <w:sz w:val="22"/>
            <w:szCs w:val="22"/>
          </w:rPr>
          <w:t>Secretary</w:t>
        </w:r>
      </w:ins>
      <w:ins w:id="6686" w:author="Stuart McLarnon (NESO)" w:date="2025-01-14T13:52:00Z">
        <w:r>
          <w:rPr>
            <w:rFonts w:ascii="Arial" w:hAnsi="Arial" w:cs="Arial"/>
            <w:sz w:val="22"/>
            <w:szCs w:val="22"/>
          </w:rPr>
          <w:t xml:space="preserve"> shall select the candidate(s) (among those tied) to be elected by drawing lots.</w:t>
        </w:r>
      </w:ins>
    </w:p>
    <w:p w14:paraId="1565CB3F" w14:textId="77777777" w:rsidR="00963100" w:rsidRDefault="00963100" w:rsidP="00963100">
      <w:pPr>
        <w:widowControl/>
        <w:rPr>
          <w:ins w:id="6687" w:author="Stuart McLarnon (NESO)" w:date="2025-01-14T13:52:00Z"/>
          <w:sz w:val="24"/>
          <w:szCs w:val="24"/>
        </w:rPr>
        <w:sectPr w:rsidR="00963100">
          <w:pgSz w:w="12240" w:h="15840"/>
          <w:pgMar w:top="720" w:right="1392" w:bottom="686" w:left="1968" w:header="720" w:footer="720" w:gutter="0"/>
          <w:cols w:space="720"/>
          <w:noEndnote/>
        </w:sectPr>
      </w:pPr>
    </w:p>
    <w:p w14:paraId="7D32FC29" w14:textId="66D327BB" w:rsidR="00963100" w:rsidRDefault="00820A4E" w:rsidP="00963100">
      <w:pPr>
        <w:kinsoku w:val="0"/>
        <w:overflowPunct w:val="0"/>
        <w:autoSpaceDE/>
        <w:autoSpaceDN/>
        <w:adjustRightInd/>
        <w:spacing w:before="18" w:line="262" w:lineRule="exact"/>
        <w:ind w:left="504"/>
        <w:textAlignment w:val="baseline"/>
        <w:rPr>
          <w:ins w:id="6688" w:author="Stuart McLarnon (NESO)" w:date="2025-01-14T13:52:00Z"/>
          <w:rFonts w:ascii="Arial" w:hAnsi="Arial" w:cs="Arial"/>
          <w:b/>
          <w:bCs/>
          <w:sz w:val="23"/>
          <w:szCs w:val="23"/>
        </w:rPr>
      </w:pPr>
      <w:ins w:id="6689" w:author="Stuart McLarnon (NESO)" w:date="2025-01-14T14:03:00Z">
        <w:r w:rsidRPr="00820A4E">
          <w:rPr>
            <w:rFonts w:ascii="Arial" w:hAnsi="Arial" w:cs="Arial"/>
            <w:sz w:val="22"/>
            <w:szCs w:val="22"/>
          </w:rPr>
          <w:t>J.</w:t>
        </w:r>
      </w:ins>
      <w:ins w:id="6690" w:author="Stuart McLarnon (NESO)" w:date="2025-01-14T13:52:00Z">
        <w:del w:id="6691" w:author="Tammy Meek (NESO)" w:date="2025-01-27T15:29:00Z" w16du:dateUtc="2025-01-27T15:29:00Z">
          <w:r w:rsidR="00963100">
            <w:rPr>
              <w:noProof/>
            </w:rPr>
            <mc:AlternateContent>
              <mc:Choice Requires="wps">
                <w:drawing>
                  <wp:anchor distT="0" distB="0" distL="0" distR="0" simplePos="0" relativeHeight="251658354" behindDoc="0" locked="0" layoutInCell="0" allowOverlap="1" wp14:anchorId="3B594887" wp14:editId="6B4024FA">
                    <wp:simplePos x="0" y="0"/>
                    <wp:positionH relativeFrom="page">
                      <wp:posOffset>3670935</wp:posOffset>
                    </wp:positionH>
                    <wp:positionV relativeFrom="page">
                      <wp:posOffset>9368155</wp:posOffset>
                    </wp:positionV>
                    <wp:extent cx="314960" cy="161925"/>
                    <wp:effectExtent l="0" t="0" r="0" b="0"/>
                    <wp:wrapSquare wrapText="bothSides"/>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94887" id="Text Box 42" o:spid="_x0000_s1350" type="#_x0000_t202" style="position:absolute;left:0;text-align:left;margin-left:289.05pt;margin-top:737.65pt;width:24.8pt;height:12.75pt;z-index:25165835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TBT+g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" o:allowincell="f" stroked="f">
                    <v:fill opacity="0"/>
                    <v:textbox inset="0,0,0,0">
                      <w:txbxContent>
                        <w:p w14:paraId="0FC59D2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41"/>
                              <w:sz w:val="22"/>
                              <w:szCs w:val="22"/>
                            </w:rPr>
                          </w:pPr>
                          <w:r>
                            <w:rPr>
                              <w:rFonts w:ascii="Arial" w:hAnsi="Arial" w:cs="Arial"/>
                              <w:spacing w:val="41"/>
                              <w:sz w:val="22"/>
                              <w:szCs w:val="22"/>
                            </w:rPr>
                            <w:t>A7</w:t>
                          </w:r>
                        </w:p>
                      </w:txbxContent>
                    </v:textbox>
                    <w10:wrap type="square" anchorx="page" anchory="page"/>
                  </v:shape>
                </w:pict>
              </mc:Fallback>
            </mc:AlternateContent>
          </w:r>
        </w:del>
        <w:r w:rsidR="00963100">
          <w:rPr>
            <w:rFonts w:ascii="Arial" w:hAnsi="Arial" w:cs="Arial"/>
            <w:sz w:val="22"/>
            <w:szCs w:val="22"/>
          </w:rPr>
          <w:t xml:space="preserve">A1.3.7 </w:t>
        </w:r>
        <w:del w:id="6692" w:author="Tammy Meek (NESO)" w:date="2025-01-27T11:27:00Z" w16du:dateUtc="2025-01-27T11:27:00Z">
          <w:r w:rsidR="00963100" w:rsidDel="00AB5FE3">
            <w:rPr>
              <w:rFonts w:ascii="Arial" w:hAnsi="Arial" w:cs="Arial"/>
              <w:b/>
              <w:bCs/>
              <w:sz w:val="23"/>
              <w:szCs w:val="23"/>
            </w:rPr>
            <w:delText>Members</w:delText>
          </w:r>
        </w:del>
      </w:ins>
      <w:ins w:id="6693" w:author="Tammy Meek (NESO)" w:date="2025-01-27T11:27:00Z" w16du:dateUtc="2025-01-27T11:27:00Z">
        <w:r w:rsidR="00AB5FE3" w:rsidRPr="00AB5FE3">
          <w:rPr>
            <w:rFonts w:ascii="Arial" w:hAnsi="Arial" w:cs="Arial"/>
            <w:i/>
            <w:iCs/>
            <w:sz w:val="23"/>
            <w:szCs w:val="23"/>
          </w:rPr>
          <w:t>Members</w:t>
        </w:r>
      </w:ins>
      <w:ins w:id="6694" w:author="Stuart McLarnon (NESO)" w:date="2025-01-14T13:52:00Z">
        <w:r w:rsidR="00963100">
          <w:rPr>
            <w:rFonts w:ascii="Arial" w:hAnsi="Arial" w:cs="Arial"/>
            <w:b/>
            <w:bCs/>
            <w:sz w:val="23"/>
            <w:szCs w:val="23"/>
          </w:rPr>
          <w:t xml:space="preserve"> </w:t>
        </w:r>
        <w:r w:rsidR="00963100" w:rsidRPr="006A11F5">
          <w:rPr>
            <w:rFonts w:ascii="Arial" w:hAnsi="Arial" w:cs="Arial"/>
            <w:sz w:val="23"/>
            <w:szCs w:val="23"/>
            <w:rPrChange w:id="6695" w:author="Tammy Meek (NESO)" w:date="2025-01-28T09:35:00Z" w16du:dateUtc="2025-01-28T09:35:00Z">
              <w:rPr>
                <w:rFonts w:ascii="Arial" w:hAnsi="Arial" w:cs="Arial"/>
                <w:b/>
                <w:bCs/>
                <w:sz w:val="23"/>
                <w:szCs w:val="23"/>
              </w:rPr>
            </w:rPrChange>
          </w:rPr>
          <w:t xml:space="preserve">and </w:t>
        </w:r>
        <w:del w:id="6696" w:author="Tammy Meek (NESO)" w:date="2025-01-28T11:49:00Z" w16du:dateUtc="2025-01-28T11:49:00Z">
          <w:r w:rsidR="00963100" w:rsidRPr="006A11F5" w:rsidDel="00870312">
            <w:rPr>
              <w:rFonts w:ascii="Arial" w:hAnsi="Arial" w:cs="Arial"/>
              <w:sz w:val="23"/>
              <w:szCs w:val="23"/>
              <w:rPrChange w:id="6697" w:author="Tammy Meek (NESO)" w:date="2025-01-28T09:35:00Z" w16du:dateUtc="2025-01-28T09:35:00Z">
                <w:rPr>
                  <w:rFonts w:ascii="Arial" w:hAnsi="Arial" w:cs="Arial"/>
                  <w:b/>
                  <w:bCs/>
                  <w:sz w:val="23"/>
                  <w:szCs w:val="23"/>
                </w:rPr>
              </w:rPrChange>
            </w:rPr>
            <w:delText>Alternate</w:delText>
          </w:r>
        </w:del>
      </w:ins>
      <w:ins w:id="6698" w:author="Tammy Meek (NESO)" w:date="2025-01-28T11:52:00Z" w16du:dateUtc="2025-01-28T11:52:00Z">
        <w:r w:rsidR="00D669F4" w:rsidRPr="00D669F4">
          <w:rPr>
            <w:rFonts w:ascii="Arial" w:hAnsi="Arial" w:cs="Arial"/>
            <w:sz w:val="23"/>
            <w:szCs w:val="23"/>
          </w:rPr>
          <w:t>Alternate</w:t>
        </w:r>
      </w:ins>
      <w:ins w:id="6699" w:author="Stuart McLarnon (NESO)" w:date="2025-01-14T13:52:00Z">
        <w:r w:rsidR="00963100">
          <w:rPr>
            <w:rFonts w:ascii="Arial" w:hAnsi="Arial" w:cs="Arial"/>
            <w:b/>
            <w:bCs/>
            <w:sz w:val="23"/>
            <w:szCs w:val="23"/>
          </w:rPr>
          <w:t xml:space="preserve"> </w:t>
        </w:r>
        <w:del w:id="6700" w:author="Tammy Meek (NESO)" w:date="2025-01-27T11:27:00Z" w16du:dateUtc="2025-01-27T11:27:00Z">
          <w:r w:rsidR="00963100" w:rsidDel="00AB5FE3">
            <w:rPr>
              <w:rFonts w:ascii="Arial" w:hAnsi="Arial" w:cs="Arial"/>
              <w:b/>
              <w:bCs/>
              <w:sz w:val="23"/>
              <w:szCs w:val="23"/>
            </w:rPr>
            <w:delText>Members</w:delText>
          </w:r>
        </w:del>
      </w:ins>
      <w:ins w:id="6701" w:author="Tammy Meek (NESO)" w:date="2025-01-27T11:27:00Z" w16du:dateUtc="2025-01-27T11:27:00Z">
        <w:r w:rsidR="00AB5FE3" w:rsidRPr="00AB5FE3">
          <w:rPr>
            <w:rFonts w:ascii="Arial" w:hAnsi="Arial" w:cs="Arial"/>
            <w:i/>
            <w:iCs/>
            <w:sz w:val="23"/>
            <w:szCs w:val="23"/>
          </w:rPr>
          <w:t>Members</w:t>
        </w:r>
      </w:ins>
    </w:p>
    <w:p w14:paraId="2800ADA7" w14:textId="42D49E0D" w:rsidR="00963100" w:rsidRDefault="00820A4E" w:rsidP="00963100">
      <w:pPr>
        <w:kinsoku w:val="0"/>
        <w:overflowPunct w:val="0"/>
        <w:autoSpaceDE/>
        <w:autoSpaceDN/>
        <w:adjustRightInd/>
        <w:spacing w:before="251" w:line="296" w:lineRule="exact"/>
        <w:ind w:left="2808" w:hanging="1152"/>
        <w:textAlignment w:val="baseline"/>
        <w:rPr>
          <w:ins w:id="6702" w:author="Stuart McLarnon (NESO)" w:date="2025-01-14T13:52:00Z"/>
          <w:rFonts w:ascii="Arial" w:hAnsi="Arial" w:cs="Arial"/>
          <w:sz w:val="22"/>
          <w:szCs w:val="22"/>
        </w:rPr>
      </w:pPr>
      <w:ins w:id="6703" w:author="Stuart McLarnon (NESO)" w:date="2025-01-14T14:03:00Z">
        <w:r w:rsidRPr="00820A4E">
          <w:rPr>
            <w:rFonts w:ascii="Arial" w:hAnsi="Arial" w:cs="Arial"/>
            <w:sz w:val="22"/>
            <w:szCs w:val="22"/>
          </w:rPr>
          <w:t>J.</w:t>
        </w:r>
      </w:ins>
      <w:ins w:id="6704" w:author="Stuart McLarnon (NESO)" w:date="2025-01-14T13:52:00Z">
        <w:r w:rsidR="00963100">
          <w:rPr>
            <w:rFonts w:ascii="Arial" w:hAnsi="Arial" w:cs="Arial"/>
            <w:sz w:val="22"/>
            <w:szCs w:val="22"/>
          </w:rPr>
          <w:t xml:space="preserve">A1.3.7.1      Except where Paragraphs A1.4.3 or A1.4.4 apply, the two (2) candidates receiving the greatest number of votes shall be elected as </w:t>
        </w:r>
        <w:del w:id="6705" w:author="Tammy Meek (NESO)" w:date="2025-01-27T11:23:00Z" w16du:dateUtc="2025-01-27T11:23:00Z">
          <w:r w:rsidR="00963100" w:rsidRPr="00207ADC" w:rsidDel="002B6C45">
            <w:rPr>
              <w:rFonts w:ascii="Arial" w:hAnsi="Arial" w:cs="Arial"/>
              <w:b/>
              <w:bCs/>
              <w:sz w:val="22"/>
              <w:szCs w:val="22"/>
            </w:rPr>
            <w:delText>Offshore Transmission Owner</w:delText>
          </w:r>
        </w:del>
      </w:ins>
      <w:ins w:id="6706" w:author="Tammy Meek (NESO)" w:date="2025-01-27T11:23:00Z" w16du:dateUtc="2025-01-27T11:23:00Z">
        <w:r w:rsidR="002B6C45" w:rsidRPr="002B6C45">
          <w:rPr>
            <w:rFonts w:ascii="Arial" w:hAnsi="Arial" w:cs="Arial"/>
            <w:i/>
            <w:iCs/>
            <w:sz w:val="22"/>
            <w:szCs w:val="22"/>
          </w:rPr>
          <w:t>Offshore Transmission Owner</w:t>
        </w:r>
      </w:ins>
      <w:ins w:id="6707" w:author="Stuart McLarnon (NESO)" w:date="2025-01-14T13:52:00Z">
        <w:r w:rsidR="00963100" w:rsidRPr="00207ADC">
          <w:rPr>
            <w:rFonts w:ascii="Arial" w:hAnsi="Arial" w:cs="Arial"/>
            <w:b/>
            <w:bCs/>
            <w:sz w:val="22"/>
            <w:szCs w:val="22"/>
          </w:rPr>
          <w:t>s</w:t>
        </w:r>
        <w:r w:rsidR="00963100" w:rsidRPr="007F007C">
          <w:rPr>
            <w:rFonts w:ascii="Arial" w:hAnsi="Arial" w:cs="Arial"/>
            <w:b/>
            <w:bCs/>
            <w:sz w:val="22"/>
            <w:szCs w:val="22"/>
          </w:rPr>
          <w:t>’</w:t>
        </w:r>
        <w:r w:rsidR="00963100">
          <w:rPr>
            <w:rFonts w:ascii="Arial" w:hAnsi="Arial" w:cs="Arial"/>
            <w:sz w:val="22"/>
            <w:szCs w:val="22"/>
          </w:rPr>
          <w:t xml:space="preserve"> </w:t>
        </w:r>
        <w:del w:id="6708" w:author="Tammy Meek (NESO)" w:date="2025-01-27T11:27:00Z" w16du:dateUtc="2025-01-27T11:27:00Z">
          <w:r w:rsidR="00963100" w:rsidRPr="00207ADC" w:rsidDel="00AB5FE3">
            <w:rPr>
              <w:rFonts w:ascii="Arial" w:hAnsi="Arial" w:cs="Arial"/>
              <w:b/>
              <w:bCs/>
              <w:sz w:val="22"/>
              <w:szCs w:val="22"/>
            </w:rPr>
            <w:delText>Members</w:delText>
          </w:r>
        </w:del>
      </w:ins>
      <w:ins w:id="6709" w:author="Tammy Meek (NESO)" w:date="2025-01-27T11:27:00Z" w16du:dateUtc="2025-01-27T11:27:00Z">
        <w:r w:rsidR="00AB5FE3" w:rsidRPr="00AB5FE3">
          <w:rPr>
            <w:rFonts w:ascii="Arial" w:hAnsi="Arial" w:cs="Arial"/>
            <w:i/>
            <w:iCs/>
            <w:sz w:val="22"/>
            <w:szCs w:val="22"/>
          </w:rPr>
          <w:t>Members</w:t>
        </w:r>
      </w:ins>
      <w:ins w:id="6710"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and the next two (2) shall be elected as </w:t>
        </w:r>
        <w:del w:id="6711" w:author="Tammy Meek (NESO)" w:date="2025-01-27T11:23:00Z" w16du:dateUtc="2025-01-27T11:23:00Z">
          <w:r w:rsidR="00963100" w:rsidRPr="00207ADC" w:rsidDel="002B6C45">
            <w:rPr>
              <w:rFonts w:ascii="Arial" w:hAnsi="Arial" w:cs="Arial"/>
              <w:b/>
              <w:bCs/>
              <w:sz w:val="22"/>
              <w:szCs w:val="22"/>
            </w:rPr>
            <w:delText>Offshore Transmission Owner</w:delText>
          </w:r>
        </w:del>
      </w:ins>
      <w:ins w:id="6712" w:author="Tammy Meek (NESO)" w:date="2025-01-27T11:23:00Z" w16du:dateUtc="2025-01-27T11:23:00Z">
        <w:r w:rsidR="002B6C45" w:rsidRPr="002B6C45">
          <w:rPr>
            <w:rFonts w:ascii="Arial" w:hAnsi="Arial" w:cs="Arial"/>
            <w:i/>
            <w:iCs/>
            <w:sz w:val="22"/>
            <w:szCs w:val="22"/>
          </w:rPr>
          <w:t>Offshore Transmission Owner</w:t>
        </w:r>
      </w:ins>
      <w:ins w:id="6713" w:author="Stuart McLarnon (NESO)" w:date="2025-01-14T13:52:00Z">
        <w:r w:rsidR="00963100" w:rsidRPr="00207ADC">
          <w:rPr>
            <w:rFonts w:ascii="Arial" w:hAnsi="Arial" w:cs="Arial"/>
            <w:b/>
            <w:bCs/>
            <w:sz w:val="22"/>
            <w:szCs w:val="22"/>
          </w:rPr>
          <w:t>s</w:t>
        </w:r>
        <w:r w:rsidR="00963100" w:rsidRPr="007F007C">
          <w:rPr>
            <w:rFonts w:ascii="Arial" w:hAnsi="Arial" w:cs="Arial"/>
            <w:b/>
            <w:bCs/>
            <w:sz w:val="22"/>
            <w:szCs w:val="22"/>
          </w:rPr>
          <w:t>’</w:t>
        </w:r>
        <w:r w:rsidR="00963100">
          <w:rPr>
            <w:rFonts w:ascii="Arial" w:hAnsi="Arial" w:cs="Arial"/>
            <w:sz w:val="22"/>
            <w:szCs w:val="22"/>
          </w:rPr>
          <w:t xml:space="preserve"> </w:t>
        </w:r>
        <w:del w:id="6714" w:author="Tammy Meek (NESO)" w:date="2025-01-28T11:49:00Z" w16du:dateUtc="2025-01-28T11:49:00Z">
          <w:r w:rsidR="00963100" w:rsidDel="00870312">
            <w:rPr>
              <w:rFonts w:ascii="Arial" w:hAnsi="Arial" w:cs="Arial"/>
              <w:sz w:val="22"/>
              <w:szCs w:val="22"/>
            </w:rPr>
            <w:delText>Alternate</w:delText>
          </w:r>
        </w:del>
      </w:ins>
      <w:ins w:id="6715" w:author="Tammy Meek (NESO)" w:date="2025-01-28T11:52:00Z" w16du:dateUtc="2025-01-28T11:52:00Z">
        <w:r w:rsidR="00D669F4" w:rsidRPr="00D669F4">
          <w:rPr>
            <w:rFonts w:ascii="Arial" w:hAnsi="Arial" w:cs="Arial"/>
            <w:sz w:val="22"/>
            <w:szCs w:val="22"/>
          </w:rPr>
          <w:t>Alternate</w:t>
        </w:r>
      </w:ins>
      <w:ins w:id="6716" w:author="Stuart McLarnon (NESO)" w:date="2025-01-14T13:52:00Z">
        <w:r w:rsidR="00963100">
          <w:rPr>
            <w:rFonts w:ascii="Arial" w:hAnsi="Arial" w:cs="Arial"/>
            <w:sz w:val="22"/>
            <w:szCs w:val="22"/>
          </w:rPr>
          <w:t xml:space="preserve"> </w:t>
        </w:r>
        <w:del w:id="6717" w:author="Tammy Meek (NESO)" w:date="2025-01-27T11:27:00Z" w16du:dateUtc="2025-01-27T11:27:00Z">
          <w:r w:rsidR="00963100" w:rsidRPr="00207ADC" w:rsidDel="00AB5FE3">
            <w:rPr>
              <w:rFonts w:ascii="Arial" w:hAnsi="Arial" w:cs="Arial"/>
              <w:b/>
              <w:bCs/>
              <w:sz w:val="22"/>
              <w:szCs w:val="22"/>
            </w:rPr>
            <w:delText>Members</w:delText>
          </w:r>
        </w:del>
      </w:ins>
      <w:ins w:id="6718" w:author="Tammy Meek (NESO)" w:date="2025-01-27T11:27:00Z" w16du:dateUtc="2025-01-27T11:27:00Z">
        <w:r w:rsidR="00AB5FE3" w:rsidRPr="00AB5FE3">
          <w:rPr>
            <w:rFonts w:ascii="Arial" w:hAnsi="Arial" w:cs="Arial"/>
            <w:i/>
            <w:iCs/>
            <w:sz w:val="22"/>
            <w:szCs w:val="22"/>
          </w:rPr>
          <w:t>Members</w:t>
        </w:r>
      </w:ins>
      <w:ins w:id="6719" w:author="Stuart McLarnon (NESO)" w:date="2025-01-14T13:52:00Z">
        <w:r w:rsidR="00963100">
          <w:rPr>
            <w:rFonts w:ascii="Arial" w:hAnsi="Arial" w:cs="Arial"/>
            <w:sz w:val="22"/>
            <w:szCs w:val="22"/>
          </w:rPr>
          <w:t>.</w:t>
        </w:r>
      </w:ins>
    </w:p>
    <w:p w14:paraId="3D12A3C7" w14:textId="200EAE9E" w:rsidR="00963100" w:rsidRDefault="00820A4E" w:rsidP="00963100">
      <w:pPr>
        <w:kinsoku w:val="0"/>
        <w:overflowPunct w:val="0"/>
        <w:autoSpaceDE/>
        <w:autoSpaceDN/>
        <w:adjustRightInd/>
        <w:spacing w:before="250" w:line="299" w:lineRule="exact"/>
        <w:ind w:left="2808" w:hanging="1152"/>
        <w:jc w:val="both"/>
        <w:textAlignment w:val="baseline"/>
        <w:rPr>
          <w:ins w:id="6720" w:author="Stuart McLarnon (NESO)" w:date="2025-01-14T13:52:00Z"/>
          <w:rFonts w:ascii="Arial" w:hAnsi="Arial" w:cs="Arial"/>
          <w:spacing w:val="-2"/>
          <w:sz w:val="22"/>
          <w:szCs w:val="22"/>
        </w:rPr>
      </w:pPr>
      <w:ins w:id="6721" w:author="Stuart McLarnon (NESO)" w:date="2025-01-14T14:03:00Z">
        <w:r w:rsidRPr="00820A4E">
          <w:rPr>
            <w:rFonts w:ascii="Arial" w:hAnsi="Arial" w:cs="Arial"/>
            <w:spacing w:val="-2"/>
            <w:sz w:val="22"/>
            <w:szCs w:val="22"/>
          </w:rPr>
          <w:t>J.</w:t>
        </w:r>
      </w:ins>
      <w:ins w:id="6722" w:author="Stuart McLarnon (NESO)" w:date="2025-01-14T13:52:00Z">
        <w:r w:rsidR="00963100">
          <w:rPr>
            <w:rFonts w:ascii="Arial" w:hAnsi="Arial" w:cs="Arial"/>
            <w:spacing w:val="-2"/>
            <w:sz w:val="22"/>
            <w:szCs w:val="22"/>
          </w:rPr>
          <w:t xml:space="preserve">A1.3.7.2    Where Paragraph A1.4.3 applies the number of candidate(s) up to and including the number of Member Interim Vacancies receiving the greatest number of votes pursuant to the Interim </w:t>
        </w:r>
        <w:del w:id="6723" w:author="Tammy Meek (NESO)" w:date="2025-01-27T11:30:00Z" w16du:dateUtc="2025-01-27T11:30:00Z">
          <w:r w:rsidR="00963100" w:rsidRPr="00207ADC" w:rsidDel="00AB5FE3">
            <w:rPr>
              <w:rFonts w:ascii="Arial" w:hAnsi="Arial" w:cs="Arial"/>
              <w:b/>
              <w:bCs/>
              <w:spacing w:val="-2"/>
              <w:sz w:val="22"/>
              <w:szCs w:val="22"/>
            </w:rPr>
            <w:delText>Panel</w:delText>
          </w:r>
        </w:del>
      </w:ins>
      <w:ins w:id="6724" w:author="Tammy Meek (NESO)" w:date="2025-01-27T11:30:00Z" w16du:dateUtc="2025-01-27T11:30:00Z">
        <w:r w:rsidR="00AB5FE3" w:rsidRPr="00AB5FE3">
          <w:rPr>
            <w:rFonts w:ascii="Arial" w:hAnsi="Arial" w:cs="Arial"/>
            <w:i/>
            <w:iCs/>
            <w:spacing w:val="-2"/>
            <w:sz w:val="22"/>
            <w:szCs w:val="22"/>
          </w:rPr>
          <w:t>Panel</w:t>
        </w:r>
      </w:ins>
      <w:ins w:id="6725" w:author="Stuart McLarnon (NESO)" w:date="2025-01-14T13:52:00Z">
        <w:r w:rsidR="00963100">
          <w:rPr>
            <w:rFonts w:ascii="Arial" w:hAnsi="Arial" w:cs="Arial"/>
            <w:spacing w:val="-2"/>
            <w:sz w:val="22"/>
            <w:szCs w:val="22"/>
          </w:rPr>
          <w:t xml:space="preserve"> and </w:t>
        </w:r>
        <w:del w:id="6726" w:author="Tammy Meek (NESO)" w:date="2025-01-28T11:49:00Z" w16du:dateUtc="2025-01-28T11:49:00Z">
          <w:r w:rsidR="00963100" w:rsidDel="00870312">
            <w:rPr>
              <w:rFonts w:ascii="Arial" w:hAnsi="Arial" w:cs="Arial"/>
              <w:spacing w:val="-2"/>
              <w:sz w:val="22"/>
              <w:szCs w:val="22"/>
            </w:rPr>
            <w:delText>Alternate</w:delText>
          </w:r>
        </w:del>
      </w:ins>
      <w:ins w:id="6727" w:author="Tammy Meek (NESO)" w:date="2025-01-28T11:52:00Z" w16du:dateUtc="2025-01-28T11:52:00Z">
        <w:r w:rsidR="00D669F4" w:rsidRPr="00D669F4">
          <w:rPr>
            <w:rFonts w:ascii="Arial" w:hAnsi="Arial" w:cs="Arial"/>
            <w:spacing w:val="-2"/>
            <w:sz w:val="22"/>
            <w:szCs w:val="22"/>
          </w:rPr>
          <w:t>Alternate</w:t>
        </w:r>
      </w:ins>
      <w:ins w:id="6728" w:author="Stuart McLarnon (NESO)" w:date="2025-01-14T13:52:00Z">
        <w:r w:rsidR="00963100">
          <w:rPr>
            <w:rFonts w:ascii="Arial" w:hAnsi="Arial" w:cs="Arial"/>
            <w:spacing w:val="-2"/>
            <w:sz w:val="22"/>
            <w:szCs w:val="22"/>
          </w:rPr>
          <w:t xml:space="preserve"> Election Process shall be elected as </w:t>
        </w:r>
        <w:del w:id="6729" w:author="Tammy Meek (NESO)" w:date="2025-01-27T11:23:00Z" w16du:dateUtc="2025-01-27T11:23:00Z">
          <w:r w:rsidR="00963100" w:rsidRPr="00207ADC" w:rsidDel="002B6C45">
            <w:rPr>
              <w:rFonts w:ascii="Arial" w:hAnsi="Arial" w:cs="Arial"/>
              <w:b/>
              <w:bCs/>
              <w:spacing w:val="-2"/>
              <w:sz w:val="22"/>
              <w:szCs w:val="22"/>
            </w:rPr>
            <w:delText>Offshore Transmission Owner</w:delText>
          </w:r>
        </w:del>
      </w:ins>
      <w:ins w:id="6730" w:author="Tammy Meek (NESO)" w:date="2025-01-27T11:23:00Z" w16du:dateUtc="2025-01-27T11:23:00Z">
        <w:r w:rsidR="002B6C45" w:rsidRPr="002B6C45">
          <w:rPr>
            <w:rFonts w:ascii="Arial" w:hAnsi="Arial" w:cs="Arial"/>
            <w:i/>
            <w:iCs/>
            <w:spacing w:val="-2"/>
            <w:sz w:val="22"/>
            <w:szCs w:val="22"/>
          </w:rPr>
          <w:t>Offshore Transmission Owner</w:t>
        </w:r>
      </w:ins>
      <w:ins w:id="6731" w:author="Stuart McLarnon (NESO)" w:date="2025-01-14T13:52:00Z">
        <w:r w:rsidR="00963100" w:rsidRPr="00207ADC">
          <w:rPr>
            <w:rFonts w:ascii="Arial" w:hAnsi="Arial" w:cs="Arial"/>
            <w:b/>
            <w:bCs/>
            <w:spacing w:val="-2"/>
            <w:sz w:val="22"/>
            <w:szCs w:val="22"/>
          </w:rPr>
          <w:t>s</w:t>
        </w:r>
        <w:r w:rsidR="00963100" w:rsidRPr="007F007C">
          <w:rPr>
            <w:rFonts w:ascii="Arial" w:hAnsi="Arial" w:cs="Arial"/>
            <w:b/>
            <w:bCs/>
            <w:spacing w:val="-2"/>
            <w:sz w:val="22"/>
            <w:szCs w:val="22"/>
          </w:rPr>
          <w:t>’</w:t>
        </w:r>
        <w:r w:rsidR="00963100">
          <w:rPr>
            <w:rFonts w:ascii="Arial" w:hAnsi="Arial" w:cs="Arial"/>
            <w:spacing w:val="-2"/>
            <w:sz w:val="22"/>
            <w:szCs w:val="22"/>
          </w:rPr>
          <w:t xml:space="preserve"> </w:t>
        </w:r>
        <w:del w:id="6732" w:author="Tammy Meek (NESO)" w:date="2025-01-27T12:20:00Z" w16du:dateUtc="2025-01-27T12:20:00Z">
          <w:r w:rsidR="00963100" w:rsidRPr="00207ADC" w:rsidDel="000D51B6">
            <w:rPr>
              <w:rFonts w:ascii="Arial" w:hAnsi="Arial" w:cs="Arial"/>
              <w:b/>
              <w:bCs/>
              <w:spacing w:val="-2"/>
              <w:sz w:val="22"/>
              <w:szCs w:val="22"/>
            </w:rPr>
            <w:delText>Member</w:delText>
          </w:r>
        </w:del>
      </w:ins>
      <w:ins w:id="6733" w:author="Tammy Meek (NESO)" w:date="2025-01-27T12:20:00Z" w16du:dateUtc="2025-01-27T12:20:00Z">
        <w:r w:rsidR="000D51B6" w:rsidRPr="000D51B6">
          <w:rPr>
            <w:rFonts w:ascii="Arial" w:hAnsi="Arial" w:cs="Arial"/>
            <w:i/>
            <w:iCs/>
            <w:spacing w:val="-2"/>
            <w:sz w:val="22"/>
            <w:szCs w:val="22"/>
          </w:rPr>
          <w:t>Member</w:t>
        </w:r>
      </w:ins>
      <w:ins w:id="6734" w:author="Stuart McLarnon (NESO)" w:date="2025-01-14T13:52:00Z">
        <w:r w:rsidR="00963100" w:rsidRPr="000D51B6">
          <w:rPr>
            <w:rFonts w:ascii="Arial" w:hAnsi="Arial" w:cs="Arial"/>
            <w:i/>
            <w:iCs/>
            <w:spacing w:val="-2"/>
            <w:sz w:val="22"/>
            <w:szCs w:val="22"/>
            <w:rPrChange w:id="6735" w:author="Tammy Meek (NESO)" w:date="2025-01-27T12:20:00Z" w16du:dateUtc="2025-01-27T12:20:00Z">
              <w:rPr>
                <w:rFonts w:ascii="Arial" w:hAnsi="Arial" w:cs="Arial"/>
                <w:b/>
                <w:bCs/>
                <w:spacing w:val="-2"/>
                <w:sz w:val="22"/>
                <w:szCs w:val="22"/>
              </w:rPr>
            </w:rPrChange>
          </w:rPr>
          <w:t>(s)</w:t>
        </w:r>
        <w:r w:rsidR="00963100">
          <w:rPr>
            <w:rFonts w:ascii="Arial" w:hAnsi="Arial" w:cs="Arial"/>
            <w:spacing w:val="-2"/>
            <w:sz w:val="22"/>
            <w:szCs w:val="22"/>
          </w:rPr>
          <w:t xml:space="preserve"> and the remaining candidates up to and including the number of </w:t>
        </w:r>
        <w:del w:id="6736" w:author="Tammy Meek (NESO)" w:date="2025-01-28T11:49:00Z" w16du:dateUtc="2025-01-28T11:49:00Z">
          <w:r w:rsidR="00963100" w:rsidDel="00870312">
            <w:rPr>
              <w:rFonts w:ascii="Arial" w:hAnsi="Arial" w:cs="Arial"/>
              <w:spacing w:val="-2"/>
              <w:sz w:val="22"/>
              <w:szCs w:val="22"/>
            </w:rPr>
            <w:delText>Alternate</w:delText>
          </w:r>
        </w:del>
      </w:ins>
      <w:ins w:id="6737" w:author="Tammy Meek (NESO)" w:date="2025-01-28T11:52:00Z" w16du:dateUtc="2025-01-28T11:52:00Z">
        <w:r w:rsidR="00D669F4" w:rsidRPr="00D669F4">
          <w:rPr>
            <w:rFonts w:ascii="Arial" w:hAnsi="Arial" w:cs="Arial"/>
            <w:spacing w:val="-2"/>
            <w:sz w:val="22"/>
            <w:szCs w:val="22"/>
          </w:rPr>
          <w:t>Alternate</w:t>
        </w:r>
      </w:ins>
      <w:ins w:id="6738" w:author="Stuart McLarnon (NESO)" w:date="2025-01-14T13:52:00Z">
        <w:r w:rsidR="00963100">
          <w:rPr>
            <w:rFonts w:ascii="Arial" w:hAnsi="Arial" w:cs="Arial"/>
            <w:spacing w:val="-2"/>
            <w:sz w:val="22"/>
            <w:szCs w:val="22"/>
          </w:rPr>
          <w:t xml:space="preserve"> Member Interim Vacancies receiving the greatest number of votes shall be elected as </w:t>
        </w:r>
        <w:del w:id="6739" w:author="Tammy Meek (NESO)" w:date="2025-01-28T11:49:00Z" w16du:dateUtc="2025-01-28T11:49:00Z">
          <w:r w:rsidR="00963100" w:rsidDel="00870312">
            <w:rPr>
              <w:rFonts w:ascii="Arial" w:hAnsi="Arial" w:cs="Arial"/>
              <w:spacing w:val="-2"/>
              <w:sz w:val="22"/>
              <w:szCs w:val="22"/>
            </w:rPr>
            <w:delText>Alternate</w:delText>
          </w:r>
        </w:del>
      </w:ins>
      <w:ins w:id="6740" w:author="Tammy Meek (NESO)" w:date="2025-01-28T11:52:00Z" w16du:dateUtc="2025-01-28T11:52:00Z">
        <w:r w:rsidR="00D669F4" w:rsidRPr="00D669F4">
          <w:rPr>
            <w:rFonts w:ascii="Arial" w:hAnsi="Arial" w:cs="Arial"/>
            <w:spacing w:val="-2"/>
            <w:sz w:val="22"/>
            <w:szCs w:val="22"/>
          </w:rPr>
          <w:t>Alternate</w:t>
        </w:r>
      </w:ins>
      <w:ins w:id="6741" w:author="Stuart McLarnon (NESO)" w:date="2025-01-14T13:52:00Z">
        <w:r w:rsidR="00963100">
          <w:rPr>
            <w:rFonts w:ascii="Arial" w:hAnsi="Arial" w:cs="Arial"/>
            <w:spacing w:val="-2"/>
            <w:sz w:val="22"/>
            <w:szCs w:val="22"/>
          </w:rPr>
          <w:t xml:space="preserve"> </w:t>
        </w:r>
        <w:r w:rsidR="00963100" w:rsidRPr="000D51B6">
          <w:rPr>
            <w:rFonts w:ascii="Arial" w:hAnsi="Arial" w:cs="Arial"/>
            <w:i/>
            <w:iCs/>
            <w:spacing w:val="-2"/>
            <w:sz w:val="22"/>
            <w:szCs w:val="22"/>
            <w:rPrChange w:id="6742" w:author="Tammy Meek (NESO)" w:date="2025-01-27T12:20:00Z" w16du:dateUtc="2025-01-27T12:20:00Z">
              <w:rPr>
                <w:rFonts w:ascii="Arial" w:hAnsi="Arial" w:cs="Arial"/>
                <w:b/>
                <w:bCs/>
                <w:spacing w:val="-2"/>
                <w:sz w:val="22"/>
                <w:szCs w:val="22"/>
              </w:rPr>
            </w:rPrChange>
          </w:rPr>
          <w:t>Member(s</w:t>
        </w:r>
        <w:r w:rsidR="00963100" w:rsidRPr="000D51B6">
          <w:rPr>
            <w:rFonts w:ascii="Arial" w:hAnsi="Arial" w:cs="Arial"/>
            <w:i/>
            <w:iCs/>
            <w:spacing w:val="-2"/>
            <w:sz w:val="22"/>
            <w:szCs w:val="22"/>
            <w:rPrChange w:id="6743" w:author="Tammy Meek (NESO)" w:date="2025-01-27T12:20:00Z" w16du:dateUtc="2025-01-27T12:20:00Z">
              <w:rPr>
                <w:rFonts w:ascii="Arial" w:hAnsi="Arial" w:cs="Arial"/>
                <w:spacing w:val="-2"/>
                <w:sz w:val="22"/>
                <w:szCs w:val="22"/>
              </w:rPr>
            </w:rPrChange>
          </w:rPr>
          <w:t>).</w:t>
        </w:r>
      </w:ins>
    </w:p>
    <w:p w14:paraId="0F21E768" w14:textId="3584744D" w:rsidR="00963100" w:rsidRDefault="00820A4E" w:rsidP="00963100">
      <w:pPr>
        <w:kinsoku w:val="0"/>
        <w:overflowPunct w:val="0"/>
        <w:autoSpaceDE/>
        <w:autoSpaceDN/>
        <w:adjustRightInd/>
        <w:spacing w:before="240" w:line="302" w:lineRule="exact"/>
        <w:ind w:left="2808" w:hanging="1152"/>
        <w:jc w:val="both"/>
        <w:textAlignment w:val="baseline"/>
        <w:rPr>
          <w:ins w:id="6744" w:author="Stuart McLarnon (NESO)" w:date="2025-01-14T13:52:00Z"/>
          <w:rFonts w:ascii="Arial" w:hAnsi="Arial" w:cs="Arial"/>
          <w:spacing w:val="-1"/>
          <w:sz w:val="22"/>
          <w:szCs w:val="22"/>
        </w:rPr>
      </w:pPr>
      <w:ins w:id="6745" w:author="Stuart McLarnon (NESO)" w:date="2025-01-14T14:03:00Z">
        <w:r w:rsidRPr="00820A4E">
          <w:rPr>
            <w:rFonts w:ascii="Arial" w:hAnsi="Arial" w:cs="Arial"/>
            <w:spacing w:val="-1"/>
            <w:sz w:val="22"/>
            <w:szCs w:val="22"/>
          </w:rPr>
          <w:t>J.</w:t>
        </w:r>
      </w:ins>
      <w:ins w:id="6746" w:author="Stuart McLarnon (NESO)" w:date="2025-01-14T13:52:00Z">
        <w:r w:rsidR="00963100">
          <w:rPr>
            <w:rFonts w:ascii="Arial" w:hAnsi="Arial" w:cs="Arial"/>
            <w:spacing w:val="-1"/>
            <w:sz w:val="22"/>
            <w:szCs w:val="22"/>
          </w:rPr>
          <w:t xml:space="preserve">A1.3.7.3     Where Paragraph A1.4.4 applies the two (2) candidates receiving the greatest number of votes pursuant to the </w:t>
        </w:r>
        <w:del w:id="6747" w:author="Tammy Meek (NESO)" w:date="2025-01-28T11:49:00Z" w16du:dateUtc="2025-01-28T11:49:00Z">
          <w:r w:rsidR="00963100" w:rsidDel="00870312">
            <w:rPr>
              <w:rFonts w:ascii="Arial" w:hAnsi="Arial" w:cs="Arial"/>
              <w:spacing w:val="-1"/>
              <w:sz w:val="22"/>
              <w:szCs w:val="22"/>
            </w:rPr>
            <w:delText>Alternate</w:delText>
          </w:r>
        </w:del>
      </w:ins>
      <w:ins w:id="6748" w:author="Tammy Meek (NESO)" w:date="2025-01-28T11:52:00Z" w16du:dateUtc="2025-01-28T11:52:00Z">
        <w:r w:rsidR="00D669F4" w:rsidRPr="00D669F4">
          <w:rPr>
            <w:rFonts w:ascii="Arial" w:hAnsi="Arial" w:cs="Arial"/>
            <w:spacing w:val="-1"/>
            <w:sz w:val="22"/>
            <w:szCs w:val="22"/>
          </w:rPr>
          <w:t>Alternate</w:t>
        </w:r>
      </w:ins>
      <w:ins w:id="6749" w:author="Stuart McLarnon (NESO)" w:date="2025-01-14T13:52:00Z">
        <w:r w:rsidR="00963100">
          <w:rPr>
            <w:rFonts w:ascii="Arial" w:hAnsi="Arial" w:cs="Arial"/>
            <w:spacing w:val="-1"/>
            <w:sz w:val="22"/>
            <w:szCs w:val="22"/>
          </w:rPr>
          <w:t xml:space="preserve"> Election Process</w:t>
        </w:r>
      </w:ins>
    </w:p>
    <w:p w14:paraId="22B739A7" w14:textId="6B549421" w:rsidR="00963100" w:rsidRDefault="00963100" w:rsidP="00963100">
      <w:pPr>
        <w:kinsoku w:val="0"/>
        <w:overflowPunct w:val="0"/>
        <w:autoSpaceDE/>
        <w:autoSpaceDN/>
        <w:adjustRightInd/>
        <w:spacing w:before="45" w:line="253" w:lineRule="exact"/>
        <w:ind w:left="2808"/>
        <w:textAlignment w:val="baseline"/>
        <w:rPr>
          <w:ins w:id="6750" w:author="Stuart McLarnon (NESO)" w:date="2025-01-14T13:52:00Z"/>
          <w:rFonts w:ascii="Arial" w:hAnsi="Arial" w:cs="Arial"/>
          <w:sz w:val="22"/>
          <w:szCs w:val="22"/>
        </w:rPr>
      </w:pPr>
      <w:ins w:id="6751" w:author="Stuart McLarnon (NESO)" w:date="2025-01-14T13:52:00Z">
        <w:r>
          <w:rPr>
            <w:rFonts w:ascii="Arial" w:hAnsi="Arial" w:cs="Arial"/>
            <w:sz w:val="22"/>
            <w:szCs w:val="22"/>
          </w:rPr>
          <w:t xml:space="preserve">shall be elected as </w:t>
        </w:r>
        <w:del w:id="6752" w:author="Tammy Meek (NESO)" w:date="2025-01-28T11:49:00Z" w16du:dateUtc="2025-01-28T11:49:00Z">
          <w:r w:rsidDel="00870312">
            <w:rPr>
              <w:rFonts w:ascii="Arial" w:hAnsi="Arial" w:cs="Arial"/>
              <w:sz w:val="22"/>
              <w:szCs w:val="22"/>
            </w:rPr>
            <w:delText>Alternate</w:delText>
          </w:r>
        </w:del>
      </w:ins>
      <w:ins w:id="6753" w:author="Tammy Meek (NESO)" w:date="2025-01-28T11:52:00Z" w16du:dateUtc="2025-01-28T11:52:00Z">
        <w:r w:rsidR="00D669F4" w:rsidRPr="00D669F4">
          <w:rPr>
            <w:rFonts w:ascii="Arial" w:hAnsi="Arial" w:cs="Arial"/>
            <w:sz w:val="22"/>
            <w:szCs w:val="22"/>
          </w:rPr>
          <w:t>Alternate</w:t>
        </w:r>
      </w:ins>
      <w:ins w:id="6754" w:author="Stuart McLarnon (NESO)" w:date="2025-01-14T13:52:00Z">
        <w:r>
          <w:rPr>
            <w:rFonts w:ascii="Arial" w:hAnsi="Arial" w:cs="Arial"/>
            <w:sz w:val="22"/>
            <w:szCs w:val="22"/>
          </w:rPr>
          <w:t xml:space="preserve"> </w:t>
        </w:r>
        <w:del w:id="6755" w:author="Tammy Meek (NESO)" w:date="2025-01-27T11:27:00Z" w16du:dateUtc="2025-01-27T11:27:00Z">
          <w:r w:rsidRPr="00207ADC" w:rsidDel="00AB5FE3">
            <w:rPr>
              <w:rFonts w:ascii="Arial" w:hAnsi="Arial" w:cs="Arial"/>
              <w:b/>
              <w:bCs/>
              <w:sz w:val="22"/>
              <w:szCs w:val="22"/>
            </w:rPr>
            <w:delText>Members</w:delText>
          </w:r>
        </w:del>
      </w:ins>
      <w:ins w:id="6756" w:author="Tammy Meek (NESO)" w:date="2025-01-27T11:27:00Z" w16du:dateUtc="2025-01-27T11:27:00Z">
        <w:r w:rsidR="00AB5FE3" w:rsidRPr="00AB5FE3">
          <w:rPr>
            <w:rFonts w:ascii="Arial" w:hAnsi="Arial" w:cs="Arial"/>
            <w:i/>
            <w:iCs/>
            <w:sz w:val="22"/>
            <w:szCs w:val="22"/>
          </w:rPr>
          <w:t>Members</w:t>
        </w:r>
      </w:ins>
      <w:ins w:id="6757" w:author="Stuart McLarnon (NESO)" w:date="2025-01-14T13:52:00Z">
        <w:r>
          <w:rPr>
            <w:rFonts w:ascii="Arial" w:hAnsi="Arial" w:cs="Arial"/>
            <w:sz w:val="22"/>
            <w:szCs w:val="22"/>
          </w:rPr>
          <w:t>.</w:t>
        </w:r>
      </w:ins>
    </w:p>
    <w:p w14:paraId="6A2B9056" w14:textId="30179E5F" w:rsidR="00963100" w:rsidRDefault="00820A4E" w:rsidP="00963100">
      <w:pPr>
        <w:tabs>
          <w:tab w:val="right" w:pos="2376"/>
        </w:tabs>
        <w:kinsoku w:val="0"/>
        <w:overflowPunct w:val="0"/>
        <w:autoSpaceDE/>
        <w:autoSpaceDN/>
        <w:adjustRightInd/>
        <w:spacing w:before="287" w:line="262" w:lineRule="exact"/>
        <w:textAlignment w:val="baseline"/>
        <w:rPr>
          <w:ins w:id="6758" w:author="Stuart McLarnon (NESO)" w:date="2025-01-14T13:52:00Z"/>
          <w:rFonts w:ascii="Arial" w:hAnsi="Arial" w:cs="Arial"/>
          <w:b/>
          <w:bCs/>
          <w:sz w:val="23"/>
          <w:szCs w:val="23"/>
        </w:rPr>
      </w:pPr>
      <w:ins w:id="6759" w:author="Stuart McLarnon (NESO)" w:date="2025-01-14T14:03:00Z">
        <w:r w:rsidRPr="00820A4E">
          <w:rPr>
            <w:rFonts w:ascii="Arial" w:hAnsi="Arial" w:cs="Arial"/>
            <w:sz w:val="22"/>
            <w:szCs w:val="22"/>
          </w:rPr>
          <w:t>J.</w:t>
        </w:r>
      </w:ins>
      <w:ins w:id="6760" w:author="Stuart McLarnon (NESO)" w:date="2025-01-14T13:52:00Z">
        <w:r w:rsidR="00963100">
          <w:rPr>
            <w:rFonts w:ascii="Arial" w:hAnsi="Arial" w:cs="Arial"/>
            <w:sz w:val="22"/>
            <w:szCs w:val="22"/>
          </w:rPr>
          <w:t>A1.4</w:t>
        </w:r>
        <w:r w:rsidR="00963100">
          <w:rPr>
            <w:rFonts w:ascii="Arial" w:hAnsi="Arial" w:cs="Arial"/>
            <w:sz w:val="22"/>
            <w:szCs w:val="22"/>
          </w:rPr>
          <w:tab/>
        </w:r>
        <w:r w:rsidR="00963100">
          <w:rPr>
            <w:rFonts w:ascii="Arial" w:hAnsi="Arial" w:cs="Arial"/>
            <w:b/>
            <w:bCs/>
            <w:sz w:val="23"/>
            <w:szCs w:val="23"/>
          </w:rPr>
          <w:t>VACANCIES</w:t>
        </w:r>
      </w:ins>
    </w:p>
    <w:p w14:paraId="244D16D3" w14:textId="07F57CFC" w:rsidR="00963100" w:rsidRDefault="00820A4E" w:rsidP="00963100">
      <w:pPr>
        <w:kinsoku w:val="0"/>
        <w:overflowPunct w:val="0"/>
        <w:autoSpaceDE/>
        <w:autoSpaceDN/>
        <w:adjustRightInd/>
        <w:spacing w:before="276" w:line="262" w:lineRule="exact"/>
        <w:ind w:left="720"/>
        <w:textAlignment w:val="baseline"/>
        <w:rPr>
          <w:ins w:id="6761" w:author="Stuart McLarnon (NESO)" w:date="2025-01-14T13:52:00Z"/>
          <w:rFonts w:ascii="Arial" w:hAnsi="Arial" w:cs="Arial"/>
          <w:b/>
          <w:bCs/>
          <w:spacing w:val="12"/>
          <w:sz w:val="23"/>
          <w:szCs w:val="23"/>
        </w:rPr>
      </w:pPr>
      <w:ins w:id="6762" w:author="Stuart McLarnon (NESO)" w:date="2025-01-14T14:03:00Z">
        <w:r w:rsidRPr="00820A4E">
          <w:rPr>
            <w:rFonts w:ascii="Arial" w:hAnsi="Arial" w:cs="Arial"/>
            <w:spacing w:val="12"/>
            <w:sz w:val="22"/>
            <w:szCs w:val="22"/>
          </w:rPr>
          <w:t>J.</w:t>
        </w:r>
      </w:ins>
      <w:ins w:id="6763" w:author="Stuart McLarnon (NESO)" w:date="2025-01-14T13:52:00Z">
        <w:r w:rsidR="00963100">
          <w:rPr>
            <w:rFonts w:ascii="Arial" w:hAnsi="Arial" w:cs="Arial"/>
            <w:spacing w:val="12"/>
            <w:sz w:val="22"/>
            <w:szCs w:val="22"/>
          </w:rPr>
          <w:t xml:space="preserve">A1.4.1 </w:t>
        </w:r>
        <w:r w:rsidR="00963100" w:rsidRPr="006A11F5">
          <w:rPr>
            <w:rFonts w:ascii="Arial" w:hAnsi="Arial" w:cs="Arial"/>
            <w:spacing w:val="12"/>
            <w:sz w:val="23"/>
            <w:szCs w:val="23"/>
            <w:rPrChange w:id="6764" w:author="Tammy Meek (NESO)" w:date="2025-01-28T09:35:00Z" w16du:dateUtc="2025-01-28T09:35:00Z">
              <w:rPr>
                <w:rFonts w:ascii="Arial" w:hAnsi="Arial" w:cs="Arial"/>
                <w:b/>
                <w:bCs/>
                <w:spacing w:val="12"/>
                <w:sz w:val="23"/>
                <w:szCs w:val="23"/>
              </w:rPr>
            </w:rPrChange>
          </w:rPr>
          <w:t>General</w:t>
        </w:r>
      </w:ins>
    </w:p>
    <w:p w14:paraId="3C715F7D" w14:textId="2BB1C8B0" w:rsidR="00963100" w:rsidRDefault="00963100" w:rsidP="00963100">
      <w:pPr>
        <w:tabs>
          <w:tab w:val="right" w:pos="2376"/>
          <w:tab w:val="left" w:pos="2808"/>
        </w:tabs>
        <w:kinsoku w:val="0"/>
        <w:overflowPunct w:val="0"/>
        <w:autoSpaceDE/>
        <w:autoSpaceDN/>
        <w:adjustRightInd/>
        <w:spacing w:before="287" w:line="253" w:lineRule="exact"/>
        <w:ind w:left="1656"/>
        <w:textAlignment w:val="baseline"/>
        <w:rPr>
          <w:ins w:id="6765" w:author="Stuart McLarnon (NESO)" w:date="2025-01-14T13:52:00Z"/>
          <w:rFonts w:ascii="Arial" w:hAnsi="Arial" w:cs="Arial"/>
          <w:sz w:val="22"/>
          <w:szCs w:val="22"/>
        </w:rPr>
      </w:pPr>
      <w:ins w:id="6766" w:author="Stuart McLarnon (NESO)" w:date="2025-01-14T13:52:00Z">
        <w:r>
          <w:rPr>
            <w:rFonts w:ascii="Arial" w:hAnsi="Arial" w:cs="Arial"/>
            <w:sz w:val="22"/>
            <w:szCs w:val="22"/>
          </w:rPr>
          <w:tab/>
        </w:r>
      </w:ins>
      <w:ins w:id="6767" w:author="Stuart McLarnon (NESO)" w:date="2025-01-14T14:03:00Z">
        <w:r w:rsidR="00820A4E" w:rsidRPr="00820A4E">
          <w:rPr>
            <w:rFonts w:ascii="Arial" w:hAnsi="Arial" w:cs="Arial"/>
            <w:sz w:val="22"/>
            <w:szCs w:val="22"/>
          </w:rPr>
          <w:t>J.</w:t>
        </w:r>
      </w:ins>
      <w:ins w:id="6768" w:author="Stuart McLarnon (NESO)" w:date="2025-01-14T13:52:00Z">
        <w:r>
          <w:rPr>
            <w:rFonts w:ascii="Arial" w:hAnsi="Arial" w:cs="Arial"/>
            <w:sz w:val="22"/>
            <w:szCs w:val="22"/>
          </w:rPr>
          <w:t>A1.4.1.1</w:t>
        </w:r>
        <w:r>
          <w:rPr>
            <w:rFonts w:ascii="Arial" w:hAnsi="Arial" w:cs="Arial"/>
            <w:sz w:val="22"/>
            <w:szCs w:val="22"/>
          </w:rPr>
          <w:tab/>
          <w:t xml:space="preserve">If a </w:t>
        </w:r>
        <w:del w:id="6769" w:author="Tammy Meek (NESO)" w:date="2025-01-27T12:20:00Z" w16du:dateUtc="2025-01-27T12:20:00Z">
          <w:r w:rsidRPr="00207ADC" w:rsidDel="000D51B6">
            <w:rPr>
              <w:rFonts w:ascii="Arial" w:hAnsi="Arial" w:cs="Arial"/>
              <w:b/>
              <w:bCs/>
              <w:sz w:val="22"/>
              <w:szCs w:val="22"/>
            </w:rPr>
            <w:delText>Member</w:delText>
          </w:r>
        </w:del>
      </w:ins>
      <w:ins w:id="6770" w:author="Tammy Meek (NESO)" w:date="2025-01-27T12:20:00Z" w16du:dateUtc="2025-01-27T12:20:00Z">
        <w:r w:rsidR="000D51B6" w:rsidRPr="000D51B6">
          <w:rPr>
            <w:rFonts w:ascii="Arial" w:hAnsi="Arial" w:cs="Arial"/>
            <w:i/>
            <w:iCs/>
            <w:sz w:val="22"/>
            <w:szCs w:val="22"/>
          </w:rPr>
          <w:t>Member</w:t>
        </w:r>
      </w:ins>
      <w:ins w:id="6771" w:author="Stuart McLarnon (NESO)" w:date="2025-01-14T13:52:00Z">
        <w:r>
          <w:rPr>
            <w:rFonts w:ascii="Arial" w:hAnsi="Arial" w:cs="Arial"/>
            <w:sz w:val="22"/>
            <w:szCs w:val="22"/>
          </w:rPr>
          <w:t xml:space="preserve"> ceases to hold office pursuant to Paragraph 4.11.1 (b)</w:t>
        </w:r>
      </w:ins>
    </w:p>
    <w:p w14:paraId="64691925" w14:textId="77777777" w:rsidR="00963100" w:rsidRDefault="00963100" w:rsidP="00963100">
      <w:pPr>
        <w:kinsoku w:val="0"/>
        <w:overflowPunct w:val="0"/>
        <w:autoSpaceDE/>
        <w:autoSpaceDN/>
        <w:adjustRightInd/>
        <w:spacing w:before="50" w:line="253" w:lineRule="exact"/>
        <w:ind w:left="2808"/>
        <w:textAlignment w:val="baseline"/>
        <w:rPr>
          <w:ins w:id="6772" w:author="Stuart McLarnon (NESO)" w:date="2025-01-14T13:52:00Z"/>
          <w:rFonts w:ascii="Arial" w:hAnsi="Arial" w:cs="Arial"/>
          <w:sz w:val="22"/>
          <w:szCs w:val="22"/>
        </w:rPr>
      </w:pPr>
      <w:ins w:id="6773" w:author="Stuart McLarnon (NESO)" w:date="2025-01-14T13:52:00Z">
        <w:r>
          <w:rPr>
            <w:rFonts w:ascii="Arial" w:hAnsi="Arial" w:cs="Arial"/>
            <w:sz w:val="22"/>
            <w:szCs w:val="22"/>
          </w:rPr>
          <w:t>(i) then Paragraph A1.4.2 shall apply.</w:t>
        </w:r>
      </w:ins>
    </w:p>
    <w:p w14:paraId="2EF69F5F" w14:textId="100D78C4" w:rsidR="00963100" w:rsidRDefault="00963100" w:rsidP="00963100">
      <w:pPr>
        <w:tabs>
          <w:tab w:val="right" w:pos="2376"/>
          <w:tab w:val="left" w:pos="2808"/>
        </w:tabs>
        <w:kinsoku w:val="0"/>
        <w:overflowPunct w:val="0"/>
        <w:autoSpaceDE/>
        <w:autoSpaceDN/>
        <w:adjustRightInd/>
        <w:spacing w:before="284" w:line="253" w:lineRule="exact"/>
        <w:ind w:left="1656"/>
        <w:textAlignment w:val="baseline"/>
        <w:rPr>
          <w:ins w:id="6774" w:author="Stuart McLarnon (NESO)" w:date="2025-01-14T13:52:00Z"/>
          <w:rFonts w:ascii="Arial" w:hAnsi="Arial" w:cs="Arial"/>
          <w:spacing w:val="-1"/>
          <w:sz w:val="22"/>
          <w:szCs w:val="22"/>
        </w:rPr>
      </w:pPr>
      <w:ins w:id="6775" w:author="Stuart McLarnon (NESO)" w:date="2025-01-14T13:52:00Z">
        <w:r>
          <w:rPr>
            <w:rFonts w:ascii="Arial" w:hAnsi="Arial" w:cs="Arial"/>
            <w:spacing w:val="-1"/>
            <w:sz w:val="22"/>
            <w:szCs w:val="22"/>
          </w:rPr>
          <w:tab/>
        </w:r>
      </w:ins>
      <w:ins w:id="6776" w:author="Stuart McLarnon (NESO)" w:date="2025-01-14T14:03:00Z">
        <w:r w:rsidR="00820A4E" w:rsidRPr="00820A4E">
          <w:rPr>
            <w:rFonts w:ascii="Arial" w:hAnsi="Arial" w:cs="Arial"/>
            <w:spacing w:val="-1"/>
            <w:sz w:val="22"/>
            <w:szCs w:val="22"/>
          </w:rPr>
          <w:t>J.</w:t>
        </w:r>
      </w:ins>
      <w:ins w:id="6777" w:author="Stuart McLarnon (NESO)" w:date="2025-01-14T13:52:00Z">
        <w:r>
          <w:rPr>
            <w:rFonts w:ascii="Arial" w:hAnsi="Arial" w:cs="Arial"/>
            <w:spacing w:val="-1"/>
            <w:sz w:val="22"/>
            <w:szCs w:val="22"/>
          </w:rPr>
          <w:t>A1.4.1.2</w:t>
        </w:r>
        <w:r>
          <w:rPr>
            <w:rFonts w:ascii="Arial" w:hAnsi="Arial" w:cs="Arial"/>
            <w:spacing w:val="-1"/>
            <w:sz w:val="22"/>
            <w:szCs w:val="22"/>
          </w:rPr>
          <w:tab/>
          <w:t xml:space="preserve">If a </w:t>
        </w:r>
        <w:del w:id="6778" w:author="Tammy Meek (NESO)" w:date="2025-01-27T12:20:00Z" w16du:dateUtc="2025-01-27T12:20:00Z">
          <w:r w:rsidRPr="00207ADC" w:rsidDel="000D51B6">
            <w:rPr>
              <w:rFonts w:ascii="Arial" w:hAnsi="Arial" w:cs="Arial"/>
              <w:b/>
              <w:bCs/>
              <w:spacing w:val="-1"/>
              <w:sz w:val="22"/>
              <w:szCs w:val="22"/>
            </w:rPr>
            <w:delText>Member</w:delText>
          </w:r>
        </w:del>
      </w:ins>
      <w:ins w:id="6779" w:author="Tammy Meek (NESO)" w:date="2025-01-27T12:20:00Z" w16du:dateUtc="2025-01-27T12:20:00Z">
        <w:r w:rsidR="000D51B6" w:rsidRPr="000D51B6">
          <w:rPr>
            <w:rFonts w:ascii="Arial" w:hAnsi="Arial" w:cs="Arial"/>
            <w:i/>
            <w:iCs/>
            <w:spacing w:val="-1"/>
            <w:sz w:val="22"/>
            <w:szCs w:val="22"/>
          </w:rPr>
          <w:t>Member</w:t>
        </w:r>
      </w:ins>
      <w:ins w:id="6780" w:author="Stuart McLarnon (NESO)" w:date="2025-01-14T13:52:00Z">
        <w:r>
          <w:rPr>
            <w:rFonts w:ascii="Arial" w:hAnsi="Arial" w:cs="Arial"/>
            <w:spacing w:val="-1"/>
            <w:sz w:val="22"/>
            <w:szCs w:val="22"/>
          </w:rPr>
          <w:t xml:space="preserve"> ceases to hold office pursuant to Paragraph 4.11.1 (a),</w:t>
        </w:r>
      </w:ins>
    </w:p>
    <w:p w14:paraId="464CCDD0" w14:textId="77777777" w:rsidR="00963100" w:rsidRDefault="00963100" w:rsidP="00963100">
      <w:pPr>
        <w:kinsoku w:val="0"/>
        <w:overflowPunct w:val="0"/>
        <w:autoSpaceDE/>
        <w:autoSpaceDN/>
        <w:adjustRightInd/>
        <w:spacing w:line="297" w:lineRule="exact"/>
        <w:ind w:left="2808"/>
        <w:jc w:val="both"/>
        <w:textAlignment w:val="baseline"/>
        <w:rPr>
          <w:ins w:id="6781" w:author="Stuart McLarnon (NESO)" w:date="2025-01-14T13:52:00Z"/>
          <w:rFonts w:ascii="Arial" w:hAnsi="Arial" w:cs="Arial"/>
          <w:sz w:val="22"/>
          <w:szCs w:val="22"/>
        </w:rPr>
      </w:pPr>
      <w:ins w:id="6782" w:author="Stuart McLarnon (NESO)" w:date="2025-01-14T13:52:00Z">
        <w:r>
          <w:rPr>
            <w:rFonts w:ascii="Arial" w:hAnsi="Arial" w:cs="Arial"/>
            <w:sz w:val="22"/>
            <w:szCs w:val="22"/>
          </w:rPr>
          <w:t>4.11.1 (b) (ii) to (vi) (inclusive) or 4.11.1 (c) then Paragraph A1.4.3 shall apply.</w:t>
        </w:r>
      </w:ins>
    </w:p>
    <w:p w14:paraId="0B807749" w14:textId="0952CF12" w:rsidR="00963100" w:rsidRDefault="00820A4E" w:rsidP="00963100">
      <w:pPr>
        <w:kinsoku w:val="0"/>
        <w:overflowPunct w:val="0"/>
        <w:autoSpaceDE/>
        <w:autoSpaceDN/>
        <w:adjustRightInd/>
        <w:spacing w:before="238" w:line="300" w:lineRule="exact"/>
        <w:ind w:left="2808" w:hanging="1152"/>
        <w:jc w:val="both"/>
        <w:textAlignment w:val="baseline"/>
        <w:rPr>
          <w:ins w:id="6783" w:author="Stuart McLarnon (NESO)" w:date="2025-01-14T13:52:00Z"/>
          <w:rFonts w:ascii="Arial" w:hAnsi="Arial" w:cs="Arial"/>
          <w:sz w:val="22"/>
          <w:szCs w:val="22"/>
        </w:rPr>
      </w:pPr>
      <w:ins w:id="6784" w:author="Stuart McLarnon (NESO)" w:date="2025-01-14T14:03:00Z">
        <w:r w:rsidRPr="00820A4E">
          <w:rPr>
            <w:rFonts w:ascii="Arial" w:hAnsi="Arial" w:cs="Arial"/>
            <w:sz w:val="22"/>
            <w:szCs w:val="22"/>
          </w:rPr>
          <w:t>J.</w:t>
        </w:r>
      </w:ins>
      <w:ins w:id="6785" w:author="Stuart McLarnon (NESO)" w:date="2025-01-14T13:52:00Z">
        <w:r w:rsidR="00963100">
          <w:rPr>
            <w:rFonts w:ascii="Arial" w:hAnsi="Arial" w:cs="Arial"/>
            <w:sz w:val="22"/>
            <w:szCs w:val="22"/>
          </w:rPr>
          <w:t xml:space="preserve">A1.4.1.3 If an </w:t>
        </w:r>
        <w:del w:id="6786" w:author="Tammy Meek (NESO)" w:date="2025-01-28T11:49:00Z" w16du:dateUtc="2025-01-28T11:49:00Z">
          <w:r w:rsidR="00963100" w:rsidDel="00870312">
            <w:rPr>
              <w:rFonts w:ascii="Arial" w:hAnsi="Arial" w:cs="Arial"/>
              <w:sz w:val="22"/>
              <w:szCs w:val="22"/>
            </w:rPr>
            <w:delText>Alternate</w:delText>
          </w:r>
        </w:del>
      </w:ins>
      <w:ins w:id="6787" w:author="Tammy Meek (NESO)" w:date="2025-01-28T11:52:00Z" w16du:dateUtc="2025-01-28T11:52:00Z">
        <w:r w:rsidR="00D669F4" w:rsidRPr="00D669F4">
          <w:rPr>
            <w:rFonts w:ascii="Arial" w:hAnsi="Arial" w:cs="Arial"/>
            <w:sz w:val="22"/>
            <w:szCs w:val="22"/>
          </w:rPr>
          <w:t>Alternate</w:t>
        </w:r>
      </w:ins>
      <w:ins w:id="6788" w:author="Stuart McLarnon (NESO)" w:date="2025-01-14T13:52:00Z">
        <w:r w:rsidR="00963100">
          <w:rPr>
            <w:rFonts w:ascii="Arial" w:hAnsi="Arial" w:cs="Arial"/>
            <w:sz w:val="22"/>
            <w:szCs w:val="22"/>
          </w:rPr>
          <w:t xml:space="preserve"> </w:t>
        </w:r>
        <w:del w:id="6789" w:author="Tammy Meek (NESO)" w:date="2025-01-27T12:20:00Z" w16du:dateUtc="2025-01-27T12:20:00Z">
          <w:r w:rsidR="00963100" w:rsidRPr="00207ADC" w:rsidDel="000D51B6">
            <w:rPr>
              <w:rFonts w:ascii="Arial" w:hAnsi="Arial" w:cs="Arial"/>
              <w:b/>
              <w:bCs/>
              <w:sz w:val="22"/>
              <w:szCs w:val="22"/>
            </w:rPr>
            <w:delText>Member</w:delText>
          </w:r>
        </w:del>
      </w:ins>
      <w:ins w:id="6790" w:author="Tammy Meek (NESO)" w:date="2025-01-27T12:20:00Z" w16du:dateUtc="2025-01-27T12:20:00Z">
        <w:r w:rsidR="000D51B6" w:rsidRPr="000D51B6">
          <w:rPr>
            <w:rFonts w:ascii="Arial" w:hAnsi="Arial" w:cs="Arial"/>
            <w:i/>
            <w:iCs/>
            <w:sz w:val="22"/>
            <w:szCs w:val="22"/>
          </w:rPr>
          <w:t>Member</w:t>
        </w:r>
      </w:ins>
      <w:ins w:id="6791" w:author="Stuart McLarnon (NESO)" w:date="2025-01-14T13:52:00Z">
        <w:r w:rsidR="00963100">
          <w:rPr>
            <w:rFonts w:ascii="Arial" w:hAnsi="Arial" w:cs="Arial"/>
            <w:sz w:val="22"/>
            <w:szCs w:val="22"/>
          </w:rPr>
          <w:t xml:space="preserve"> ceases to hold office pursuant to Paragraph 4.11 (the “Resigning” </w:t>
        </w:r>
        <w:del w:id="6792" w:author="Tammy Meek (NESO)" w:date="2025-01-28T11:49:00Z" w16du:dateUtc="2025-01-28T11:49:00Z">
          <w:r w:rsidR="00963100" w:rsidDel="00870312">
            <w:rPr>
              <w:rFonts w:ascii="Arial" w:hAnsi="Arial" w:cs="Arial"/>
              <w:sz w:val="22"/>
              <w:szCs w:val="22"/>
            </w:rPr>
            <w:delText>Alternate</w:delText>
          </w:r>
        </w:del>
      </w:ins>
      <w:ins w:id="6793" w:author="Tammy Meek (NESO)" w:date="2025-01-28T11:52:00Z" w16du:dateUtc="2025-01-28T11:52:00Z">
        <w:r w:rsidR="00D669F4" w:rsidRPr="00D669F4">
          <w:rPr>
            <w:rFonts w:ascii="Arial" w:hAnsi="Arial" w:cs="Arial"/>
            <w:sz w:val="22"/>
            <w:szCs w:val="22"/>
          </w:rPr>
          <w:t>Alternate</w:t>
        </w:r>
      </w:ins>
      <w:ins w:id="6794" w:author="Stuart McLarnon (NESO)" w:date="2025-01-14T13:52:00Z">
        <w:r w:rsidR="00963100">
          <w:rPr>
            <w:rFonts w:ascii="Arial" w:hAnsi="Arial" w:cs="Arial"/>
            <w:sz w:val="22"/>
            <w:szCs w:val="22"/>
          </w:rPr>
          <w:t xml:space="preserve"> </w:t>
        </w:r>
        <w:del w:id="6795" w:author="Tammy Meek (NESO)" w:date="2025-01-27T12:20:00Z" w16du:dateUtc="2025-01-27T12:20:00Z">
          <w:r w:rsidR="00963100" w:rsidRPr="00207ADC" w:rsidDel="000D51B6">
            <w:rPr>
              <w:rFonts w:ascii="Arial" w:hAnsi="Arial" w:cs="Arial"/>
              <w:b/>
              <w:bCs/>
              <w:sz w:val="22"/>
              <w:szCs w:val="22"/>
            </w:rPr>
            <w:delText>Member</w:delText>
          </w:r>
        </w:del>
      </w:ins>
      <w:ins w:id="6796" w:author="Tammy Meek (NESO)" w:date="2025-01-27T12:20:00Z" w16du:dateUtc="2025-01-27T12:20:00Z">
        <w:r w:rsidR="000D51B6" w:rsidRPr="000D51B6">
          <w:rPr>
            <w:rFonts w:ascii="Arial" w:hAnsi="Arial" w:cs="Arial"/>
            <w:i/>
            <w:iCs/>
            <w:sz w:val="22"/>
            <w:szCs w:val="22"/>
          </w:rPr>
          <w:t>Member</w:t>
        </w:r>
      </w:ins>
      <w:ins w:id="6797" w:author="Stuart McLarnon (NESO)" w:date="2025-01-14T13:52:00Z">
        <w:r w:rsidR="00963100">
          <w:rPr>
            <w:rFonts w:ascii="Arial" w:hAnsi="Arial" w:cs="Arial"/>
            <w:sz w:val="22"/>
            <w:szCs w:val="22"/>
          </w:rPr>
          <w:t>) then Paragraph A1.4.4 shall apply.</w:t>
        </w:r>
      </w:ins>
    </w:p>
    <w:p w14:paraId="5A6CF360" w14:textId="1CE933EA" w:rsidR="00963100" w:rsidRDefault="00820A4E" w:rsidP="00963100">
      <w:pPr>
        <w:kinsoku w:val="0"/>
        <w:overflowPunct w:val="0"/>
        <w:autoSpaceDE/>
        <w:autoSpaceDN/>
        <w:adjustRightInd/>
        <w:spacing w:before="238" w:line="300" w:lineRule="exact"/>
        <w:ind w:left="2808" w:hanging="1152"/>
        <w:jc w:val="both"/>
        <w:textAlignment w:val="baseline"/>
        <w:rPr>
          <w:ins w:id="6798" w:author="Stuart McLarnon (NESO)" w:date="2025-01-14T13:52:00Z"/>
          <w:rFonts w:ascii="Arial" w:hAnsi="Arial" w:cs="Arial"/>
          <w:sz w:val="22"/>
          <w:szCs w:val="22"/>
        </w:rPr>
      </w:pPr>
      <w:ins w:id="6799" w:author="Stuart McLarnon (NESO)" w:date="2025-01-14T14:03:00Z">
        <w:r w:rsidRPr="00820A4E">
          <w:rPr>
            <w:rFonts w:ascii="Arial" w:hAnsi="Arial" w:cs="Arial"/>
            <w:sz w:val="22"/>
            <w:szCs w:val="22"/>
          </w:rPr>
          <w:t>J.</w:t>
        </w:r>
      </w:ins>
      <w:ins w:id="6800" w:author="Stuart McLarnon (NESO)" w:date="2025-01-14T13:52:00Z">
        <w:r w:rsidR="00963100">
          <w:rPr>
            <w:rFonts w:ascii="Arial" w:hAnsi="Arial" w:cs="Arial"/>
            <w:sz w:val="22"/>
            <w:szCs w:val="22"/>
          </w:rPr>
          <w:t xml:space="preserve">A1.4.1.4 The provisions of Paragraph A1.2.1.2 shall apply, mutatis mutandis, to any replacement </w:t>
        </w:r>
        <w:del w:id="6801" w:author="Tammy Meek (NESO)" w:date="2025-01-27T12:20:00Z" w16du:dateUtc="2025-01-27T12:20:00Z">
          <w:r w:rsidR="00963100" w:rsidRPr="00207ADC" w:rsidDel="000D51B6">
            <w:rPr>
              <w:rFonts w:ascii="Arial" w:hAnsi="Arial" w:cs="Arial"/>
              <w:b/>
              <w:bCs/>
              <w:sz w:val="22"/>
              <w:szCs w:val="22"/>
            </w:rPr>
            <w:delText>Member</w:delText>
          </w:r>
        </w:del>
      </w:ins>
      <w:ins w:id="6802" w:author="Tammy Meek (NESO)" w:date="2025-01-27T12:20:00Z" w16du:dateUtc="2025-01-27T12:20:00Z">
        <w:r w:rsidR="000D51B6" w:rsidRPr="000D51B6">
          <w:rPr>
            <w:rFonts w:ascii="Arial" w:hAnsi="Arial" w:cs="Arial"/>
            <w:i/>
            <w:iCs/>
            <w:sz w:val="22"/>
            <w:szCs w:val="22"/>
          </w:rPr>
          <w:t>Member</w:t>
        </w:r>
      </w:ins>
      <w:ins w:id="6803" w:author="Stuart McLarnon (NESO)" w:date="2025-01-14T13:52:00Z">
        <w:r w:rsidR="00963100">
          <w:rPr>
            <w:rFonts w:ascii="Arial" w:hAnsi="Arial" w:cs="Arial"/>
            <w:sz w:val="22"/>
            <w:szCs w:val="22"/>
          </w:rPr>
          <w:t xml:space="preserve"> or any replacement </w:t>
        </w:r>
        <w:del w:id="6804" w:author="Tammy Meek (NESO)" w:date="2025-01-28T11:49:00Z" w16du:dateUtc="2025-01-28T11:49:00Z">
          <w:r w:rsidR="00963100" w:rsidDel="00870312">
            <w:rPr>
              <w:rFonts w:ascii="Arial" w:hAnsi="Arial" w:cs="Arial"/>
              <w:sz w:val="22"/>
              <w:szCs w:val="22"/>
            </w:rPr>
            <w:delText>Alternate</w:delText>
          </w:r>
        </w:del>
      </w:ins>
      <w:ins w:id="6805" w:author="Tammy Meek (NESO)" w:date="2025-01-28T11:52:00Z" w16du:dateUtc="2025-01-28T11:52:00Z">
        <w:r w:rsidR="00D669F4" w:rsidRPr="00D669F4">
          <w:rPr>
            <w:rFonts w:ascii="Arial" w:hAnsi="Arial" w:cs="Arial"/>
            <w:sz w:val="22"/>
            <w:szCs w:val="22"/>
          </w:rPr>
          <w:t>Alternate</w:t>
        </w:r>
      </w:ins>
      <w:ins w:id="6806" w:author="Stuart McLarnon (NESO)" w:date="2025-01-14T13:52:00Z">
        <w:r w:rsidR="00963100">
          <w:rPr>
            <w:rFonts w:ascii="Arial" w:hAnsi="Arial" w:cs="Arial"/>
            <w:sz w:val="22"/>
            <w:szCs w:val="22"/>
          </w:rPr>
          <w:t xml:space="preserve"> </w:t>
        </w:r>
        <w:del w:id="6807" w:author="Tammy Meek (NESO)" w:date="2025-01-27T12:20:00Z" w16du:dateUtc="2025-01-27T12:20:00Z">
          <w:r w:rsidR="00963100" w:rsidRPr="00207ADC" w:rsidDel="000D51B6">
            <w:rPr>
              <w:rFonts w:ascii="Arial" w:hAnsi="Arial" w:cs="Arial"/>
              <w:b/>
              <w:bCs/>
              <w:sz w:val="22"/>
              <w:szCs w:val="22"/>
            </w:rPr>
            <w:delText>Member</w:delText>
          </w:r>
        </w:del>
      </w:ins>
      <w:ins w:id="6808" w:author="Tammy Meek (NESO)" w:date="2025-01-27T12:20:00Z" w16du:dateUtc="2025-01-27T12:20:00Z">
        <w:r w:rsidR="000D51B6" w:rsidRPr="000D51B6">
          <w:rPr>
            <w:rFonts w:ascii="Arial" w:hAnsi="Arial" w:cs="Arial"/>
            <w:i/>
            <w:iCs/>
            <w:sz w:val="22"/>
            <w:szCs w:val="22"/>
          </w:rPr>
          <w:t>Member</w:t>
        </w:r>
      </w:ins>
      <w:ins w:id="6809"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under this Paragraph A1.4.</w:t>
        </w:r>
      </w:ins>
    </w:p>
    <w:p w14:paraId="20C18B22" w14:textId="754DBE71" w:rsidR="00963100" w:rsidRDefault="00820A4E">
      <w:pPr>
        <w:kinsoku w:val="0"/>
        <w:overflowPunct w:val="0"/>
        <w:autoSpaceDE/>
        <w:autoSpaceDN/>
        <w:adjustRightInd/>
        <w:spacing w:before="247" w:after="240" w:line="302" w:lineRule="exact"/>
        <w:ind w:left="1656" w:right="720" w:hanging="936"/>
        <w:textAlignment w:val="baseline"/>
        <w:rPr>
          <w:ins w:id="6810" w:author="Stuart McLarnon (NESO)" w:date="2025-01-14T13:52:00Z"/>
          <w:rFonts w:ascii="Arial" w:hAnsi="Arial" w:cs="Arial"/>
          <w:b/>
          <w:bCs/>
          <w:sz w:val="23"/>
          <w:szCs w:val="23"/>
        </w:rPr>
        <w:pPrChange w:id="6811" w:author="Tammy Meek (NESO)" w:date="2025-01-28T09:35:00Z" w16du:dateUtc="2025-01-28T09:35:00Z">
          <w:pPr>
            <w:kinsoku w:val="0"/>
            <w:overflowPunct w:val="0"/>
            <w:autoSpaceDE/>
            <w:autoSpaceDN/>
            <w:adjustRightInd/>
            <w:spacing w:before="247" w:line="302" w:lineRule="exact"/>
            <w:ind w:left="1656" w:right="720" w:hanging="936"/>
            <w:textAlignment w:val="baseline"/>
          </w:pPr>
        </w:pPrChange>
      </w:pPr>
      <w:ins w:id="6812" w:author="Stuart McLarnon (NESO)" w:date="2025-01-14T14:03:00Z">
        <w:r w:rsidRPr="00820A4E">
          <w:rPr>
            <w:rFonts w:ascii="Arial" w:hAnsi="Arial" w:cs="Arial"/>
            <w:sz w:val="22"/>
            <w:szCs w:val="22"/>
          </w:rPr>
          <w:t>J.</w:t>
        </w:r>
      </w:ins>
      <w:ins w:id="6813" w:author="Stuart McLarnon (NESO)" w:date="2025-01-14T13:52:00Z">
        <w:r w:rsidR="00963100">
          <w:rPr>
            <w:rFonts w:ascii="Arial" w:hAnsi="Arial" w:cs="Arial"/>
            <w:sz w:val="22"/>
            <w:szCs w:val="22"/>
          </w:rPr>
          <w:t xml:space="preserve">A1.4.2 </w:t>
        </w:r>
        <w:r w:rsidR="00963100" w:rsidRPr="006A11F5">
          <w:rPr>
            <w:rFonts w:ascii="Arial" w:hAnsi="Arial" w:cs="Arial"/>
            <w:sz w:val="23"/>
            <w:szCs w:val="23"/>
            <w:rPrChange w:id="6814" w:author="Tammy Meek (NESO)" w:date="2025-01-28T09:35:00Z" w16du:dateUtc="2025-01-28T09:35:00Z">
              <w:rPr>
                <w:rFonts w:ascii="Arial" w:hAnsi="Arial" w:cs="Arial"/>
                <w:b/>
                <w:bCs/>
                <w:sz w:val="23"/>
                <w:szCs w:val="23"/>
              </w:rPr>
            </w:rPrChange>
          </w:rPr>
          <w:t>Replacement of a Member who ceases to hold office</w:t>
        </w:r>
      </w:ins>
      <w:ins w:id="6815" w:author="Tammy Meek (NESO)" w:date="2025-01-27T14:22:00Z" w16du:dateUtc="2025-01-27T14:22:00Z">
        <w:r w:rsidR="00963100" w:rsidRPr="006A11F5">
          <w:rPr>
            <w:rFonts w:ascii="Arial" w:hAnsi="Arial" w:cs="Arial"/>
            <w:sz w:val="23"/>
            <w:szCs w:val="23"/>
            <w:rPrChange w:id="6816" w:author="Tammy Meek (NESO)" w:date="2025-01-28T09:35:00Z" w16du:dateUtc="2025-01-28T09:35:00Z">
              <w:rPr>
                <w:rFonts w:ascii="Arial" w:hAnsi="Arial" w:cs="Arial"/>
                <w:b/>
                <w:bCs/>
                <w:sz w:val="23"/>
                <w:szCs w:val="23"/>
              </w:rPr>
            </w:rPrChange>
          </w:rPr>
          <w:t xml:space="preserve"> </w:t>
        </w:r>
      </w:ins>
      <w:ins w:id="6817" w:author="Stuart McLarnon (NESO)" w:date="2025-01-14T13:52:00Z">
        <w:del w:id="6818" w:author="Tammy Meek (NESO)" w:date="2025-01-27T14:22:00Z" w16du:dateUtc="2025-01-27T14:22:00Z">
          <w:r w:rsidR="00963100" w:rsidRPr="006A11F5" w:rsidDel="00132053">
            <w:rPr>
              <w:rFonts w:ascii="Arial" w:hAnsi="Arial" w:cs="Arial"/>
              <w:sz w:val="23"/>
              <w:szCs w:val="23"/>
              <w:rPrChange w:id="6819" w:author="Tammy Meek (NESO)" w:date="2025-01-27T15:25:00Z" w16du:dateUtc="2025-01-27T15:25:00Z">
                <w:rPr>
                  <w:rFonts w:ascii="Arial" w:hAnsi="Arial" w:cs="Arial"/>
                  <w:b/>
                  <w:bCs/>
                  <w:sz w:val="23"/>
                  <w:szCs w:val="23"/>
                </w:rPr>
              </w:rPrChange>
            </w:rPr>
            <w:delText xml:space="preserve"> p</w:delText>
          </w:r>
        </w:del>
      </w:ins>
      <w:ins w:id="6820" w:author="Tammy Meek (NESO)" w:date="2025-01-27T14:22:00Z" w16du:dateUtc="2025-01-27T14:22:00Z">
        <w:r w:rsidR="00132053" w:rsidRPr="006A11F5">
          <w:rPr>
            <w:rFonts w:ascii="Arial" w:hAnsi="Arial" w:cs="Arial"/>
            <w:sz w:val="23"/>
            <w:szCs w:val="23"/>
            <w:rPrChange w:id="6821" w:author="Tammy Meek (NESO)" w:date="2025-01-27T15:25:00Z" w16du:dateUtc="2025-01-27T15:25:00Z">
              <w:rPr>
                <w:rFonts w:ascii="Arial" w:hAnsi="Arial" w:cs="Arial"/>
                <w:b/>
                <w:bCs/>
                <w:sz w:val="23"/>
                <w:szCs w:val="23"/>
              </w:rPr>
            </w:rPrChange>
          </w:rPr>
          <w:t>p</w:t>
        </w:r>
      </w:ins>
      <w:ins w:id="6822" w:author="Stuart McLarnon (NESO)" w:date="2025-01-14T13:52:00Z">
        <w:r w:rsidR="00963100" w:rsidRPr="006A11F5">
          <w:rPr>
            <w:rFonts w:ascii="Arial" w:hAnsi="Arial" w:cs="Arial"/>
            <w:sz w:val="23"/>
            <w:szCs w:val="23"/>
            <w:rPrChange w:id="6823" w:author="Tammy Meek (NESO)" w:date="2025-01-27T15:25:00Z" w16du:dateUtc="2025-01-27T15:25:00Z">
              <w:rPr>
                <w:rFonts w:ascii="Arial" w:hAnsi="Arial" w:cs="Arial"/>
                <w:b/>
                <w:bCs/>
                <w:sz w:val="23"/>
                <w:szCs w:val="23"/>
              </w:rPr>
            </w:rPrChange>
          </w:rPr>
          <w:t>ursuant</w:t>
        </w:r>
        <w:r w:rsidR="00963100" w:rsidRPr="006A11F5">
          <w:rPr>
            <w:rFonts w:ascii="Arial" w:hAnsi="Arial" w:cs="Arial"/>
            <w:sz w:val="23"/>
            <w:szCs w:val="23"/>
            <w:rPrChange w:id="6824" w:author="Tammy Meek (NESO)" w:date="2025-01-28T09:35:00Z" w16du:dateUtc="2025-01-28T09:35:00Z">
              <w:rPr>
                <w:rFonts w:ascii="Arial" w:hAnsi="Arial" w:cs="Arial"/>
                <w:b/>
                <w:bCs/>
                <w:sz w:val="23"/>
                <w:szCs w:val="23"/>
              </w:rPr>
            </w:rPrChange>
          </w:rPr>
          <w:t xml:space="preserve"> to Paragraph 4.11.1 (b) (i)</w:t>
        </w:r>
      </w:ins>
    </w:p>
    <w:p w14:paraId="3C03685A" w14:textId="5096720C" w:rsidR="00963100" w:rsidRDefault="00963100">
      <w:pPr>
        <w:tabs>
          <w:tab w:val="right" w:pos="2376"/>
          <w:tab w:val="left" w:pos="2808"/>
        </w:tabs>
        <w:kinsoku w:val="0"/>
        <w:overflowPunct w:val="0"/>
        <w:autoSpaceDE/>
        <w:autoSpaceDN/>
        <w:adjustRightInd/>
        <w:spacing w:before="288" w:line="253" w:lineRule="exact"/>
        <w:ind w:left="2835" w:hanging="1275"/>
        <w:textAlignment w:val="baseline"/>
        <w:rPr>
          <w:ins w:id="6825" w:author="Stuart McLarnon (NESO)" w:date="2025-01-14T13:52:00Z"/>
          <w:del w:id="6826" w:author="Tammy Meek (NESO)" w:date="2025-01-27T14:21:00Z" w16du:dateUtc="2025-01-27T14:21:00Z"/>
          <w:rFonts w:ascii="Arial" w:hAnsi="Arial" w:cs="Arial"/>
          <w:sz w:val="22"/>
          <w:szCs w:val="22"/>
        </w:rPr>
        <w:pPrChange w:id="6827" w:author="Tammy Meek (NESO)" w:date="2025-01-28T09:35:00Z" w16du:dateUtc="2025-01-28T09:35:00Z">
          <w:pPr>
            <w:tabs>
              <w:tab w:val="right" w:pos="2376"/>
              <w:tab w:val="left" w:pos="2808"/>
            </w:tabs>
            <w:kinsoku w:val="0"/>
            <w:overflowPunct w:val="0"/>
            <w:autoSpaceDE/>
            <w:autoSpaceDN/>
            <w:adjustRightInd/>
            <w:spacing w:before="288" w:line="253" w:lineRule="exact"/>
            <w:ind w:left="1656"/>
            <w:textAlignment w:val="baseline"/>
          </w:pPr>
        </w:pPrChange>
      </w:pPr>
      <w:ins w:id="6828" w:author="Stuart McLarnon (NESO)" w:date="2025-01-14T13:52:00Z">
        <w:del w:id="6829" w:author="Tammy Meek (NESO)" w:date="2025-01-27T14:22:00Z" w16du:dateUtc="2025-01-27T14:22:00Z">
          <w:r>
            <w:rPr>
              <w:rFonts w:ascii="Arial" w:hAnsi="Arial" w:cs="Arial"/>
              <w:sz w:val="22"/>
              <w:szCs w:val="22"/>
            </w:rPr>
            <w:tab/>
          </w:r>
        </w:del>
      </w:ins>
      <w:ins w:id="6830" w:author="Stuart McLarnon (NESO)" w:date="2025-01-14T14:03:00Z">
        <w:r w:rsidR="00820A4E" w:rsidRPr="00820A4E">
          <w:rPr>
            <w:rFonts w:ascii="Arial" w:hAnsi="Arial" w:cs="Arial"/>
            <w:sz w:val="22"/>
            <w:szCs w:val="22"/>
          </w:rPr>
          <w:t>J.</w:t>
        </w:r>
      </w:ins>
      <w:ins w:id="6831" w:author="Stuart McLarnon (NESO)" w:date="2025-01-14T13:52:00Z">
        <w:r>
          <w:rPr>
            <w:rFonts w:ascii="Arial" w:hAnsi="Arial" w:cs="Arial"/>
            <w:sz w:val="22"/>
            <w:szCs w:val="22"/>
          </w:rPr>
          <w:t>A1.4.2.1</w:t>
        </w:r>
        <w:r>
          <w:rPr>
            <w:rFonts w:ascii="Arial" w:hAnsi="Arial" w:cs="Arial"/>
            <w:sz w:val="22"/>
            <w:szCs w:val="22"/>
          </w:rPr>
          <w:tab/>
          <w:t>Where this Paragraph A1.4.2 applies, and in accordance with</w:t>
        </w:r>
      </w:ins>
      <w:ins w:id="6832" w:author="Tammy Meek (NESO)" w:date="2025-01-27T14:21:00Z" w16du:dateUtc="2025-01-27T14:21:00Z">
        <w:r>
          <w:rPr>
            <w:rFonts w:ascii="Arial" w:hAnsi="Arial" w:cs="Arial"/>
            <w:sz w:val="22"/>
            <w:szCs w:val="22"/>
          </w:rPr>
          <w:t xml:space="preserve"> </w:t>
        </w:r>
      </w:ins>
      <w:ins w:id="6833" w:author="Stuart McLarnon (NESO)" w:date="2025-01-14T13:52:00Z">
        <w:del w:id="6834" w:author="Tammy Meek (NESO)" w:date="2025-01-27T14:21:00Z" w16du:dateUtc="2025-01-27T14:21:00Z">
          <w:r w:rsidDel="00132053">
            <w:rPr>
              <w:rFonts w:ascii="Arial" w:hAnsi="Arial" w:cs="Arial"/>
              <w:sz w:val="22"/>
              <w:szCs w:val="22"/>
            </w:rPr>
            <w:delText xml:space="preserve"> </w:delText>
          </w:r>
        </w:del>
        <w:r>
          <w:rPr>
            <w:rFonts w:ascii="Arial" w:hAnsi="Arial" w:cs="Arial"/>
            <w:sz w:val="22"/>
            <w:szCs w:val="22"/>
          </w:rPr>
          <w:t>the</w:t>
        </w:r>
      </w:ins>
      <w:ins w:id="6835" w:author="Tammy Meek (NESO)" w:date="2025-01-27T14:21:00Z" w16du:dateUtc="2025-01-27T14:21:00Z">
        <w:r w:rsidR="00132053">
          <w:rPr>
            <w:rFonts w:ascii="Arial" w:hAnsi="Arial" w:cs="Arial"/>
            <w:sz w:val="22"/>
            <w:szCs w:val="22"/>
          </w:rPr>
          <w:t xml:space="preserve"> </w:t>
        </w:r>
      </w:ins>
    </w:p>
    <w:p w14:paraId="69C705BB" w14:textId="1B829C8E" w:rsidR="00963100" w:rsidRDefault="00963100">
      <w:pPr>
        <w:tabs>
          <w:tab w:val="right" w:pos="2376"/>
          <w:tab w:val="left" w:pos="2808"/>
        </w:tabs>
        <w:kinsoku w:val="0"/>
        <w:overflowPunct w:val="0"/>
        <w:autoSpaceDE/>
        <w:autoSpaceDN/>
        <w:adjustRightInd/>
        <w:spacing w:before="288" w:line="253" w:lineRule="exact"/>
        <w:ind w:left="2835" w:hanging="1275"/>
        <w:textAlignment w:val="baseline"/>
        <w:rPr>
          <w:ins w:id="6836" w:author="Stuart McLarnon (NESO)" w:date="2025-01-14T13:52:00Z"/>
          <w:del w:id="6837" w:author="Tammy Meek (NESO)" w:date="2025-01-27T14:21:00Z" w16du:dateUtc="2025-01-27T14:21:00Z"/>
          <w:rFonts w:ascii="Arial" w:hAnsi="Arial" w:cs="Arial"/>
          <w:sz w:val="22"/>
          <w:szCs w:val="22"/>
        </w:rPr>
        <w:pPrChange w:id="6838" w:author="Tammy Meek (NESO)" w:date="2025-01-28T09:35:00Z" w16du:dateUtc="2025-01-28T09:35:00Z">
          <w:pPr>
            <w:kinsoku w:val="0"/>
            <w:overflowPunct w:val="0"/>
            <w:autoSpaceDE/>
            <w:autoSpaceDN/>
            <w:adjustRightInd/>
            <w:spacing w:line="298" w:lineRule="exact"/>
            <w:ind w:left="2808"/>
            <w:jc w:val="both"/>
            <w:textAlignment w:val="baseline"/>
          </w:pPr>
        </w:pPrChange>
      </w:pPr>
      <w:ins w:id="6839" w:author="Stuart McLarnon (NESO)" w:date="2025-01-14T13:52:00Z">
        <w:r>
          <w:rPr>
            <w:rFonts w:ascii="Arial" w:hAnsi="Arial" w:cs="Arial"/>
            <w:sz w:val="22"/>
            <w:szCs w:val="22"/>
          </w:rPr>
          <w:t xml:space="preserve">duties set out in Paragraph 4.2, such </w:t>
        </w:r>
        <w:del w:id="6840" w:author="Tammy Meek (NESO)" w:date="2025-01-27T12:20:00Z" w16du:dateUtc="2025-01-27T12:20:00Z">
          <w:r w:rsidRPr="00207ADC" w:rsidDel="000D51B6">
            <w:rPr>
              <w:rFonts w:ascii="Arial" w:hAnsi="Arial" w:cs="Arial"/>
              <w:b/>
              <w:bCs/>
              <w:sz w:val="22"/>
              <w:szCs w:val="22"/>
            </w:rPr>
            <w:delText>Member</w:delText>
          </w:r>
        </w:del>
      </w:ins>
      <w:ins w:id="6841" w:author="Tammy Meek (NESO)" w:date="2025-01-27T12:20:00Z" w16du:dateUtc="2025-01-27T12:20:00Z">
        <w:r w:rsidR="000D51B6" w:rsidRPr="000D51B6">
          <w:rPr>
            <w:rFonts w:ascii="Arial" w:hAnsi="Arial" w:cs="Arial"/>
            <w:i/>
            <w:iCs/>
            <w:sz w:val="22"/>
            <w:szCs w:val="22"/>
          </w:rPr>
          <w:t>Member</w:t>
        </w:r>
      </w:ins>
      <w:ins w:id="6842" w:author="Stuart McLarnon (NESO)" w:date="2025-01-14T13:52:00Z">
        <w:r>
          <w:rPr>
            <w:rFonts w:ascii="Arial" w:hAnsi="Arial" w:cs="Arial"/>
            <w:sz w:val="22"/>
            <w:szCs w:val="22"/>
          </w:rPr>
          <w:t xml:space="preserve"> may appoint a replacement </w:t>
        </w:r>
        <w:del w:id="6843" w:author="Tammy Meek (NESO)" w:date="2025-01-27T12:20:00Z" w16du:dateUtc="2025-01-27T12:20:00Z">
          <w:r w:rsidRPr="00207ADC" w:rsidDel="000D51B6">
            <w:rPr>
              <w:rFonts w:ascii="Arial" w:hAnsi="Arial" w:cs="Arial"/>
              <w:b/>
              <w:bCs/>
              <w:sz w:val="22"/>
              <w:szCs w:val="22"/>
            </w:rPr>
            <w:delText>Member</w:delText>
          </w:r>
        </w:del>
      </w:ins>
      <w:ins w:id="6844" w:author="Tammy Meek (NESO)" w:date="2025-01-27T12:20:00Z" w16du:dateUtc="2025-01-27T12:20:00Z">
        <w:r w:rsidR="000D51B6" w:rsidRPr="000D51B6">
          <w:rPr>
            <w:rFonts w:ascii="Arial" w:hAnsi="Arial" w:cs="Arial"/>
            <w:i/>
            <w:iCs/>
            <w:sz w:val="22"/>
            <w:szCs w:val="22"/>
          </w:rPr>
          <w:t>Member</w:t>
        </w:r>
      </w:ins>
      <w:ins w:id="6845" w:author="Stuart McLarnon (NESO)" w:date="2025-01-14T13:52:00Z">
        <w:r>
          <w:rPr>
            <w:rFonts w:ascii="Arial" w:hAnsi="Arial" w:cs="Arial"/>
            <w:sz w:val="22"/>
            <w:szCs w:val="22"/>
          </w:rPr>
          <w:t xml:space="preserve"> (subject to Paragraph A1.4.2.2) for the remainder of the term of office of such </w:t>
        </w:r>
        <w:del w:id="6846" w:author="Tammy Meek (NESO)" w:date="2025-01-27T12:20:00Z" w16du:dateUtc="2025-01-27T12:20:00Z">
          <w:r w:rsidRPr="00207ADC" w:rsidDel="000D51B6">
            <w:rPr>
              <w:rFonts w:ascii="Arial" w:hAnsi="Arial" w:cs="Arial"/>
              <w:b/>
              <w:bCs/>
              <w:sz w:val="22"/>
              <w:szCs w:val="22"/>
            </w:rPr>
            <w:delText>Member</w:delText>
          </w:r>
        </w:del>
      </w:ins>
      <w:ins w:id="6847" w:author="Tammy Meek (NESO)" w:date="2025-01-27T12:20:00Z" w16du:dateUtc="2025-01-27T12:20:00Z">
        <w:r w:rsidR="000D51B6" w:rsidRPr="000D51B6">
          <w:rPr>
            <w:rFonts w:ascii="Arial" w:hAnsi="Arial" w:cs="Arial"/>
            <w:i/>
            <w:iCs/>
            <w:sz w:val="22"/>
            <w:szCs w:val="22"/>
          </w:rPr>
          <w:t>Member</w:t>
        </w:r>
      </w:ins>
      <w:ins w:id="6848" w:author="Stuart McLarnon (NESO)" w:date="2025-01-14T13:52:00Z">
        <w:r>
          <w:rPr>
            <w:rFonts w:ascii="Arial" w:hAnsi="Arial" w:cs="Arial"/>
            <w:sz w:val="22"/>
            <w:szCs w:val="22"/>
          </w:rPr>
          <w:t xml:space="preserve"> and shall notify the </w:t>
        </w:r>
        <w:del w:id="6849" w:author="Tammy Meek (NESO)" w:date="2025-01-27T11:30:00Z" w16du:dateUtc="2025-01-27T11:30:00Z">
          <w:r w:rsidRPr="00207ADC" w:rsidDel="00AB5FE3">
            <w:rPr>
              <w:rFonts w:ascii="Arial" w:hAnsi="Arial" w:cs="Arial"/>
              <w:b/>
              <w:bCs/>
              <w:sz w:val="22"/>
              <w:szCs w:val="22"/>
            </w:rPr>
            <w:delText>Secretary</w:delText>
          </w:r>
        </w:del>
      </w:ins>
      <w:ins w:id="6850" w:author="Tammy Meek (NESO)" w:date="2025-01-27T11:30:00Z" w16du:dateUtc="2025-01-27T11:30:00Z">
        <w:r w:rsidR="00AB5FE3" w:rsidRPr="00AB5FE3">
          <w:rPr>
            <w:rFonts w:ascii="Arial" w:hAnsi="Arial" w:cs="Arial"/>
            <w:i/>
            <w:iCs/>
            <w:sz w:val="22"/>
            <w:szCs w:val="22"/>
          </w:rPr>
          <w:t>Secretary</w:t>
        </w:r>
      </w:ins>
      <w:ins w:id="6851" w:author="Stuart McLarnon (NESO)" w:date="2025-01-14T13:52:00Z">
        <w:r>
          <w:rPr>
            <w:rFonts w:ascii="Arial" w:hAnsi="Arial" w:cs="Arial"/>
            <w:sz w:val="22"/>
            <w:szCs w:val="22"/>
          </w:rPr>
          <w:t xml:space="preserve"> of a replacement </w:t>
        </w:r>
        <w:del w:id="6852" w:author="Tammy Meek (NESO)" w:date="2025-01-27T12:20:00Z" w16du:dateUtc="2025-01-27T12:20:00Z">
          <w:r w:rsidRPr="00207ADC" w:rsidDel="000D51B6">
            <w:rPr>
              <w:rFonts w:ascii="Arial" w:hAnsi="Arial" w:cs="Arial"/>
              <w:b/>
              <w:bCs/>
              <w:sz w:val="22"/>
              <w:szCs w:val="22"/>
            </w:rPr>
            <w:delText>Member</w:delText>
          </w:r>
        </w:del>
      </w:ins>
      <w:ins w:id="6853" w:author="Tammy Meek (NESO)" w:date="2025-01-27T12:20:00Z" w16du:dateUtc="2025-01-27T12:20:00Z">
        <w:r w:rsidR="000D51B6" w:rsidRPr="000D51B6">
          <w:rPr>
            <w:rFonts w:ascii="Arial" w:hAnsi="Arial" w:cs="Arial"/>
            <w:i/>
            <w:iCs/>
            <w:sz w:val="22"/>
            <w:szCs w:val="22"/>
          </w:rPr>
          <w:t>Member</w:t>
        </w:r>
      </w:ins>
      <w:ins w:id="6854" w:author="Stuart McLarnon (NESO)" w:date="2025-01-14T13:52:00Z">
        <w:r>
          <w:rPr>
            <w:rFonts w:ascii="Arial" w:hAnsi="Arial" w:cs="Arial"/>
            <w:sz w:val="22"/>
            <w:szCs w:val="22"/>
          </w:rPr>
          <w:t xml:space="preserve"> at the same time as they</w:t>
        </w:r>
      </w:ins>
      <w:ins w:id="6855" w:author="Tammy Meek (NESO)" w:date="2025-01-27T14:21:00Z" w16du:dateUtc="2025-01-27T14:21:00Z">
        <w:r w:rsidR="00132053">
          <w:rPr>
            <w:rFonts w:ascii="Arial" w:hAnsi="Arial" w:cs="Arial"/>
            <w:sz w:val="22"/>
            <w:szCs w:val="22"/>
          </w:rPr>
          <w:t xml:space="preserve">  </w:t>
        </w:r>
      </w:ins>
    </w:p>
    <w:p w14:paraId="1333CA40" w14:textId="200283AF" w:rsidR="00963100" w:rsidRDefault="00963100">
      <w:pPr>
        <w:kinsoku w:val="0"/>
        <w:overflowPunct w:val="0"/>
        <w:autoSpaceDE/>
        <w:autoSpaceDN/>
        <w:adjustRightInd/>
        <w:spacing w:line="298" w:lineRule="exact"/>
        <w:ind w:left="2835" w:hanging="1275"/>
        <w:jc w:val="both"/>
        <w:textAlignment w:val="baseline"/>
        <w:rPr>
          <w:ins w:id="6856" w:author="Stuart McLarnon (NESO)" w:date="2025-01-14T13:52:00Z"/>
          <w:del w:id="6857" w:author="Tammy Meek (NESO)" w:date="2025-01-27T14:21:00Z" w16du:dateUtc="2025-01-27T14:21:00Z"/>
          <w:sz w:val="24"/>
          <w:szCs w:val="24"/>
        </w:rPr>
        <w:sectPr w:rsidR="00963100">
          <w:pgSz w:w="12240" w:h="15840"/>
          <w:pgMar w:top="680" w:right="1389" w:bottom="691" w:left="1411" w:header="720" w:footer="720" w:gutter="0"/>
          <w:cols w:space="720"/>
          <w:noEndnote/>
        </w:sectPr>
        <w:pPrChange w:id="6858" w:author="Tammy Meek (NESO)" w:date="2025-01-28T09:35:00Z" w16du:dateUtc="2025-01-28T09:35:00Z">
          <w:pPr>
            <w:widowControl/>
          </w:pPr>
        </w:pPrChange>
      </w:pPr>
    </w:p>
    <w:p w14:paraId="44E2C1A1" w14:textId="2423CF41" w:rsidR="00963100" w:rsidRDefault="00963100">
      <w:pPr>
        <w:kinsoku w:val="0"/>
        <w:overflowPunct w:val="0"/>
        <w:autoSpaceDE/>
        <w:autoSpaceDN/>
        <w:adjustRightInd/>
        <w:spacing w:line="284" w:lineRule="exact"/>
        <w:ind w:left="2835" w:hanging="1275"/>
        <w:jc w:val="both"/>
        <w:textAlignment w:val="baseline"/>
        <w:rPr>
          <w:ins w:id="6859" w:author="Stuart McLarnon (NESO)" w:date="2025-01-14T13:52:00Z"/>
          <w:rFonts w:ascii="Arial" w:hAnsi="Arial" w:cs="Arial"/>
          <w:sz w:val="22"/>
          <w:szCs w:val="22"/>
        </w:rPr>
        <w:pPrChange w:id="6860" w:author="Tammy Meek (NESO)" w:date="2025-01-28T09:35:00Z" w16du:dateUtc="2025-01-28T09:35:00Z">
          <w:pPr>
            <w:kinsoku w:val="0"/>
            <w:overflowPunct w:val="0"/>
            <w:autoSpaceDE/>
            <w:autoSpaceDN/>
            <w:adjustRightInd/>
            <w:spacing w:line="284" w:lineRule="exact"/>
            <w:ind w:left="2232"/>
            <w:jc w:val="both"/>
            <w:textAlignment w:val="baseline"/>
          </w:pPr>
        </w:pPrChange>
      </w:pPr>
      <w:ins w:id="6861" w:author="Stuart McLarnon (NESO)" w:date="2025-01-14T13:52:00Z">
        <w:del w:id="6862" w:author="Tammy Meek (NESO)" w:date="2025-01-27T15:29:00Z" w16du:dateUtc="2025-01-27T15:29:00Z">
          <w:r>
            <w:rPr>
              <w:noProof/>
            </w:rPr>
            <mc:AlternateContent>
              <mc:Choice Requires="wps">
                <w:drawing>
                  <wp:anchor distT="0" distB="0" distL="0" distR="0" simplePos="0" relativeHeight="251658355" behindDoc="0" locked="0" layoutInCell="0" allowOverlap="1" wp14:anchorId="16D78508" wp14:editId="65174145">
                    <wp:simplePos x="0" y="0"/>
                    <wp:positionH relativeFrom="page">
                      <wp:posOffset>3670935</wp:posOffset>
                    </wp:positionH>
                    <wp:positionV relativeFrom="page">
                      <wp:posOffset>9371330</wp:posOffset>
                    </wp:positionV>
                    <wp:extent cx="314960" cy="161925"/>
                    <wp:effectExtent l="0" t="0" r="0" b="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78508" id="Text Box 41" o:spid="_x0000_s1351" type="#_x0000_t202" style="position:absolute;left:0;text-align:left;margin-left:289.05pt;margin-top:737.9pt;width:24.8pt;height:12.75pt;z-index:25165835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s+t+wEAAN8DAAAOAAAAZHJzL2Uyb0RvYy54bWysU1Fv0zAQfkfiP1h+p2k6q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" o:allowincell="f" stroked="f">
                    <v:fill opacity="0"/>
                    <v:textbox inset="0,0,0,0">
                      <w:txbxContent>
                        <w:p w14:paraId="2DD17D97"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A8</w:t>
                          </w:r>
                        </w:p>
                      </w:txbxContent>
                    </v:textbox>
                    <w10:wrap type="square" anchorx="page" anchory="page"/>
                  </v:shape>
                </w:pict>
              </mc:Fallback>
            </mc:AlternateContent>
          </w:r>
        </w:del>
        <w:r>
          <w:rPr>
            <w:rFonts w:ascii="Arial" w:hAnsi="Arial" w:cs="Arial"/>
            <w:sz w:val="22"/>
            <w:szCs w:val="22"/>
          </w:rPr>
          <w:t xml:space="preserve">resign. If such </w:t>
        </w:r>
        <w:del w:id="6863" w:author="Tammy Meek (NESO)" w:date="2025-01-27T12:20:00Z" w16du:dateUtc="2025-01-27T12:20:00Z">
          <w:r w:rsidRPr="00207ADC" w:rsidDel="000D51B6">
            <w:rPr>
              <w:rFonts w:ascii="Arial" w:hAnsi="Arial" w:cs="Arial"/>
              <w:b/>
              <w:bCs/>
              <w:sz w:val="22"/>
              <w:szCs w:val="22"/>
            </w:rPr>
            <w:delText>Member</w:delText>
          </w:r>
        </w:del>
      </w:ins>
      <w:ins w:id="6864" w:author="Tammy Meek (NESO)" w:date="2025-01-27T12:20:00Z" w16du:dateUtc="2025-01-27T12:20:00Z">
        <w:r w:rsidR="000D51B6" w:rsidRPr="000D51B6">
          <w:rPr>
            <w:rFonts w:ascii="Arial" w:hAnsi="Arial" w:cs="Arial"/>
            <w:i/>
            <w:iCs/>
            <w:sz w:val="22"/>
            <w:szCs w:val="22"/>
          </w:rPr>
          <w:t>Member</w:t>
        </w:r>
      </w:ins>
      <w:ins w:id="6865" w:author="Stuart McLarnon (NESO)" w:date="2025-01-14T13:52:00Z">
        <w:r>
          <w:rPr>
            <w:rFonts w:ascii="Arial" w:hAnsi="Arial" w:cs="Arial"/>
            <w:sz w:val="22"/>
            <w:szCs w:val="22"/>
          </w:rPr>
          <w:t xml:space="preserve"> does not appoint a replacement at the time of notifying the </w:t>
        </w:r>
        <w:del w:id="6866" w:author="Tammy Meek (NESO)" w:date="2025-01-27T11:30:00Z" w16du:dateUtc="2025-01-27T11:30:00Z">
          <w:r w:rsidRPr="00207ADC" w:rsidDel="00AB5FE3">
            <w:rPr>
              <w:rFonts w:ascii="Arial" w:hAnsi="Arial" w:cs="Arial"/>
              <w:b/>
              <w:bCs/>
              <w:sz w:val="22"/>
              <w:szCs w:val="22"/>
            </w:rPr>
            <w:delText>Secretary</w:delText>
          </w:r>
        </w:del>
      </w:ins>
      <w:ins w:id="6867" w:author="Tammy Meek (NESO)" w:date="2025-01-27T11:30:00Z" w16du:dateUtc="2025-01-27T11:30:00Z">
        <w:r w:rsidR="00AB5FE3" w:rsidRPr="00AB5FE3">
          <w:rPr>
            <w:rFonts w:ascii="Arial" w:hAnsi="Arial" w:cs="Arial"/>
            <w:i/>
            <w:iCs/>
            <w:sz w:val="22"/>
            <w:szCs w:val="22"/>
          </w:rPr>
          <w:t>Secretary</w:t>
        </w:r>
      </w:ins>
      <w:ins w:id="6868" w:author="Stuart McLarnon (NESO)" w:date="2025-01-14T13:52:00Z">
        <w:r>
          <w:rPr>
            <w:rFonts w:ascii="Arial" w:hAnsi="Arial" w:cs="Arial"/>
            <w:sz w:val="22"/>
            <w:szCs w:val="22"/>
          </w:rPr>
          <w:t xml:space="preserve"> of their resignation then such </w:t>
        </w:r>
        <w:del w:id="6869" w:author="Tammy Meek (NESO)" w:date="2025-01-27T12:20:00Z" w16du:dateUtc="2025-01-27T12:20:00Z">
          <w:r w:rsidRPr="00207ADC" w:rsidDel="000D51B6">
            <w:rPr>
              <w:rFonts w:ascii="Arial" w:hAnsi="Arial" w:cs="Arial"/>
              <w:b/>
              <w:bCs/>
              <w:sz w:val="22"/>
              <w:szCs w:val="22"/>
            </w:rPr>
            <w:delText>Member</w:delText>
          </w:r>
        </w:del>
      </w:ins>
      <w:ins w:id="6870" w:author="Tammy Meek (NESO)" w:date="2025-01-27T12:20:00Z" w16du:dateUtc="2025-01-27T12:20:00Z">
        <w:r w:rsidR="000D51B6" w:rsidRPr="000D51B6">
          <w:rPr>
            <w:rFonts w:ascii="Arial" w:hAnsi="Arial" w:cs="Arial"/>
            <w:i/>
            <w:iCs/>
            <w:sz w:val="22"/>
            <w:szCs w:val="22"/>
          </w:rPr>
          <w:t>Member</w:t>
        </w:r>
      </w:ins>
      <w:ins w:id="6871" w:author="Stuart McLarnon (NESO)" w:date="2025-01-14T13:52:00Z">
        <w:r>
          <w:rPr>
            <w:rFonts w:ascii="Arial" w:hAnsi="Arial" w:cs="Arial"/>
            <w:sz w:val="22"/>
            <w:szCs w:val="22"/>
          </w:rPr>
          <w:t xml:space="preserve"> will be replaced in accordance with Paragraph A1.4.3 and this Paragraph A1.4.2.1 shall no longer apply.</w:t>
        </w:r>
      </w:ins>
    </w:p>
    <w:p w14:paraId="4A2B2929" w14:textId="2B997148" w:rsidR="00963100" w:rsidRDefault="00820A4E">
      <w:pPr>
        <w:kinsoku w:val="0"/>
        <w:overflowPunct w:val="0"/>
        <w:autoSpaceDE/>
        <w:autoSpaceDN/>
        <w:adjustRightInd/>
        <w:spacing w:before="237" w:line="301" w:lineRule="exact"/>
        <w:ind w:left="2835" w:hanging="1275"/>
        <w:jc w:val="both"/>
        <w:textAlignment w:val="baseline"/>
        <w:rPr>
          <w:ins w:id="6872" w:author="Stuart McLarnon (NESO)" w:date="2025-01-14T13:52:00Z"/>
          <w:rFonts w:ascii="Arial" w:hAnsi="Arial" w:cs="Arial"/>
          <w:sz w:val="22"/>
          <w:szCs w:val="22"/>
        </w:rPr>
        <w:pPrChange w:id="6873" w:author="Tammy Meek (NESO)" w:date="2025-01-28T09:35:00Z" w16du:dateUtc="2025-01-28T09:35:00Z">
          <w:pPr>
            <w:kinsoku w:val="0"/>
            <w:overflowPunct w:val="0"/>
            <w:autoSpaceDE/>
            <w:autoSpaceDN/>
            <w:adjustRightInd/>
            <w:spacing w:before="237" w:line="301" w:lineRule="exact"/>
            <w:ind w:left="2232" w:hanging="1080"/>
            <w:jc w:val="both"/>
            <w:textAlignment w:val="baseline"/>
          </w:pPr>
        </w:pPrChange>
      </w:pPr>
      <w:ins w:id="6874" w:author="Stuart McLarnon (NESO)" w:date="2025-01-14T14:03:00Z">
        <w:r w:rsidRPr="00820A4E">
          <w:rPr>
            <w:rFonts w:ascii="Arial" w:hAnsi="Arial" w:cs="Arial"/>
            <w:sz w:val="22"/>
            <w:szCs w:val="22"/>
          </w:rPr>
          <w:t>J.</w:t>
        </w:r>
      </w:ins>
      <w:ins w:id="6875" w:author="Stuart McLarnon (NESO)" w:date="2025-01-14T13:52:00Z">
        <w:r w:rsidR="00963100">
          <w:rPr>
            <w:rFonts w:ascii="Arial" w:hAnsi="Arial" w:cs="Arial"/>
            <w:sz w:val="22"/>
            <w:szCs w:val="22"/>
          </w:rPr>
          <w:t xml:space="preserve">A1.4.2.2 A </w:t>
        </w:r>
        <w:del w:id="6876" w:author="Tammy Meek (NESO)" w:date="2025-01-27T12:20:00Z" w16du:dateUtc="2025-01-27T12:20:00Z">
          <w:r w:rsidR="00963100" w:rsidRPr="00207ADC" w:rsidDel="000D51B6">
            <w:rPr>
              <w:rFonts w:ascii="Arial" w:hAnsi="Arial" w:cs="Arial"/>
              <w:b/>
              <w:bCs/>
              <w:sz w:val="22"/>
              <w:szCs w:val="22"/>
            </w:rPr>
            <w:delText>Member</w:delText>
          </w:r>
        </w:del>
      </w:ins>
      <w:ins w:id="6877" w:author="Tammy Meek (NESO)" w:date="2025-01-27T12:20:00Z" w16du:dateUtc="2025-01-27T12:20:00Z">
        <w:r w:rsidR="000D51B6" w:rsidRPr="000D51B6">
          <w:rPr>
            <w:rFonts w:ascii="Arial" w:hAnsi="Arial" w:cs="Arial"/>
            <w:i/>
            <w:iCs/>
            <w:sz w:val="22"/>
            <w:szCs w:val="22"/>
          </w:rPr>
          <w:t>Member</w:t>
        </w:r>
      </w:ins>
      <w:ins w:id="6878" w:author="Stuart McLarnon (NESO)" w:date="2025-01-14T13:52:00Z">
        <w:r w:rsidR="00963100">
          <w:rPr>
            <w:rFonts w:ascii="Arial" w:hAnsi="Arial" w:cs="Arial"/>
            <w:sz w:val="22"/>
            <w:szCs w:val="22"/>
          </w:rPr>
          <w:t xml:space="preserve"> shall only appoint an </w:t>
        </w:r>
        <w:del w:id="6879" w:author="Tammy Meek (NESO)" w:date="2025-01-28T11:49:00Z" w16du:dateUtc="2025-01-28T11:49:00Z">
          <w:r w:rsidR="00963100" w:rsidDel="00870312">
            <w:rPr>
              <w:rFonts w:ascii="Arial" w:hAnsi="Arial" w:cs="Arial"/>
              <w:sz w:val="22"/>
              <w:szCs w:val="22"/>
            </w:rPr>
            <w:delText>Alternate</w:delText>
          </w:r>
        </w:del>
      </w:ins>
      <w:ins w:id="6880" w:author="Tammy Meek (NESO)" w:date="2025-01-28T11:52:00Z" w16du:dateUtc="2025-01-28T11:52:00Z">
        <w:r w:rsidR="00D669F4" w:rsidRPr="00D669F4">
          <w:rPr>
            <w:rFonts w:ascii="Arial" w:hAnsi="Arial" w:cs="Arial"/>
            <w:sz w:val="22"/>
            <w:szCs w:val="22"/>
          </w:rPr>
          <w:t>Alternate</w:t>
        </w:r>
      </w:ins>
      <w:ins w:id="6881" w:author="Stuart McLarnon (NESO)" w:date="2025-01-14T13:52:00Z">
        <w:r w:rsidR="00963100">
          <w:rPr>
            <w:rFonts w:ascii="Arial" w:hAnsi="Arial" w:cs="Arial"/>
            <w:sz w:val="22"/>
            <w:szCs w:val="22"/>
          </w:rPr>
          <w:t xml:space="preserve"> </w:t>
        </w:r>
        <w:del w:id="6882" w:author="Tammy Meek (NESO)" w:date="2025-01-27T12:20:00Z" w16du:dateUtc="2025-01-27T12:20:00Z">
          <w:r w:rsidR="00963100" w:rsidRPr="00207ADC" w:rsidDel="000D51B6">
            <w:rPr>
              <w:rFonts w:ascii="Arial" w:hAnsi="Arial" w:cs="Arial"/>
              <w:b/>
              <w:bCs/>
              <w:sz w:val="22"/>
              <w:szCs w:val="22"/>
            </w:rPr>
            <w:delText>Member</w:delText>
          </w:r>
        </w:del>
      </w:ins>
      <w:ins w:id="6883" w:author="Tammy Meek (NESO)" w:date="2025-01-27T12:20:00Z" w16du:dateUtc="2025-01-27T12:20:00Z">
        <w:r w:rsidR="000D51B6" w:rsidRPr="000D51B6">
          <w:rPr>
            <w:rFonts w:ascii="Arial" w:hAnsi="Arial" w:cs="Arial"/>
            <w:i/>
            <w:iCs/>
            <w:sz w:val="22"/>
            <w:szCs w:val="22"/>
          </w:rPr>
          <w:t>Member</w:t>
        </w:r>
      </w:ins>
      <w:ins w:id="6884" w:author="Stuart McLarnon (NESO)" w:date="2025-01-14T13:52:00Z">
        <w:r w:rsidR="00963100">
          <w:rPr>
            <w:rFonts w:ascii="Arial" w:hAnsi="Arial" w:cs="Arial"/>
            <w:sz w:val="22"/>
            <w:szCs w:val="22"/>
          </w:rPr>
          <w:t xml:space="preserve"> to be their replacement pursuant to Paragraph A1.4.2.1 and such </w:t>
        </w:r>
        <w:del w:id="6885" w:author="Tammy Meek (NESO)" w:date="2025-01-28T11:49:00Z" w16du:dateUtc="2025-01-28T11:49:00Z">
          <w:r w:rsidR="00963100" w:rsidDel="00870312">
            <w:rPr>
              <w:rFonts w:ascii="Arial" w:hAnsi="Arial" w:cs="Arial"/>
              <w:sz w:val="22"/>
              <w:szCs w:val="22"/>
            </w:rPr>
            <w:delText>Alternate</w:delText>
          </w:r>
        </w:del>
      </w:ins>
      <w:ins w:id="6886" w:author="Tammy Meek (NESO)" w:date="2025-01-28T11:52:00Z" w16du:dateUtc="2025-01-28T11:52:00Z">
        <w:r w:rsidR="00D669F4" w:rsidRPr="00D669F4">
          <w:rPr>
            <w:rFonts w:ascii="Arial" w:hAnsi="Arial" w:cs="Arial"/>
            <w:sz w:val="22"/>
            <w:szCs w:val="22"/>
          </w:rPr>
          <w:t>Alternate</w:t>
        </w:r>
      </w:ins>
      <w:ins w:id="6887" w:author="Stuart McLarnon (NESO)" w:date="2025-01-14T13:52:00Z">
        <w:r w:rsidR="00963100">
          <w:rPr>
            <w:rFonts w:ascii="Arial" w:hAnsi="Arial" w:cs="Arial"/>
            <w:sz w:val="22"/>
            <w:szCs w:val="22"/>
          </w:rPr>
          <w:t xml:space="preserve"> </w:t>
        </w:r>
        <w:del w:id="6888" w:author="Tammy Meek (NESO)" w:date="2025-01-27T12:20:00Z" w16du:dateUtc="2025-01-27T12:20:00Z">
          <w:r w:rsidR="00963100" w:rsidRPr="00207ADC" w:rsidDel="000D51B6">
            <w:rPr>
              <w:rFonts w:ascii="Arial" w:hAnsi="Arial" w:cs="Arial"/>
              <w:b/>
              <w:bCs/>
              <w:sz w:val="22"/>
              <w:szCs w:val="22"/>
            </w:rPr>
            <w:delText>Member</w:delText>
          </w:r>
        </w:del>
      </w:ins>
      <w:ins w:id="6889" w:author="Tammy Meek (NESO)" w:date="2025-01-27T12:20:00Z" w16du:dateUtc="2025-01-27T12:20:00Z">
        <w:r w:rsidR="000D51B6" w:rsidRPr="000D51B6">
          <w:rPr>
            <w:rFonts w:ascii="Arial" w:hAnsi="Arial" w:cs="Arial"/>
            <w:i/>
            <w:iCs/>
            <w:sz w:val="22"/>
            <w:szCs w:val="22"/>
          </w:rPr>
          <w:t>Member</w:t>
        </w:r>
      </w:ins>
      <w:ins w:id="6890" w:author="Stuart McLarnon (NESO)" w:date="2025-01-14T13:52:00Z">
        <w:r w:rsidR="00963100">
          <w:rPr>
            <w:rFonts w:ascii="Arial" w:hAnsi="Arial" w:cs="Arial"/>
            <w:sz w:val="22"/>
            <w:szCs w:val="22"/>
          </w:rPr>
          <w:t xml:space="preserve"> chosen to be a </w:t>
        </w:r>
        <w:del w:id="6891" w:author="Tammy Meek (NESO)" w:date="2025-01-27T12:20:00Z" w16du:dateUtc="2025-01-27T12:20:00Z">
          <w:r w:rsidR="00963100" w:rsidRPr="00207ADC" w:rsidDel="000D51B6">
            <w:rPr>
              <w:rFonts w:ascii="Arial" w:hAnsi="Arial" w:cs="Arial"/>
              <w:b/>
              <w:bCs/>
              <w:sz w:val="22"/>
              <w:szCs w:val="22"/>
            </w:rPr>
            <w:delText>Member</w:delText>
          </w:r>
        </w:del>
      </w:ins>
      <w:ins w:id="6892" w:author="Tammy Meek (NESO)" w:date="2025-01-27T12:20:00Z" w16du:dateUtc="2025-01-27T12:20:00Z">
        <w:r w:rsidR="000D51B6" w:rsidRPr="000D51B6">
          <w:rPr>
            <w:rFonts w:ascii="Arial" w:hAnsi="Arial" w:cs="Arial"/>
            <w:i/>
            <w:iCs/>
            <w:sz w:val="22"/>
            <w:szCs w:val="22"/>
          </w:rPr>
          <w:t>Member</w:t>
        </w:r>
      </w:ins>
      <w:ins w:id="6893" w:author="Stuart McLarnon (NESO)" w:date="2025-01-14T13:52:00Z">
        <w:r w:rsidR="00963100">
          <w:rPr>
            <w:rFonts w:ascii="Arial" w:hAnsi="Arial" w:cs="Arial"/>
            <w:sz w:val="22"/>
            <w:szCs w:val="22"/>
          </w:rPr>
          <w:t xml:space="preserve"> shall then become a Resigning </w:t>
        </w:r>
        <w:del w:id="6894" w:author="Tammy Meek (NESO)" w:date="2025-01-28T11:49:00Z" w16du:dateUtc="2025-01-28T11:49:00Z">
          <w:r w:rsidR="00963100" w:rsidDel="00870312">
            <w:rPr>
              <w:rFonts w:ascii="Arial" w:hAnsi="Arial" w:cs="Arial"/>
              <w:sz w:val="22"/>
              <w:szCs w:val="22"/>
            </w:rPr>
            <w:delText>Alternate</w:delText>
          </w:r>
        </w:del>
      </w:ins>
      <w:ins w:id="6895" w:author="Tammy Meek (NESO)" w:date="2025-01-28T11:52:00Z" w16du:dateUtc="2025-01-28T11:52:00Z">
        <w:r w:rsidR="00D669F4" w:rsidRPr="00D669F4">
          <w:rPr>
            <w:rFonts w:ascii="Arial" w:hAnsi="Arial" w:cs="Arial"/>
            <w:sz w:val="22"/>
            <w:szCs w:val="22"/>
          </w:rPr>
          <w:t>Alternate</w:t>
        </w:r>
      </w:ins>
      <w:ins w:id="6896" w:author="Stuart McLarnon (NESO)" w:date="2025-01-14T13:52:00Z">
        <w:r w:rsidR="00963100">
          <w:rPr>
            <w:rFonts w:ascii="Arial" w:hAnsi="Arial" w:cs="Arial"/>
            <w:sz w:val="22"/>
            <w:szCs w:val="22"/>
          </w:rPr>
          <w:t xml:space="preserve"> </w:t>
        </w:r>
        <w:del w:id="6897" w:author="Tammy Meek (NESO)" w:date="2025-01-27T12:20:00Z" w16du:dateUtc="2025-01-27T12:20:00Z">
          <w:r w:rsidR="00963100" w:rsidRPr="00207ADC" w:rsidDel="000D51B6">
            <w:rPr>
              <w:rFonts w:ascii="Arial" w:hAnsi="Arial" w:cs="Arial"/>
              <w:b/>
              <w:bCs/>
              <w:sz w:val="22"/>
              <w:szCs w:val="22"/>
            </w:rPr>
            <w:delText>Member</w:delText>
          </w:r>
        </w:del>
      </w:ins>
      <w:ins w:id="6898" w:author="Tammy Meek (NESO)" w:date="2025-01-27T12:20:00Z" w16du:dateUtc="2025-01-27T12:20:00Z">
        <w:r w:rsidR="000D51B6" w:rsidRPr="000D51B6">
          <w:rPr>
            <w:rFonts w:ascii="Arial" w:hAnsi="Arial" w:cs="Arial"/>
            <w:i/>
            <w:iCs/>
            <w:sz w:val="22"/>
            <w:szCs w:val="22"/>
          </w:rPr>
          <w:t>Member</w:t>
        </w:r>
      </w:ins>
      <w:ins w:id="6899" w:author="Stuart McLarnon (NESO)" w:date="2025-01-14T13:52:00Z">
        <w:r w:rsidR="00963100">
          <w:rPr>
            <w:rFonts w:ascii="Arial" w:hAnsi="Arial" w:cs="Arial"/>
            <w:sz w:val="22"/>
            <w:szCs w:val="22"/>
          </w:rPr>
          <w:t xml:space="preserve"> and be replaced in accordance with Paragraph A1.4.4.</w:t>
        </w:r>
      </w:ins>
    </w:p>
    <w:p w14:paraId="74D6E468" w14:textId="264241A3" w:rsidR="00963100" w:rsidRPr="006A11F5" w:rsidRDefault="00820A4E">
      <w:pPr>
        <w:tabs>
          <w:tab w:val="left" w:pos="1152"/>
        </w:tabs>
        <w:kinsoku w:val="0"/>
        <w:overflowPunct w:val="0"/>
        <w:autoSpaceDE/>
        <w:autoSpaceDN/>
        <w:adjustRightInd/>
        <w:spacing w:before="283" w:line="264" w:lineRule="exact"/>
        <w:ind w:left="1995" w:hanging="1275"/>
        <w:textAlignment w:val="baseline"/>
        <w:rPr>
          <w:ins w:id="6900" w:author="Stuart McLarnon (NESO)" w:date="2025-01-14T13:52:00Z"/>
          <w:del w:id="6901" w:author="Tammy Meek (NESO)" w:date="2025-01-27T14:22:00Z" w16du:dateUtc="2025-01-27T14:22:00Z"/>
          <w:rFonts w:ascii="Arial" w:hAnsi="Arial" w:cs="Arial"/>
          <w:spacing w:val="6"/>
          <w:sz w:val="23"/>
          <w:szCs w:val="23"/>
          <w:rPrChange w:id="6902" w:author="Tammy Meek (NESO)" w:date="2025-01-28T09:35:00Z" w16du:dateUtc="2025-01-28T09:35:00Z">
            <w:rPr>
              <w:ins w:id="6903" w:author="Stuart McLarnon (NESO)" w:date="2025-01-14T13:52:00Z"/>
              <w:del w:id="6904" w:author="Tammy Meek (NESO)" w:date="2025-01-27T14:22:00Z" w16du:dateUtc="2025-01-27T14:22:00Z"/>
              <w:rFonts w:ascii="Arial" w:hAnsi="Arial" w:cs="Arial"/>
              <w:b/>
              <w:bCs/>
              <w:spacing w:val="6"/>
              <w:sz w:val="23"/>
              <w:szCs w:val="23"/>
            </w:rPr>
          </w:rPrChange>
        </w:rPr>
        <w:pPrChange w:id="6905" w:author="Tammy Meek (NESO)" w:date="2025-01-28T09:35:00Z" w16du:dateUtc="2025-01-28T09:35:00Z">
          <w:pPr>
            <w:tabs>
              <w:tab w:val="left" w:pos="1152"/>
            </w:tabs>
            <w:kinsoku w:val="0"/>
            <w:overflowPunct w:val="0"/>
            <w:autoSpaceDE/>
            <w:autoSpaceDN/>
            <w:adjustRightInd/>
            <w:spacing w:before="283" w:line="264" w:lineRule="exact"/>
            <w:textAlignment w:val="baseline"/>
          </w:pPr>
        </w:pPrChange>
      </w:pPr>
      <w:ins w:id="6906" w:author="Stuart McLarnon (NESO)" w:date="2025-01-14T14:03:00Z">
        <w:r w:rsidRPr="00820A4E">
          <w:rPr>
            <w:rFonts w:ascii="Arial" w:hAnsi="Arial" w:cs="Arial"/>
            <w:spacing w:val="6"/>
            <w:sz w:val="22"/>
            <w:szCs w:val="22"/>
          </w:rPr>
          <w:t>J.</w:t>
        </w:r>
      </w:ins>
      <w:ins w:id="6907" w:author="Stuart McLarnon (NESO)" w:date="2025-01-14T13:52:00Z">
        <w:r w:rsidR="00963100">
          <w:rPr>
            <w:rFonts w:ascii="Arial" w:hAnsi="Arial" w:cs="Arial"/>
            <w:spacing w:val="6"/>
            <w:sz w:val="22"/>
            <w:szCs w:val="22"/>
          </w:rPr>
          <w:t>A1.4.3</w:t>
        </w:r>
        <w:r w:rsidR="00963100">
          <w:rPr>
            <w:rFonts w:ascii="Arial" w:hAnsi="Arial" w:cs="Arial"/>
            <w:spacing w:val="6"/>
            <w:sz w:val="22"/>
            <w:szCs w:val="22"/>
          </w:rPr>
          <w:tab/>
        </w:r>
        <w:r w:rsidR="00963100" w:rsidRPr="006A11F5">
          <w:rPr>
            <w:rFonts w:ascii="Arial" w:hAnsi="Arial" w:cs="Arial"/>
            <w:spacing w:val="6"/>
            <w:sz w:val="23"/>
            <w:szCs w:val="23"/>
            <w:rPrChange w:id="6908" w:author="Tammy Meek (NESO)" w:date="2025-01-28T09:35:00Z" w16du:dateUtc="2025-01-28T09:35:00Z">
              <w:rPr>
                <w:rFonts w:ascii="Arial" w:hAnsi="Arial" w:cs="Arial"/>
                <w:b/>
                <w:bCs/>
                <w:spacing w:val="6"/>
                <w:sz w:val="23"/>
                <w:szCs w:val="23"/>
              </w:rPr>
            </w:rPrChange>
          </w:rPr>
          <w:t xml:space="preserve">Replacement of a </w:t>
        </w:r>
        <w:del w:id="6909" w:author="Tammy Meek (NESO)" w:date="2025-01-27T12:20:00Z" w16du:dateUtc="2025-01-27T12:20:00Z">
          <w:r w:rsidR="00963100" w:rsidRPr="006A11F5" w:rsidDel="000D51B6">
            <w:rPr>
              <w:rFonts w:ascii="Arial" w:hAnsi="Arial" w:cs="Arial"/>
              <w:spacing w:val="6"/>
              <w:sz w:val="23"/>
              <w:szCs w:val="23"/>
              <w:rPrChange w:id="6910" w:author="Tammy Meek (NESO)" w:date="2025-01-28T09:35:00Z" w16du:dateUtc="2025-01-28T09:35:00Z">
                <w:rPr>
                  <w:rFonts w:ascii="Arial" w:hAnsi="Arial" w:cs="Arial"/>
                  <w:b/>
                  <w:bCs/>
                  <w:spacing w:val="6"/>
                  <w:sz w:val="23"/>
                  <w:szCs w:val="23"/>
                </w:rPr>
              </w:rPrChange>
            </w:rPr>
            <w:delText>Member</w:delText>
          </w:r>
        </w:del>
      </w:ins>
      <w:ins w:id="6911" w:author="Tammy Meek (NESO)" w:date="2025-01-27T12:20:00Z" w16du:dateUtc="2025-01-27T12:20:00Z">
        <w:r w:rsidR="000D51B6" w:rsidRPr="006A11F5">
          <w:rPr>
            <w:rFonts w:ascii="Arial" w:hAnsi="Arial" w:cs="Arial"/>
            <w:i/>
            <w:spacing w:val="6"/>
            <w:sz w:val="23"/>
            <w:szCs w:val="23"/>
          </w:rPr>
          <w:t>Member</w:t>
        </w:r>
      </w:ins>
      <w:ins w:id="6912" w:author="Stuart McLarnon (NESO)" w:date="2025-01-14T13:52:00Z">
        <w:r w:rsidR="00963100" w:rsidRPr="006A11F5">
          <w:rPr>
            <w:rFonts w:ascii="Arial" w:hAnsi="Arial" w:cs="Arial"/>
            <w:spacing w:val="6"/>
            <w:sz w:val="23"/>
            <w:szCs w:val="23"/>
            <w:rPrChange w:id="6913" w:author="Tammy Meek (NESO)" w:date="2025-01-28T09:35:00Z" w16du:dateUtc="2025-01-28T09:35:00Z">
              <w:rPr>
                <w:rFonts w:ascii="Arial" w:hAnsi="Arial" w:cs="Arial"/>
                <w:b/>
                <w:bCs/>
                <w:spacing w:val="6"/>
                <w:sz w:val="23"/>
                <w:szCs w:val="23"/>
              </w:rPr>
            </w:rPrChange>
          </w:rPr>
          <w:t xml:space="preserve"> who ceases to hold office pursuant to</w:t>
        </w:r>
      </w:ins>
      <w:ins w:id="6914" w:author="Tammy Meek (NESO)" w:date="2025-01-27T14:22:00Z" w16du:dateUtc="2025-01-27T14:22:00Z">
        <w:r w:rsidR="00132053" w:rsidRPr="006A11F5">
          <w:rPr>
            <w:rFonts w:ascii="Arial" w:hAnsi="Arial" w:cs="Arial"/>
            <w:spacing w:val="6"/>
            <w:sz w:val="23"/>
            <w:szCs w:val="23"/>
            <w:rPrChange w:id="6915" w:author="Tammy Meek (NESO)" w:date="2025-01-27T15:25:00Z" w16du:dateUtc="2025-01-27T15:25:00Z">
              <w:rPr>
                <w:rFonts w:ascii="Arial" w:hAnsi="Arial" w:cs="Arial"/>
                <w:b/>
                <w:bCs/>
                <w:spacing w:val="6"/>
                <w:sz w:val="23"/>
                <w:szCs w:val="23"/>
              </w:rPr>
            </w:rPrChange>
          </w:rPr>
          <w:t xml:space="preserve"> </w:t>
        </w:r>
      </w:ins>
    </w:p>
    <w:p w14:paraId="730553CD" w14:textId="77777777" w:rsidR="00963100" w:rsidRPr="006A11F5" w:rsidRDefault="00963100">
      <w:pPr>
        <w:tabs>
          <w:tab w:val="left" w:pos="1152"/>
        </w:tabs>
        <w:kinsoku w:val="0"/>
        <w:overflowPunct w:val="0"/>
        <w:autoSpaceDE/>
        <w:autoSpaceDN/>
        <w:adjustRightInd/>
        <w:spacing w:before="283" w:line="264" w:lineRule="exact"/>
        <w:ind w:left="1995" w:hanging="1275"/>
        <w:textAlignment w:val="baseline"/>
        <w:rPr>
          <w:ins w:id="6916" w:author="Stuart McLarnon (NESO)" w:date="2025-01-14T13:52:00Z"/>
          <w:rFonts w:ascii="Arial" w:hAnsi="Arial" w:cs="Arial"/>
          <w:spacing w:val="-3"/>
          <w:sz w:val="23"/>
          <w:szCs w:val="23"/>
          <w:rPrChange w:id="6917" w:author="Tammy Meek (NESO)" w:date="2025-01-28T09:35:00Z" w16du:dateUtc="2025-01-28T09:35:00Z">
            <w:rPr>
              <w:ins w:id="6918" w:author="Stuart McLarnon (NESO)" w:date="2025-01-14T13:52:00Z"/>
              <w:rFonts w:ascii="Arial" w:hAnsi="Arial" w:cs="Arial"/>
              <w:b/>
              <w:bCs/>
              <w:spacing w:val="-3"/>
              <w:sz w:val="23"/>
              <w:szCs w:val="23"/>
            </w:rPr>
          </w:rPrChange>
        </w:rPr>
        <w:pPrChange w:id="6919" w:author="Tammy Meek (NESO)" w:date="2025-01-28T09:35:00Z" w16du:dateUtc="2025-01-28T09:35:00Z">
          <w:pPr>
            <w:kinsoku w:val="0"/>
            <w:overflowPunct w:val="0"/>
            <w:autoSpaceDE/>
            <w:autoSpaceDN/>
            <w:adjustRightInd/>
            <w:spacing w:before="33" w:line="264" w:lineRule="exact"/>
            <w:ind w:left="1152"/>
            <w:textAlignment w:val="baseline"/>
          </w:pPr>
        </w:pPrChange>
      </w:pPr>
      <w:ins w:id="6920" w:author="Stuart McLarnon (NESO)" w:date="2025-01-14T13:52:00Z">
        <w:r w:rsidRPr="006A11F5">
          <w:rPr>
            <w:rFonts w:ascii="Arial" w:hAnsi="Arial" w:cs="Arial"/>
            <w:spacing w:val="-3"/>
            <w:sz w:val="23"/>
            <w:szCs w:val="23"/>
            <w:rPrChange w:id="6921" w:author="Tammy Meek (NESO)" w:date="2025-01-28T09:35:00Z" w16du:dateUtc="2025-01-28T09:35:00Z">
              <w:rPr>
                <w:rFonts w:ascii="Arial" w:hAnsi="Arial" w:cs="Arial"/>
                <w:b/>
                <w:bCs/>
                <w:spacing w:val="-3"/>
                <w:sz w:val="23"/>
                <w:szCs w:val="23"/>
              </w:rPr>
            </w:rPrChange>
          </w:rPr>
          <w:t>Paragraph 4.11.1 (a), 4.11.1 (b) (ii) to (vi) or 4.11.1 (c)</w:t>
        </w:r>
      </w:ins>
    </w:p>
    <w:p w14:paraId="2E6CE093" w14:textId="2D85D03F" w:rsidR="00963100" w:rsidRDefault="00820A4E" w:rsidP="00963100">
      <w:pPr>
        <w:kinsoku w:val="0"/>
        <w:overflowPunct w:val="0"/>
        <w:autoSpaceDE/>
        <w:autoSpaceDN/>
        <w:adjustRightInd/>
        <w:spacing w:before="244" w:line="299" w:lineRule="exact"/>
        <w:ind w:left="2232" w:hanging="1080"/>
        <w:jc w:val="both"/>
        <w:textAlignment w:val="baseline"/>
        <w:rPr>
          <w:ins w:id="6922" w:author="Stuart McLarnon (NESO)" w:date="2025-01-14T13:52:00Z"/>
          <w:rFonts w:ascii="Arial" w:hAnsi="Arial" w:cs="Arial"/>
          <w:sz w:val="22"/>
          <w:szCs w:val="22"/>
        </w:rPr>
      </w:pPr>
      <w:ins w:id="6923" w:author="Stuart McLarnon (NESO)" w:date="2025-01-14T14:03:00Z">
        <w:r w:rsidRPr="00820A4E">
          <w:rPr>
            <w:rFonts w:ascii="Arial" w:hAnsi="Arial" w:cs="Arial"/>
            <w:sz w:val="22"/>
            <w:szCs w:val="22"/>
          </w:rPr>
          <w:t>J.</w:t>
        </w:r>
      </w:ins>
      <w:ins w:id="6924" w:author="Stuart McLarnon (NESO)" w:date="2025-01-14T13:52:00Z">
        <w:r w:rsidR="00963100">
          <w:rPr>
            <w:rFonts w:ascii="Arial" w:hAnsi="Arial" w:cs="Arial"/>
            <w:sz w:val="22"/>
            <w:szCs w:val="22"/>
          </w:rPr>
          <w:t xml:space="preserve">A1.4.3.1   Subject to Paragraph A1.4.3.2, such </w:t>
        </w:r>
        <w:del w:id="6925" w:author="Tammy Meek (NESO)" w:date="2025-01-27T12:21:00Z" w16du:dateUtc="2025-01-27T12:21:00Z">
          <w:r w:rsidR="00963100" w:rsidRPr="00207ADC" w:rsidDel="000D51B6">
            <w:rPr>
              <w:rFonts w:ascii="Arial" w:hAnsi="Arial" w:cs="Arial"/>
              <w:b/>
              <w:bCs/>
              <w:sz w:val="22"/>
              <w:szCs w:val="22"/>
            </w:rPr>
            <w:delText>Member</w:delText>
          </w:r>
        </w:del>
      </w:ins>
      <w:ins w:id="6926" w:author="Tammy Meek (NESO)" w:date="2025-01-27T12:21:00Z" w16du:dateUtc="2025-01-27T12:21:00Z">
        <w:r w:rsidR="000D51B6" w:rsidRPr="000D51B6">
          <w:rPr>
            <w:rFonts w:ascii="Arial" w:hAnsi="Arial" w:cs="Arial"/>
            <w:i/>
            <w:iCs/>
            <w:sz w:val="22"/>
            <w:szCs w:val="22"/>
          </w:rPr>
          <w:t>Member</w:t>
        </w:r>
      </w:ins>
      <w:ins w:id="6927" w:author="Stuart McLarnon (NESO)" w:date="2025-01-14T13:52:00Z">
        <w:r w:rsidR="00963100">
          <w:rPr>
            <w:rFonts w:ascii="Arial" w:hAnsi="Arial" w:cs="Arial"/>
            <w:sz w:val="22"/>
            <w:szCs w:val="22"/>
          </w:rPr>
          <w:t xml:space="preserve"> shall, where one or more </w:t>
        </w:r>
        <w:del w:id="6928" w:author="Tammy Meek (NESO)" w:date="2025-01-28T11:49:00Z" w16du:dateUtc="2025-01-28T11:49:00Z">
          <w:r w:rsidR="00963100" w:rsidDel="00870312">
            <w:rPr>
              <w:rFonts w:ascii="Arial" w:hAnsi="Arial" w:cs="Arial"/>
              <w:sz w:val="22"/>
              <w:szCs w:val="22"/>
            </w:rPr>
            <w:delText>Alternate</w:delText>
          </w:r>
        </w:del>
      </w:ins>
      <w:ins w:id="6929" w:author="Tammy Meek (NESO)" w:date="2025-01-28T11:52:00Z" w16du:dateUtc="2025-01-28T11:52:00Z">
        <w:r w:rsidR="00D669F4" w:rsidRPr="00D669F4">
          <w:rPr>
            <w:rFonts w:ascii="Arial" w:hAnsi="Arial" w:cs="Arial"/>
            <w:sz w:val="22"/>
            <w:szCs w:val="22"/>
          </w:rPr>
          <w:t>Alternate</w:t>
        </w:r>
      </w:ins>
      <w:ins w:id="6930" w:author="Stuart McLarnon (NESO)" w:date="2025-01-14T13:52:00Z">
        <w:r w:rsidR="00963100">
          <w:rPr>
            <w:rFonts w:ascii="Arial" w:hAnsi="Arial" w:cs="Arial"/>
            <w:sz w:val="22"/>
            <w:szCs w:val="22"/>
          </w:rPr>
          <w:t xml:space="preserve"> </w:t>
        </w:r>
        <w:del w:id="6931" w:author="Tammy Meek (NESO)" w:date="2025-01-27T12:21:00Z" w16du:dateUtc="2025-01-27T12:21:00Z">
          <w:r w:rsidR="00963100" w:rsidRPr="00207ADC" w:rsidDel="000D51B6">
            <w:rPr>
              <w:rFonts w:ascii="Arial" w:hAnsi="Arial" w:cs="Arial"/>
              <w:b/>
              <w:bCs/>
              <w:sz w:val="22"/>
              <w:szCs w:val="22"/>
            </w:rPr>
            <w:delText>Member</w:delText>
          </w:r>
        </w:del>
      </w:ins>
      <w:ins w:id="6932" w:author="Tammy Meek (NESO)" w:date="2025-01-27T12:21:00Z" w16du:dateUtc="2025-01-27T12:21:00Z">
        <w:r w:rsidR="000D51B6" w:rsidRPr="000D51B6">
          <w:rPr>
            <w:rFonts w:ascii="Arial" w:hAnsi="Arial" w:cs="Arial"/>
            <w:i/>
            <w:iCs/>
            <w:sz w:val="22"/>
            <w:szCs w:val="22"/>
          </w:rPr>
          <w:t>Member</w:t>
        </w:r>
      </w:ins>
      <w:ins w:id="6933" w:author="Stuart McLarnon (NESO)" w:date="2025-01-14T13:52:00Z">
        <w:r w:rsidR="00963100" w:rsidRPr="001047FD">
          <w:rPr>
            <w:rFonts w:ascii="Arial" w:hAnsi="Arial" w:cs="Arial"/>
            <w:i/>
            <w:iCs/>
            <w:sz w:val="22"/>
            <w:szCs w:val="22"/>
            <w:rPrChange w:id="6934" w:author="Tammy Meek (NESO)" w:date="2025-01-27T12:21:00Z" w16du:dateUtc="2025-01-27T12:21:00Z">
              <w:rPr>
                <w:rFonts w:ascii="Arial" w:hAnsi="Arial" w:cs="Arial"/>
                <w:b/>
                <w:bCs/>
                <w:sz w:val="22"/>
                <w:szCs w:val="22"/>
              </w:rPr>
            </w:rPrChange>
          </w:rPr>
          <w:t>(s)</w:t>
        </w:r>
        <w:r w:rsidR="00963100">
          <w:rPr>
            <w:rFonts w:ascii="Arial" w:hAnsi="Arial" w:cs="Arial"/>
            <w:sz w:val="22"/>
            <w:szCs w:val="22"/>
          </w:rPr>
          <w:t xml:space="preserve"> hold office, be replaced by the </w:t>
        </w:r>
        <w:del w:id="6935" w:author="Tammy Meek (NESO)" w:date="2025-01-28T11:49:00Z" w16du:dateUtc="2025-01-28T11:49:00Z">
          <w:r w:rsidR="00963100" w:rsidDel="00870312">
            <w:rPr>
              <w:rFonts w:ascii="Arial" w:hAnsi="Arial" w:cs="Arial"/>
              <w:sz w:val="22"/>
              <w:szCs w:val="22"/>
            </w:rPr>
            <w:delText>Alternate</w:delText>
          </w:r>
        </w:del>
      </w:ins>
      <w:ins w:id="6936" w:author="Tammy Meek (NESO)" w:date="2025-01-28T11:52:00Z" w16du:dateUtc="2025-01-28T11:52:00Z">
        <w:r w:rsidR="00D669F4" w:rsidRPr="00D669F4">
          <w:rPr>
            <w:rFonts w:ascii="Arial" w:hAnsi="Arial" w:cs="Arial"/>
            <w:sz w:val="22"/>
            <w:szCs w:val="22"/>
          </w:rPr>
          <w:t>Alternate</w:t>
        </w:r>
      </w:ins>
      <w:ins w:id="6937" w:author="Stuart McLarnon (NESO)" w:date="2025-01-14T13:52:00Z">
        <w:r w:rsidR="00963100">
          <w:rPr>
            <w:rFonts w:ascii="Arial" w:hAnsi="Arial" w:cs="Arial"/>
            <w:sz w:val="22"/>
            <w:szCs w:val="22"/>
          </w:rPr>
          <w:t xml:space="preserve"> </w:t>
        </w:r>
        <w:del w:id="6938" w:author="Tammy Meek (NESO)" w:date="2025-01-27T12:21:00Z" w16du:dateUtc="2025-01-27T12:21:00Z">
          <w:r w:rsidR="00963100" w:rsidRPr="00207ADC" w:rsidDel="001047FD">
            <w:rPr>
              <w:rFonts w:ascii="Arial" w:hAnsi="Arial" w:cs="Arial"/>
              <w:b/>
              <w:bCs/>
              <w:sz w:val="22"/>
              <w:szCs w:val="22"/>
            </w:rPr>
            <w:delText>Member</w:delText>
          </w:r>
        </w:del>
      </w:ins>
      <w:ins w:id="6939" w:author="Tammy Meek (NESO)" w:date="2025-01-27T12:21:00Z" w16du:dateUtc="2025-01-27T12:21:00Z">
        <w:r w:rsidR="001047FD" w:rsidRPr="001047FD">
          <w:rPr>
            <w:rFonts w:ascii="Arial" w:hAnsi="Arial" w:cs="Arial"/>
            <w:i/>
            <w:iCs/>
            <w:sz w:val="22"/>
            <w:szCs w:val="22"/>
          </w:rPr>
          <w:t>Member</w:t>
        </w:r>
      </w:ins>
      <w:ins w:id="6940"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who previously received the highest number of cumulative Preference Votes but if there were a tie-break in relation to such Preference Votes then the tie-break provisions set out in Paragraph A1.3.6.1 shall apply, in either circumstance such </w:t>
        </w:r>
        <w:del w:id="6941" w:author="Tammy Meek (NESO)" w:date="2025-01-28T11:49:00Z" w16du:dateUtc="2025-01-28T11:49:00Z">
          <w:r w:rsidR="00963100" w:rsidDel="00870312">
            <w:rPr>
              <w:rFonts w:ascii="Arial" w:hAnsi="Arial" w:cs="Arial"/>
              <w:sz w:val="22"/>
              <w:szCs w:val="22"/>
            </w:rPr>
            <w:delText>Alternate</w:delText>
          </w:r>
        </w:del>
      </w:ins>
      <w:ins w:id="6942" w:author="Tammy Meek (NESO)" w:date="2025-01-28T11:52:00Z" w16du:dateUtc="2025-01-28T11:52:00Z">
        <w:r w:rsidR="00D669F4" w:rsidRPr="00D669F4">
          <w:rPr>
            <w:rFonts w:ascii="Arial" w:hAnsi="Arial" w:cs="Arial"/>
            <w:sz w:val="22"/>
            <w:szCs w:val="22"/>
          </w:rPr>
          <w:t>Alternate</w:t>
        </w:r>
      </w:ins>
      <w:ins w:id="6943" w:author="Stuart McLarnon (NESO)" w:date="2025-01-14T13:52:00Z">
        <w:r w:rsidR="00963100">
          <w:rPr>
            <w:rFonts w:ascii="Arial" w:hAnsi="Arial" w:cs="Arial"/>
            <w:sz w:val="22"/>
            <w:szCs w:val="22"/>
          </w:rPr>
          <w:t xml:space="preserve"> </w:t>
        </w:r>
        <w:del w:id="6944" w:author="Tammy Meek (NESO)" w:date="2025-01-27T12:21:00Z" w16du:dateUtc="2025-01-27T12:21:00Z">
          <w:r w:rsidR="00963100" w:rsidRPr="00207ADC" w:rsidDel="001047FD">
            <w:rPr>
              <w:rFonts w:ascii="Arial" w:hAnsi="Arial" w:cs="Arial"/>
              <w:b/>
              <w:bCs/>
              <w:sz w:val="22"/>
              <w:szCs w:val="22"/>
            </w:rPr>
            <w:delText>Member</w:delText>
          </w:r>
        </w:del>
      </w:ins>
      <w:ins w:id="6945" w:author="Tammy Meek (NESO)" w:date="2025-01-27T12:21:00Z" w16du:dateUtc="2025-01-27T12:21:00Z">
        <w:r w:rsidR="001047FD" w:rsidRPr="001047FD">
          <w:rPr>
            <w:rFonts w:ascii="Arial" w:hAnsi="Arial" w:cs="Arial"/>
            <w:i/>
            <w:iCs/>
            <w:sz w:val="22"/>
            <w:szCs w:val="22"/>
          </w:rPr>
          <w:t>Member</w:t>
        </w:r>
      </w:ins>
      <w:ins w:id="6946" w:author="Stuart McLarnon (NESO)" w:date="2025-01-14T13:52:00Z">
        <w:r w:rsidR="00963100">
          <w:rPr>
            <w:rFonts w:ascii="Arial" w:hAnsi="Arial" w:cs="Arial"/>
            <w:sz w:val="22"/>
            <w:szCs w:val="22"/>
          </w:rPr>
          <w:t xml:space="preserve"> selected to be a </w:t>
        </w:r>
        <w:del w:id="6947" w:author="Tammy Meek (NESO)" w:date="2025-01-27T12:21:00Z" w16du:dateUtc="2025-01-27T12:21:00Z">
          <w:r w:rsidR="00963100" w:rsidRPr="00207ADC" w:rsidDel="001047FD">
            <w:rPr>
              <w:rFonts w:ascii="Arial" w:hAnsi="Arial" w:cs="Arial"/>
              <w:b/>
              <w:bCs/>
              <w:sz w:val="22"/>
              <w:szCs w:val="22"/>
            </w:rPr>
            <w:delText>Member</w:delText>
          </w:r>
        </w:del>
      </w:ins>
      <w:ins w:id="6948" w:author="Tammy Meek (NESO)" w:date="2025-01-27T12:21:00Z" w16du:dateUtc="2025-01-27T12:21:00Z">
        <w:r w:rsidR="001047FD" w:rsidRPr="001047FD">
          <w:rPr>
            <w:rFonts w:ascii="Arial" w:hAnsi="Arial" w:cs="Arial"/>
            <w:i/>
            <w:iCs/>
            <w:sz w:val="22"/>
            <w:szCs w:val="22"/>
          </w:rPr>
          <w:t>Member</w:t>
        </w:r>
      </w:ins>
      <w:ins w:id="6949" w:author="Stuart McLarnon (NESO)" w:date="2025-01-14T13:52:00Z">
        <w:r w:rsidR="00963100">
          <w:rPr>
            <w:rFonts w:ascii="Arial" w:hAnsi="Arial" w:cs="Arial"/>
            <w:sz w:val="22"/>
            <w:szCs w:val="22"/>
          </w:rPr>
          <w:t xml:space="preserve"> shall then become a Resigning </w:t>
        </w:r>
        <w:del w:id="6950" w:author="Tammy Meek (NESO)" w:date="2025-01-28T11:49:00Z" w16du:dateUtc="2025-01-28T11:49:00Z">
          <w:r w:rsidR="00963100" w:rsidDel="00870312">
            <w:rPr>
              <w:rFonts w:ascii="Arial" w:hAnsi="Arial" w:cs="Arial"/>
              <w:sz w:val="22"/>
              <w:szCs w:val="22"/>
            </w:rPr>
            <w:delText>Alternate</w:delText>
          </w:r>
        </w:del>
      </w:ins>
      <w:ins w:id="6951" w:author="Tammy Meek (NESO)" w:date="2025-01-28T11:52:00Z" w16du:dateUtc="2025-01-28T11:52:00Z">
        <w:r w:rsidR="00D669F4" w:rsidRPr="00D669F4">
          <w:rPr>
            <w:rFonts w:ascii="Arial" w:hAnsi="Arial" w:cs="Arial"/>
            <w:sz w:val="22"/>
            <w:szCs w:val="22"/>
          </w:rPr>
          <w:t>Alternate</w:t>
        </w:r>
      </w:ins>
      <w:ins w:id="6952" w:author="Stuart McLarnon (NESO)" w:date="2025-01-14T13:52:00Z">
        <w:r w:rsidR="00963100">
          <w:rPr>
            <w:rFonts w:ascii="Arial" w:hAnsi="Arial" w:cs="Arial"/>
            <w:sz w:val="22"/>
            <w:szCs w:val="22"/>
          </w:rPr>
          <w:t xml:space="preserve"> </w:t>
        </w:r>
        <w:del w:id="6953" w:author="Tammy Meek (NESO)" w:date="2025-01-27T12:21:00Z" w16du:dateUtc="2025-01-27T12:21:00Z">
          <w:r w:rsidR="00963100" w:rsidRPr="00207ADC" w:rsidDel="001047FD">
            <w:rPr>
              <w:rFonts w:ascii="Arial" w:hAnsi="Arial" w:cs="Arial"/>
              <w:b/>
              <w:bCs/>
              <w:sz w:val="22"/>
              <w:szCs w:val="22"/>
            </w:rPr>
            <w:delText>Member</w:delText>
          </w:r>
        </w:del>
      </w:ins>
      <w:ins w:id="6954" w:author="Tammy Meek (NESO)" w:date="2025-01-27T12:21:00Z" w16du:dateUtc="2025-01-27T12:21:00Z">
        <w:r w:rsidR="001047FD" w:rsidRPr="001047FD">
          <w:rPr>
            <w:rFonts w:ascii="Arial" w:hAnsi="Arial" w:cs="Arial"/>
            <w:i/>
            <w:iCs/>
            <w:sz w:val="22"/>
            <w:szCs w:val="22"/>
          </w:rPr>
          <w:t>Member</w:t>
        </w:r>
      </w:ins>
      <w:ins w:id="6955"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and be replaced in accordance with Paragraph A1.4.4.</w:t>
        </w:r>
      </w:ins>
    </w:p>
    <w:p w14:paraId="21F0400B" w14:textId="7700E438" w:rsidR="00963100" w:rsidRDefault="00820A4E" w:rsidP="00963100">
      <w:pPr>
        <w:kinsoku w:val="0"/>
        <w:overflowPunct w:val="0"/>
        <w:autoSpaceDE/>
        <w:autoSpaceDN/>
        <w:adjustRightInd/>
        <w:spacing w:before="240" w:line="298" w:lineRule="exact"/>
        <w:ind w:left="2232" w:hanging="1080"/>
        <w:jc w:val="both"/>
        <w:textAlignment w:val="baseline"/>
        <w:rPr>
          <w:ins w:id="6956" w:author="Stuart McLarnon (NESO)" w:date="2025-01-14T13:52:00Z"/>
          <w:rFonts w:ascii="Arial" w:hAnsi="Arial" w:cs="Arial"/>
          <w:sz w:val="22"/>
          <w:szCs w:val="22"/>
        </w:rPr>
      </w:pPr>
      <w:ins w:id="6957" w:author="Stuart McLarnon (NESO)" w:date="2025-01-14T14:03:00Z">
        <w:r w:rsidRPr="00820A4E">
          <w:rPr>
            <w:rFonts w:ascii="Arial" w:hAnsi="Arial" w:cs="Arial"/>
            <w:sz w:val="22"/>
            <w:szCs w:val="22"/>
          </w:rPr>
          <w:t>J.</w:t>
        </w:r>
      </w:ins>
      <w:ins w:id="6958" w:author="Stuart McLarnon (NESO)" w:date="2025-01-14T13:52:00Z">
        <w:r w:rsidR="00963100">
          <w:rPr>
            <w:rFonts w:ascii="Arial" w:hAnsi="Arial" w:cs="Arial"/>
            <w:sz w:val="22"/>
            <w:szCs w:val="22"/>
          </w:rPr>
          <w:t xml:space="preserve">A1.4.3.2   If there are no </w:t>
        </w:r>
        <w:del w:id="6959" w:author="Tammy Meek (NESO)" w:date="2025-01-28T11:49:00Z" w16du:dateUtc="2025-01-28T11:49:00Z">
          <w:r w:rsidR="00963100" w:rsidDel="00870312">
            <w:rPr>
              <w:rFonts w:ascii="Arial" w:hAnsi="Arial" w:cs="Arial"/>
              <w:sz w:val="22"/>
              <w:szCs w:val="22"/>
            </w:rPr>
            <w:delText>Alternate</w:delText>
          </w:r>
        </w:del>
      </w:ins>
      <w:ins w:id="6960" w:author="Tammy Meek (NESO)" w:date="2025-01-28T11:52:00Z" w16du:dateUtc="2025-01-28T11:52:00Z">
        <w:r w:rsidR="00D669F4" w:rsidRPr="00D669F4">
          <w:rPr>
            <w:rFonts w:ascii="Arial" w:hAnsi="Arial" w:cs="Arial"/>
            <w:sz w:val="22"/>
            <w:szCs w:val="22"/>
          </w:rPr>
          <w:t>Alternate</w:t>
        </w:r>
      </w:ins>
      <w:ins w:id="6961" w:author="Stuart McLarnon (NESO)" w:date="2025-01-14T13:52:00Z">
        <w:r w:rsidR="00963100">
          <w:rPr>
            <w:rFonts w:ascii="Arial" w:hAnsi="Arial" w:cs="Arial"/>
            <w:sz w:val="22"/>
            <w:szCs w:val="22"/>
          </w:rPr>
          <w:t xml:space="preserve"> </w:t>
        </w:r>
        <w:del w:id="6962" w:author="Tammy Meek (NESO)" w:date="2025-01-27T11:27:00Z" w16du:dateUtc="2025-01-27T11:27:00Z">
          <w:r w:rsidR="00963100" w:rsidRPr="00207ADC" w:rsidDel="00AB5FE3">
            <w:rPr>
              <w:rFonts w:ascii="Arial" w:hAnsi="Arial" w:cs="Arial"/>
              <w:b/>
              <w:bCs/>
              <w:sz w:val="22"/>
              <w:szCs w:val="22"/>
            </w:rPr>
            <w:delText>Members</w:delText>
          </w:r>
        </w:del>
      </w:ins>
      <w:ins w:id="6963" w:author="Tammy Meek (NESO)" w:date="2025-01-27T11:27:00Z" w16du:dateUtc="2025-01-27T11:27:00Z">
        <w:r w:rsidR="00AB5FE3" w:rsidRPr="00AB5FE3">
          <w:rPr>
            <w:rFonts w:ascii="Arial" w:hAnsi="Arial" w:cs="Arial"/>
            <w:i/>
            <w:iCs/>
            <w:sz w:val="22"/>
            <w:szCs w:val="22"/>
          </w:rPr>
          <w:t>Members</w:t>
        </w:r>
      </w:ins>
      <w:ins w:id="6964" w:author="Stuart McLarnon (NESO)" w:date="2025-01-14T13:52:00Z">
        <w:r w:rsidR="00963100">
          <w:rPr>
            <w:rFonts w:ascii="Arial" w:hAnsi="Arial" w:cs="Arial"/>
            <w:sz w:val="22"/>
            <w:szCs w:val="22"/>
          </w:rPr>
          <w:t xml:space="preserve"> in office upon a </w:t>
        </w:r>
        <w:del w:id="6965" w:author="Tammy Meek (NESO)" w:date="2025-01-27T12:21:00Z" w16du:dateUtc="2025-01-27T12:21:00Z">
          <w:r w:rsidR="00963100" w:rsidRPr="00207ADC" w:rsidDel="001047FD">
            <w:rPr>
              <w:rFonts w:ascii="Arial" w:hAnsi="Arial" w:cs="Arial"/>
              <w:b/>
              <w:bCs/>
              <w:sz w:val="22"/>
              <w:szCs w:val="22"/>
            </w:rPr>
            <w:delText>Member</w:delText>
          </w:r>
        </w:del>
      </w:ins>
      <w:ins w:id="6966" w:author="Tammy Meek (NESO)" w:date="2025-01-27T12:21:00Z" w16du:dateUtc="2025-01-27T12:21:00Z">
        <w:r w:rsidR="001047FD" w:rsidRPr="001047FD">
          <w:rPr>
            <w:rFonts w:ascii="Arial" w:hAnsi="Arial" w:cs="Arial"/>
            <w:i/>
            <w:iCs/>
            <w:sz w:val="22"/>
            <w:szCs w:val="22"/>
          </w:rPr>
          <w:t>Member</w:t>
        </w:r>
      </w:ins>
      <w:ins w:id="6967" w:author="Stuart McLarnon (NESO)" w:date="2025-01-14T13:52:00Z">
        <w:r w:rsidR="00963100">
          <w:rPr>
            <w:rFonts w:ascii="Arial" w:hAnsi="Arial" w:cs="Arial"/>
            <w:sz w:val="22"/>
            <w:szCs w:val="22"/>
          </w:rPr>
          <w:t xml:space="preserve"> ceasing to hold office then:</w:t>
        </w:r>
      </w:ins>
    </w:p>
    <w:p w14:paraId="18D5BB44" w14:textId="4F36F911" w:rsidR="00963100" w:rsidRDefault="00963100" w:rsidP="00963100">
      <w:pPr>
        <w:numPr>
          <w:ilvl w:val="0"/>
          <w:numId w:val="98"/>
        </w:numPr>
        <w:kinsoku w:val="0"/>
        <w:overflowPunct w:val="0"/>
        <w:autoSpaceDE/>
        <w:autoSpaceDN/>
        <w:adjustRightInd/>
        <w:spacing w:before="242" w:line="300" w:lineRule="exact"/>
        <w:jc w:val="both"/>
        <w:textAlignment w:val="baseline"/>
        <w:rPr>
          <w:ins w:id="6968" w:author="Stuart McLarnon (NESO)" w:date="2025-01-14T13:52:00Z"/>
          <w:rFonts w:ascii="Arial" w:hAnsi="Arial" w:cs="Arial"/>
          <w:spacing w:val="-2"/>
          <w:sz w:val="22"/>
          <w:szCs w:val="22"/>
        </w:rPr>
      </w:pPr>
      <w:ins w:id="6969" w:author="Stuart McLarnon (NESO)" w:date="2025-01-14T13:52:00Z">
        <w:r>
          <w:rPr>
            <w:rFonts w:ascii="Arial" w:hAnsi="Arial" w:cs="Arial"/>
            <w:spacing w:val="-2"/>
            <w:sz w:val="22"/>
            <w:szCs w:val="22"/>
          </w:rPr>
          <w:t xml:space="preserve">Where there are not less than six (6) months remaining until the next full election further </w:t>
        </w:r>
        <w:del w:id="6970" w:author="Tammy Meek (NESO)" w:date="2025-01-27T11:27:00Z" w16du:dateUtc="2025-01-27T11:27:00Z">
          <w:r w:rsidRPr="00207ADC" w:rsidDel="00AB5FE3">
            <w:rPr>
              <w:rFonts w:ascii="Arial" w:hAnsi="Arial" w:cs="Arial"/>
              <w:b/>
              <w:bCs/>
              <w:spacing w:val="-2"/>
              <w:sz w:val="22"/>
              <w:szCs w:val="22"/>
            </w:rPr>
            <w:delText>Members</w:delText>
          </w:r>
        </w:del>
      </w:ins>
      <w:ins w:id="6971" w:author="Tammy Meek (NESO)" w:date="2025-01-27T11:27:00Z" w16du:dateUtc="2025-01-27T11:27:00Z">
        <w:r w:rsidR="00AB5FE3" w:rsidRPr="00AB5FE3">
          <w:rPr>
            <w:rFonts w:ascii="Arial" w:hAnsi="Arial" w:cs="Arial"/>
            <w:i/>
            <w:iCs/>
            <w:spacing w:val="-2"/>
            <w:sz w:val="22"/>
            <w:szCs w:val="22"/>
          </w:rPr>
          <w:t>Members</w:t>
        </w:r>
      </w:ins>
      <w:ins w:id="6972" w:author="Stuart McLarnon (NESO)" w:date="2025-01-14T13:52:00Z">
        <w:r>
          <w:rPr>
            <w:rFonts w:ascii="Arial" w:hAnsi="Arial" w:cs="Arial"/>
            <w:spacing w:val="-2"/>
            <w:sz w:val="22"/>
            <w:szCs w:val="22"/>
          </w:rPr>
          <w:t xml:space="preserve"> shall be elected in accordance with Paragraphs A1.2, A1.3 and subject to the following Paragraphs A1.4.3.3 to A1.4.3.5 (inclusive) (the “Interim </w:t>
        </w:r>
        <w:del w:id="6973" w:author="Tammy Meek (NESO)" w:date="2025-01-27T11:30:00Z" w16du:dateUtc="2025-01-27T11:30:00Z">
          <w:r w:rsidRPr="00207ADC" w:rsidDel="00AB5FE3">
            <w:rPr>
              <w:rFonts w:ascii="Arial" w:hAnsi="Arial" w:cs="Arial"/>
              <w:b/>
              <w:bCs/>
              <w:spacing w:val="-2"/>
              <w:sz w:val="22"/>
              <w:szCs w:val="22"/>
            </w:rPr>
            <w:delText>Panel</w:delText>
          </w:r>
        </w:del>
      </w:ins>
      <w:ins w:id="6974" w:author="Tammy Meek (NESO)" w:date="2025-01-27T11:30:00Z" w16du:dateUtc="2025-01-27T11:30:00Z">
        <w:r w:rsidR="00AB5FE3" w:rsidRPr="00AB5FE3">
          <w:rPr>
            <w:rFonts w:ascii="Arial" w:hAnsi="Arial" w:cs="Arial"/>
            <w:i/>
            <w:iCs/>
            <w:spacing w:val="-2"/>
            <w:sz w:val="22"/>
            <w:szCs w:val="22"/>
          </w:rPr>
          <w:t>Panel</w:t>
        </w:r>
      </w:ins>
      <w:ins w:id="6975" w:author="Stuart McLarnon (NESO)" w:date="2025-01-14T13:52:00Z">
        <w:r>
          <w:rPr>
            <w:rFonts w:ascii="Arial" w:hAnsi="Arial" w:cs="Arial"/>
            <w:spacing w:val="-2"/>
            <w:sz w:val="22"/>
            <w:szCs w:val="22"/>
          </w:rPr>
          <w:t xml:space="preserve"> and </w:t>
        </w:r>
        <w:del w:id="6976" w:author="Tammy Meek (NESO)" w:date="2025-01-28T11:49:00Z" w16du:dateUtc="2025-01-28T11:49:00Z">
          <w:r w:rsidDel="00870312">
            <w:rPr>
              <w:rFonts w:ascii="Arial" w:hAnsi="Arial" w:cs="Arial"/>
              <w:spacing w:val="-2"/>
              <w:sz w:val="22"/>
              <w:szCs w:val="22"/>
            </w:rPr>
            <w:delText>Alternate</w:delText>
          </w:r>
        </w:del>
      </w:ins>
      <w:ins w:id="6977" w:author="Tammy Meek (NESO)" w:date="2025-01-28T11:52:00Z" w16du:dateUtc="2025-01-28T11:52:00Z">
        <w:r w:rsidR="00D669F4" w:rsidRPr="00D669F4">
          <w:rPr>
            <w:rFonts w:ascii="Arial" w:hAnsi="Arial" w:cs="Arial"/>
            <w:spacing w:val="-2"/>
            <w:sz w:val="22"/>
            <w:szCs w:val="22"/>
          </w:rPr>
          <w:t>Alternate</w:t>
        </w:r>
      </w:ins>
      <w:ins w:id="6978" w:author="Stuart McLarnon (NESO)" w:date="2025-01-14T13:52:00Z">
        <w:r>
          <w:rPr>
            <w:rFonts w:ascii="Arial" w:hAnsi="Arial" w:cs="Arial"/>
            <w:spacing w:val="-2"/>
            <w:sz w:val="22"/>
            <w:szCs w:val="22"/>
          </w:rPr>
          <w:t xml:space="preserve"> Election Process”).</w:t>
        </w:r>
      </w:ins>
    </w:p>
    <w:p w14:paraId="5A7DEE4D" w14:textId="47DEF917" w:rsidR="00963100" w:rsidRDefault="00963100" w:rsidP="00963100">
      <w:pPr>
        <w:numPr>
          <w:ilvl w:val="0"/>
          <w:numId w:val="98"/>
        </w:numPr>
        <w:kinsoku w:val="0"/>
        <w:overflowPunct w:val="0"/>
        <w:autoSpaceDE/>
        <w:autoSpaceDN/>
        <w:adjustRightInd/>
        <w:spacing w:before="247" w:line="297" w:lineRule="exact"/>
        <w:jc w:val="both"/>
        <w:textAlignment w:val="baseline"/>
        <w:rPr>
          <w:ins w:id="6979" w:author="Stuart McLarnon (NESO)" w:date="2025-01-14T13:52:00Z"/>
          <w:rFonts w:ascii="Arial" w:hAnsi="Arial" w:cs="Arial"/>
          <w:spacing w:val="-2"/>
          <w:sz w:val="22"/>
          <w:szCs w:val="22"/>
        </w:rPr>
      </w:pPr>
      <w:ins w:id="6980" w:author="Stuart McLarnon (NESO)" w:date="2025-01-14T13:52:00Z">
        <w:r>
          <w:rPr>
            <w:rFonts w:ascii="Arial" w:hAnsi="Arial" w:cs="Arial"/>
            <w:spacing w:val="-2"/>
            <w:sz w:val="22"/>
            <w:szCs w:val="22"/>
          </w:rPr>
          <w:t xml:space="preserve">Where there are less than six (6) months remaining until the next full election no further </w:t>
        </w:r>
        <w:del w:id="6981" w:author="Tammy Meek (NESO)" w:date="2025-01-27T11:27:00Z" w16du:dateUtc="2025-01-27T11:27:00Z">
          <w:r w:rsidRPr="00207ADC" w:rsidDel="00AB5FE3">
            <w:rPr>
              <w:rFonts w:ascii="Arial" w:hAnsi="Arial" w:cs="Arial"/>
              <w:b/>
              <w:bCs/>
              <w:spacing w:val="-2"/>
              <w:sz w:val="22"/>
              <w:szCs w:val="22"/>
            </w:rPr>
            <w:delText>Members</w:delText>
          </w:r>
        </w:del>
      </w:ins>
      <w:ins w:id="6982" w:author="Tammy Meek (NESO)" w:date="2025-01-27T11:27:00Z" w16du:dateUtc="2025-01-27T11:27:00Z">
        <w:r w:rsidR="00AB5FE3" w:rsidRPr="00AB5FE3">
          <w:rPr>
            <w:rFonts w:ascii="Arial" w:hAnsi="Arial" w:cs="Arial"/>
            <w:i/>
            <w:iCs/>
            <w:spacing w:val="-2"/>
            <w:sz w:val="22"/>
            <w:szCs w:val="22"/>
          </w:rPr>
          <w:t>Members</w:t>
        </w:r>
      </w:ins>
      <w:ins w:id="6983" w:author="Stuart McLarnon (NESO)" w:date="2025-01-14T13:52:00Z">
        <w:r>
          <w:rPr>
            <w:rFonts w:ascii="Arial" w:hAnsi="Arial" w:cs="Arial"/>
            <w:spacing w:val="-2"/>
            <w:sz w:val="22"/>
            <w:szCs w:val="22"/>
          </w:rPr>
          <w:t xml:space="preserve"> or </w:t>
        </w:r>
        <w:del w:id="6984" w:author="Tammy Meek (NESO)" w:date="2025-01-28T11:49:00Z" w16du:dateUtc="2025-01-28T11:49:00Z">
          <w:r w:rsidDel="00870312">
            <w:rPr>
              <w:rFonts w:ascii="Arial" w:hAnsi="Arial" w:cs="Arial"/>
              <w:spacing w:val="-2"/>
              <w:sz w:val="22"/>
              <w:szCs w:val="22"/>
            </w:rPr>
            <w:delText>Alternate</w:delText>
          </w:r>
        </w:del>
      </w:ins>
      <w:ins w:id="6985" w:author="Tammy Meek (NESO)" w:date="2025-01-28T11:52:00Z" w16du:dateUtc="2025-01-28T11:52:00Z">
        <w:r w:rsidR="00D669F4" w:rsidRPr="00D669F4">
          <w:rPr>
            <w:rFonts w:ascii="Arial" w:hAnsi="Arial" w:cs="Arial"/>
            <w:spacing w:val="-2"/>
            <w:sz w:val="22"/>
            <w:szCs w:val="22"/>
          </w:rPr>
          <w:t>Alternate</w:t>
        </w:r>
      </w:ins>
      <w:ins w:id="6986" w:author="Stuart McLarnon (NESO)" w:date="2025-01-14T13:52:00Z">
        <w:r>
          <w:rPr>
            <w:rFonts w:ascii="Arial" w:hAnsi="Arial" w:cs="Arial"/>
            <w:spacing w:val="-2"/>
            <w:sz w:val="22"/>
            <w:szCs w:val="22"/>
          </w:rPr>
          <w:t xml:space="preserve"> </w:t>
        </w:r>
        <w:del w:id="6987" w:author="Tammy Meek (NESO)" w:date="2025-01-27T11:27:00Z" w16du:dateUtc="2025-01-27T11:27:00Z">
          <w:r w:rsidRPr="00207ADC" w:rsidDel="00AB5FE3">
            <w:rPr>
              <w:rFonts w:ascii="Arial" w:hAnsi="Arial" w:cs="Arial"/>
              <w:b/>
              <w:bCs/>
              <w:spacing w:val="-2"/>
              <w:sz w:val="22"/>
              <w:szCs w:val="22"/>
            </w:rPr>
            <w:delText>Members</w:delText>
          </w:r>
        </w:del>
      </w:ins>
      <w:ins w:id="6988" w:author="Tammy Meek (NESO)" w:date="2025-01-27T11:27:00Z" w16du:dateUtc="2025-01-27T11:27:00Z">
        <w:r w:rsidR="00AB5FE3" w:rsidRPr="00AB5FE3">
          <w:rPr>
            <w:rFonts w:ascii="Arial" w:hAnsi="Arial" w:cs="Arial"/>
            <w:i/>
            <w:iCs/>
            <w:spacing w:val="-2"/>
            <w:sz w:val="22"/>
            <w:szCs w:val="22"/>
          </w:rPr>
          <w:t>Members</w:t>
        </w:r>
      </w:ins>
      <w:ins w:id="6989" w:author="Stuart McLarnon (NESO)" w:date="2025-01-14T13:52:00Z">
        <w:r>
          <w:rPr>
            <w:rFonts w:ascii="Arial" w:hAnsi="Arial" w:cs="Arial"/>
            <w:spacing w:val="-2"/>
            <w:sz w:val="22"/>
            <w:szCs w:val="22"/>
          </w:rPr>
          <w:t xml:space="preserve"> shall be elected pursuant to this Paragraph A1.4.3 and the positions shall remain vacant until the next full election.</w:t>
        </w:r>
      </w:ins>
    </w:p>
    <w:p w14:paraId="2C2BEE91" w14:textId="15D6C81F" w:rsidR="00963100" w:rsidRDefault="00820A4E" w:rsidP="00963100">
      <w:pPr>
        <w:kinsoku w:val="0"/>
        <w:overflowPunct w:val="0"/>
        <w:autoSpaceDE/>
        <w:autoSpaceDN/>
        <w:adjustRightInd/>
        <w:spacing w:before="243" w:line="300" w:lineRule="exact"/>
        <w:ind w:left="2232" w:hanging="1080"/>
        <w:jc w:val="both"/>
        <w:textAlignment w:val="baseline"/>
        <w:rPr>
          <w:ins w:id="6990" w:author="Stuart McLarnon (NESO)" w:date="2025-01-14T13:52:00Z"/>
          <w:rFonts w:ascii="Arial" w:hAnsi="Arial" w:cs="Arial"/>
          <w:spacing w:val="-2"/>
          <w:sz w:val="22"/>
          <w:szCs w:val="22"/>
        </w:rPr>
      </w:pPr>
      <w:ins w:id="6991" w:author="Stuart McLarnon (NESO)" w:date="2025-01-14T14:03:00Z">
        <w:r w:rsidRPr="00820A4E">
          <w:rPr>
            <w:rFonts w:ascii="Arial" w:hAnsi="Arial" w:cs="Arial"/>
            <w:spacing w:val="-2"/>
            <w:sz w:val="22"/>
            <w:szCs w:val="22"/>
          </w:rPr>
          <w:t>J.</w:t>
        </w:r>
      </w:ins>
      <w:ins w:id="6992" w:author="Stuart McLarnon (NESO)" w:date="2025-01-14T13:52:00Z">
        <w:r w:rsidR="00963100">
          <w:rPr>
            <w:rFonts w:ascii="Arial" w:hAnsi="Arial" w:cs="Arial"/>
            <w:spacing w:val="-2"/>
            <w:sz w:val="22"/>
            <w:szCs w:val="22"/>
          </w:rPr>
          <w:t xml:space="preserve">A1.4.3.3   Where this Paragraph A1.4.3.3 applies the </w:t>
        </w:r>
        <w:del w:id="6993" w:author="Tammy Meek (NESO)" w:date="2025-01-27T11:30:00Z" w16du:dateUtc="2025-01-27T11:30:00Z">
          <w:r w:rsidR="00963100" w:rsidRPr="00207ADC" w:rsidDel="00AB5FE3">
            <w:rPr>
              <w:rFonts w:ascii="Arial" w:hAnsi="Arial" w:cs="Arial"/>
              <w:b/>
              <w:bCs/>
              <w:spacing w:val="-2"/>
              <w:sz w:val="22"/>
              <w:szCs w:val="22"/>
            </w:rPr>
            <w:delText>Secretary</w:delText>
          </w:r>
        </w:del>
      </w:ins>
      <w:ins w:id="6994" w:author="Tammy Meek (NESO)" w:date="2025-01-27T11:30:00Z" w16du:dateUtc="2025-01-27T11:30:00Z">
        <w:r w:rsidR="00AB5FE3" w:rsidRPr="00AB5FE3">
          <w:rPr>
            <w:rFonts w:ascii="Arial" w:hAnsi="Arial" w:cs="Arial"/>
            <w:i/>
            <w:iCs/>
            <w:spacing w:val="-2"/>
            <w:sz w:val="22"/>
            <w:szCs w:val="22"/>
          </w:rPr>
          <w:t>Secretary</w:t>
        </w:r>
      </w:ins>
      <w:ins w:id="6995" w:author="Stuart McLarnon (NESO)" w:date="2025-01-14T13:52:00Z">
        <w:r w:rsidR="00963100">
          <w:rPr>
            <w:rFonts w:ascii="Arial" w:hAnsi="Arial" w:cs="Arial"/>
            <w:spacing w:val="-2"/>
            <w:sz w:val="22"/>
            <w:szCs w:val="22"/>
          </w:rPr>
          <w:t xml:space="preserve"> shall indicate in the invitation referred to at Paragraph A1.1.2.1 the number of vacancies for both </w:t>
        </w:r>
        <w:r w:rsidR="00963100" w:rsidRPr="00AB5FE3">
          <w:rPr>
            <w:rFonts w:ascii="Arial" w:hAnsi="Arial" w:cs="Arial"/>
            <w:i/>
            <w:iCs/>
            <w:spacing w:val="-2"/>
            <w:sz w:val="22"/>
            <w:szCs w:val="22"/>
            <w:rPrChange w:id="6996" w:author="Tammy Meek (NESO)" w:date="2025-01-27T11:30:00Z" w16du:dateUtc="2025-01-27T11:30:00Z">
              <w:rPr>
                <w:rFonts w:ascii="Arial" w:hAnsi="Arial" w:cs="Arial"/>
                <w:b/>
                <w:bCs/>
                <w:spacing w:val="-2"/>
                <w:sz w:val="22"/>
                <w:szCs w:val="22"/>
              </w:rPr>
            </w:rPrChange>
          </w:rPr>
          <w:t>Member(s)</w:t>
        </w:r>
        <w:r w:rsidR="00963100">
          <w:rPr>
            <w:rFonts w:ascii="Arial" w:hAnsi="Arial" w:cs="Arial"/>
            <w:spacing w:val="-2"/>
            <w:sz w:val="22"/>
            <w:szCs w:val="22"/>
          </w:rPr>
          <w:t xml:space="preserve"> (“</w:t>
        </w:r>
        <w:r w:rsidR="00963100" w:rsidRPr="00AB5FE3">
          <w:rPr>
            <w:rFonts w:ascii="Arial" w:hAnsi="Arial" w:cs="Arial"/>
            <w:i/>
            <w:iCs/>
            <w:spacing w:val="-2"/>
            <w:sz w:val="22"/>
            <w:szCs w:val="22"/>
            <w:rPrChange w:id="6997" w:author="Tammy Meek (NESO)" w:date="2025-01-27T11:31:00Z" w16du:dateUtc="2025-01-27T11:31:00Z">
              <w:rPr>
                <w:rFonts w:ascii="Arial" w:hAnsi="Arial" w:cs="Arial"/>
                <w:b/>
                <w:bCs/>
                <w:spacing w:val="-2"/>
                <w:sz w:val="22"/>
                <w:szCs w:val="22"/>
              </w:rPr>
            </w:rPrChange>
          </w:rPr>
          <w:t>Member</w:t>
        </w:r>
        <w:r w:rsidR="00963100">
          <w:rPr>
            <w:rFonts w:ascii="Arial" w:hAnsi="Arial" w:cs="Arial"/>
            <w:spacing w:val="-2"/>
            <w:sz w:val="22"/>
            <w:szCs w:val="22"/>
          </w:rPr>
          <w:t xml:space="preserve"> Interim Vacancies”) and </w:t>
        </w:r>
        <w:del w:id="6998" w:author="Tammy Meek (NESO)" w:date="2025-01-28T11:49:00Z" w16du:dateUtc="2025-01-28T11:49:00Z">
          <w:r w:rsidR="00963100" w:rsidDel="00870312">
            <w:rPr>
              <w:rFonts w:ascii="Arial" w:hAnsi="Arial" w:cs="Arial"/>
              <w:spacing w:val="-2"/>
              <w:sz w:val="22"/>
              <w:szCs w:val="22"/>
            </w:rPr>
            <w:delText>Alternate</w:delText>
          </w:r>
        </w:del>
      </w:ins>
      <w:ins w:id="6999" w:author="Tammy Meek (NESO)" w:date="2025-01-28T11:52:00Z" w16du:dateUtc="2025-01-28T11:52:00Z">
        <w:r w:rsidR="00D669F4" w:rsidRPr="00D669F4">
          <w:rPr>
            <w:rFonts w:ascii="Arial" w:hAnsi="Arial" w:cs="Arial"/>
            <w:spacing w:val="-2"/>
            <w:sz w:val="22"/>
            <w:szCs w:val="22"/>
          </w:rPr>
          <w:t>Alternate</w:t>
        </w:r>
      </w:ins>
      <w:ins w:id="7000" w:author="Stuart McLarnon (NESO)" w:date="2025-01-14T13:52:00Z">
        <w:r w:rsidR="00963100">
          <w:rPr>
            <w:rFonts w:ascii="Arial" w:hAnsi="Arial" w:cs="Arial"/>
            <w:spacing w:val="-2"/>
            <w:sz w:val="22"/>
            <w:szCs w:val="22"/>
          </w:rPr>
          <w:t xml:space="preserve"> </w:t>
        </w:r>
        <w:r w:rsidR="00963100" w:rsidRPr="00AB5FE3">
          <w:rPr>
            <w:rFonts w:ascii="Arial" w:hAnsi="Arial" w:cs="Arial"/>
            <w:i/>
            <w:iCs/>
            <w:spacing w:val="-2"/>
            <w:sz w:val="22"/>
            <w:szCs w:val="22"/>
            <w:rPrChange w:id="7001" w:author="Tammy Meek (NESO)" w:date="2025-01-27T11:31:00Z" w16du:dateUtc="2025-01-27T11:31:00Z">
              <w:rPr>
                <w:rFonts w:ascii="Arial" w:hAnsi="Arial" w:cs="Arial"/>
                <w:b/>
                <w:bCs/>
                <w:spacing w:val="-2"/>
                <w:sz w:val="22"/>
                <w:szCs w:val="22"/>
              </w:rPr>
            </w:rPrChange>
          </w:rPr>
          <w:t>Member(s)</w:t>
        </w:r>
        <w:r w:rsidR="00963100">
          <w:rPr>
            <w:rFonts w:ascii="Arial" w:hAnsi="Arial" w:cs="Arial"/>
            <w:spacing w:val="-2"/>
            <w:sz w:val="22"/>
            <w:szCs w:val="22"/>
          </w:rPr>
          <w:t xml:space="preserve"> (“</w:t>
        </w:r>
        <w:del w:id="7002" w:author="Tammy Meek (NESO)" w:date="2025-01-28T11:49:00Z" w16du:dateUtc="2025-01-28T11:49:00Z">
          <w:r w:rsidR="00963100" w:rsidDel="00870312">
            <w:rPr>
              <w:rFonts w:ascii="Arial" w:hAnsi="Arial" w:cs="Arial"/>
              <w:spacing w:val="-2"/>
              <w:sz w:val="22"/>
              <w:szCs w:val="22"/>
            </w:rPr>
            <w:delText>Alternate</w:delText>
          </w:r>
        </w:del>
      </w:ins>
      <w:ins w:id="7003" w:author="Tammy Meek (NESO)" w:date="2025-01-28T11:52:00Z" w16du:dateUtc="2025-01-28T11:52:00Z">
        <w:r w:rsidR="00D669F4" w:rsidRPr="00D669F4">
          <w:rPr>
            <w:rFonts w:ascii="Arial" w:hAnsi="Arial" w:cs="Arial"/>
            <w:spacing w:val="-2"/>
            <w:sz w:val="22"/>
            <w:szCs w:val="22"/>
          </w:rPr>
          <w:t>Alternate</w:t>
        </w:r>
      </w:ins>
      <w:ins w:id="7004" w:author="Stuart McLarnon (NESO)" w:date="2025-01-14T13:52:00Z">
        <w:r w:rsidR="00963100">
          <w:rPr>
            <w:rFonts w:ascii="Arial" w:hAnsi="Arial" w:cs="Arial"/>
            <w:spacing w:val="-2"/>
            <w:sz w:val="22"/>
            <w:szCs w:val="22"/>
          </w:rPr>
          <w:t xml:space="preserve"> </w:t>
        </w:r>
        <w:r w:rsidR="00963100" w:rsidRPr="00AB5FE3">
          <w:rPr>
            <w:rFonts w:ascii="Arial" w:hAnsi="Arial" w:cs="Arial"/>
            <w:i/>
            <w:iCs/>
            <w:spacing w:val="-2"/>
            <w:sz w:val="22"/>
            <w:szCs w:val="22"/>
            <w:rPrChange w:id="7005" w:author="Tammy Meek (NESO)" w:date="2025-01-27T11:31:00Z" w16du:dateUtc="2025-01-27T11:31:00Z">
              <w:rPr>
                <w:rFonts w:ascii="Arial" w:hAnsi="Arial" w:cs="Arial"/>
                <w:b/>
                <w:bCs/>
                <w:spacing w:val="-2"/>
                <w:sz w:val="22"/>
                <w:szCs w:val="22"/>
              </w:rPr>
            </w:rPrChange>
          </w:rPr>
          <w:t>Member</w:t>
        </w:r>
        <w:r w:rsidR="00963100">
          <w:rPr>
            <w:rFonts w:ascii="Arial" w:hAnsi="Arial" w:cs="Arial"/>
            <w:spacing w:val="-2"/>
            <w:sz w:val="22"/>
            <w:szCs w:val="22"/>
          </w:rPr>
          <w:t xml:space="preserve"> Interim Vacancies”) for which the Interim </w:t>
        </w:r>
        <w:del w:id="7006" w:author="Tammy Meek (NESO)" w:date="2025-01-27T11:33:00Z" w16du:dateUtc="2025-01-27T11:33:00Z">
          <w:r w:rsidR="00963100" w:rsidRPr="00207ADC" w:rsidDel="00AB5FE3">
            <w:rPr>
              <w:rFonts w:ascii="Arial" w:hAnsi="Arial" w:cs="Arial"/>
              <w:b/>
              <w:bCs/>
              <w:spacing w:val="-2"/>
              <w:sz w:val="22"/>
              <w:szCs w:val="22"/>
            </w:rPr>
            <w:delText>Panel</w:delText>
          </w:r>
        </w:del>
      </w:ins>
      <w:ins w:id="7007" w:author="Tammy Meek (NESO)" w:date="2025-01-27T11:33:00Z" w16du:dateUtc="2025-01-27T11:33:00Z">
        <w:r w:rsidR="00AB5FE3" w:rsidRPr="00AB5FE3">
          <w:rPr>
            <w:rFonts w:ascii="Arial" w:hAnsi="Arial" w:cs="Arial"/>
            <w:i/>
            <w:iCs/>
            <w:spacing w:val="-2"/>
            <w:sz w:val="22"/>
            <w:szCs w:val="22"/>
          </w:rPr>
          <w:t>Panel</w:t>
        </w:r>
      </w:ins>
      <w:ins w:id="7008" w:author="Stuart McLarnon (NESO)" w:date="2025-01-14T13:52:00Z">
        <w:r w:rsidR="00963100">
          <w:rPr>
            <w:rFonts w:ascii="Arial" w:hAnsi="Arial" w:cs="Arial"/>
            <w:spacing w:val="-2"/>
            <w:sz w:val="22"/>
            <w:szCs w:val="22"/>
          </w:rPr>
          <w:t xml:space="preserve"> and </w:t>
        </w:r>
        <w:del w:id="7009" w:author="Tammy Meek (NESO)" w:date="2025-01-28T11:49:00Z" w16du:dateUtc="2025-01-28T11:49:00Z">
          <w:r w:rsidR="00963100" w:rsidDel="00870312">
            <w:rPr>
              <w:rFonts w:ascii="Arial" w:hAnsi="Arial" w:cs="Arial"/>
              <w:spacing w:val="-2"/>
              <w:sz w:val="22"/>
              <w:szCs w:val="22"/>
            </w:rPr>
            <w:delText>Alternate</w:delText>
          </w:r>
        </w:del>
      </w:ins>
      <w:ins w:id="7010" w:author="Tammy Meek (NESO)" w:date="2025-01-28T11:52:00Z" w16du:dateUtc="2025-01-28T11:52:00Z">
        <w:r w:rsidR="00D669F4" w:rsidRPr="00D669F4">
          <w:rPr>
            <w:rFonts w:ascii="Arial" w:hAnsi="Arial" w:cs="Arial"/>
            <w:spacing w:val="-2"/>
            <w:sz w:val="22"/>
            <w:szCs w:val="22"/>
          </w:rPr>
          <w:t>Alternate</w:t>
        </w:r>
      </w:ins>
      <w:ins w:id="7011" w:author="Stuart McLarnon (NESO)" w:date="2025-01-14T13:52:00Z">
        <w:r w:rsidR="00963100">
          <w:rPr>
            <w:rFonts w:ascii="Arial" w:hAnsi="Arial" w:cs="Arial"/>
            <w:spacing w:val="-2"/>
            <w:sz w:val="22"/>
            <w:szCs w:val="22"/>
          </w:rPr>
          <w:t xml:space="preserve"> Election Process is being held.</w:t>
        </w:r>
      </w:ins>
    </w:p>
    <w:p w14:paraId="2C6C0E6A" w14:textId="5776D148" w:rsidR="00963100" w:rsidRDefault="00820A4E">
      <w:pPr>
        <w:kinsoku w:val="0"/>
        <w:overflowPunct w:val="0"/>
        <w:autoSpaceDE/>
        <w:autoSpaceDN/>
        <w:adjustRightInd/>
        <w:spacing w:before="120" w:after="120" w:line="300" w:lineRule="exact"/>
        <w:ind w:left="2232" w:hanging="1080"/>
        <w:jc w:val="both"/>
        <w:textAlignment w:val="baseline"/>
        <w:rPr>
          <w:ins w:id="7012" w:author="Stuart McLarnon (NESO)" w:date="2025-01-14T13:52:00Z"/>
          <w:del w:id="7013" w:author="Tammy Meek (NESO)" w:date="2025-01-27T14:22:00Z" w16du:dateUtc="2025-01-27T14:22:00Z"/>
          <w:rFonts w:ascii="Arial" w:hAnsi="Arial" w:cs="Arial"/>
          <w:sz w:val="22"/>
          <w:szCs w:val="22"/>
        </w:rPr>
        <w:pPrChange w:id="7014" w:author="Tammy Meek (NESO)" w:date="2025-01-28T09:35:00Z" w16du:dateUtc="2025-01-28T09:35:00Z">
          <w:pPr>
            <w:kinsoku w:val="0"/>
            <w:overflowPunct w:val="0"/>
            <w:autoSpaceDE/>
            <w:autoSpaceDN/>
            <w:adjustRightInd/>
            <w:spacing w:before="242" w:line="300" w:lineRule="exact"/>
            <w:ind w:left="2232" w:hanging="1080"/>
            <w:jc w:val="both"/>
            <w:textAlignment w:val="baseline"/>
          </w:pPr>
        </w:pPrChange>
      </w:pPr>
      <w:ins w:id="7015" w:author="Stuart McLarnon (NESO)" w:date="2025-01-14T14:03:00Z">
        <w:r w:rsidRPr="00820A4E">
          <w:rPr>
            <w:rFonts w:ascii="Arial" w:hAnsi="Arial" w:cs="Arial"/>
            <w:sz w:val="22"/>
            <w:szCs w:val="22"/>
          </w:rPr>
          <w:t>J.</w:t>
        </w:r>
      </w:ins>
      <w:ins w:id="7016" w:author="Stuart McLarnon (NESO)" w:date="2025-01-14T13:52:00Z">
        <w:r w:rsidR="00963100">
          <w:rPr>
            <w:rFonts w:ascii="Arial" w:hAnsi="Arial" w:cs="Arial"/>
            <w:sz w:val="22"/>
            <w:szCs w:val="22"/>
          </w:rPr>
          <w:t xml:space="preserve">A1.4.3.4  Any </w:t>
        </w:r>
        <w:del w:id="7017" w:author="Tammy Meek (NESO)" w:date="2025-01-27T12:21:00Z" w16du:dateUtc="2025-01-27T12:21:00Z">
          <w:r w:rsidR="00963100" w:rsidRPr="00207ADC" w:rsidDel="001047FD">
            <w:rPr>
              <w:rFonts w:ascii="Arial" w:hAnsi="Arial" w:cs="Arial"/>
              <w:b/>
              <w:bCs/>
              <w:sz w:val="22"/>
              <w:szCs w:val="22"/>
            </w:rPr>
            <w:delText>Member</w:delText>
          </w:r>
        </w:del>
      </w:ins>
      <w:ins w:id="7018" w:author="Tammy Meek (NESO)" w:date="2025-01-27T12:21:00Z" w16du:dateUtc="2025-01-27T12:21:00Z">
        <w:r w:rsidR="001047FD" w:rsidRPr="001047FD">
          <w:rPr>
            <w:rFonts w:ascii="Arial" w:hAnsi="Arial" w:cs="Arial"/>
            <w:i/>
            <w:iCs/>
            <w:sz w:val="22"/>
            <w:szCs w:val="22"/>
          </w:rPr>
          <w:t>Member</w:t>
        </w:r>
      </w:ins>
      <w:ins w:id="7019" w:author="Stuart McLarnon (NESO)" w:date="2025-01-14T13:52:00Z">
        <w:r w:rsidR="00963100" w:rsidRPr="001047FD">
          <w:rPr>
            <w:rFonts w:ascii="Arial" w:hAnsi="Arial" w:cs="Arial"/>
            <w:i/>
            <w:iCs/>
            <w:sz w:val="22"/>
            <w:szCs w:val="22"/>
            <w:rPrChange w:id="7020" w:author="Tammy Meek (NESO)" w:date="2025-01-27T12:21:00Z" w16du:dateUtc="2025-01-27T12:21:00Z">
              <w:rPr>
                <w:rFonts w:ascii="Arial" w:hAnsi="Arial" w:cs="Arial"/>
                <w:b/>
                <w:bCs/>
                <w:sz w:val="22"/>
                <w:szCs w:val="22"/>
              </w:rPr>
            </w:rPrChange>
          </w:rPr>
          <w:t>(s)</w:t>
        </w:r>
        <w:r w:rsidR="00963100">
          <w:rPr>
            <w:rFonts w:ascii="Arial" w:hAnsi="Arial" w:cs="Arial"/>
            <w:sz w:val="22"/>
            <w:szCs w:val="22"/>
          </w:rPr>
          <w:t xml:space="preserve"> or </w:t>
        </w:r>
        <w:del w:id="7021" w:author="Tammy Meek (NESO)" w:date="2025-01-28T11:49:00Z" w16du:dateUtc="2025-01-28T11:49:00Z">
          <w:r w:rsidR="00963100" w:rsidDel="00870312">
            <w:rPr>
              <w:rFonts w:ascii="Arial" w:hAnsi="Arial" w:cs="Arial"/>
              <w:sz w:val="22"/>
              <w:szCs w:val="22"/>
            </w:rPr>
            <w:delText>Alternate</w:delText>
          </w:r>
        </w:del>
      </w:ins>
      <w:ins w:id="7022" w:author="Tammy Meek (NESO)" w:date="2025-01-28T11:52:00Z" w16du:dateUtc="2025-01-28T11:52:00Z">
        <w:r w:rsidR="00D669F4" w:rsidRPr="00D669F4">
          <w:rPr>
            <w:rFonts w:ascii="Arial" w:hAnsi="Arial" w:cs="Arial"/>
            <w:sz w:val="22"/>
            <w:szCs w:val="22"/>
          </w:rPr>
          <w:t>Alternate</w:t>
        </w:r>
      </w:ins>
      <w:ins w:id="7023" w:author="Stuart McLarnon (NESO)" w:date="2025-01-14T13:52:00Z">
        <w:r w:rsidR="00963100">
          <w:rPr>
            <w:rFonts w:ascii="Arial" w:hAnsi="Arial" w:cs="Arial"/>
            <w:sz w:val="22"/>
            <w:szCs w:val="22"/>
          </w:rPr>
          <w:t xml:space="preserve"> </w:t>
        </w:r>
        <w:r w:rsidR="00963100" w:rsidRPr="001047FD">
          <w:rPr>
            <w:rFonts w:ascii="Arial" w:hAnsi="Arial" w:cs="Arial"/>
            <w:i/>
            <w:iCs/>
            <w:sz w:val="22"/>
            <w:szCs w:val="22"/>
            <w:rPrChange w:id="7024" w:author="Tammy Meek (NESO)" w:date="2025-01-27T12:21:00Z" w16du:dateUtc="2025-01-27T12:21:00Z">
              <w:rPr>
                <w:rFonts w:ascii="Arial" w:hAnsi="Arial" w:cs="Arial"/>
                <w:b/>
                <w:bCs/>
                <w:sz w:val="22"/>
                <w:szCs w:val="22"/>
              </w:rPr>
            </w:rPrChange>
          </w:rPr>
          <w:t>Member(s)</w:t>
        </w:r>
        <w:r w:rsidR="00963100">
          <w:rPr>
            <w:rFonts w:ascii="Arial" w:hAnsi="Arial" w:cs="Arial"/>
            <w:sz w:val="22"/>
            <w:szCs w:val="22"/>
          </w:rPr>
          <w:t xml:space="preserve"> elected pursuant to the Interim </w:t>
        </w:r>
        <w:del w:id="7025" w:author="Tammy Meek (NESO)" w:date="2025-01-27T11:31:00Z" w16du:dateUtc="2025-01-27T11:31:00Z">
          <w:r w:rsidR="00963100" w:rsidRPr="00207ADC" w:rsidDel="00AB5FE3">
            <w:rPr>
              <w:rFonts w:ascii="Arial" w:hAnsi="Arial" w:cs="Arial"/>
              <w:b/>
              <w:bCs/>
              <w:sz w:val="22"/>
              <w:szCs w:val="22"/>
            </w:rPr>
            <w:delText>Panel</w:delText>
          </w:r>
        </w:del>
      </w:ins>
      <w:ins w:id="7026" w:author="Tammy Meek (NESO)" w:date="2025-01-27T11:31:00Z" w16du:dateUtc="2025-01-27T11:31:00Z">
        <w:r w:rsidR="00AB5FE3" w:rsidRPr="00AB5FE3">
          <w:rPr>
            <w:rFonts w:ascii="Arial" w:hAnsi="Arial" w:cs="Arial"/>
            <w:i/>
            <w:iCs/>
            <w:sz w:val="22"/>
            <w:szCs w:val="22"/>
          </w:rPr>
          <w:t>Panel</w:t>
        </w:r>
      </w:ins>
      <w:ins w:id="7027" w:author="Stuart McLarnon (NESO)" w:date="2025-01-14T13:52:00Z">
        <w:r w:rsidR="00963100">
          <w:rPr>
            <w:rFonts w:ascii="Arial" w:hAnsi="Arial" w:cs="Arial"/>
            <w:sz w:val="22"/>
            <w:szCs w:val="22"/>
          </w:rPr>
          <w:t xml:space="preserve"> and </w:t>
        </w:r>
        <w:del w:id="7028" w:author="Tammy Meek (NESO)" w:date="2025-01-28T11:49:00Z" w16du:dateUtc="2025-01-28T11:49:00Z">
          <w:r w:rsidR="00963100" w:rsidDel="00870312">
            <w:rPr>
              <w:rFonts w:ascii="Arial" w:hAnsi="Arial" w:cs="Arial"/>
              <w:sz w:val="22"/>
              <w:szCs w:val="22"/>
            </w:rPr>
            <w:delText>Alternate</w:delText>
          </w:r>
        </w:del>
      </w:ins>
      <w:ins w:id="7029" w:author="Tammy Meek (NESO)" w:date="2025-01-28T11:52:00Z" w16du:dateUtc="2025-01-28T11:52:00Z">
        <w:r w:rsidR="00D669F4" w:rsidRPr="00D669F4">
          <w:rPr>
            <w:rFonts w:ascii="Arial" w:hAnsi="Arial" w:cs="Arial"/>
            <w:sz w:val="22"/>
            <w:szCs w:val="22"/>
          </w:rPr>
          <w:t>Alternate</w:t>
        </w:r>
      </w:ins>
      <w:ins w:id="7030" w:author="Stuart McLarnon (NESO)" w:date="2025-01-14T13:52:00Z">
        <w:r w:rsidR="00963100">
          <w:rPr>
            <w:rFonts w:ascii="Arial" w:hAnsi="Arial" w:cs="Arial"/>
            <w:sz w:val="22"/>
            <w:szCs w:val="22"/>
          </w:rPr>
          <w:t xml:space="preserve"> Election Process shall cease to hold office at the next full election.</w:t>
        </w:r>
      </w:ins>
      <w:ins w:id="7031" w:author="Tammy Meek (NESO)" w:date="2025-01-27T14:22:00Z" w16du:dateUtc="2025-01-27T14:22:00Z">
        <w:r w:rsidR="00132053">
          <w:rPr>
            <w:rFonts w:ascii="Arial" w:hAnsi="Arial" w:cs="Arial"/>
            <w:sz w:val="22"/>
            <w:szCs w:val="22"/>
          </w:rPr>
          <w:t xml:space="preserve"> </w:t>
        </w:r>
      </w:ins>
    </w:p>
    <w:p w14:paraId="4871B4E6" w14:textId="59316C18" w:rsidR="00963100" w:rsidRDefault="00963100">
      <w:pPr>
        <w:kinsoku w:val="0"/>
        <w:overflowPunct w:val="0"/>
        <w:autoSpaceDE/>
        <w:autoSpaceDN/>
        <w:adjustRightInd/>
        <w:spacing w:before="120" w:after="120" w:line="300" w:lineRule="exact"/>
        <w:ind w:left="2232" w:hanging="1080"/>
        <w:jc w:val="both"/>
        <w:textAlignment w:val="baseline"/>
        <w:rPr>
          <w:ins w:id="7032" w:author="Stuart McLarnon (NESO)" w:date="2025-01-14T13:52:00Z"/>
          <w:del w:id="7033" w:author="Tammy Meek (NESO)" w:date="2025-01-27T14:23:00Z" w16du:dateUtc="2025-01-27T14:23:00Z"/>
          <w:sz w:val="24"/>
          <w:szCs w:val="24"/>
        </w:rPr>
        <w:sectPr w:rsidR="00963100">
          <w:pgSz w:w="12240" w:h="15840"/>
          <w:pgMar w:top="720" w:right="1392" w:bottom="686" w:left="1968" w:header="720" w:footer="720" w:gutter="0"/>
          <w:cols w:space="720"/>
          <w:noEndnote/>
        </w:sectPr>
        <w:pPrChange w:id="7034" w:author="Tammy Meek (NESO)" w:date="2025-01-28T09:35:00Z" w16du:dateUtc="2025-01-28T09:35:00Z">
          <w:pPr>
            <w:widowControl/>
          </w:pPr>
        </w:pPrChange>
      </w:pPr>
    </w:p>
    <w:p w14:paraId="3CF30446" w14:textId="77777777" w:rsidR="00132053" w:rsidRDefault="00132053">
      <w:pPr>
        <w:kinsoku w:val="0"/>
        <w:overflowPunct w:val="0"/>
        <w:autoSpaceDE/>
        <w:autoSpaceDN/>
        <w:adjustRightInd/>
        <w:spacing w:before="120" w:after="120" w:line="279" w:lineRule="exact"/>
        <w:ind w:left="2232" w:hanging="1152"/>
        <w:jc w:val="both"/>
        <w:textAlignment w:val="baseline"/>
        <w:rPr>
          <w:ins w:id="7035" w:author="Tammy Meek (NESO)" w:date="2025-01-27T14:23:00Z" w16du:dateUtc="2025-01-27T14:23:00Z"/>
          <w:rFonts w:ascii="Arial" w:hAnsi="Arial" w:cs="Arial"/>
          <w:sz w:val="22"/>
          <w:szCs w:val="22"/>
        </w:rPr>
        <w:pPrChange w:id="7036" w:author="Tammy Meek (NESO)" w:date="2025-01-27T14:23:00Z" w16du:dateUtc="2025-01-27T14:23:00Z">
          <w:pPr>
            <w:kinsoku w:val="0"/>
            <w:overflowPunct w:val="0"/>
            <w:autoSpaceDE/>
            <w:autoSpaceDN/>
            <w:adjustRightInd/>
            <w:spacing w:line="279" w:lineRule="exact"/>
            <w:ind w:left="2232" w:hanging="1152"/>
            <w:jc w:val="both"/>
            <w:textAlignment w:val="baseline"/>
          </w:pPr>
        </w:pPrChange>
      </w:pPr>
      <w:ins w:id="7037" w:author="Tammy Meek (NESO)" w:date="2025-01-27T14:23:00Z" w16du:dateUtc="2025-01-27T14:23:00Z">
        <w:r>
          <w:rPr>
            <w:rFonts w:ascii="Arial" w:hAnsi="Arial" w:cs="Arial"/>
            <w:sz w:val="22"/>
            <w:szCs w:val="22"/>
          </w:rPr>
          <w:t xml:space="preserve"> </w:t>
        </w:r>
      </w:ins>
    </w:p>
    <w:p w14:paraId="4D35C4D4" w14:textId="4B7DB6AF" w:rsidR="00963100" w:rsidRDefault="00820A4E" w:rsidP="00963100">
      <w:pPr>
        <w:kinsoku w:val="0"/>
        <w:overflowPunct w:val="0"/>
        <w:autoSpaceDE/>
        <w:autoSpaceDN/>
        <w:adjustRightInd/>
        <w:spacing w:line="279" w:lineRule="exact"/>
        <w:ind w:left="2232" w:hanging="1152"/>
        <w:jc w:val="both"/>
        <w:textAlignment w:val="baseline"/>
        <w:rPr>
          <w:ins w:id="7038" w:author="Stuart McLarnon (NESO)" w:date="2025-01-14T13:52:00Z"/>
          <w:rFonts w:ascii="Arial" w:hAnsi="Arial" w:cs="Arial"/>
          <w:sz w:val="22"/>
          <w:szCs w:val="22"/>
        </w:rPr>
      </w:pPr>
      <w:ins w:id="7039" w:author="Stuart McLarnon (NESO)" w:date="2025-01-14T14:03:00Z">
        <w:r w:rsidRPr="00820A4E">
          <w:rPr>
            <w:rFonts w:ascii="Arial" w:hAnsi="Arial" w:cs="Arial"/>
            <w:sz w:val="22"/>
            <w:szCs w:val="22"/>
          </w:rPr>
          <w:t>J.</w:t>
        </w:r>
      </w:ins>
      <w:ins w:id="7040" w:author="Stuart McLarnon (NESO)" w:date="2025-01-14T13:52:00Z">
        <w:del w:id="7041" w:author="Tammy Meek (NESO)" w:date="2025-01-27T15:29:00Z" w16du:dateUtc="2025-01-27T15:29:00Z">
          <w:r w:rsidR="00963100">
            <w:rPr>
              <w:noProof/>
            </w:rPr>
            <mc:AlternateContent>
              <mc:Choice Requires="wps">
                <w:drawing>
                  <wp:anchor distT="0" distB="0" distL="0" distR="0" simplePos="0" relativeHeight="251658356" behindDoc="0" locked="0" layoutInCell="0" allowOverlap="1" wp14:anchorId="482FEB34" wp14:editId="715EFC62">
                    <wp:simplePos x="0" y="0"/>
                    <wp:positionH relativeFrom="page">
                      <wp:posOffset>3670935</wp:posOffset>
                    </wp:positionH>
                    <wp:positionV relativeFrom="page">
                      <wp:posOffset>9371330</wp:posOffset>
                    </wp:positionV>
                    <wp:extent cx="314960" cy="161290"/>
                    <wp:effectExtent l="0" t="0" r="0" b="0"/>
                    <wp:wrapSquare wrapText="bothSides"/>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960"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FEB34" id="Text Box 40" o:spid="_x0000_s1352" type="#_x0000_t202" style="position:absolute;left:0;text-align:left;margin-left:289.05pt;margin-top:737.9pt;width:24.8pt;height:12.7pt;z-index:2516583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" o:allowincell="f" stroked="f">
                    <v:fill opacity="0"/>
                    <v:textbox inset="0,0,0,0">
                      <w:txbxContent>
                        <w:p w14:paraId="1E3ED41E" w14:textId="77777777" w:rsidR="00963100" w:rsidRDefault="00963100" w:rsidP="00963100">
                          <w:pPr>
                            <w:kinsoku w:val="0"/>
                            <w:overflowPunct w:val="0"/>
                            <w:autoSpaceDE/>
                            <w:autoSpaceDN/>
                            <w:adjustRightInd/>
                            <w:spacing w:before="2" w:line="244" w:lineRule="exact"/>
                            <w:textAlignment w:val="baseline"/>
                            <w:rPr>
                              <w:rFonts w:ascii="Arial" w:hAnsi="Arial" w:cs="Arial"/>
                              <w:spacing w:val="41"/>
                              <w:sz w:val="22"/>
                              <w:szCs w:val="22"/>
                            </w:rPr>
                          </w:pPr>
                          <w:r>
                            <w:rPr>
                              <w:rFonts w:ascii="Arial" w:hAnsi="Arial" w:cs="Arial"/>
                              <w:spacing w:val="41"/>
                              <w:sz w:val="22"/>
                              <w:szCs w:val="22"/>
                            </w:rPr>
                            <w:t>A9</w:t>
                          </w:r>
                        </w:p>
                      </w:txbxContent>
                    </v:textbox>
                    <w10:wrap type="square" anchorx="page" anchory="page"/>
                  </v:shape>
                </w:pict>
              </mc:Fallback>
            </mc:AlternateContent>
          </w:r>
        </w:del>
        <w:r w:rsidR="00963100">
          <w:rPr>
            <w:rFonts w:ascii="Arial" w:hAnsi="Arial" w:cs="Arial"/>
            <w:sz w:val="22"/>
            <w:szCs w:val="22"/>
          </w:rPr>
          <w:t xml:space="preserve">A1.4.3.5    The timetable for the Interim </w:t>
        </w:r>
        <w:del w:id="7042" w:author="Tammy Meek (NESO)" w:date="2025-01-27T11:31:00Z" w16du:dateUtc="2025-01-27T11:31:00Z">
          <w:r w:rsidR="00963100" w:rsidRPr="00207ADC" w:rsidDel="00AB5FE3">
            <w:rPr>
              <w:rFonts w:ascii="Arial" w:hAnsi="Arial" w:cs="Arial"/>
              <w:b/>
              <w:bCs/>
              <w:sz w:val="22"/>
              <w:szCs w:val="22"/>
            </w:rPr>
            <w:delText>Panel</w:delText>
          </w:r>
        </w:del>
      </w:ins>
      <w:ins w:id="7043" w:author="Tammy Meek (NESO)" w:date="2025-01-27T11:31:00Z" w16du:dateUtc="2025-01-27T11:31:00Z">
        <w:r w:rsidR="00AB5FE3" w:rsidRPr="00AB5FE3">
          <w:rPr>
            <w:rFonts w:ascii="Arial" w:hAnsi="Arial" w:cs="Arial"/>
            <w:i/>
            <w:iCs/>
            <w:sz w:val="22"/>
            <w:szCs w:val="22"/>
          </w:rPr>
          <w:t>Panel</w:t>
        </w:r>
      </w:ins>
      <w:ins w:id="7044" w:author="Stuart McLarnon (NESO)" w:date="2025-01-14T13:52:00Z">
        <w:r w:rsidR="00963100">
          <w:rPr>
            <w:rFonts w:ascii="Arial" w:hAnsi="Arial" w:cs="Arial"/>
            <w:sz w:val="22"/>
            <w:szCs w:val="22"/>
          </w:rPr>
          <w:t xml:space="preserve"> and </w:t>
        </w:r>
        <w:del w:id="7045" w:author="Tammy Meek (NESO)" w:date="2025-01-28T11:49:00Z" w16du:dateUtc="2025-01-28T11:49:00Z">
          <w:r w:rsidR="00963100" w:rsidDel="00870312">
            <w:rPr>
              <w:rFonts w:ascii="Arial" w:hAnsi="Arial" w:cs="Arial"/>
              <w:sz w:val="22"/>
              <w:szCs w:val="22"/>
            </w:rPr>
            <w:delText>Alternate</w:delText>
          </w:r>
        </w:del>
      </w:ins>
      <w:ins w:id="7046" w:author="Tammy Meek (NESO)" w:date="2025-01-28T11:52:00Z" w16du:dateUtc="2025-01-28T11:52:00Z">
        <w:r w:rsidR="00D669F4" w:rsidRPr="00D669F4">
          <w:rPr>
            <w:rFonts w:ascii="Arial" w:hAnsi="Arial" w:cs="Arial"/>
            <w:sz w:val="22"/>
            <w:szCs w:val="22"/>
          </w:rPr>
          <w:t>Alternate</w:t>
        </w:r>
      </w:ins>
      <w:ins w:id="7047" w:author="Stuart McLarnon (NESO)" w:date="2025-01-14T13:52:00Z">
        <w:r w:rsidR="00963100">
          <w:rPr>
            <w:rFonts w:ascii="Arial" w:hAnsi="Arial" w:cs="Arial"/>
            <w:sz w:val="22"/>
            <w:szCs w:val="22"/>
          </w:rPr>
          <w:t xml:space="preserve"> Election Process shall be expedited and the </w:t>
        </w:r>
        <w:del w:id="7048" w:author="Tammy Meek (NESO)" w:date="2025-01-27T11:30:00Z" w16du:dateUtc="2025-01-27T11:30:00Z">
          <w:r w:rsidR="00963100" w:rsidRPr="00207ADC" w:rsidDel="00AB5FE3">
            <w:rPr>
              <w:rFonts w:ascii="Arial" w:hAnsi="Arial" w:cs="Arial"/>
              <w:b/>
              <w:bCs/>
              <w:sz w:val="22"/>
              <w:szCs w:val="22"/>
            </w:rPr>
            <w:delText>Secretary</w:delText>
          </w:r>
        </w:del>
      </w:ins>
      <w:ins w:id="7049" w:author="Tammy Meek (NESO)" w:date="2025-01-27T11:30:00Z" w16du:dateUtc="2025-01-27T11:30:00Z">
        <w:r w:rsidR="00AB5FE3" w:rsidRPr="00AB5FE3">
          <w:rPr>
            <w:rFonts w:ascii="Arial" w:hAnsi="Arial" w:cs="Arial"/>
            <w:i/>
            <w:iCs/>
            <w:sz w:val="22"/>
            <w:szCs w:val="22"/>
          </w:rPr>
          <w:t>Secretary</w:t>
        </w:r>
      </w:ins>
      <w:ins w:id="7050" w:author="Stuart McLarnon (NESO)" w:date="2025-01-14T13:52:00Z">
        <w:r w:rsidR="00963100">
          <w:rPr>
            <w:rFonts w:ascii="Arial" w:hAnsi="Arial" w:cs="Arial"/>
            <w:sz w:val="22"/>
            <w:szCs w:val="22"/>
          </w:rPr>
          <w:t xml:space="preserve"> shall prepare a timetable accordingly.</w:t>
        </w:r>
      </w:ins>
    </w:p>
    <w:p w14:paraId="22CCDAB9" w14:textId="2CD303D2" w:rsidR="00963100" w:rsidRDefault="00820A4E" w:rsidP="00963100">
      <w:pPr>
        <w:tabs>
          <w:tab w:val="left" w:pos="1152"/>
        </w:tabs>
        <w:kinsoku w:val="0"/>
        <w:overflowPunct w:val="0"/>
        <w:autoSpaceDE/>
        <w:autoSpaceDN/>
        <w:adjustRightInd/>
        <w:spacing w:before="284" w:line="263" w:lineRule="exact"/>
        <w:textAlignment w:val="baseline"/>
        <w:rPr>
          <w:ins w:id="7051" w:author="Stuart McLarnon (NESO)" w:date="2025-01-14T13:52:00Z"/>
          <w:rFonts w:ascii="Arial" w:hAnsi="Arial" w:cs="Arial"/>
          <w:b/>
          <w:bCs/>
          <w:spacing w:val="-2"/>
          <w:sz w:val="23"/>
          <w:szCs w:val="23"/>
        </w:rPr>
      </w:pPr>
      <w:ins w:id="7052" w:author="Stuart McLarnon (NESO)" w:date="2025-01-14T14:03:00Z">
        <w:r w:rsidRPr="00820A4E">
          <w:rPr>
            <w:rFonts w:ascii="Arial" w:hAnsi="Arial" w:cs="Arial"/>
            <w:spacing w:val="-2"/>
            <w:sz w:val="22"/>
            <w:szCs w:val="22"/>
          </w:rPr>
          <w:t>J.</w:t>
        </w:r>
      </w:ins>
      <w:ins w:id="7053" w:author="Stuart McLarnon (NESO)" w:date="2025-01-14T13:52:00Z">
        <w:r w:rsidR="00963100">
          <w:rPr>
            <w:rFonts w:ascii="Arial" w:hAnsi="Arial" w:cs="Arial"/>
            <w:spacing w:val="-2"/>
            <w:sz w:val="22"/>
            <w:szCs w:val="22"/>
          </w:rPr>
          <w:t>A1.4.4</w:t>
        </w:r>
        <w:r w:rsidR="00963100">
          <w:rPr>
            <w:rFonts w:ascii="Arial" w:hAnsi="Arial" w:cs="Arial"/>
            <w:spacing w:val="-2"/>
            <w:sz w:val="22"/>
            <w:szCs w:val="22"/>
          </w:rPr>
          <w:tab/>
        </w:r>
        <w:r w:rsidR="00963100">
          <w:rPr>
            <w:rFonts w:ascii="Arial" w:hAnsi="Arial" w:cs="Arial"/>
            <w:b/>
            <w:bCs/>
            <w:spacing w:val="-2"/>
            <w:sz w:val="23"/>
            <w:szCs w:val="23"/>
          </w:rPr>
          <w:t xml:space="preserve">Replacement of a Resigning </w:t>
        </w:r>
        <w:del w:id="7054" w:author="Tammy Meek (NESO)" w:date="2025-01-28T11:49:00Z" w16du:dateUtc="2025-01-28T11:49:00Z">
          <w:r w:rsidR="00963100" w:rsidDel="00870312">
            <w:rPr>
              <w:rFonts w:ascii="Arial" w:hAnsi="Arial" w:cs="Arial"/>
              <w:b/>
              <w:bCs/>
              <w:spacing w:val="-2"/>
              <w:sz w:val="23"/>
              <w:szCs w:val="23"/>
            </w:rPr>
            <w:delText>Alternate</w:delText>
          </w:r>
        </w:del>
      </w:ins>
      <w:ins w:id="7055" w:author="Tammy Meek (NESO)" w:date="2025-01-28T11:52:00Z" w16du:dateUtc="2025-01-28T11:52:00Z">
        <w:r w:rsidR="00D669F4" w:rsidRPr="00D669F4">
          <w:rPr>
            <w:rFonts w:ascii="Arial" w:hAnsi="Arial" w:cs="Arial"/>
            <w:b/>
            <w:bCs/>
            <w:spacing w:val="-2"/>
            <w:sz w:val="23"/>
            <w:szCs w:val="23"/>
          </w:rPr>
          <w:t>Alternate</w:t>
        </w:r>
      </w:ins>
      <w:ins w:id="7056" w:author="Stuart McLarnon (NESO)" w:date="2025-01-14T13:52:00Z">
        <w:r w:rsidR="00963100">
          <w:rPr>
            <w:rFonts w:ascii="Arial" w:hAnsi="Arial" w:cs="Arial"/>
            <w:b/>
            <w:bCs/>
            <w:spacing w:val="-2"/>
            <w:sz w:val="23"/>
            <w:szCs w:val="23"/>
          </w:rPr>
          <w:t xml:space="preserve"> Member</w:t>
        </w:r>
      </w:ins>
    </w:p>
    <w:p w14:paraId="27EFBFA7" w14:textId="462D894F" w:rsidR="00963100" w:rsidRPr="00207ADC" w:rsidRDefault="00963100" w:rsidP="00963100">
      <w:pPr>
        <w:kinsoku w:val="0"/>
        <w:overflowPunct w:val="0"/>
        <w:autoSpaceDE/>
        <w:autoSpaceDN/>
        <w:adjustRightInd/>
        <w:spacing w:before="46" w:line="252" w:lineRule="exact"/>
        <w:ind w:left="1134" w:hanging="850"/>
        <w:textAlignment w:val="baseline"/>
        <w:rPr>
          <w:ins w:id="7057" w:author="Stuart McLarnon (NESO)" w:date="2025-01-14T13:52:00Z"/>
          <w:rFonts w:ascii="Arial" w:hAnsi="Arial" w:cs="Arial"/>
          <w:spacing w:val="-2"/>
          <w:sz w:val="22"/>
          <w:szCs w:val="22"/>
        </w:rPr>
      </w:pPr>
      <w:ins w:id="7058" w:author="Stuart McLarnon (NESO)" w:date="2025-01-14T13:52:00Z">
        <w:r>
          <w:rPr>
            <w:rFonts w:ascii="Arial" w:hAnsi="Arial" w:cs="Arial"/>
            <w:sz w:val="22"/>
            <w:szCs w:val="22"/>
          </w:rPr>
          <w:tab/>
        </w:r>
      </w:ins>
      <w:ins w:id="7059" w:author="Stuart McLarnon (NESO)" w:date="2025-01-14T14:04:00Z">
        <w:r w:rsidR="00820A4E" w:rsidRPr="00820A4E">
          <w:rPr>
            <w:rFonts w:ascii="Arial" w:hAnsi="Arial" w:cs="Arial"/>
            <w:sz w:val="22"/>
            <w:szCs w:val="22"/>
          </w:rPr>
          <w:t>J.</w:t>
        </w:r>
      </w:ins>
      <w:ins w:id="7060" w:author="Stuart McLarnon (NESO)" w:date="2025-01-14T13:52:00Z">
        <w:r>
          <w:rPr>
            <w:rFonts w:ascii="Arial" w:hAnsi="Arial" w:cs="Arial"/>
            <w:sz w:val="22"/>
            <w:szCs w:val="22"/>
          </w:rPr>
          <w:t>A1.4.4.1</w:t>
        </w:r>
        <w:r>
          <w:rPr>
            <w:rFonts w:ascii="Arial" w:hAnsi="Arial" w:cs="Arial"/>
            <w:sz w:val="22"/>
            <w:szCs w:val="22"/>
          </w:rPr>
          <w:tab/>
          <w:t xml:space="preserve">Subject to Paragraph A1.4.4.2 a Resigning </w:t>
        </w:r>
        <w:del w:id="7061" w:author="Tammy Meek (NESO)" w:date="2025-01-28T11:50:00Z" w16du:dateUtc="2025-01-28T11:50:00Z">
          <w:r w:rsidDel="00870312">
            <w:rPr>
              <w:rFonts w:ascii="Arial" w:hAnsi="Arial" w:cs="Arial"/>
              <w:sz w:val="22"/>
              <w:szCs w:val="22"/>
            </w:rPr>
            <w:delText>Alternate</w:delText>
          </w:r>
        </w:del>
      </w:ins>
      <w:ins w:id="7062" w:author="Tammy Meek (NESO)" w:date="2025-01-28T11:52:00Z" w16du:dateUtc="2025-01-28T11:52:00Z">
        <w:r w:rsidR="00D669F4" w:rsidRPr="00D669F4">
          <w:rPr>
            <w:rFonts w:ascii="Arial" w:hAnsi="Arial" w:cs="Arial"/>
            <w:sz w:val="22"/>
            <w:szCs w:val="22"/>
          </w:rPr>
          <w:t>Alternate</w:t>
        </w:r>
      </w:ins>
      <w:ins w:id="7063" w:author="Stuart McLarnon (NESO)" w:date="2025-01-14T13:52:00Z">
        <w:r>
          <w:rPr>
            <w:rFonts w:ascii="Arial" w:hAnsi="Arial" w:cs="Arial"/>
            <w:sz w:val="22"/>
            <w:szCs w:val="22"/>
          </w:rPr>
          <w:t xml:space="preserve"> </w:t>
        </w:r>
        <w:del w:id="7064" w:author="Tammy Meek (NESO)" w:date="2025-01-27T12:21:00Z" w16du:dateUtc="2025-01-27T12:21:00Z">
          <w:r w:rsidRPr="00207ADC" w:rsidDel="001047FD">
            <w:rPr>
              <w:rFonts w:ascii="Arial" w:hAnsi="Arial" w:cs="Arial"/>
              <w:b/>
              <w:bCs/>
              <w:sz w:val="22"/>
              <w:szCs w:val="22"/>
            </w:rPr>
            <w:delText>Member</w:delText>
          </w:r>
        </w:del>
      </w:ins>
      <w:ins w:id="7065" w:author="Tammy Meek (NESO)" w:date="2025-01-27T12:21:00Z" w16du:dateUtc="2025-01-27T12:21:00Z">
        <w:r w:rsidR="001047FD" w:rsidRPr="001047FD">
          <w:rPr>
            <w:rFonts w:ascii="Arial" w:hAnsi="Arial" w:cs="Arial"/>
            <w:i/>
            <w:iCs/>
            <w:sz w:val="22"/>
            <w:szCs w:val="22"/>
          </w:rPr>
          <w:t>Member</w:t>
        </w:r>
      </w:ins>
      <w:ins w:id="7066" w:author="Stuart McLarnon (NESO)" w:date="2025-01-14T13:52:00Z">
        <w:r>
          <w:rPr>
            <w:rFonts w:ascii="Arial" w:hAnsi="Arial" w:cs="Arial"/>
            <w:sz w:val="22"/>
            <w:szCs w:val="22"/>
          </w:rPr>
          <w:t xml:space="preserve"> shall </w:t>
        </w:r>
        <w:r>
          <w:rPr>
            <w:rFonts w:ascii="Arial" w:hAnsi="Arial" w:cs="Arial"/>
            <w:spacing w:val="-2"/>
            <w:sz w:val="22"/>
            <w:szCs w:val="22"/>
          </w:rPr>
          <w:t>not be replaced.</w:t>
        </w:r>
      </w:ins>
    </w:p>
    <w:p w14:paraId="33983858" w14:textId="0964803C" w:rsidR="00963100" w:rsidRDefault="00820A4E" w:rsidP="00963100">
      <w:pPr>
        <w:tabs>
          <w:tab w:val="left" w:pos="1134"/>
        </w:tabs>
        <w:kinsoku w:val="0"/>
        <w:overflowPunct w:val="0"/>
        <w:autoSpaceDE/>
        <w:autoSpaceDN/>
        <w:adjustRightInd/>
        <w:spacing w:before="290" w:line="252" w:lineRule="exact"/>
        <w:ind w:left="2268" w:hanging="1188"/>
        <w:textAlignment w:val="baseline"/>
        <w:rPr>
          <w:ins w:id="7067" w:author="Stuart McLarnon (NESO)" w:date="2025-01-14T13:52:00Z"/>
          <w:rFonts w:ascii="Arial" w:hAnsi="Arial" w:cs="Arial"/>
          <w:sz w:val="22"/>
          <w:szCs w:val="22"/>
        </w:rPr>
      </w:pPr>
      <w:ins w:id="7068" w:author="Stuart McLarnon (NESO)" w:date="2025-01-14T14:04:00Z">
        <w:r w:rsidRPr="00820A4E">
          <w:rPr>
            <w:rFonts w:ascii="Arial" w:hAnsi="Arial" w:cs="Arial"/>
            <w:sz w:val="22"/>
            <w:szCs w:val="22"/>
          </w:rPr>
          <w:t>J.</w:t>
        </w:r>
      </w:ins>
      <w:ins w:id="7069" w:author="Stuart McLarnon (NESO)" w:date="2025-01-14T13:52:00Z">
        <w:r w:rsidR="00963100">
          <w:rPr>
            <w:rFonts w:ascii="Arial" w:hAnsi="Arial" w:cs="Arial"/>
            <w:sz w:val="22"/>
            <w:szCs w:val="22"/>
          </w:rPr>
          <w:t>A1.4.4.2</w:t>
        </w:r>
        <w:r w:rsidR="00963100">
          <w:rPr>
            <w:rFonts w:ascii="Arial" w:hAnsi="Arial" w:cs="Arial"/>
            <w:sz w:val="22"/>
            <w:szCs w:val="22"/>
          </w:rPr>
          <w:tab/>
          <w:t xml:space="preserve">If there are no </w:t>
        </w:r>
        <w:del w:id="7070" w:author="Tammy Meek (NESO)" w:date="2025-01-28T11:50:00Z" w16du:dateUtc="2025-01-28T11:50:00Z">
          <w:r w:rsidR="00963100" w:rsidDel="00870312">
            <w:rPr>
              <w:rFonts w:ascii="Arial" w:hAnsi="Arial" w:cs="Arial"/>
              <w:sz w:val="22"/>
              <w:szCs w:val="22"/>
            </w:rPr>
            <w:delText>Alternate</w:delText>
          </w:r>
        </w:del>
      </w:ins>
      <w:ins w:id="7071" w:author="Tammy Meek (NESO)" w:date="2025-01-28T11:52:00Z" w16du:dateUtc="2025-01-28T11:52:00Z">
        <w:r w:rsidR="00D669F4" w:rsidRPr="00D669F4">
          <w:rPr>
            <w:rFonts w:ascii="Arial" w:hAnsi="Arial" w:cs="Arial"/>
            <w:sz w:val="22"/>
            <w:szCs w:val="22"/>
          </w:rPr>
          <w:t>Alternate</w:t>
        </w:r>
      </w:ins>
      <w:ins w:id="7072" w:author="Stuart McLarnon (NESO)" w:date="2025-01-14T13:52:00Z">
        <w:r w:rsidR="00963100">
          <w:rPr>
            <w:rFonts w:ascii="Arial" w:hAnsi="Arial" w:cs="Arial"/>
            <w:sz w:val="22"/>
            <w:szCs w:val="22"/>
          </w:rPr>
          <w:t xml:space="preserve"> </w:t>
        </w:r>
        <w:del w:id="7073" w:author="Tammy Meek (NESO)" w:date="2025-01-27T11:27:00Z" w16du:dateUtc="2025-01-27T11:27:00Z">
          <w:r w:rsidR="00963100" w:rsidRPr="00207ADC" w:rsidDel="00AB5FE3">
            <w:rPr>
              <w:rFonts w:ascii="Arial" w:hAnsi="Arial" w:cs="Arial"/>
              <w:b/>
              <w:bCs/>
              <w:sz w:val="22"/>
              <w:szCs w:val="22"/>
            </w:rPr>
            <w:delText>Members</w:delText>
          </w:r>
        </w:del>
      </w:ins>
      <w:ins w:id="7074" w:author="Tammy Meek (NESO)" w:date="2025-01-27T11:27:00Z" w16du:dateUtc="2025-01-27T11:27:00Z">
        <w:r w:rsidR="00AB5FE3" w:rsidRPr="00AB5FE3">
          <w:rPr>
            <w:rFonts w:ascii="Arial" w:hAnsi="Arial" w:cs="Arial"/>
            <w:i/>
            <w:iCs/>
            <w:sz w:val="22"/>
            <w:szCs w:val="22"/>
          </w:rPr>
          <w:t>Members</w:t>
        </w:r>
      </w:ins>
      <w:ins w:id="7075" w:author="Stuart McLarnon (NESO)" w:date="2025-01-14T13:52:00Z">
        <w:r w:rsidR="00963100">
          <w:rPr>
            <w:rFonts w:ascii="Arial" w:hAnsi="Arial" w:cs="Arial"/>
            <w:sz w:val="22"/>
            <w:szCs w:val="22"/>
          </w:rPr>
          <w:t xml:space="preserve"> remaining in office following the</w:t>
        </w:r>
      </w:ins>
    </w:p>
    <w:p w14:paraId="71B6572A" w14:textId="3D2E3606" w:rsidR="00963100" w:rsidRDefault="00963100" w:rsidP="00963100">
      <w:pPr>
        <w:kinsoku w:val="0"/>
        <w:overflowPunct w:val="0"/>
        <w:autoSpaceDE/>
        <w:autoSpaceDN/>
        <w:adjustRightInd/>
        <w:spacing w:line="295" w:lineRule="exact"/>
        <w:ind w:left="2232"/>
        <w:jc w:val="both"/>
        <w:textAlignment w:val="baseline"/>
        <w:rPr>
          <w:ins w:id="7076" w:author="Stuart McLarnon (NESO)" w:date="2025-01-14T13:52:00Z"/>
          <w:rFonts w:ascii="Arial" w:hAnsi="Arial" w:cs="Arial"/>
          <w:sz w:val="22"/>
          <w:szCs w:val="22"/>
        </w:rPr>
      </w:pPr>
      <w:ins w:id="7077" w:author="Stuart McLarnon (NESO)" w:date="2025-01-14T13:52:00Z">
        <w:r>
          <w:rPr>
            <w:rFonts w:ascii="Arial" w:hAnsi="Arial" w:cs="Arial"/>
            <w:sz w:val="22"/>
            <w:szCs w:val="22"/>
          </w:rPr>
          <w:t xml:space="preserve">resignation of an </w:t>
        </w:r>
        <w:del w:id="7078" w:author="Tammy Meek (NESO)" w:date="2025-01-28T11:50:00Z" w16du:dateUtc="2025-01-28T11:50:00Z">
          <w:r w:rsidDel="00870312">
            <w:rPr>
              <w:rFonts w:ascii="Arial" w:hAnsi="Arial" w:cs="Arial"/>
              <w:sz w:val="22"/>
              <w:szCs w:val="22"/>
            </w:rPr>
            <w:delText>Alternate</w:delText>
          </w:r>
        </w:del>
      </w:ins>
      <w:ins w:id="7079" w:author="Tammy Meek (NESO)" w:date="2025-01-28T11:52:00Z" w16du:dateUtc="2025-01-28T11:52:00Z">
        <w:r w:rsidR="00D669F4" w:rsidRPr="00D669F4">
          <w:rPr>
            <w:rFonts w:ascii="Arial" w:hAnsi="Arial" w:cs="Arial"/>
            <w:sz w:val="22"/>
            <w:szCs w:val="22"/>
          </w:rPr>
          <w:t>Alternate</w:t>
        </w:r>
      </w:ins>
      <w:ins w:id="7080" w:author="Stuart McLarnon (NESO)" w:date="2025-01-14T13:52:00Z">
        <w:r>
          <w:rPr>
            <w:rFonts w:ascii="Arial" w:hAnsi="Arial" w:cs="Arial"/>
            <w:sz w:val="22"/>
            <w:szCs w:val="22"/>
          </w:rPr>
          <w:t xml:space="preserve"> </w:t>
        </w:r>
        <w:del w:id="7081" w:author="Tammy Meek (NESO)" w:date="2025-01-27T12:21:00Z" w16du:dateUtc="2025-01-27T12:21:00Z">
          <w:r w:rsidRPr="00207ADC" w:rsidDel="001047FD">
            <w:rPr>
              <w:rFonts w:ascii="Arial" w:hAnsi="Arial" w:cs="Arial"/>
              <w:b/>
              <w:bCs/>
              <w:sz w:val="22"/>
              <w:szCs w:val="22"/>
            </w:rPr>
            <w:delText>Member</w:delText>
          </w:r>
        </w:del>
      </w:ins>
      <w:ins w:id="7082" w:author="Tammy Meek (NESO)" w:date="2025-01-27T12:21:00Z" w16du:dateUtc="2025-01-27T12:21:00Z">
        <w:r w:rsidR="001047FD" w:rsidRPr="001047FD">
          <w:rPr>
            <w:rFonts w:ascii="Arial" w:hAnsi="Arial" w:cs="Arial"/>
            <w:i/>
            <w:iCs/>
            <w:sz w:val="22"/>
            <w:szCs w:val="22"/>
          </w:rPr>
          <w:t>Member</w:t>
        </w:r>
      </w:ins>
      <w:ins w:id="7083" w:author="Stuart McLarnon (NESO)" w:date="2025-01-14T13:52:00Z">
        <w:r>
          <w:rPr>
            <w:rFonts w:ascii="Arial" w:hAnsi="Arial" w:cs="Arial"/>
            <w:sz w:val="22"/>
            <w:szCs w:val="22"/>
          </w:rPr>
          <w:t xml:space="preserve"> or their appointment as a Member in accordance with A1.4.2 or A1.4.3 then:</w:t>
        </w:r>
      </w:ins>
    </w:p>
    <w:p w14:paraId="7B3AE63B" w14:textId="0317939E" w:rsidR="00963100" w:rsidRDefault="00963100" w:rsidP="00963100">
      <w:pPr>
        <w:numPr>
          <w:ilvl w:val="0"/>
          <w:numId w:val="99"/>
        </w:numPr>
        <w:kinsoku w:val="0"/>
        <w:overflowPunct w:val="0"/>
        <w:autoSpaceDE/>
        <w:autoSpaceDN/>
        <w:adjustRightInd/>
        <w:spacing w:before="237" w:line="301" w:lineRule="exact"/>
        <w:jc w:val="both"/>
        <w:textAlignment w:val="baseline"/>
        <w:rPr>
          <w:ins w:id="7084" w:author="Stuart McLarnon (NESO)" w:date="2025-01-14T13:52:00Z"/>
          <w:rFonts w:ascii="Arial" w:hAnsi="Arial" w:cs="Arial"/>
          <w:sz w:val="22"/>
          <w:szCs w:val="22"/>
        </w:rPr>
      </w:pPr>
      <w:ins w:id="7085" w:author="Stuart McLarnon (NESO)" w:date="2025-01-14T13:52:00Z">
        <w:r>
          <w:rPr>
            <w:rFonts w:ascii="Arial" w:hAnsi="Arial" w:cs="Arial"/>
            <w:sz w:val="22"/>
            <w:szCs w:val="22"/>
          </w:rPr>
          <w:t xml:space="preserve">Where there are not less than six (6) months remaining until the next full election further </w:t>
        </w:r>
        <w:del w:id="7086" w:author="Tammy Meek (NESO)" w:date="2025-01-28T11:50:00Z" w16du:dateUtc="2025-01-28T11:50:00Z">
          <w:r w:rsidDel="00870312">
            <w:rPr>
              <w:rFonts w:ascii="Arial" w:hAnsi="Arial" w:cs="Arial"/>
              <w:sz w:val="22"/>
              <w:szCs w:val="22"/>
            </w:rPr>
            <w:delText>Alternate</w:delText>
          </w:r>
        </w:del>
      </w:ins>
      <w:ins w:id="7087" w:author="Tammy Meek (NESO)" w:date="2025-01-28T11:52:00Z" w16du:dateUtc="2025-01-28T11:52:00Z">
        <w:r w:rsidR="00D669F4" w:rsidRPr="00D669F4">
          <w:rPr>
            <w:rFonts w:ascii="Arial" w:hAnsi="Arial" w:cs="Arial"/>
            <w:sz w:val="22"/>
            <w:szCs w:val="22"/>
          </w:rPr>
          <w:t>Alternate</w:t>
        </w:r>
      </w:ins>
      <w:ins w:id="7088" w:author="Stuart McLarnon (NESO)" w:date="2025-01-14T13:52:00Z">
        <w:r>
          <w:rPr>
            <w:rFonts w:ascii="Arial" w:hAnsi="Arial" w:cs="Arial"/>
            <w:sz w:val="22"/>
            <w:szCs w:val="22"/>
          </w:rPr>
          <w:t xml:space="preserve"> </w:t>
        </w:r>
        <w:del w:id="7089" w:author="Tammy Meek (NESO)" w:date="2025-01-27T11:27:00Z" w16du:dateUtc="2025-01-27T11:27:00Z">
          <w:r w:rsidRPr="00207ADC" w:rsidDel="00AB5FE3">
            <w:rPr>
              <w:rFonts w:ascii="Arial" w:hAnsi="Arial" w:cs="Arial"/>
              <w:b/>
              <w:bCs/>
              <w:sz w:val="22"/>
              <w:szCs w:val="22"/>
            </w:rPr>
            <w:delText>Members</w:delText>
          </w:r>
        </w:del>
      </w:ins>
      <w:ins w:id="7090" w:author="Tammy Meek (NESO)" w:date="2025-01-27T11:27:00Z" w16du:dateUtc="2025-01-27T11:27:00Z">
        <w:r w:rsidR="00AB5FE3" w:rsidRPr="00AB5FE3">
          <w:rPr>
            <w:rFonts w:ascii="Arial" w:hAnsi="Arial" w:cs="Arial"/>
            <w:i/>
            <w:iCs/>
            <w:sz w:val="22"/>
            <w:szCs w:val="22"/>
          </w:rPr>
          <w:t>Members</w:t>
        </w:r>
      </w:ins>
      <w:ins w:id="7091" w:author="Stuart McLarnon (NESO)" w:date="2025-01-14T13:52:00Z">
        <w:r>
          <w:rPr>
            <w:rFonts w:ascii="Arial" w:hAnsi="Arial" w:cs="Arial"/>
            <w:sz w:val="22"/>
            <w:szCs w:val="22"/>
          </w:rPr>
          <w:t xml:space="preserve"> shall be elected in accordance with Paragraphs A1.2, A1.3 and subject to the following paragraphs A1.4.4.3 to A1.4.4.5 (inclusive) (the “</w:t>
        </w:r>
        <w:del w:id="7092" w:author="Tammy Meek (NESO)" w:date="2025-01-28T11:50:00Z" w16du:dateUtc="2025-01-28T11:50:00Z">
          <w:r w:rsidDel="00870312">
            <w:rPr>
              <w:rFonts w:ascii="Arial" w:hAnsi="Arial" w:cs="Arial"/>
              <w:sz w:val="22"/>
              <w:szCs w:val="22"/>
            </w:rPr>
            <w:delText>Alternate</w:delText>
          </w:r>
        </w:del>
      </w:ins>
      <w:ins w:id="7093" w:author="Tammy Meek (NESO)" w:date="2025-01-28T11:52:00Z" w16du:dateUtc="2025-01-28T11:52:00Z">
        <w:r w:rsidR="00D669F4" w:rsidRPr="00D669F4">
          <w:rPr>
            <w:rFonts w:ascii="Arial" w:hAnsi="Arial" w:cs="Arial"/>
            <w:sz w:val="22"/>
            <w:szCs w:val="22"/>
          </w:rPr>
          <w:t>Alternate</w:t>
        </w:r>
      </w:ins>
      <w:ins w:id="7094" w:author="Stuart McLarnon (NESO)" w:date="2025-01-14T13:52:00Z">
        <w:r>
          <w:rPr>
            <w:rFonts w:ascii="Arial" w:hAnsi="Arial" w:cs="Arial"/>
            <w:sz w:val="22"/>
            <w:szCs w:val="22"/>
          </w:rPr>
          <w:t xml:space="preserve"> Election Process”).</w:t>
        </w:r>
      </w:ins>
    </w:p>
    <w:p w14:paraId="1D9F6EEE" w14:textId="61ED942F" w:rsidR="00963100" w:rsidRDefault="00963100" w:rsidP="00963100">
      <w:pPr>
        <w:numPr>
          <w:ilvl w:val="0"/>
          <w:numId w:val="99"/>
        </w:numPr>
        <w:kinsoku w:val="0"/>
        <w:overflowPunct w:val="0"/>
        <w:autoSpaceDE/>
        <w:autoSpaceDN/>
        <w:adjustRightInd/>
        <w:spacing w:before="238" w:line="300" w:lineRule="exact"/>
        <w:jc w:val="both"/>
        <w:textAlignment w:val="baseline"/>
        <w:rPr>
          <w:ins w:id="7095" w:author="Stuart McLarnon (NESO)" w:date="2025-01-14T13:52:00Z"/>
          <w:rFonts w:ascii="Arial" w:hAnsi="Arial" w:cs="Arial"/>
          <w:sz w:val="22"/>
          <w:szCs w:val="22"/>
        </w:rPr>
      </w:pPr>
      <w:ins w:id="7096" w:author="Stuart McLarnon (NESO)" w:date="2025-01-14T13:52:00Z">
        <w:r>
          <w:rPr>
            <w:rFonts w:ascii="Arial" w:hAnsi="Arial" w:cs="Arial"/>
            <w:sz w:val="22"/>
            <w:szCs w:val="22"/>
          </w:rPr>
          <w:t xml:space="preserve">Where there are less than six (6) months remaining until the next full election no further </w:t>
        </w:r>
        <w:del w:id="7097" w:author="Tammy Meek (NESO)" w:date="2025-01-28T11:50:00Z" w16du:dateUtc="2025-01-28T11:50:00Z">
          <w:r w:rsidDel="00870312">
            <w:rPr>
              <w:rFonts w:ascii="Arial" w:hAnsi="Arial" w:cs="Arial"/>
              <w:sz w:val="22"/>
              <w:szCs w:val="22"/>
            </w:rPr>
            <w:delText>Alternate</w:delText>
          </w:r>
        </w:del>
      </w:ins>
      <w:ins w:id="7098" w:author="Tammy Meek (NESO)" w:date="2025-01-28T11:52:00Z" w16du:dateUtc="2025-01-28T11:52:00Z">
        <w:r w:rsidR="00D669F4" w:rsidRPr="00D669F4">
          <w:rPr>
            <w:rFonts w:ascii="Arial" w:hAnsi="Arial" w:cs="Arial"/>
            <w:sz w:val="22"/>
            <w:szCs w:val="22"/>
          </w:rPr>
          <w:t>Alternate</w:t>
        </w:r>
      </w:ins>
      <w:ins w:id="7099" w:author="Stuart McLarnon (NESO)" w:date="2025-01-14T13:52:00Z">
        <w:r>
          <w:rPr>
            <w:rFonts w:ascii="Arial" w:hAnsi="Arial" w:cs="Arial"/>
            <w:sz w:val="22"/>
            <w:szCs w:val="22"/>
          </w:rPr>
          <w:t xml:space="preserve"> </w:t>
        </w:r>
        <w:del w:id="7100" w:author="Tammy Meek (NESO)" w:date="2025-01-27T11:27:00Z" w16du:dateUtc="2025-01-27T11:27:00Z">
          <w:r w:rsidRPr="00207ADC" w:rsidDel="00AB5FE3">
            <w:rPr>
              <w:rFonts w:ascii="Arial" w:hAnsi="Arial" w:cs="Arial"/>
              <w:b/>
              <w:bCs/>
              <w:sz w:val="22"/>
              <w:szCs w:val="22"/>
            </w:rPr>
            <w:delText>Member</w:delText>
          </w:r>
          <w:r w:rsidDel="00AB5FE3">
            <w:rPr>
              <w:rFonts w:ascii="Arial" w:hAnsi="Arial" w:cs="Arial"/>
              <w:sz w:val="22"/>
              <w:szCs w:val="22"/>
            </w:rPr>
            <w:delText>s</w:delText>
          </w:r>
        </w:del>
      </w:ins>
      <w:ins w:id="7101" w:author="Tammy Meek (NESO)" w:date="2025-01-27T11:27:00Z" w16du:dateUtc="2025-01-27T11:27:00Z">
        <w:r w:rsidR="00AB5FE3" w:rsidRPr="00AB5FE3">
          <w:rPr>
            <w:rFonts w:ascii="Arial" w:hAnsi="Arial" w:cs="Arial"/>
            <w:i/>
            <w:iCs/>
            <w:sz w:val="22"/>
            <w:szCs w:val="22"/>
          </w:rPr>
          <w:t>Members</w:t>
        </w:r>
      </w:ins>
      <w:ins w:id="7102" w:author="Stuart McLarnon (NESO)" w:date="2025-01-14T13:52:00Z">
        <w:r>
          <w:rPr>
            <w:rFonts w:ascii="Arial" w:hAnsi="Arial" w:cs="Arial"/>
            <w:sz w:val="22"/>
            <w:szCs w:val="22"/>
          </w:rPr>
          <w:t xml:space="preserve"> shall be elected and the positions shall remain vacant until the next full election.</w:t>
        </w:r>
      </w:ins>
    </w:p>
    <w:p w14:paraId="086F5FEE" w14:textId="1BA743D4" w:rsidR="00963100" w:rsidRDefault="00820A4E" w:rsidP="00963100">
      <w:pPr>
        <w:kinsoku w:val="0"/>
        <w:overflowPunct w:val="0"/>
        <w:autoSpaceDE/>
        <w:autoSpaceDN/>
        <w:adjustRightInd/>
        <w:spacing w:before="237" w:line="301" w:lineRule="exact"/>
        <w:ind w:left="2232" w:hanging="1152"/>
        <w:jc w:val="both"/>
        <w:textAlignment w:val="baseline"/>
        <w:rPr>
          <w:ins w:id="7103" w:author="Stuart McLarnon (NESO)" w:date="2025-01-14T13:52:00Z"/>
          <w:rFonts w:ascii="Arial" w:hAnsi="Arial" w:cs="Arial"/>
          <w:sz w:val="22"/>
          <w:szCs w:val="22"/>
        </w:rPr>
      </w:pPr>
      <w:ins w:id="7104" w:author="Stuart McLarnon (NESO)" w:date="2025-01-14T14:04:00Z">
        <w:r w:rsidRPr="00820A4E">
          <w:rPr>
            <w:rFonts w:ascii="Arial" w:hAnsi="Arial" w:cs="Arial"/>
            <w:sz w:val="22"/>
            <w:szCs w:val="22"/>
          </w:rPr>
          <w:t>J.</w:t>
        </w:r>
      </w:ins>
      <w:ins w:id="7105" w:author="Stuart McLarnon (NESO)" w:date="2025-01-14T13:52:00Z">
        <w:r w:rsidR="00963100">
          <w:rPr>
            <w:rFonts w:ascii="Arial" w:hAnsi="Arial" w:cs="Arial"/>
            <w:sz w:val="22"/>
            <w:szCs w:val="22"/>
          </w:rPr>
          <w:t xml:space="preserve">A1.4.4.3    Where this Paragraph A1.4.4.3 applies, a reference in Paragraphs A1.2 and A1.3 to an </w:t>
        </w:r>
        <w:del w:id="7106" w:author="Tammy Meek (NESO)" w:date="2025-01-27T11:23:00Z" w16du:dateUtc="2025-01-27T11:23:00Z">
          <w:r w:rsidR="00963100" w:rsidRPr="00207ADC" w:rsidDel="002B6C45">
            <w:rPr>
              <w:rFonts w:ascii="Arial" w:hAnsi="Arial" w:cs="Arial"/>
              <w:b/>
              <w:bCs/>
              <w:sz w:val="22"/>
              <w:szCs w:val="22"/>
            </w:rPr>
            <w:delText>Offshore Transmission Owner</w:delText>
          </w:r>
        </w:del>
      </w:ins>
      <w:ins w:id="7107" w:author="Tammy Meek (NESO)" w:date="2025-01-27T11:23:00Z" w16du:dateUtc="2025-01-27T11:23:00Z">
        <w:r w:rsidR="002B6C45" w:rsidRPr="002B6C45">
          <w:rPr>
            <w:rFonts w:ascii="Arial" w:hAnsi="Arial" w:cs="Arial"/>
            <w:i/>
            <w:iCs/>
            <w:sz w:val="22"/>
            <w:szCs w:val="22"/>
          </w:rPr>
          <w:t>Offshore Transmission Owner</w:t>
        </w:r>
      </w:ins>
      <w:ins w:id="7108" w:author="Stuart McLarnon (NESO)" w:date="2025-01-14T13:52:00Z">
        <w:r w:rsidR="00963100" w:rsidRPr="00207ADC">
          <w:rPr>
            <w:rFonts w:ascii="Arial" w:hAnsi="Arial" w:cs="Arial"/>
            <w:b/>
            <w:bCs/>
            <w:sz w:val="22"/>
            <w:szCs w:val="22"/>
          </w:rPr>
          <w:t>s</w:t>
        </w:r>
        <w:r w:rsidR="00963100" w:rsidRPr="007F007C">
          <w:rPr>
            <w:rFonts w:ascii="Arial" w:hAnsi="Arial" w:cs="Arial"/>
            <w:b/>
            <w:bCs/>
            <w:sz w:val="22"/>
            <w:szCs w:val="22"/>
          </w:rPr>
          <w:t>’</w:t>
        </w:r>
        <w:r w:rsidR="00963100">
          <w:rPr>
            <w:rFonts w:ascii="Arial" w:hAnsi="Arial" w:cs="Arial"/>
            <w:sz w:val="22"/>
            <w:szCs w:val="22"/>
          </w:rPr>
          <w:t xml:space="preserve"> </w:t>
        </w:r>
        <w:del w:id="7109" w:author="Tammy Meek (NESO)" w:date="2025-01-27T12:21:00Z" w16du:dateUtc="2025-01-27T12:21:00Z">
          <w:r w:rsidR="00963100" w:rsidRPr="00207ADC" w:rsidDel="001047FD">
            <w:rPr>
              <w:rFonts w:ascii="Arial" w:hAnsi="Arial" w:cs="Arial"/>
              <w:b/>
              <w:bCs/>
              <w:sz w:val="22"/>
              <w:szCs w:val="22"/>
            </w:rPr>
            <w:delText>Member</w:delText>
          </w:r>
        </w:del>
      </w:ins>
      <w:ins w:id="7110" w:author="Tammy Meek (NESO)" w:date="2025-01-27T12:21:00Z" w16du:dateUtc="2025-01-27T12:21:00Z">
        <w:r w:rsidR="001047FD" w:rsidRPr="001047FD">
          <w:rPr>
            <w:rFonts w:ascii="Arial" w:hAnsi="Arial" w:cs="Arial"/>
            <w:i/>
            <w:iCs/>
            <w:sz w:val="22"/>
            <w:szCs w:val="22"/>
          </w:rPr>
          <w:t>Member</w:t>
        </w:r>
      </w:ins>
      <w:ins w:id="7111" w:author="Stuart McLarnon (NESO)" w:date="2025-01-14T13:52:00Z">
        <w:r w:rsidR="00963100" w:rsidRPr="00207ADC">
          <w:rPr>
            <w:rFonts w:ascii="Arial" w:hAnsi="Arial" w:cs="Arial"/>
            <w:b/>
            <w:bCs/>
            <w:sz w:val="22"/>
            <w:szCs w:val="22"/>
          </w:rPr>
          <w:t xml:space="preserve"> </w:t>
        </w:r>
        <w:r w:rsidR="00963100">
          <w:rPr>
            <w:rFonts w:ascii="Arial" w:hAnsi="Arial" w:cs="Arial"/>
            <w:sz w:val="22"/>
            <w:szCs w:val="22"/>
          </w:rPr>
          <w:t xml:space="preserve">shall not apply except in the case of Paragraph A1.3.5.1 (d) where the reference to </w:t>
        </w:r>
        <w:r w:rsidR="00963100" w:rsidRPr="00207ADC">
          <w:rPr>
            <w:rFonts w:ascii="Arial" w:hAnsi="Arial" w:cs="Arial"/>
            <w:b/>
            <w:bCs/>
            <w:sz w:val="22"/>
            <w:szCs w:val="22"/>
          </w:rPr>
          <w:t>“</w:t>
        </w:r>
        <w:del w:id="7112" w:author="Tammy Meek (NESO)" w:date="2025-01-27T11:27:00Z" w16du:dateUtc="2025-01-27T11:27:00Z">
          <w:r w:rsidR="00963100" w:rsidRPr="00207ADC" w:rsidDel="00AB5FE3">
            <w:rPr>
              <w:rFonts w:ascii="Arial" w:hAnsi="Arial" w:cs="Arial"/>
              <w:b/>
              <w:bCs/>
              <w:sz w:val="22"/>
              <w:szCs w:val="22"/>
            </w:rPr>
            <w:delText>Members</w:delText>
          </w:r>
        </w:del>
      </w:ins>
      <w:ins w:id="7113" w:author="Tammy Meek (NESO)" w:date="2025-01-27T11:27:00Z" w16du:dateUtc="2025-01-27T11:27:00Z">
        <w:r w:rsidR="00AB5FE3" w:rsidRPr="00AB5FE3">
          <w:rPr>
            <w:rFonts w:ascii="Arial" w:hAnsi="Arial" w:cs="Arial"/>
            <w:i/>
            <w:iCs/>
            <w:sz w:val="22"/>
            <w:szCs w:val="22"/>
          </w:rPr>
          <w:t>Members</w:t>
        </w:r>
      </w:ins>
      <w:ins w:id="7114" w:author="Stuart McLarnon (NESO)" w:date="2025-01-14T13:52:00Z">
        <w:r w:rsidR="00963100" w:rsidRPr="00207ADC">
          <w:rPr>
            <w:rFonts w:ascii="Arial" w:hAnsi="Arial" w:cs="Arial"/>
            <w:b/>
            <w:bCs/>
            <w:sz w:val="22"/>
            <w:szCs w:val="22"/>
          </w:rPr>
          <w:t>”</w:t>
        </w:r>
        <w:r w:rsidR="00963100">
          <w:rPr>
            <w:rFonts w:ascii="Arial" w:hAnsi="Arial" w:cs="Arial"/>
            <w:sz w:val="22"/>
            <w:szCs w:val="22"/>
          </w:rPr>
          <w:t xml:space="preserve"> shall be read and construed as a reference to “</w:t>
        </w:r>
        <w:del w:id="7115" w:author="Tammy Meek (NESO)" w:date="2025-01-28T11:50:00Z" w16du:dateUtc="2025-01-28T11:50:00Z">
          <w:r w:rsidR="00963100" w:rsidDel="00870312">
            <w:rPr>
              <w:rFonts w:ascii="Arial" w:hAnsi="Arial" w:cs="Arial"/>
              <w:sz w:val="22"/>
              <w:szCs w:val="22"/>
            </w:rPr>
            <w:delText>Alternate</w:delText>
          </w:r>
        </w:del>
      </w:ins>
      <w:ins w:id="7116" w:author="Tammy Meek (NESO)" w:date="2025-01-28T11:52:00Z" w16du:dateUtc="2025-01-28T11:52:00Z">
        <w:r w:rsidR="00D669F4" w:rsidRPr="00D669F4">
          <w:rPr>
            <w:rFonts w:ascii="Arial" w:hAnsi="Arial" w:cs="Arial"/>
            <w:sz w:val="22"/>
            <w:szCs w:val="22"/>
          </w:rPr>
          <w:t>Alternate</w:t>
        </w:r>
      </w:ins>
      <w:ins w:id="7117" w:author="Stuart McLarnon (NESO)" w:date="2025-01-14T13:52:00Z">
        <w:r w:rsidR="00963100">
          <w:rPr>
            <w:rFonts w:ascii="Arial" w:hAnsi="Arial" w:cs="Arial"/>
            <w:sz w:val="22"/>
            <w:szCs w:val="22"/>
          </w:rPr>
          <w:t xml:space="preserve"> </w:t>
        </w:r>
        <w:del w:id="7118" w:author="Tammy Meek (NESO)" w:date="2025-01-27T11:27:00Z" w16du:dateUtc="2025-01-27T11:27:00Z">
          <w:r w:rsidR="00963100" w:rsidRPr="00207ADC" w:rsidDel="00AB5FE3">
            <w:rPr>
              <w:rFonts w:ascii="Arial" w:hAnsi="Arial" w:cs="Arial"/>
              <w:b/>
              <w:bCs/>
              <w:sz w:val="22"/>
              <w:szCs w:val="22"/>
            </w:rPr>
            <w:delText>Members</w:delText>
          </w:r>
        </w:del>
      </w:ins>
      <w:ins w:id="7119" w:author="Tammy Meek (NESO)" w:date="2025-01-27T11:27:00Z" w16du:dateUtc="2025-01-27T11:27:00Z">
        <w:r w:rsidR="00AB5FE3" w:rsidRPr="00AB5FE3">
          <w:rPr>
            <w:rFonts w:ascii="Arial" w:hAnsi="Arial" w:cs="Arial"/>
            <w:i/>
            <w:iCs/>
            <w:sz w:val="22"/>
            <w:szCs w:val="22"/>
          </w:rPr>
          <w:t>Members</w:t>
        </w:r>
      </w:ins>
      <w:ins w:id="7120" w:author="Stuart McLarnon (NESO)" w:date="2025-01-14T13:52:00Z">
        <w:r w:rsidR="00963100">
          <w:rPr>
            <w:rFonts w:ascii="Arial" w:hAnsi="Arial" w:cs="Arial"/>
            <w:sz w:val="22"/>
            <w:szCs w:val="22"/>
          </w:rPr>
          <w:t>”.</w:t>
        </w:r>
      </w:ins>
    </w:p>
    <w:p w14:paraId="33BFDB2B" w14:textId="08E017A0" w:rsidR="00963100" w:rsidRDefault="00820A4E" w:rsidP="00963100">
      <w:pPr>
        <w:kinsoku w:val="0"/>
        <w:overflowPunct w:val="0"/>
        <w:autoSpaceDE/>
        <w:autoSpaceDN/>
        <w:adjustRightInd/>
        <w:spacing w:before="244" w:line="298" w:lineRule="exact"/>
        <w:ind w:left="2232" w:hanging="1152"/>
        <w:jc w:val="both"/>
        <w:textAlignment w:val="baseline"/>
        <w:rPr>
          <w:ins w:id="7121" w:author="Stuart McLarnon (NESO)" w:date="2025-01-14T13:52:00Z"/>
          <w:rFonts w:ascii="Arial" w:hAnsi="Arial" w:cs="Arial"/>
          <w:sz w:val="22"/>
          <w:szCs w:val="22"/>
        </w:rPr>
      </w:pPr>
      <w:ins w:id="7122" w:author="Stuart McLarnon (NESO)" w:date="2025-01-14T14:04:00Z">
        <w:r w:rsidRPr="00820A4E">
          <w:rPr>
            <w:rFonts w:ascii="Arial" w:hAnsi="Arial" w:cs="Arial"/>
            <w:sz w:val="22"/>
            <w:szCs w:val="22"/>
          </w:rPr>
          <w:t>J.</w:t>
        </w:r>
      </w:ins>
      <w:ins w:id="7123" w:author="Stuart McLarnon (NESO)" w:date="2025-01-14T13:52:00Z">
        <w:r w:rsidR="00963100">
          <w:rPr>
            <w:rFonts w:ascii="Arial" w:hAnsi="Arial" w:cs="Arial"/>
            <w:sz w:val="22"/>
            <w:szCs w:val="22"/>
          </w:rPr>
          <w:t xml:space="preserve">A1.4.4.4    Any </w:t>
        </w:r>
        <w:del w:id="7124" w:author="Tammy Meek (NESO)" w:date="2025-01-28T11:50:00Z" w16du:dateUtc="2025-01-28T11:50:00Z">
          <w:r w:rsidR="00963100" w:rsidDel="00870312">
            <w:rPr>
              <w:rFonts w:ascii="Arial" w:hAnsi="Arial" w:cs="Arial"/>
              <w:sz w:val="22"/>
              <w:szCs w:val="22"/>
            </w:rPr>
            <w:delText>Alternate</w:delText>
          </w:r>
        </w:del>
      </w:ins>
      <w:ins w:id="7125" w:author="Tammy Meek (NESO)" w:date="2025-01-28T11:52:00Z" w16du:dateUtc="2025-01-28T11:52:00Z">
        <w:r w:rsidR="00D669F4" w:rsidRPr="00D669F4">
          <w:rPr>
            <w:rFonts w:ascii="Arial" w:hAnsi="Arial" w:cs="Arial"/>
            <w:sz w:val="22"/>
            <w:szCs w:val="22"/>
          </w:rPr>
          <w:t>Alternate</w:t>
        </w:r>
      </w:ins>
      <w:ins w:id="7126" w:author="Stuart McLarnon (NESO)" w:date="2025-01-14T13:52:00Z">
        <w:r w:rsidR="00963100">
          <w:rPr>
            <w:rFonts w:ascii="Arial" w:hAnsi="Arial" w:cs="Arial"/>
            <w:sz w:val="22"/>
            <w:szCs w:val="22"/>
          </w:rPr>
          <w:t xml:space="preserve"> </w:t>
        </w:r>
        <w:r w:rsidR="00963100" w:rsidRPr="001047FD">
          <w:rPr>
            <w:rFonts w:ascii="Arial" w:hAnsi="Arial" w:cs="Arial"/>
            <w:i/>
            <w:iCs/>
            <w:sz w:val="22"/>
            <w:szCs w:val="22"/>
            <w:rPrChange w:id="7127" w:author="Tammy Meek (NESO)" w:date="2025-01-27T12:22:00Z" w16du:dateUtc="2025-01-27T12:22:00Z">
              <w:rPr>
                <w:rFonts w:ascii="Arial" w:hAnsi="Arial" w:cs="Arial"/>
                <w:b/>
                <w:bCs/>
                <w:sz w:val="22"/>
                <w:szCs w:val="22"/>
              </w:rPr>
            </w:rPrChange>
          </w:rPr>
          <w:t>Member(s)</w:t>
        </w:r>
        <w:r w:rsidR="00963100">
          <w:rPr>
            <w:rFonts w:ascii="Arial" w:hAnsi="Arial" w:cs="Arial"/>
            <w:sz w:val="22"/>
            <w:szCs w:val="22"/>
          </w:rPr>
          <w:t xml:space="preserve"> elected pursuant to the </w:t>
        </w:r>
        <w:del w:id="7128" w:author="Tammy Meek (NESO)" w:date="2025-01-28T11:50:00Z" w16du:dateUtc="2025-01-28T11:50:00Z">
          <w:r w:rsidR="00963100" w:rsidDel="00870312">
            <w:rPr>
              <w:rFonts w:ascii="Arial" w:hAnsi="Arial" w:cs="Arial"/>
              <w:sz w:val="22"/>
              <w:szCs w:val="22"/>
            </w:rPr>
            <w:delText>Alternate</w:delText>
          </w:r>
        </w:del>
      </w:ins>
      <w:ins w:id="7129" w:author="Tammy Meek (NESO)" w:date="2025-01-28T11:52:00Z" w16du:dateUtc="2025-01-28T11:52:00Z">
        <w:r w:rsidR="00D669F4" w:rsidRPr="00D669F4">
          <w:rPr>
            <w:rFonts w:ascii="Arial" w:hAnsi="Arial" w:cs="Arial"/>
            <w:sz w:val="22"/>
            <w:szCs w:val="22"/>
          </w:rPr>
          <w:t>Alternate</w:t>
        </w:r>
      </w:ins>
      <w:ins w:id="7130" w:author="Stuart McLarnon (NESO)" w:date="2025-01-14T13:52:00Z">
        <w:r w:rsidR="00963100">
          <w:rPr>
            <w:rFonts w:ascii="Arial" w:hAnsi="Arial" w:cs="Arial"/>
            <w:sz w:val="22"/>
            <w:szCs w:val="22"/>
          </w:rPr>
          <w:t xml:space="preserve"> Election Process shall cease to hold office at the next full election.</w:t>
        </w:r>
      </w:ins>
    </w:p>
    <w:p w14:paraId="786F7FBA" w14:textId="7DBDEED6" w:rsidR="008243C5" w:rsidRDefault="00820A4E">
      <w:pPr>
        <w:kinsoku w:val="0"/>
        <w:overflowPunct w:val="0"/>
        <w:autoSpaceDE/>
        <w:autoSpaceDN/>
        <w:adjustRightInd/>
        <w:spacing w:before="244" w:line="298" w:lineRule="exact"/>
        <w:ind w:left="2232" w:hanging="1152"/>
        <w:jc w:val="both"/>
        <w:textAlignment w:val="baseline"/>
        <w:rPr>
          <w:ins w:id="7131" w:author="Stuart McLarnon (NESO)" w:date="2025-01-14T13:52:00Z"/>
          <w:rFonts w:ascii="Arial" w:hAnsi="Arial" w:cs="Arial"/>
          <w:sz w:val="22"/>
          <w:szCs w:val="22"/>
          <w:rPrChange w:id="7132" w:author="Stuart McLarnon (NESO)" w:date="2025-01-27T10:28:00Z" w16du:dateUtc="2025-01-27T10:28:00Z">
            <w:rPr>
              <w:ins w:id="7133" w:author="Stuart McLarnon (NESO)" w:date="2025-01-14T13:52:00Z"/>
              <w:sz w:val="24"/>
              <w:szCs w:val="24"/>
            </w:rPr>
          </w:rPrChange>
        </w:rPr>
        <w:sectPr w:rsidR="008243C5">
          <w:pgSz w:w="12240" w:h="15840"/>
          <w:pgMar w:top="720" w:right="1397" w:bottom="686" w:left="1963" w:header="720" w:footer="720" w:gutter="0"/>
          <w:cols w:space="720"/>
          <w:noEndnote/>
        </w:sectPr>
        <w:pPrChange w:id="7134" w:author="Stuart McLarnon (NESO)" w:date="2025-01-27T10:28:00Z" w16du:dateUtc="2025-01-27T10:28:00Z">
          <w:pPr>
            <w:widowControl/>
          </w:pPr>
        </w:pPrChange>
      </w:pPr>
      <w:ins w:id="7135" w:author="Stuart McLarnon (NESO)" w:date="2025-01-14T14:04:00Z">
        <w:r w:rsidRPr="00820A4E">
          <w:rPr>
            <w:rFonts w:ascii="Arial" w:hAnsi="Arial" w:cs="Arial"/>
            <w:sz w:val="22"/>
            <w:szCs w:val="22"/>
          </w:rPr>
          <w:t>J.</w:t>
        </w:r>
      </w:ins>
      <w:ins w:id="7136" w:author="Stuart McLarnon (NESO)" w:date="2025-01-14T13:52:00Z">
        <w:r w:rsidR="00963100">
          <w:rPr>
            <w:rFonts w:ascii="Arial" w:hAnsi="Arial" w:cs="Arial"/>
            <w:sz w:val="22"/>
            <w:szCs w:val="22"/>
          </w:rPr>
          <w:t xml:space="preserve">A1.4.4.5    The timetable for the </w:t>
        </w:r>
        <w:del w:id="7137" w:author="Tammy Meek (NESO)" w:date="2025-01-28T11:50:00Z" w16du:dateUtc="2025-01-28T11:50:00Z">
          <w:r w:rsidR="00963100" w:rsidDel="00870312">
            <w:rPr>
              <w:rFonts w:ascii="Arial" w:hAnsi="Arial" w:cs="Arial"/>
              <w:sz w:val="22"/>
              <w:szCs w:val="22"/>
            </w:rPr>
            <w:delText>Alternate</w:delText>
          </w:r>
        </w:del>
      </w:ins>
      <w:ins w:id="7138" w:author="Tammy Meek (NESO)" w:date="2025-01-28T11:52:00Z" w16du:dateUtc="2025-01-28T11:52:00Z">
        <w:r w:rsidR="00D669F4" w:rsidRPr="00D669F4">
          <w:rPr>
            <w:rFonts w:ascii="Arial" w:hAnsi="Arial" w:cs="Arial"/>
            <w:sz w:val="22"/>
            <w:szCs w:val="22"/>
          </w:rPr>
          <w:t>Alternate</w:t>
        </w:r>
      </w:ins>
      <w:ins w:id="7139" w:author="Stuart McLarnon (NESO)" w:date="2025-01-14T13:52:00Z">
        <w:r w:rsidR="00963100">
          <w:rPr>
            <w:rFonts w:ascii="Arial" w:hAnsi="Arial" w:cs="Arial"/>
            <w:sz w:val="22"/>
            <w:szCs w:val="22"/>
          </w:rPr>
          <w:t xml:space="preserve"> Election Process shall be expedited and the </w:t>
        </w:r>
        <w:del w:id="7140" w:author="Tammy Meek (NESO)" w:date="2025-01-27T11:30:00Z" w16du:dateUtc="2025-01-27T11:30:00Z">
          <w:r w:rsidR="00963100" w:rsidRPr="00207ADC" w:rsidDel="00AB5FE3">
            <w:rPr>
              <w:rFonts w:ascii="Arial" w:hAnsi="Arial" w:cs="Arial"/>
              <w:b/>
              <w:bCs/>
              <w:sz w:val="22"/>
              <w:szCs w:val="22"/>
            </w:rPr>
            <w:delText>Secretary</w:delText>
          </w:r>
        </w:del>
      </w:ins>
      <w:ins w:id="7141" w:author="Tammy Meek (NESO)" w:date="2025-01-27T11:30:00Z" w16du:dateUtc="2025-01-27T11:30:00Z">
        <w:r w:rsidR="00AB5FE3" w:rsidRPr="00AB5FE3">
          <w:rPr>
            <w:rFonts w:ascii="Arial" w:hAnsi="Arial" w:cs="Arial"/>
            <w:i/>
            <w:iCs/>
            <w:sz w:val="22"/>
            <w:szCs w:val="22"/>
          </w:rPr>
          <w:t>Secretary</w:t>
        </w:r>
      </w:ins>
      <w:ins w:id="7142" w:author="Stuart McLarnon (NESO)" w:date="2025-01-14T13:52:00Z">
        <w:r w:rsidR="00963100">
          <w:rPr>
            <w:rFonts w:ascii="Arial" w:hAnsi="Arial" w:cs="Arial"/>
            <w:sz w:val="22"/>
            <w:szCs w:val="22"/>
          </w:rPr>
          <w:t xml:space="preserve"> shall prepare a timetable accordingly.</w:t>
        </w:r>
      </w:ins>
    </w:p>
    <w:p w14:paraId="12B495EE" w14:textId="38CDC00E" w:rsidR="00292819" w:rsidRDefault="00292819" w:rsidP="006E374C">
      <w:pPr>
        <w:widowControl/>
        <w:autoSpaceDE/>
        <w:autoSpaceDN/>
        <w:adjustRightInd/>
        <w:spacing w:after="160" w:line="259" w:lineRule="auto"/>
        <w:rPr>
          <w:ins w:id="7143" w:author="Stuart McLarnon (NESO)" w:date="2025-01-24T14:48:00Z" w16du:dateUtc="2025-01-24T14:48:00Z"/>
          <w:rFonts w:ascii="Arial" w:hAnsi="Arial" w:cs="Arial"/>
          <w:b/>
          <w:bCs/>
          <w:sz w:val="22"/>
          <w:szCs w:val="22"/>
        </w:rPr>
      </w:pPr>
      <w:ins w:id="7144" w:author="Stuart McLarnon (NESO)" w:date="2025-01-24T14:48:00Z" w16du:dateUtc="2025-01-24T14:48:00Z">
        <w:r>
          <w:rPr>
            <w:rFonts w:ascii="Arial" w:hAnsi="Arial" w:cs="Arial"/>
            <w:b/>
            <w:bCs/>
            <w:sz w:val="22"/>
            <w:szCs w:val="22"/>
          </w:rPr>
          <w:t>J.</w:t>
        </w:r>
        <w:r w:rsidRPr="00292819">
          <w:rPr>
            <w:rFonts w:ascii="Arial" w:hAnsi="Arial" w:cs="Arial"/>
            <w:b/>
            <w:bCs/>
            <w:sz w:val="22"/>
            <w:szCs w:val="22"/>
          </w:rPr>
          <w:t xml:space="preserve"> </w:t>
        </w:r>
      </w:ins>
      <w:ins w:id="7145" w:author="Stuart McLarnon (NESO)" w:date="2025-01-24T14:48:00Z">
        <w:r w:rsidRPr="00292819">
          <w:rPr>
            <w:rFonts w:ascii="Arial" w:hAnsi="Arial" w:cs="Arial"/>
            <w:b/>
            <w:bCs/>
            <w:sz w:val="22"/>
            <w:szCs w:val="22"/>
          </w:rPr>
          <w:t xml:space="preserve">Annex 2 - </w:t>
        </w:r>
        <w:del w:id="7146" w:author="Tammy Meek (NESO)" w:date="2025-01-27T11:17:00Z" w16du:dateUtc="2025-01-27T11:17:00Z">
          <w:r w:rsidRPr="00292819" w:rsidDel="00CD302F">
            <w:rPr>
              <w:rFonts w:ascii="Arial" w:hAnsi="Arial" w:cs="Arial"/>
              <w:b/>
              <w:bCs/>
              <w:sz w:val="22"/>
              <w:szCs w:val="22"/>
            </w:rPr>
            <w:delText>SQSS</w:delText>
          </w:r>
        </w:del>
      </w:ins>
      <w:ins w:id="7147" w:author="Tammy Meek (NESO)" w:date="2025-01-27T11:18:00Z" w16du:dateUtc="2025-01-27T11:18:00Z">
        <w:r w:rsidR="00CD302F" w:rsidRPr="00CD302F">
          <w:rPr>
            <w:rFonts w:ascii="Arial" w:hAnsi="Arial" w:cs="Arial"/>
            <w:i/>
            <w:iCs/>
            <w:sz w:val="22"/>
            <w:szCs w:val="22"/>
          </w:rPr>
          <w:t>SQSS</w:t>
        </w:r>
      </w:ins>
      <w:ins w:id="7148" w:author="Stuart McLarnon (NESO)" w:date="2025-01-24T14:48:00Z">
        <w:r w:rsidRPr="00292819">
          <w:rPr>
            <w:rFonts w:ascii="Arial" w:hAnsi="Arial" w:cs="Arial"/>
            <w:b/>
            <w:bCs/>
            <w:sz w:val="22"/>
            <w:szCs w:val="22"/>
          </w:rPr>
          <w:t xml:space="preserve"> Modification Process Flow Chart</w:t>
        </w:r>
      </w:ins>
    </w:p>
    <w:p w14:paraId="3E242B64" w14:textId="4A4894DD" w:rsidR="00230280" w:rsidRDefault="00230280" w:rsidP="00230280">
      <w:pPr>
        <w:widowControl/>
        <w:autoSpaceDE/>
        <w:autoSpaceDN/>
        <w:adjustRightInd/>
        <w:spacing w:after="160" w:line="259" w:lineRule="auto"/>
        <w:rPr>
          <w:ins w:id="7149" w:author="Stuart McLarnon (NESO)" w:date="2025-01-24T14:56:00Z" w16du:dateUtc="2025-01-24T14:56:00Z"/>
        </w:rPr>
      </w:pPr>
    </w:p>
    <w:p w14:paraId="47F79547" w14:textId="77777777" w:rsidR="00230280" w:rsidRDefault="00264779" w:rsidP="00230280">
      <w:pPr>
        <w:widowControl/>
        <w:autoSpaceDE/>
        <w:autoSpaceDN/>
        <w:adjustRightInd/>
        <w:spacing w:after="160" w:line="259" w:lineRule="auto"/>
        <w:rPr>
          <w:ins w:id="7150" w:author="Stuart McLarnon (NESO)" w:date="2025-01-24T14:58:00Z" w16du:dateUtc="2025-01-24T14:58:00Z"/>
        </w:rPr>
      </w:pPr>
      <w:ins w:id="7151" w:author="Stuart McLarnon (NESO)" w:date="2025-01-24T14:58:00Z" w16du:dateUtc="2025-01-24T14:58:00Z">
        <w:r>
          <w:object w:dxaOrig="7881" w:dyaOrig="14801" w14:anchorId="1F101490">
            <v:shape id="_x0000_i1041" type="#_x0000_t75" style="width:324pt;height:608.25pt" o:ole="">
              <v:imagedata r:id="rId148" o:title=""/>
            </v:shape>
            <o:OLEObject Type="Embed" ProgID="Visio.Drawing.15" ShapeID="_x0000_i1041" DrawAspect="Content" ObjectID="_1799724717" r:id="rId149"/>
          </w:object>
        </w:r>
      </w:ins>
    </w:p>
    <w:p w14:paraId="5F6F74DE" w14:textId="5412AB1E" w:rsidR="00264779" w:rsidRDefault="00264779">
      <w:pPr>
        <w:widowControl/>
        <w:autoSpaceDE/>
        <w:autoSpaceDN/>
        <w:adjustRightInd/>
        <w:spacing w:after="160" w:line="259" w:lineRule="auto"/>
        <w:rPr>
          <w:ins w:id="7152" w:author="Stuart McLarnon (NESO)" w:date="2025-01-24T14:58:00Z" w16du:dateUtc="2025-01-24T14:58:00Z"/>
        </w:rPr>
      </w:pPr>
    </w:p>
    <w:p w14:paraId="7C5F8461" w14:textId="762ABB63" w:rsidR="00264779" w:rsidRPr="00292819" w:rsidRDefault="00976AD4" w:rsidP="00230280">
      <w:pPr>
        <w:widowControl/>
        <w:autoSpaceDE/>
        <w:autoSpaceDN/>
        <w:adjustRightInd/>
        <w:spacing w:after="160" w:line="259" w:lineRule="auto"/>
        <w:rPr>
          <w:ins w:id="7153" w:author="Stuart McLarnon (NESO)" w:date="2025-01-24T14:48:00Z"/>
          <w:rFonts w:ascii="Arial" w:hAnsi="Arial" w:cs="Arial"/>
          <w:b/>
          <w:bCs/>
          <w:sz w:val="22"/>
          <w:szCs w:val="22"/>
        </w:rPr>
        <w:sectPr w:rsidR="00264779" w:rsidRPr="00292819" w:rsidSect="00292819">
          <w:footerReference w:type="default" r:id="rId150"/>
          <w:pgSz w:w="12240" w:h="15840"/>
          <w:pgMar w:top="1000" w:right="3725" w:bottom="1063" w:left="2035" w:header="720" w:footer="720" w:gutter="0"/>
          <w:cols w:space="720"/>
          <w:noEndnote/>
        </w:sectPr>
      </w:pPr>
      <w:ins w:id="7158" w:author="Stuart McLarnon (NESO)" w:date="2025-01-24T14:59:00Z" w16du:dateUtc="2025-01-24T14:59:00Z">
        <w:r>
          <w:object w:dxaOrig="7101" w:dyaOrig="12901" w14:anchorId="1DC7F813">
            <v:shape id="_x0000_i1042" type="#_x0000_t75" style="width:324pt;height:588pt" o:ole="">
              <v:imagedata r:id="rId151" o:title=""/>
            </v:shape>
            <o:OLEObject Type="Embed" ProgID="Visio.Drawing.15" ShapeID="_x0000_i1042" DrawAspect="Content" ObjectID="_1799724718" r:id="rId152"/>
          </w:object>
        </w:r>
      </w:ins>
    </w:p>
    <w:p w14:paraId="0F48D0AE" w14:textId="51E345A2" w:rsidR="006967AE" w:rsidRDefault="006967AE">
      <w:pPr>
        <w:widowControl/>
        <w:autoSpaceDE/>
        <w:autoSpaceDN/>
        <w:adjustRightInd/>
        <w:spacing w:after="160" w:line="259" w:lineRule="auto"/>
        <w:rPr>
          <w:ins w:id="7159" w:author="Stuart McLarnon (NESO)" w:date="2025-01-24T14:45:00Z" w16du:dateUtc="2025-01-24T14:45:00Z"/>
          <w:rFonts w:ascii="Arial" w:hAnsi="Arial" w:cs="Arial"/>
          <w:b/>
          <w:bCs/>
          <w:sz w:val="22"/>
          <w:szCs w:val="22"/>
        </w:rPr>
      </w:pPr>
    </w:p>
    <w:p w14:paraId="1BE6F338" w14:textId="2C094F1B" w:rsidR="00963100" w:rsidRDefault="00C14108">
      <w:pPr>
        <w:widowControl/>
        <w:rPr>
          <w:ins w:id="7160" w:author="Stuart McLarnon (NESO)" w:date="2025-01-14T13:52:00Z"/>
          <w:rFonts w:ascii="Arial" w:hAnsi="Arial" w:cs="Arial"/>
          <w:b/>
          <w:bCs/>
          <w:spacing w:val="-3"/>
          <w:sz w:val="23"/>
          <w:szCs w:val="23"/>
        </w:rPr>
        <w:pPrChange w:id="7161" w:author="Stuart McLarnon (NESO)" w:date="2025-01-27T10:28:00Z" w16du:dateUtc="2025-01-27T10:28:00Z">
          <w:pPr>
            <w:kinsoku w:val="0"/>
            <w:overflowPunct w:val="0"/>
            <w:autoSpaceDE/>
            <w:autoSpaceDN/>
            <w:adjustRightInd/>
            <w:spacing w:before="15" w:line="260" w:lineRule="exact"/>
            <w:textAlignment w:val="baseline"/>
          </w:pPr>
        </w:pPrChange>
      </w:pPr>
      <w:ins w:id="7162" w:author="Tammy Meek (NESO)" w:date="2025-01-24T11:51:00Z" w16du:dateUtc="2025-01-24T11:51:00Z">
        <w:del w:id="7163" w:author="Stuart McLarnon (NESO)" w:date="2025-01-24T14:45:00Z" w16du:dateUtc="2025-01-24T14:45:00Z">
          <w:r w:rsidRPr="00C14108" w:rsidDel="006967AE">
            <w:rPr>
              <w:rFonts w:ascii="Arial" w:hAnsi="Arial" w:cs="Arial"/>
              <w:b/>
              <w:bCs/>
              <w:i/>
              <w:iCs/>
              <w:sz w:val="17"/>
              <w:szCs w:val="17"/>
            </w:rPr>
            <w:delText>ISOP</w:delText>
          </w:r>
          <w:r w:rsidRPr="00C14108" w:rsidDel="006967AE">
            <w:rPr>
              <w:rFonts w:ascii="Arial" w:hAnsi="Arial" w:cs="Arial"/>
              <w:b/>
              <w:bCs/>
              <w:i/>
              <w:iCs/>
              <w:spacing w:val="-4"/>
              <w:sz w:val="17"/>
              <w:szCs w:val="17"/>
            </w:rPr>
            <w:delText>ISOP</w:delText>
          </w:r>
          <w:r w:rsidRPr="00C14108" w:rsidDel="006967AE">
            <w:rPr>
              <w:rFonts w:ascii="Arial" w:hAnsi="Arial" w:cs="Arial"/>
              <w:b/>
              <w:bCs/>
              <w:i/>
              <w:iCs/>
              <w:sz w:val="17"/>
              <w:szCs w:val="17"/>
            </w:rPr>
            <w:delText>ISOP</w:delText>
          </w:r>
        </w:del>
      </w:ins>
      <w:ins w:id="7164" w:author="Stuart McLarnon (NESO)" w:date="2025-01-14T13:52:00Z">
        <w:del w:id="7165" w:author="Tammy Meek (NESO)" w:date="2025-01-27T15:29:00Z" w16du:dateUtc="2025-01-27T15:29:00Z">
          <w:r w:rsidR="00963100">
            <w:rPr>
              <w:noProof/>
            </w:rPr>
            <mc:AlternateContent>
              <mc:Choice Requires="wps">
                <w:drawing>
                  <wp:anchor distT="0" distB="0" distL="0" distR="0" simplePos="0" relativeHeight="251658357" behindDoc="0" locked="0" layoutInCell="0" allowOverlap="1" wp14:anchorId="7B32A178" wp14:editId="60696B75">
                    <wp:simplePos x="0" y="0"/>
                    <wp:positionH relativeFrom="page">
                      <wp:posOffset>3683000</wp:posOffset>
                    </wp:positionH>
                    <wp:positionV relativeFrom="page">
                      <wp:posOffset>9368155</wp:posOffset>
                    </wp:positionV>
                    <wp:extent cx="281305" cy="161290"/>
                    <wp:effectExtent l="0" t="0" r="0" b="0"/>
                    <wp:wrapSquare wrapText="bothSides"/>
                    <wp:docPr id="267" name="Text Box 2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305" cy="161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32A178" id="Text Box 267" o:spid="_x0000_s1353" type="#_x0000_t202" style="position:absolute;margin-left:290pt;margin-top:737.65pt;width:22.15pt;height:12.7pt;z-index:251658357;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" o:allowincell="f" stroked="f">
                    <v:fill opacity="0"/>
                    <v:textbox inset="0,0,0,0">
                      <w:txbxContent>
                        <w:p w14:paraId="4D6A6ACA" w14:textId="77777777" w:rsidR="00963100" w:rsidRDefault="00963100" w:rsidP="00963100">
                          <w:pPr>
                            <w:kinsoku w:val="0"/>
                            <w:overflowPunct w:val="0"/>
                            <w:autoSpaceDE/>
                            <w:autoSpaceDN/>
                            <w:adjustRightInd/>
                            <w:spacing w:before="2" w:line="249" w:lineRule="exact"/>
                            <w:textAlignment w:val="baseline"/>
                            <w:rPr>
                              <w:rFonts w:ascii="Arial" w:hAnsi="Arial" w:cs="Arial"/>
                              <w:spacing w:val="16"/>
                              <w:sz w:val="22"/>
                              <w:szCs w:val="22"/>
                            </w:rPr>
                          </w:pPr>
                          <w:r>
                            <w:rPr>
                              <w:rFonts w:ascii="Arial" w:hAnsi="Arial" w:cs="Arial"/>
                              <w:spacing w:val="16"/>
                              <w:sz w:val="22"/>
                              <w:szCs w:val="22"/>
                            </w:rPr>
                            <w:t>C1</w:t>
                          </w:r>
                        </w:p>
                      </w:txbxContent>
                    </v:textbox>
                    <w10:wrap type="square" anchorx="page" anchory="page"/>
                  </v:shape>
                </w:pict>
              </mc:Fallback>
            </mc:AlternateContent>
          </w:r>
        </w:del>
      </w:ins>
      <w:ins w:id="7166" w:author="Stuart McLarnon (NESO)" w:date="2025-01-14T15:16:00Z">
        <w:r w:rsidR="007A4E16">
          <w:rPr>
            <w:rFonts w:ascii="Arial" w:hAnsi="Arial" w:cs="Arial"/>
            <w:b/>
            <w:bCs/>
            <w:spacing w:val="-3"/>
            <w:sz w:val="23"/>
            <w:szCs w:val="23"/>
          </w:rPr>
          <w:t>J.</w:t>
        </w:r>
      </w:ins>
      <w:ins w:id="7167" w:author="Stuart McLarnon (NESO)" w:date="2025-01-14T13:52:00Z">
        <w:r w:rsidR="00963100">
          <w:rPr>
            <w:rFonts w:ascii="Arial" w:hAnsi="Arial" w:cs="Arial"/>
            <w:b/>
            <w:bCs/>
            <w:spacing w:val="-3"/>
            <w:sz w:val="23"/>
            <w:szCs w:val="23"/>
          </w:rPr>
          <w:t>Annex 3 - Modification Proposal Form</w:t>
        </w:r>
      </w:ins>
    </w:p>
    <w:p w14:paraId="060D65DE" w14:textId="2DA0D138" w:rsidR="00963100" w:rsidRDefault="00963100" w:rsidP="00963100">
      <w:pPr>
        <w:kinsoku w:val="0"/>
        <w:overflowPunct w:val="0"/>
        <w:autoSpaceDE/>
        <w:autoSpaceDN/>
        <w:adjustRightInd/>
        <w:spacing w:before="194" w:line="252" w:lineRule="exact"/>
        <w:textAlignment w:val="baseline"/>
        <w:rPr>
          <w:ins w:id="7168" w:author="Stuart McLarnon (NESO)" w:date="2025-01-14T13:52:00Z"/>
          <w:rFonts w:ascii="Arial" w:hAnsi="Arial" w:cs="Arial"/>
          <w:spacing w:val="-1"/>
          <w:sz w:val="22"/>
          <w:szCs w:val="22"/>
        </w:rPr>
      </w:pPr>
      <w:ins w:id="7169" w:author="Stuart McLarnon (NESO)" w:date="2025-01-14T13:52:00Z">
        <w:r>
          <w:rPr>
            <w:rFonts w:ascii="Arial" w:hAnsi="Arial" w:cs="Arial"/>
            <w:spacing w:val="-1"/>
            <w:sz w:val="22"/>
            <w:szCs w:val="22"/>
          </w:rPr>
          <w:t xml:space="preserve">A copy of the Modification Proposal Form can be found electronically on the </w:t>
        </w:r>
        <w:del w:id="7170" w:author="Tammy Meek (NESO)" w:date="2025-01-24T11:51:00Z" w16du:dateUtc="2025-01-24T11:51:00Z">
          <w:r w:rsidRPr="004155C5" w:rsidDel="00C14108">
            <w:rPr>
              <w:rFonts w:ascii="Arial" w:hAnsi="Arial" w:cs="Arial"/>
              <w:b/>
              <w:bCs/>
              <w:spacing w:val="-1"/>
              <w:sz w:val="22"/>
              <w:szCs w:val="22"/>
            </w:rPr>
            <w:delText>ISOP</w:delText>
          </w:r>
        </w:del>
      </w:ins>
      <w:ins w:id="7171" w:author="Tammy Meek (NESO)" w:date="2025-01-27T11:35:00Z" w16du:dateUtc="2025-01-27T11:35:00Z">
        <w:r w:rsidR="00AB5FE3" w:rsidRPr="00AB5FE3">
          <w:rPr>
            <w:rFonts w:ascii="Arial" w:hAnsi="Arial" w:cs="Arial"/>
            <w:i/>
            <w:iCs/>
            <w:spacing w:val="-1"/>
            <w:sz w:val="22"/>
            <w:szCs w:val="22"/>
          </w:rPr>
          <w:t>ISOP</w:t>
        </w:r>
      </w:ins>
      <w:ins w:id="7172" w:author="Stuart McLarnon (NESO)" w:date="2025-01-14T13:52:00Z">
        <w:r>
          <w:rPr>
            <w:rFonts w:ascii="Arial" w:hAnsi="Arial" w:cs="Arial"/>
            <w:spacing w:val="-1"/>
            <w:sz w:val="22"/>
            <w:szCs w:val="22"/>
          </w:rPr>
          <w:t xml:space="preserve"> website at</w:t>
        </w:r>
      </w:ins>
    </w:p>
    <w:p w14:paraId="4B09A3CE" w14:textId="29FC21F5" w:rsidR="00963100" w:rsidRDefault="007D2CBA" w:rsidP="00963100">
      <w:pPr>
        <w:kinsoku w:val="0"/>
        <w:overflowPunct w:val="0"/>
        <w:autoSpaceDE/>
        <w:autoSpaceDN/>
        <w:adjustRightInd/>
        <w:spacing w:before="3" w:line="490" w:lineRule="exact"/>
        <w:ind w:right="360"/>
        <w:textAlignment w:val="baseline"/>
        <w:rPr>
          <w:ins w:id="7173" w:author="Stuart McLarnon (NESO)" w:date="2025-01-14T13:52:00Z"/>
          <w:rFonts w:ascii="Arial" w:hAnsi="Arial" w:cs="Arial"/>
          <w:sz w:val="24"/>
          <w:szCs w:val="24"/>
        </w:rPr>
      </w:pPr>
      <w:ins w:id="7174" w:author="Tammy Meek (NESO)" w:date="2025-01-27T14:25:00Z" w16du:dateUtc="2025-01-27T14:25:00Z">
        <w:r>
          <w:rPr>
            <w:rFonts w:ascii="Arial" w:hAnsi="Arial" w:cs="Arial"/>
            <w:sz w:val="24"/>
            <w:szCs w:val="24"/>
          </w:rPr>
          <w:fldChar w:fldCharType="begin"/>
        </w:r>
        <w:r>
          <w:rPr>
            <w:rFonts w:ascii="Arial" w:hAnsi="Arial" w:cs="Arial"/>
            <w:sz w:val="24"/>
            <w:szCs w:val="24"/>
          </w:rPr>
          <w:instrText>HYPERLINK "https://www.neso.energy/document/190191/download"</w:instrText>
        </w:r>
        <w:r>
          <w:rPr>
            <w:rFonts w:ascii="Arial" w:hAnsi="Arial" w:cs="Arial"/>
            <w:sz w:val="24"/>
            <w:szCs w:val="24"/>
          </w:rPr>
        </w:r>
        <w:r>
          <w:rPr>
            <w:rFonts w:ascii="Arial" w:hAnsi="Arial" w:cs="Arial"/>
            <w:sz w:val="24"/>
            <w:szCs w:val="24"/>
          </w:rPr>
          <w:fldChar w:fldCharType="separate"/>
        </w:r>
        <w:r w:rsidRPr="007D2CBA">
          <w:rPr>
            <w:rStyle w:val="Hyperlink"/>
            <w:rFonts w:ascii="Arial" w:hAnsi="Arial" w:cs="Arial"/>
            <w:sz w:val="24"/>
            <w:szCs w:val="24"/>
          </w:rPr>
          <w:t>Modification Proposal Form</w:t>
        </w:r>
        <w:r>
          <w:rPr>
            <w:rFonts w:ascii="Arial" w:hAnsi="Arial" w:cs="Arial"/>
            <w:sz w:val="24"/>
            <w:szCs w:val="24"/>
          </w:rPr>
          <w:fldChar w:fldCharType="end"/>
        </w:r>
      </w:ins>
    </w:p>
    <w:p w14:paraId="1118F22E" w14:textId="77777777" w:rsidR="004E56FB" w:rsidRDefault="004E56FB">
      <w:pPr>
        <w:kinsoku w:val="0"/>
        <w:overflowPunct w:val="0"/>
        <w:autoSpaceDE/>
        <w:autoSpaceDN/>
        <w:adjustRightInd/>
        <w:spacing w:before="121" w:line="278" w:lineRule="exact"/>
        <w:ind w:left="1584" w:hanging="864"/>
        <w:jc w:val="both"/>
        <w:textAlignment w:val="baseline"/>
        <w:rPr>
          <w:rFonts w:ascii="Arial" w:hAnsi="Arial" w:cs="Arial"/>
          <w:sz w:val="24"/>
          <w:szCs w:val="24"/>
        </w:rPr>
      </w:pPr>
    </w:p>
    <w:sectPr w:rsidR="004E56FB">
      <w:headerReference w:type="default" r:id="rId153"/>
      <w:pgSz w:w="11904" w:h="16834"/>
      <w:pgMar w:top="1440" w:right="1400" w:bottom="508" w:left="142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832DD" w14:textId="77777777" w:rsidR="00F31D83" w:rsidRDefault="00F31D83" w:rsidP="008031CD">
      <w:r>
        <w:separator/>
      </w:r>
    </w:p>
  </w:endnote>
  <w:endnote w:type="continuationSeparator" w:id="0">
    <w:p w14:paraId="6D54D527" w14:textId="77777777" w:rsidR="00F31D83" w:rsidRDefault="00F31D83" w:rsidP="008031CD">
      <w:r>
        <w:continuationSeparator/>
      </w:r>
    </w:p>
  </w:endnote>
  <w:endnote w:type="continuationNotice" w:id="1">
    <w:p w14:paraId="1EBD9BD5" w14:textId="77777777" w:rsidR="00F31D83" w:rsidRDefault="00F31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WordVisi_MSFontServi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729B7" w14:textId="7016B9BB" w:rsidR="00E875A0" w:rsidRDefault="00E875A0" w:rsidP="00E875A0">
    <w:pPr>
      <w:pStyle w:val="Footer"/>
      <w:tabs>
        <w:tab w:val="left" w:pos="5355"/>
      </w:tabs>
      <w:rPr>
        <w:ins w:id="12" w:author="Tammy Meek (NESO)" w:date="2025-01-24T10:43:00Z" w16du:dateUtc="2025-01-24T10:43:00Z"/>
        <w:noProof/>
      </w:rPr>
    </w:pPr>
    <w:ins w:id="13" w:author="Tammy Meek (NESO)" w:date="2025-01-24T10:43:00Z" w16du:dateUtc="2025-01-24T10:43:00Z">
      <w:r>
        <w:tab/>
      </w:r>
    </w:ins>
    <w:customXmlInsRangeStart w:id="14" w:author="Tammy Meek (NESO)" w:date="2025-01-24T10:43:00Z"/>
    <w:sdt>
      <w:sdtPr>
        <w:id w:val="2047792113"/>
        <w:docPartObj>
          <w:docPartGallery w:val="Page Numbers (Bottom of Page)"/>
          <w:docPartUnique/>
        </w:docPartObj>
      </w:sdtPr>
      <w:sdtEndPr>
        <w:rPr>
          <w:noProof/>
        </w:rPr>
      </w:sdtEndPr>
      <w:sdtContent>
        <w:customXmlInsRangeEnd w:id="14"/>
        <w:ins w:id="15" w:author="Tammy Meek (NESO)" w:date="2025-01-24T10:43:00Z" w16du:dateUtc="2025-01-24T10:43:00Z">
          <w:r>
            <w:fldChar w:fldCharType="begin"/>
          </w:r>
          <w:r>
            <w:instrText xml:space="preserve"> PAGE   \* MERGEFORMAT </w:instrText>
          </w:r>
          <w:r>
            <w:fldChar w:fldCharType="separate"/>
          </w:r>
          <w:r>
            <w:rPr>
              <w:noProof/>
            </w:rPr>
            <w:t>2</w:t>
          </w:r>
          <w:r>
            <w:rPr>
              <w:noProof/>
            </w:rPr>
            <w:fldChar w:fldCharType="end"/>
          </w:r>
        </w:ins>
        <w:customXmlInsRangeStart w:id="16" w:author="Tammy Meek (NESO)" w:date="2025-01-24T10:43:00Z"/>
      </w:sdtContent>
    </w:sdt>
    <w:customXmlInsRangeEnd w:id="16"/>
    <w:ins w:id="17" w:author="Tammy Meek (NESO)" w:date="2025-01-24T10:43:00Z" w16du:dateUtc="2025-01-24T10:43:00Z">
      <w:r>
        <w:rPr>
          <w:noProof/>
        </w:rPr>
        <w:tab/>
        <w:t xml:space="preserve"> </w:t>
      </w:r>
    </w:ins>
  </w:p>
  <w:p w14:paraId="4C547A71" w14:textId="77777777" w:rsidR="00E875A0" w:rsidRDefault="00E875A0" w:rsidP="00080209">
    <w:pPr>
      <w:pStyle w:val="Footer"/>
      <w:tabs>
        <w:tab w:val="left" w:pos="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476832" w14:textId="77777777" w:rsidR="00080209" w:rsidRDefault="00080209" w:rsidP="00080209">
    <w:pPr>
      <w:pStyle w:val="Footer"/>
      <w:jc w:val="right"/>
      <w:rPr>
        <w:ins w:id="18" w:author="Tammy Meek (NESO)" w:date="2025-01-24T10:45:00Z" w16du:dateUtc="2025-01-24T10:45:00Z"/>
        <w:rFonts w:ascii="Arial" w:hAnsi="Arial" w:cs="Arial"/>
        <w:sz w:val="16"/>
        <w:szCs w:val="16"/>
      </w:rPr>
    </w:pPr>
    <w:ins w:id="19" w:author="Tammy Meek (NESO)" w:date="2025-01-24T10:45:00Z" w16du:dateUtc="2025-01-24T10:45:00Z">
      <w:r w:rsidRPr="5D9186BE">
        <w:rPr>
          <w:rFonts w:ascii="Arial" w:hAnsi="Arial" w:cs="Arial"/>
          <w:sz w:val="16"/>
          <w:szCs w:val="16"/>
        </w:rPr>
        <w:t xml:space="preserve">National Electricity Transmission System Security and Quality of Supply Standard, Version 2.8,   01 October 2024   </w:t>
      </w:r>
    </w:ins>
  </w:p>
  <w:p w14:paraId="0C4FC245" w14:textId="77777777" w:rsidR="00080209" w:rsidRDefault="000802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C52E0" w14:textId="77777777" w:rsidR="00963100" w:rsidRDefault="009631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5DCEB" w14:textId="385C1E1E" w:rsidR="00963100" w:rsidRDefault="008243C5">
    <w:pPr>
      <w:pStyle w:val="Footer"/>
      <w:jc w:val="center"/>
      <w:rPr>
        <w:ins w:id="6284" w:author="Tammy Meek (NESO)" w:date="2025-01-27T15:30:00Z" w16du:dateUtc="2025-01-27T15:30:00Z"/>
      </w:rPr>
    </w:pPr>
    <w:customXmlInsRangeStart w:id="6285" w:author="Tammy Meek (NESO)" w:date="2025-01-27T15:30:00Z"/>
    <w:sdt>
      <w:sdtPr>
        <w:id w:val="272822780"/>
        <w:docPartObj>
          <w:docPartGallery w:val="Page Numbers (Bottom of Page)"/>
          <w:docPartUnique/>
        </w:docPartObj>
      </w:sdtPr>
      <w:sdtEndPr>
        <w:rPr>
          <w:noProof/>
        </w:rPr>
      </w:sdtEndPr>
      <w:sdtContent>
        <w:customXmlInsRangeEnd w:id="6285"/>
        <w:ins w:id="6286" w:author="Tammy Meek (NESO)" w:date="2025-01-27T15:30:00Z" w16du:dateUtc="2025-01-27T15:30:00Z">
          <w:r w:rsidR="00C62FE1">
            <w:fldChar w:fldCharType="begin"/>
          </w:r>
          <w:r w:rsidR="00C62FE1">
            <w:instrText xml:space="preserve"> PAGE   \* MERGEFORMAT </w:instrText>
          </w:r>
          <w:r w:rsidR="00C62FE1">
            <w:fldChar w:fldCharType="separate"/>
          </w:r>
          <w:r w:rsidR="00C62FE1">
            <w:rPr>
              <w:noProof/>
            </w:rPr>
            <w:t>2</w:t>
          </w:r>
          <w:r w:rsidR="00C62FE1">
            <w:rPr>
              <w:noProof/>
            </w:rPr>
            <w:fldChar w:fldCharType="end"/>
          </w:r>
        </w:ins>
        <w:customXmlInsRangeStart w:id="6287" w:author="Tammy Meek (NESO)" w:date="2025-01-27T15:30:00Z"/>
      </w:sdtContent>
    </w:sdt>
    <w:customXmlInsRangeEnd w:id="6287"/>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A3B94" w14:textId="77777777" w:rsidR="00963100" w:rsidRDefault="0096310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ustomXmlInsRangeStart w:id="7154" w:author="Tammy Meek (NESO)" w:date="2025-01-27T15:31:00Z"/>
  <w:sdt>
    <w:sdtPr>
      <w:id w:val="-1527238775"/>
      <w:docPartObj>
        <w:docPartGallery w:val="Page Numbers (Bottom of Page)"/>
        <w:docPartUnique/>
      </w:docPartObj>
    </w:sdtPr>
    <w:sdtEndPr>
      <w:rPr>
        <w:noProof/>
      </w:rPr>
    </w:sdtEndPr>
    <w:sdtContent>
      <w:customXmlInsRangeEnd w:id="7154"/>
      <w:p w14:paraId="514C3B55" w14:textId="41F79786" w:rsidR="00832D57" w:rsidRDefault="00832D57">
        <w:pPr>
          <w:pStyle w:val="Footer"/>
          <w:jc w:val="center"/>
          <w:rPr>
            <w:ins w:id="7155" w:author="Tammy Meek (NESO)" w:date="2025-01-27T15:31:00Z" w16du:dateUtc="2025-01-27T15:31:00Z"/>
          </w:rPr>
        </w:pPr>
        <w:ins w:id="7156" w:author="Tammy Meek (NESO)" w:date="2025-01-27T15:31:00Z" w16du:dateUtc="2025-01-27T15:31:00Z">
          <w:r>
            <w:fldChar w:fldCharType="begin"/>
          </w:r>
          <w:r>
            <w:instrText xml:space="preserve"> PAGE   \* MERGEFORMAT </w:instrText>
          </w:r>
          <w:r>
            <w:fldChar w:fldCharType="separate"/>
          </w:r>
          <w:r>
            <w:rPr>
              <w:noProof/>
            </w:rPr>
            <w:t>2</w:t>
          </w:r>
          <w:r>
            <w:rPr>
              <w:noProof/>
            </w:rPr>
            <w:fldChar w:fldCharType="end"/>
          </w:r>
        </w:ins>
      </w:p>
      <w:customXmlInsRangeStart w:id="7157" w:author="Tammy Meek (NESO)" w:date="2025-01-27T15:31:00Z"/>
    </w:sdtContent>
  </w:sdt>
  <w:customXmlInsRangeEnd w:id="7157"/>
  <w:p w14:paraId="7D12E4E2" w14:textId="77777777" w:rsidR="00EE5787" w:rsidRDefault="00EE57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48503" w14:textId="77777777" w:rsidR="00F31D83" w:rsidRDefault="00F31D83" w:rsidP="008031CD">
      <w:r>
        <w:separator/>
      </w:r>
    </w:p>
  </w:footnote>
  <w:footnote w:type="continuationSeparator" w:id="0">
    <w:p w14:paraId="25715EBE" w14:textId="77777777" w:rsidR="00F31D83" w:rsidRDefault="00F31D83" w:rsidP="008031CD">
      <w:r>
        <w:continuationSeparator/>
      </w:r>
    </w:p>
  </w:footnote>
  <w:footnote w:type="continuationNotice" w:id="1">
    <w:p w14:paraId="5181391A" w14:textId="77777777" w:rsidR="00F31D83" w:rsidRDefault="00F31D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3">
        <w:tblGrid>
          <w:gridCol w:w="95"/>
          <w:gridCol w:w="2900"/>
          <w:gridCol w:w="95"/>
          <w:gridCol w:w="2900"/>
          <w:gridCol w:w="95"/>
          <w:gridCol w:w="2900"/>
          <w:gridCol w:w="95"/>
        </w:tblGrid>
      </w:tblGridChange>
    </w:tblGrid>
    <w:tr w:rsidR="5D9186BE" w14:paraId="2804703D" w14:textId="77777777" w:rsidTr="5D9186BE">
      <w:trPr>
        <w:trHeight w:val="300"/>
        <w:trPrChange w:id="4" w:author="Katie McGuinness" w:date="2024-09-23T11:54:00Z">
          <w:trPr>
            <w:gridBefore w:val="1"/>
            <w:trHeight w:val="300"/>
          </w:trPr>
        </w:trPrChange>
      </w:trPr>
      <w:tc>
        <w:tcPr>
          <w:tcW w:w="2995" w:type="dxa"/>
          <w:tcPrChange w:id="5" w:author="Katie McGuinness" w:date="2024-09-23T11:54:00Z">
            <w:tcPr>
              <w:tcW w:w="2995" w:type="dxa"/>
              <w:gridSpan w:val="2"/>
            </w:tcPr>
          </w:tcPrChange>
        </w:tcPr>
        <w:p w14:paraId="69D53B02" w14:textId="35426AE9" w:rsidR="5D9186BE" w:rsidRDefault="5D9186BE">
          <w:pPr>
            <w:pStyle w:val="Revision"/>
            <w:ind w:left="-115"/>
            <w:pPrChange w:id="6" w:author="Katie McGuinness" w:date="2024-09-23T11:54:00Z">
              <w:pPr/>
            </w:pPrChange>
          </w:pPr>
        </w:p>
      </w:tc>
      <w:tc>
        <w:tcPr>
          <w:tcW w:w="2995" w:type="dxa"/>
          <w:tcPrChange w:id="7" w:author="Katie McGuinness" w:date="2024-09-23T11:54:00Z">
            <w:tcPr>
              <w:tcW w:w="2995" w:type="dxa"/>
              <w:gridSpan w:val="2"/>
            </w:tcPr>
          </w:tcPrChange>
        </w:tcPr>
        <w:p w14:paraId="52F7C1C8" w14:textId="3B421EDC" w:rsidR="5D9186BE" w:rsidRDefault="5D9186BE">
          <w:pPr>
            <w:pStyle w:val="Revision"/>
            <w:jc w:val="center"/>
            <w:pPrChange w:id="8" w:author="Katie McGuinness" w:date="2024-09-23T11:54:00Z">
              <w:pPr/>
            </w:pPrChange>
          </w:pPr>
        </w:p>
      </w:tc>
      <w:tc>
        <w:tcPr>
          <w:tcW w:w="2995" w:type="dxa"/>
          <w:tcPrChange w:id="9" w:author="Katie McGuinness" w:date="2024-09-23T11:54:00Z">
            <w:tcPr>
              <w:tcW w:w="2995" w:type="dxa"/>
              <w:gridSpan w:val="2"/>
            </w:tcPr>
          </w:tcPrChange>
        </w:tcPr>
        <w:p w14:paraId="5A0E0CF6" w14:textId="4F31F51F" w:rsidR="5D9186BE" w:rsidRDefault="5D9186BE">
          <w:pPr>
            <w:pStyle w:val="Revision"/>
            <w:ind w:right="-115"/>
            <w:jc w:val="right"/>
            <w:pPrChange w:id="10" w:author="Katie McGuinness" w:date="2024-09-23T11:54:00Z">
              <w:pPr/>
            </w:pPrChange>
          </w:pPr>
        </w:p>
      </w:tc>
    </w:tr>
  </w:tbl>
  <w:p w14:paraId="57F6EB9B" w14:textId="2C01EC5E" w:rsidR="5D9186BE" w:rsidRDefault="5D9186BE">
    <w:pPr>
      <w:pStyle w:val="Revision"/>
      <w:pPrChange w:id="11" w:author="Katie McGuinness" w:date="2024-09-23T11:54:00Z">
        <w:pPr/>
      </w:pPrChang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022"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023">
        <w:tblGrid>
          <w:gridCol w:w="95"/>
          <w:gridCol w:w="2920"/>
          <w:gridCol w:w="95"/>
          <w:gridCol w:w="2920"/>
          <w:gridCol w:w="95"/>
          <w:gridCol w:w="2920"/>
          <w:gridCol w:w="95"/>
        </w:tblGrid>
      </w:tblGridChange>
    </w:tblGrid>
    <w:tr w:rsidR="5D9186BE" w14:paraId="77E9FCA4" w14:textId="77777777" w:rsidTr="5D9186BE">
      <w:trPr>
        <w:trHeight w:val="300"/>
        <w:trPrChange w:id="1024" w:author="Katie McGuinness" w:date="2024-09-23T11:54:00Z">
          <w:trPr>
            <w:gridBefore w:val="1"/>
            <w:trHeight w:val="300"/>
          </w:trPr>
        </w:trPrChange>
      </w:trPr>
      <w:tc>
        <w:tcPr>
          <w:tcW w:w="3015" w:type="dxa"/>
          <w:tcPrChange w:id="1025" w:author="Katie McGuinness" w:date="2024-09-23T11:54:00Z">
            <w:tcPr>
              <w:tcW w:w="3015" w:type="dxa"/>
              <w:gridSpan w:val="2"/>
            </w:tcPr>
          </w:tcPrChange>
        </w:tcPr>
        <w:p w14:paraId="7F1E0D41" w14:textId="76260EFD" w:rsidR="5D9186BE" w:rsidRDefault="5D9186BE">
          <w:pPr>
            <w:pStyle w:val="Revision"/>
            <w:ind w:left="-115"/>
            <w:pPrChange w:id="1026" w:author="Katie McGuinness" w:date="2024-09-23T11:54:00Z">
              <w:pPr/>
            </w:pPrChange>
          </w:pPr>
        </w:p>
      </w:tc>
      <w:tc>
        <w:tcPr>
          <w:tcW w:w="3015" w:type="dxa"/>
          <w:tcPrChange w:id="1027" w:author="Katie McGuinness" w:date="2024-09-23T11:54:00Z">
            <w:tcPr>
              <w:tcW w:w="3015" w:type="dxa"/>
              <w:gridSpan w:val="2"/>
            </w:tcPr>
          </w:tcPrChange>
        </w:tcPr>
        <w:p w14:paraId="763C5A09" w14:textId="27D149AB" w:rsidR="5D9186BE" w:rsidRDefault="5D9186BE">
          <w:pPr>
            <w:pStyle w:val="Revision"/>
            <w:jc w:val="center"/>
            <w:pPrChange w:id="1028" w:author="Katie McGuinness" w:date="2024-09-23T11:54:00Z">
              <w:pPr/>
            </w:pPrChange>
          </w:pPr>
        </w:p>
      </w:tc>
      <w:tc>
        <w:tcPr>
          <w:tcW w:w="3015" w:type="dxa"/>
          <w:tcPrChange w:id="1029" w:author="Katie McGuinness" w:date="2024-09-23T11:54:00Z">
            <w:tcPr>
              <w:tcW w:w="3015" w:type="dxa"/>
              <w:gridSpan w:val="2"/>
            </w:tcPr>
          </w:tcPrChange>
        </w:tcPr>
        <w:p w14:paraId="34FD478B" w14:textId="7F3D9D3A" w:rsidR="5D9186BE" w:rsidRDefault="5D9186BE">
          <w:pPr>
            <w:pStyle w:val="Revision"/>
            <w:ind w:right="-115"/>
            <w:jc w:val="right"/>
            <w:pPrChange w:id="1030" w:author="Katie McGuinness" w:date="2024-09-23T11:54:00Z">
              <w:pPr/>
            </w:pPrChange>
          </w:pPr>
        </w:p>
      </w:tc>
    </w:tr>
  </w:tbl>
  <w:p w14:paraId="31EAEF68" w14:textId="54662631" w:rsidR="5D9186BE" w:rsidRDefault="5D9186BE">
    <w:pPr>
      <w:pStyle w:val="Revision"/>
      <w:pPrChange w:id="1031" w:author="Katie McGuinness" w:date="2024-09-23T11:54:00Z">
        <w:pPr/>
      </w:pPrChang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855"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856">
        <w:tblGrid>
          <w:gridCol w:w="95"/>
          <w:gridCol w:w="2920"/>
          <w:gridCol w:w="95"/>
          <w:gridCol w:w="2920"/>
          <w:gridCol w:w="95"/>
          <w:gridCol w:w="2920"/>
          <w:gridCol w:w="95"/>
        </w:tblGrid>
      </w:tblGridChange>
    </w:tblGrid>
    <w:tr w:rsidR="5D9186BE" w14:paraId="0FC34639" w14:textId="77777777" w:rsidTr="5D9186BE">
      <w:trPr>
        <w:trHeight w:val="300"/>
        <w:trPrChange w:id="1857" w:author="Katie McGuinness" w:date="2024-09-23T11:54:00Z">
          <w:trPr>
            <w:gridBefore w:val="1"/>
            <w:trHeight w:val="300"/>
          </w:trPr>
        </w:trPrChange>
      </w:trPr>
      <w:tc>
        <w:tcPr>
          <w:tcW w:w="3015" w:type="dxa"/>
          <w:tcPrChange w:id="1858" w:author="Katie McGuinness" w:date="2024-09-23T11:54:00Z">
            <w:tcPr>
              <w:tcW w:w="3015" w:type="dxa"/>
              <w:gridSpan w:val="2"/>
            </w:tcPr>
          </w:tcPrChange>
        </w:tcPr>
        <w:p w14:paraId="3D8D0FEC" w14:textId="4F910BFC" w:rsidR="5D9186BE" w:rsidRDefault="5D9186BE">
          <w:pPr>
            <w:pStyle w:val="Revision"/>
            <w:ind w:left="-115"/>
            <w:pPrChange w:id="1859" w:author="Katie McGuinness" w:date="2024-09-23T11:54:00Z">
              <w:pPr/>
            </w:pPrChange>
          </w:pPr>
        </w:p>
      </w:tc>
      <w:tc>
        <w:tcPr>
          <w:tcW w:w="3015" w:type="dxa"/>
          <w:tcPrChange w:id="1860" w:author="Katie McGuinness" w:date="2024-09-23T11:54:00Z">
            <w:tcPr>
              <w:tcW w:w="3015" w:type="dxa"/>
              <w:gridSpan w:val="2"/>
            </w:tcPr>
          </w:tcPrChange>
        </w:tcPr>
        <w:p w14:paraId="75948121" w14:textId="02ADF0BC" w:rsidR="5D9186BE" w:rsidRDefault="5D9186BE">
          <w:pPr>
            <w:pStyle w:val="Revision"/>
            <w:jc w:val="center"/>
            <w:pPrChange w:id="1861" w:author="Katie McGuinness" w:date="2024-09-23T11:54:00Z">
              <w:pPr/>
            </w:pPrChange>
          </w:pPr>
        </w:p>
      </w:tc>
      <w:tc>
        <w:tcPr>
          <w:tcW w:w="3015" w:type="dxa"/>
          <w:tcPrChange w:id="1862" w:author="Katie McGuinness" w:date="2024-09-23T11:54:00Z">
            <w:tcPr>
              <w:tcW w:w="3015" w:type="dxa"/>
              <w:gridSpan w:val="2"/>
            </w:tcPr>
          </w:tcPrChange>
        </w:tcPr>
        <w:p w14:paraId="03898036" w14:textId="4D8DC6AB" w:rsidR="5D9186BE" w:rsidRDefault="5D9186BE">
          <w:pPr>
            <w:pStyle w:val="Revision"/>
            <w:ind w:right="-115"/>
            <w:jc w:val="right"/>
            <w:pPrChange w:id="1863" w:author="Katie McGuinness" w:date="2024-09-23T11:54:00Z">
              <w:pPr/>
            </w:pPrChange>
          </w:pPr>
        </w:p>
      </w:tc>
    </w:tr>
  </w:tbl>
  <w:p w14:paraId="7F0ED5E3" w14:textId="2189183C" w:rsidR="5D9186BE" w:rsidRDefault="5D9186BE">
    <w:pPr>
      <w:pStyle w:val="Revision"/>
      <w:pPrChange w:id="1864" w:author="Katie McGuinness" w:date="2024-09-23T11:54:00Z">
        <w:pPr/>
      </w:pPrChang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29"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930">
        <w:tblGrid>
          <w:gridCol w:w="95"/>
          <w:gridCol w:w="2920"/>
          <w:gridCol w:w="95"/>
          <w:gridCol w:w="2920"/>
          <w:gridCol w:w="95"/>
          <w:gridCol w:w="2920"/>
          <w:gridCol w:w="95"/>
        </w:tblGrid>
      </w:tblGridChange>
    </w:tblGrid>
    <w:tr w:rsidR="5D9186BE" w14:paraId="074F015D" w14:textId="77777777" w:rsidTr="5D9186BE">
      <w:trPr>
        <w:trHeight w:val="300"/>
        <w:trPrChange w:id="1931" w:author="Katie McGuinness" w:date="2024-09-23T11:54:00Z">
          <w:trPr>
            <w:gridBefore w:val="1"/>
            <w:trHeight w:val="300"/>
          </w:trPr>
        </w:trPrChange>
      </w:trPr>
      <w:tc>
        <w:tcPr>
          <w:tcW w:w="3015" w:type="dxa"/>
          <w:tcPrChange w:id="1932" w:author="Katie McGuinness" w:date="2024-09-23T11:54:00Z">
            <w:tcPr>
              <w:tcW w:w="3015" w:type="dxa"/>
              <w:gridSpan w:val="2"/>
            </w:tcPr>
          </w:tcPrChange>
        </w:tcPr>
        <w:p w14:paraId="3837AE70" w14:textId="264BA033" w:rsidR="5D9186BE" w:rsidRDefault="5D9186BE">
          <w:pPr>
            <w:pStyle w:val="Revision"/>
            <w:ind w:left="-115"/>
            <w:pPrChange w:id="1933" w:author="Katie McGuinness" w:date="2024-09-23T11:54:00Z">
              <w:pPr/>
            </w:pPrChange>
          </w:pPr>
        </w:p>
      </w:tc>
      <w:tc>
        <w:tcPr>
          <w:tcW w:w="3015" w:type="dxa"/>
          <w:tcPrChange w:id="1934" w:author="Katie McGuinness" w:date="2024-09-23T11:54:00Z">
            <w:tcPr>
              <w:tcW w:w="3015" w:type="dxa"/>
              <w:gridSpan w:val="2"/>
            </w:tcPr>
          </w:tcPrChange>
        </w:tcPr>
        <w:p w14:paraId="2AA09702" w14:textId="1D396675" w:rsidR="5D9186BE" w:rsidRDefault="5D9186BE">
          <w:pPr>
            <w:pStyle w:val="Revision"/>
            <w:jc w:val="center"/>
            <w:pPrChange w:id="1935" w:author="Katie McGuinness" w:date="2024-09-23T11:54:00Z">
              <w:pPr/>
            </w:pPrChange>
          </w:pPr>
        </w:p>
      </w:tc>
      <w:tc>
        <w:tcPr>
          <w:tcW w:w="3015" w:type="dxa"/>
          <w:tcPrChange w:id="1936" w:author="Katie McGuinness" w:date="2024-09-23T11:54:00Z">
            <w:tcPr>
              <w:tcW w:w="3015" w:type="dxa"/>
              <w:gridSpan w:val="2"/>
            </w:tcPr>
          </w:tcPrChange>
        </w:tcPr>
        <w:p w14:paraId="028B774F" w14:textId="28585C25" w:rsidR="5D9186BE" w:rsidRDefault="5D9186BE">
          <w:pPr>
            <w:pStyle w:val="Revision"/>
            <w:ind w:right="-115"/>
            <w:jc w:val="right"/>
            <w:pPrChange w:id="1937" w:author="Katie McGuinness" w:date="2024-09-23T11:54:00Z">
              <w:pPr/>
            </w:pPrChange>
          </w:pPr>
        </w:p>
      </w:tc>
    </w:tr>
  </w:tbl>
  <w:p w14:paraId="22BCA518" w14:textId="23866B10" w:rsidR="5D9186BE" w:rsidRDefault="5D9186BE">
    <w:pPr>
      <w:pStyle w:val="Revision"/>
      <w:pPrChange w:id="1938" w:author="Katie McGuinness" w:date="2024-09-23T11:54:00Z">
        <w:pPr/>
      </w:pPrChang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62" w:author="Katie McGuinness" w:date="2024-09-23T11:54:00Z">
        <w:tblPr>
          <w:tblStyle w:val="TableGrid"/>
          <w:tblW w:w="0" w:type="nil"/>
          <w:tblLayout w:type="fixed"/>
          <w:tblLook w:val="06A0" w:firstRow="1" w:lastRow="0" w:firstColumn="1" w:lastColumn="0" w:noHBand="1" w:noVBand="1"/>
        </w:tblPr>
      </w:tblPrChange>
    </w:tblPr>
    <w:tblGrid>
      <w:gridCol w:w="3015"/>
      <w:gridCol w:w="3015"/>
      <w:gridCol w:w="3015"/>
      <w:tblGridChange w:id="1963">
        <w:tblGrid>
          <w:gridCol w:w="95"/>
          <w:gridCol w:w="2920"/>
          <w:gridCol w:w="95"/>
          <w:gridCol w:w="2920"/>
          <w:gridCol w:w="95"/>
          <w:gridCol w:w="2920"/>
          <w:gridCol w:w="95"/>
        </w:tblGrid>
      </w:tblGridChange>
    </w:tblGrid>
    <w:tr w:rsidR="5D9186BE" w14:paraId="37FF7218" w14:textId="77777777" w:rsidTr="5D9186BE">
      <w:trPr>
        <w:trHeight w:val="300"/>
        <w:trPrChange w:id="1964" w:author="Katie McGuinness" w:date="2024-09-23T11:54:00Z">
          <w:trPr>
            <w:gridBefore w:val="1"/>
            <w:trHeight w:val="300"/>
          </w:trPr>
        </w:trPrChange>
      </w:trPr>
      <w:tc>
        <w:tcPr>
          <w:tcW w:w="3015" w:type="dxa"/>
          <w:tcPrChange w:id="1965" w:author="Katie McGuinness" w:date="2024-09-23T11:54:00Z">
            <w:tcPr>
              <w:tcW w:w="3015" w:type="dxa"/>
              <w:gridSpan w:val="2"/>
            </w:tcPr>
          </w:tcPrChange>
        </w:tcPr>
        <w:p w14:paraId="1CFE38BB" w14:textId="1A5C2D3A" w:rsidR="5D9186BE" w:rsidRDefault="5D9186BE">
          <w:pPr>
            <w:pStyle w:val="Revision"/>
            <w:ind w:left="-115"/>
            <w:pPrChange w:id="1966" w:author="Katie McGuinness" w:date="2024-09-23T11:54:00Z">
              <w:pPr/>
            </w:pPrChange>
          </w:pPr>
        </w:p>
      </w:tc>
      <w:tc>
        <w:tcPr>
          <w:tcW w:w="3015" w:type="dxa"/>
          <w:tcPrChange w:id="1967" w:author="Katie McGuinness" w:date="2024-09-23T11:54:00Z">
            <w:tcPr>
              <w:tcW w:w="3015" w:type="dxa"/>
              <w:gridSpan w:val="2"/>
            </w:tcPr>
          </w:tcPrChange>
        </w:tcPr>
        <w:p w14:paraId="48798A9F" w14:textId="02A1BEAF" w:rsidR="5D9186BE" w:rsidRDefault="5D9186BE">
          <w:pPr>
            <w:pStyle w:val="Revision"/>
            <w:jc w:val="center"/>
            <w:pPrChange w:id="1968" w:author="Katie McGuinness" w:date="2024-09-23T11:54:00Z">
              <w:pPr/>
            </w:pPrChange>
          </w:pPr>
        </w:p>
      </w:tc>
      <w:tc>
        <w:tcPr>
          <w:tcW w:w="3015" w:type="dxa"/>
          <w:tcPrChange w:id="1969" w:author="Katie McGuinness" w:date="2024-09-23T11:54:00Z">
            <w:tcPr>
              <w:tcW w:w="3015" w:type="dxa"/>
              <w:gridSpan w:val="2"/>
            </w:tcPr>
          </w:tcPrChange>
        </w:tcPr>
        <w:p w14:paraId="7FA5C321" w14:textId="73EC59C3" w:rsidR="5D9186BE" w:rsidRDefault="5D9186BE">
          <w:pPr>
            <w:pStyle w:val="Revision"/>
            <w:ind w:right="-115"/>
            <w:jc w:val="right"/>
            <w:pPrChange w:id="1970" w:author="Katie McGuinness" w:date="2024-09-23T11:54:00Z">
              <w:pPr/>
            </w:pPrChange>
          </w:pPr>
        </w:p>
      </w:tc>
    </w:tr>
  </w:tbl>
  <w:p w14:paraId="06548852" w14:textId="21FB25F5" w:rsidR="5D9186BE" w:rsidRDefault="5D9186BE">
    <w:pPr>
      <w:pStyle w:val="Revision"/>
      <w:pPrChange w:id="1971" w:author="Katie McGuinness" w:date="2024-09-23T11:54:00Z">
        <w:pPr/>
      </w:pPrChang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8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1982">
        <w:tblGrid>
          <w:gridCol w:w="95"/>
          <w:gridCol w:w="2970"/>
          <w:gridCol w:w="95"/>
          <w:gridCol w:w="2970"/>
          <w:gridCol w:w="95"/>
          <w:gridCol w:w="2970"/>
          <w:gridCol w:w="95"/>
        </w:tblGrid>
      </w:tblGridChange>
    </w:tblGrid>
    <w:tr w:rsidR="5D9186BE" w14:paraId="1562D8FD" w14:textId="77777777" w:rsidTr="5D9186BE">
      <w:trPr>
        <w:trHeight w:val="300"/>
        <w:trPrChange w:id="1983" w:author="Katie McGuinness" w:date="2024-09-23T11:54:00Z">
          <w:trPr>
            <w:gridBefore w:val="1"/>
            <w:trHeight w:val="300"/>
          </w:trPr>
        </w:trPrChange>
      </w:trPr>
      <w:tc>
        <w:tcPr>
          <w:tcW w:w="3065" w:type="dxa"/>
          <w:tcPrChange w:id="1984" w:author="Katie McGuinness" w:date="2024-09-23T11:54:00Z">
            <w:tcPr>
              <w:tcW w:w="3065" w:type="dxa"/>
              <w:gridSpan w:val="2"/>
            </w:tcPr>
          </w:tcPrChange>
        </w:tcPr>
        <w:p w14:paraId="0C1B26A8" w14:textId="0246F637" w:rsidR="5D9186BE" w:rsidRDefault="5D9186BE">
          <w:pPr>
            <w:pStyle w:val="Revision"/>
            <w:ind w:left="-115"/>
            <w:pPrChange w:id="1985" w:author="Katie McGuinness" w:date="2024-09-23T11:54:00Z">
              <w:pPr/>
            </w:pPrChange>
          </w:pPr>
        </w:p>
      </w:tc>
      <w:tc>
        <w:tcPr>
          <w:tcW w:w="3065" w:type="dxa"/>
          <w:tcPrChange w:id="1986" w:author="Katie McGuinness" w:date="2024-09-23T11:54:00Z">
            <w:tcPr>
              <w:tcW w:w="3065" w:type="dxa"/>
              <w:gridSpan w:val="2"/>
            </w:tcPr>
          </w:tcPrChange>
        </w:tcPr>
        <w:p w14:paraId="1A583910" w14:textId="65C222C0" w:rsidR="5D9186BE" w:rsidRDefault="5D9186BE">
          <w:pPr>
            <w:pStyle w:val="Revision"/>
            <w:jc w:val="center"/>
            <w:pPrChange w:id="1987" w:author="Katie McGuinness" w:date="2024-09-23T11:54:00Z">
              <w:pPr/>
            </w:pPrChange>
          </w:pPr>
        </w:p>
      </w:tc>
      <w:tc>
        <w:tcPr>
          <w:tcW w:w="3065" w:type="dxa"/>
          <w:tcPrChange w:id="1988" w:author="Katie McGuinness" w:date="2024-09-23T11:54:00Z">
            <w:tcPr>
              <w:tcW w:w="3065" w:type="dxa"/>
              <w:gridSpan w:val="2"/>
            </w:tcPr>
          </w:tcPrChange>
        </w:tcPr>
        <w:p w14:paraId="48AAF8C5" w14:textId="73E82DE8" w:rsidR="5D9186BE" w:rsidRDefault="5D9186BE">
          <w:pPr>
            <w:pStyle w:val="Revision"/>
            <w:ind w:right="-115"/>
            <w:jc w:val="right"/>
            <w:pPrChange w:id="1989" w:author="Katie McGuinness" w:date="2024-09-23T11:54:00Z">
              <w:pPr/>
            </w:pPrChange>
          </w:pPr>
        </w:p>
      </w:tc>
    </w:tr>
  </w:tbl>
  <w:p w14:paraId="01EB8E52" w14:textId="368697DC" w:rsidR="5D9186BE" w:rsidRDefault="5D9186BE">
    <w:pPr>
      <w:pStyle w:val="Revision"/>
      <w:pPrChange w:id="1990" w:author="Katie McGuinness" w:date="2024-09-23T11:54:00Z">
        <w:pPr/>
      </w:pPrChang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1993"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1994">
        <w:tblGrid>
          <w:gridCol w:w="95"/>
          <w:gridCol w:w="2970"/>
          <w:gridCol w:w="95"/>
          <w:gridCol w:w="2970"/>
          <w:gridCol w:w="95"/>
          <w:gridCol w:w="2970"/>
          <w:gridCol w:w="95"/>
        </w:tblGrid>
      </w:tblGridChange>
    </w:tblGrid>
    <w:tr w:rsidR="5D9186BE" w14:paraId="63C9C355" w14:textId="77777777" w:rsidTr="5D9186BE">
      <w:trPr>
        <w:trHeight w:val="300"/>
        <w:trPrChange w:id="1995" w:author="Katie McGuinness" w:date="2024-09-23T11:54:00Z">
          <w:trPr>
            <w:gridBefore w:val="1"/>
            <w:trHeight w:val="300"/>
          </w:trPr>
        </w:trPrChange>
      </w:trPr>
      <w:tc>
        <w:tcPr>
          <w:tcW w:w="3065" w:type="dxa"/>
          <w:tcPrChange w:id="1996" w:author="Katie McGuinness" w:date="2024-09-23T11:54:00Z">
            <w:tcPr>
              <w:tcW w:w="3065" w:type="dxa"/>
              <w:gridSpan w:val="2"/>
            </w:tcPr>
          </w:tcPrChange>
        </w:tcPr>
        <w:p w14:paraId="0F5EE627" w14:textId="4063FA5A" w:rsidR="5D9186BE" w:rsidRDefault="5D9186BE">
          <w:pPr>
            <w:pStyle w:val="Revision"/>
            <w:ind w:left="-115"/>
            <w:pPrChange w:id="1997" w:author="Katie McGuinness" w:date="2024-09-23T11:54:00Z">
              <w:pPr/>
            </w:pPrChange>
          </w:pPr>
        </w:p>
      </w:tc>
      <w:tc>
        <w:tcPr>
          <w:tcW w:w="3065" w:type="dxa"/>
          <w:tcPrChange w:id="1998" w:author="Katie McGuinness" w:date="2024-09-23T11:54:00Z">
            <w:tcPr>
              <w:tcW w:w="3065" w:type="dxa"/>
              <w:gridSpan w:val="2"/>
            </w:tcPr>
          </w:tcPrChange>
        </w:tcPr>
        <w:p w14:paraId="0D96FA54" w14:textId="13BD83F5" w:rsidR="5D9186BE" w:rsidRDefault="5D9186BE">
          <w:pPr>
            <w:pStyle w:val="Revision"/>
            <w:jc w:val="center"/>
            <w:pPrChange w:id="1999" w:author="Katie McGuinness" w:date="2024-09-23T11:54:00Z">
              <w:pPr/>
            </w:pPrChange>
          </w:pPr>
        </w:p>
      </w:tc>
      <w:tc>
        <w:tcPr>
          <w:tcW w:w="3065" w:type="dxa"/>
          <w:tcPrChange w:id="2000" w:author="Katie McGuinness" w:date="2024-09-23T11:54:00Z">
            <w:tcPr>
              <w:tcW w:w="3065" w:type="dxa"/>
              <w:gridSpan w:val="2"/>
            </w:tcPr>
          </w:tcPrChange>
        </w:tcPr>
        <w:p w14:paraId="54864B8E" w14:textId="105E8A8B" w:rsidR="5D9186BE" w:rsidRDefault="5D9186BE">
          <w:pPr>
            <w:pStyle w:val="Revision"/>
            <w:ind w:right="-115"/>
            <w:jc w:val="right"/>
            <w:pPrChange w:id="2001" w:author="Katie McGuinness" w:date="2024-09-23T11:54:00Z">
              <w:pPr/>
            </w:pPrChange>
          </w:pPr>
        </w:p>
      </w:tc>
    </w:tr>
  </w:tbl>
  <w:p w14:paraId="27D6A9C6" w14:textId="247BB0AE" w:rsidR="5D9186BE" w:rsidRDefault="5D9186BE">
    <w:pPr>
      <w:pStyle w:val="Revision"/>
      <w:pPrChange w:id="2002" w:author="Katie McGuinness" w:date="2024-09-23T11:54:00Z">
        <w:pPr/>
      </w:pPrChang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1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12">
        <w:tblGrid>
          <w:gridCol w:w="95"/>
          <w:gridCol w:w="2970"/>
          <w:gridCol w:w="95"/>
          <w:gridCol w:w="2970"/>
          <w:gridCol w:w="95"/>
          <w:gridCol w:w="2970"/>
          <w:gridCol w:w="95"/>
        </w:tblGrid>
      </w:tblGridChange>
    </w:tblGrid>
    <w:tr w:rsidR="5D9186BE" w14:paraId="6243E124" w14:textId="77777777" w:rsidTr="5D9186BE">
      <w:trPr>
        <w:trHeight w:val="300"/>
        <w:trPrChange w:id="2013" w:author="Katie McGuinness" w:date="2024-09-23T11:54:00Z">
          <w:trPr>
            <w:gridBefore w:val="1"/>
            <w:trHeight w:val="300"/>
          </w:trPr>
        </w:trPrChange>
      </w:trPr>
      <w:tc>
        <w:tcPr>
          <w:tcW w:w="3065" w:type="dxa"/>
          <w:tcPrChange w:id="2014" w:author="Katie McGuinness" w:date="2024-09-23T11:54:00Z">
            <w:tcPr>
              <w:tcW w:w="3065" w:type="dxa"/>
              <w:gridSpan w:val="2"/>
            </w:tcPr>
          </w:tcPrChange>
        </w:tcPr>
        <w:p w14:paraId="4F4621F5" w14:textId="5CAB31E3" w:rsidR="5D9186BE" w:rsidRDefault="5D9186BE">
          <w:pPr>
            <w:pStyle w:val="Revision"/>
            <w:ind w:left="-115"/>
            <w:pPrChange w:id="2015" w:author="Katie McGuinness" w:date="2024-09-23T11:54:00Z">
              <w:pPr/>
            </w:pPrChange>
          </w:pPr>
        </w:p>
      </w:tc>
      <w:tc>
        <w:tcPr>
          <w:tcW w:w="3065" w:type="dxa"/>
          <w:tcPrChange w:id="2016" w:author="Katie McGuinness" w:date="2024-09-23T11:54:00Z">
            <w:tcPr>
              <w:tcW w:w="3065" w:type="dxa"/>
              <w:gridSpan w:val="2"/>
            </w:tcPr>
          </w:tcPrChange>
        </w:tcPr>
        <w:p w14:paraId="1D9FDFB2" w14:textId="0044A509" w:rsidR="5D9186BE" w:rsidRDefault="5D9186BE">
          <w:pPr>
            <w:pStyle w:val="Revision"/>
            <w:jc w:val="center"/>
            <w:pPrChange w:id="2017" w:author="Katie McGuinness" w:date="2024-09-23T11:54:00Z">
              <w:pPr/>
            </w:pPrChange>
          </w:pPr>
        </w:p>
      </w:tc>
      <w:tc>
        <w:tcPr>
          <w:tcW w:w="3065" w:type="dxa"/>
          <w:tcPrChange w:id="2018" w:author="Katie McGuinness" w:date="2024-09-23T11:54:00Z">
            <w:tcPr>
              <w:tcW w:w="3065" w:type="dxa"/>
              <w:gridSpan w:val="2"/>
            </w:tcPr>
          </w:tcPrChange>
        </w:tcPr>
        <w:p w14:paraId="360279D0" w14:textId="4BCB2659" w:rsidR="5D9186BE" w:rsidRDefault="5D9186BE">
          <w:pPr>
            <w:pStyle w:val="Revision"/>
            <w:ind w:right="-115"/>
            <w:jc w:val="right"/>
            <w:pPrChange w:id="2019" w:author="Katie McGuinness" w:date="2024-09-23T11:54:00Z">
              <w:pPr/>
            </w:pPrChange>
          </w:pPr>
        </w:p>
      </w:tc>
    </w:tr>
  </w:tbl>
  <w:p w14:paraId="2384A7BD" w14:textId="7100DCC9" w:rsidR="5D9186BE" w:rsidRDefault="5D9186BE">
    <w:pPr>
      <w:pStyle w:val="Revision"/>
      <w:pPrChange w:id="2020" w:author="Katie McGuinness" w:date="2024-09-23T11:54:00Z">
        <w:pPr/>
      </w:pPrChange>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31"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32">
        <w:tblGrid>
          <w:gridCol w:w="95"/>
          <w:gridCol w:w="2970"/>
          <w:gridCol w:w="95"/>
          <w:gridCol w:w="2970"/>
          <w:gridCol w:w="95"/>
          <w:gridCol w:w="2970"/>
          <w:gridCol w:w="95"/>
        </w:tblGrid>
      </w:tblGridChange>
    </w:tblGrid>
    <w:tr w:rsidR="5D9186BE" w14:paraId="5BC4B90F" w14:textId="77777777" w:rsidTr="5D9186BE">
      <w:trPr>
        <w:trHeight w:val="300"/>
        <w:trPrChange w:id="2033" w:author="Katie McGuinness" w:date="2024-09-23T11:54:00Z">
          <w:trPr>
            <w:gridBefore w:val="1"/>
            <w:trHeight w:val="300"/>
          </w:trPr>
        </w:trPrChange>
      </w:trPr>
      <w:tc>
        <w:tcPr>
          <w:tcW w:w="3065" w:type="dxa"/>
          <w:tcPrChange w:id="2034" w:author="Katie McGuinness" w:date="2024-09-23T11:54:00Z">
            <w:tcPr>
              <w:tcW w:w="3065" w:type="dxa"/>
              <w:gridSpan w:val="2"/>
            </w:tcPr>
          </w:tcPrChange>
        </w:tcPr>
        <w:p w14:paraId="4BEF177B" w14:textId="66F946ED" w:rsidR="5D9186BE" w:rsidRDefault="5D9186BE">
          <w:pPr>
            <w:pStyle w:val="Revision"/>
            <w:ind w:left="-115"/>
            <w:pPrChange w:id="2035" w:author="Katie McGuinness" w:date="2024-09-23T11:54:00Z">
              <w:pPr/>
            </w:pPrChange>
          </w:pPr>
        </w:p>
      </w:tc>
      <w:tc>
        <w:tcPr>
          <w:tcW w:w="3065" w:type="dxa"/>
          <w:tcPrChange w:id="2036" w:author="Katie McGuinness" w:date="2024-09-23T11:54:00Z">
            <w:tcPr>
              <w:tcW w:w="3065" w:type="dxa"/>
              <w:gridSpan w:val="2"/>
            </w:tcPr>
          </w:tcPrChange>
        </w:tcPr>
        <w:p w14:paraId="3BB38F03" w14:textId="5804057F" w:rsidR="5D9186BE" w:rsidRDefault="5D9186BE">
          <w:pPr>
            <w:pStyle w:val="Revision"/>
            <w:jc w:val="center"/>
            <w:pPrChange w:id="2037" w:author="Katie McGuinness" w:date="2024-09-23T11:54:00Z">
              <w:pPr/>
            </w:pPrChange>
          </w:pPr>
        </w:p>
      </w:tc>
      <w:tc>
        <w:tcPr>
          <w:tcW w:w="3065" w:type="dxa"/>
          <w:tcPrChange w:id="2038" w:author="Katie McGuinness" w:date="2024-09-23T11:54:00Z">
            <w:tcPr>
              <w:tcW w:w="3065" w:type="dxa"/>
              <w:gridSpan w:val="2"/>
            </w:tcPr>
          </w:tcPrChange>
        </w:tcPr>
        <w:p w14:paraId="1C231077" w14:textId="44748550" w:rsidR="5D9186BE" w:rsidRDefault="5D9186BE">
          <w:pPr>
            <w:pStyle w:val="Revision"/>
            <w:ind w:right="-115"/>
            <w:jc w:val="right"/>
            <w:pPrChange w:id="2039" w:author="Katie McGuinness" w:date="2024-09-23T11:54:00Z">
              <w:pPr/>
            </w:pPrChange>
          </w:pPr>
        </w:p>
      </w:tc>
    </w:tr>
  </w:tbl>
  <w:p w14:paraId="7DB585DB" w14:textId="7670D2BF" w:rsidR="5D9186BE" w:rsidRDefault="5D9186BE">
    <w:pPr>
      <w:pStyle w:val="Revision"/>
      <w:pPrChange w:id="2040" w:author="Katie McGuinness" w:date="2024-09-23T11:54:00Z">
        <w:pPr/>
      </w:pPrChang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48"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49">
        <w:tblGrid>
          <w:gridCol w:w="95"/>
          <w:gridCol w:w="2970"/>
          <w:gridCol w:w="95"/>
          <w:gridCol w:w="2970"/>
          <w:gridCol w:w="95"/>
          <w:gridCol w:w="2970"/>
          <w:gridCol w:w="95"/>
        </w:tblGrid>
      </w:tblGridChange>
    </w:tblGrid>
    <w:tr w:rsidR="5D9186BE" w14:paraId="1B1F77DD" w14:textId="77777777" w:rsidTr="5D9186BE">
      <w:trPr>
        <w:trHeight w:val="300"/>
        <w:trPrChange w:id="2050" w:author="Katie McGuinness" w:date="2024-09-23T11:54:00Z">
          <w:trPr>
            <w:gridBefore w:val="1"/>
            <w:trHeight w:val="300"/>
          </w:trPr>
        </w:trPrChange>
      </w:trPr>
      <w:tc>
        <w:tcPr>
          <w:tcW w:w="3065" w:type="dxa"/>
          <w:tcPrChange w:id="2051" w:author="Katie McGuinness" w:date="2024-09-23T11:54:00Z">
            <w:tcPr>
              <w:tcW w:w="3065" w:type="dxa"/>
              <w:gridSpan w:val="2"/>
            </w:tcPr>
          </w:tcPrChange>
        </w:tcPr>
        <w:p w14:paraId="589A6873" w14:textId="232D39C2" w:rsidR="5D9186BE" w:rsidRDefault="5D9186BE">
          <w:pPr>
            <w:pStyle w:val="Revision"/>
            <w:ind w:left="-115"/>
            <w:pPrChange w:id="2052" w:author="Katie McGuinness" w:date="2024-09-23T11:54:00Z">
              <w:pPr/>
            </w:pPrChange>
          </w:pPr>
        </w:p>
      </w:tc>
      <w:tc>
        <w:tcPr>
          <w:tcW w:w="3065" w:type="dxa"/>
          <w:tcPrChange w:id="2053" w:author="Katie McGuinness" w:date="2024-09-23T11:54:00Z">
            <w:tcPr>
              <w:tcW w:w="3065" w:type="dxa"/>
              <w:gridSpan w:val="2"/>
            </w:tcPr>
          </w:tcPrChange>
        </w:tcPr>
        <w:p w14:paraId="3328EF8A" w14:textId="27C59F84" w:rsidR="5D9186BE" w:rsidRDefault="5D9186BE">
          <w:pPr>
            <w:pStyle w:val="Revision"/>
            <w:jc w:val="center"/>
            <w:pPrChange w:id="2054" w:author="Katie McGuinness" w:date="2024-09-23T11:54:00Z">
              <w:pPr/>
            </w:pPrChange>
          </w:pPr>
        </w:p>
      </w:tc>
      <w:tc>
        <w:tcPr>
          <w:tcW w:w="3065" w:type="dxa"/>
          <w:tcPrChange w:id="2055" w:author="Katie McGuinness" w:date="2024-09-23T11:54:00Z">
            <w:tcPr>
              <w:tcW w:w="3065" w:type="dxa"/>
              <w:gridSpan w:val="2"/>
            </w:tcPr>
          </w:tcPrChange>
        </w:tcPr>
        <w:p w14:paraId="750747F4" w14:textId="21CB27F9" w:rsidR="5D9186BE" w:rsidRDefault="5D9186BE">
          <w:pPr>
            <w:pStyle w:val="Revision"/>
            <w:ind w:right="-115"/>
            <w:jc w:val="right"/>
            <w:pPrChange w:id="2056" w:author="Katie McGuinness" w:date="2024-09-23T11:54:00Z">
              <w:pPr/>
            </w:pPrChange>
          </w:pPr>
        </w:p>
      </w:tc>
    </w:tr>
  </w:tbl>
  <w:p w14:paraId="276B02A7" w14:textId="5D16345F" w:rsidR="5D9186BE" w:rsidRDefault="5D9186BE">
    <w:pPr>
      <w:pStyle w:val="Revision"/>
      <w:pPrChange w:id="2057" w:author="Katie McGuinness" w:date="2024-09-23T11:54:00Z">
        <w:pPr/>
      </w:pPrChang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64" w:author="Katie McGuinness" w:date="2024-09-23T11:54:00Z">
        <w:tblPr>
          <w:tblStyle w:val="TableGrid"/>
          <w:tblW w:w="0" w:type="nil"/>
          <w:tblLayout w:type="fixed"/>
          <w:tblLook w:val="06A0" w:firstRow="1" w:lastRow="0" w:firstColumn="1" w:lastColumn="0" w:noHBand="1" w:noVBand="1"/>
        </w:tblPr>
      </w:tblPrChange>
    </w:tblPr>
    <w:tblGrid>
      <w:gridCol w:w="3065"/>
      <w:gridCol w:w="3065"/>
      <w:gridCol w:w="3065"/>
      <w:tblGridChange w:id="2065">
        <w:tblGrid>
          <w:gridCol w:w="95"/>
          <w:gridCol w:w="2970"/>
          <w:gridCol w:w="95"/>
          <w:gridCol w:w="2970"/>
          <w:gridCol w:w="95"/>
          <w:gridCol w:w="2970"/>
          <w:gridCol w:w="95"/>
        </w:tblGrid>
      </w:tblGridChange>
    </w:tblGrid>
    <w:tr w:rsidR="5D9186BE" w14:paraId="3BEEEE98" w14:textId="77777777" w:rsidTr="5D9186BE">
      <w:trPr>
        <w:trHeight w:val="300"/>
        <w:trPrChange w:id="2066" w:author="Katie McGuinness" w:date="2024-09-23T11:54:00Z">
          <w:trPr>
            <w:gridBefore w:val="1"/>
            <w:trHeight w:val="300"/>
          </w:trPr>
        </w:trPrChange>
      </w:trPr>
      <w:tc>
        <w:tcPr>
          <w:tcW w:w="3065" w:type="dxa"/>
          <w:tcPrChange w:id="2067" w:author="Katie McGuinness" w:date="2024-09-23T11:54:00Z">
            <w:tcPr>
              <w:tcW w:w="3065" w:type="dxa"/>
              <w:gridSpan w:val="2"/>
            </w:tcPr>
          </w:tcPrChange>
        </w:tcPr>
        <w:p w14:paraId="3F5CAC53" w14:textId="7E237AF5" w:rsidR="5D9186BE" w:rsidRDefault="5D9186BE">
          <w:pPr>
            <w:pStyle w:val="Revision"/>
            <w:ind w:left="-115"/>
            <w:pPrChange w:id="2068" w:author="Katie McGuinness" w:date="2024-09-23T11:54:00Z">
              <w:pPr/>
            </w:pPrChange>
          </w:pPr>
        </w:p>
      </w:tc>
      <w:tc>
        <w:tcPr>
          <w:tcW w:w="3065" w:type="dxa"/>
          <w:tcPrChange w:id="2069" w:author="Katie McGuinness" w:date="2024-09-23T11:54:00Z">
            <w:tcPr>
              <w:tcW w:w="3065" w:type="dxa"/>
              <w:gridSpan w:val="2"/>
            </w:tcPr>
          </w:tcPrChange>
        </w:tcPr>
        <w:p w14:paraId="76408D33" w14:textId="4566A846" w:rsidR="5D9186BE" w:rsidRDefault="5D9186BE">
          <w:pPr>
            <w:pStyle w:val="Revision"/>
            <w:jc w:val="center"/>
            <w:pPrChange w:id="2070" w:author="Katie McGuinness" w:date="2024-09-23T11:54:00Z">
              <w:pPr/>
            </w:pPrChange>
          </w:pPr>
        </w:p>
      </w:tc>
      <w:tc>
        <w:tcPr>
          <w:tcW w:w="3065" w:type="dxa"/>
          <w:tcPrChange w:id="2071" w:author="Katie McGuinness" w:date="2024-09-23T11:54:00Z">
            <w:tcPr>
              <w:tcW w:w="3065" w:type="dxa"/>
              <w:gridSpan w:val="2"/>
            </w:tcPr>
          </w:tcPrChange>
        </w:tcPr>
        <w:p w14:paraId="18CE6A8B" w14:textId="0AB76716" w:rsidR="5D9186BE" w:rsidRDefault="5D9186BE">
          <w:pPr>
            <w:pStyle w:val="Revision"/>
            <w:ind w:right="-115"/>
            <w:jc w:val="right"/>
            <w:pPrChange w:id="2072" w:author="Katie McGuinness" w:date="2024-09-23T11:54:00Z">
              <w:pPr/>
            </w:pPrChange>
          </w:pPr>
        </w:p>
      </w:tc>
    </w:tr>
  </w:tbl>
  <w:p w14:paraId="4C92D60C" w14:textId="7021C2F9" w:rsidR="5D9186BE" w:rsidRDefault="5D9186BE">
    <w:pPr>
      <w:pStyle w:val="Revision"/>
      <w:pPrChange w:id="2073" w:author="Katie McGuinness" w:date="2024-09-23T11:54: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03"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504">
        <w:tblGrid>
          <w:gridCol w:w="95"/>
          <w:gridCol w:w="2900"/>
          <w:gridCol w:w="95"/>
          <w:gridCol w:w="2900"/>
          <w:gridCol w:w="95"/>
          <w:gridCol w:w="2900"/>
          <w:gridCol w:w="95"/>
        </w:tblGrid>
      </w:tblGridChange>
    </w:tblGrid>
    <w:tr w:rsidR="5D9186BE" w14:paraId="416E7610" w14:textId="77777777" w:rsidTr="5D9186BE">
      <w:trPr>
        <w:trHeight w:val="300"/>
        <w:trPrChange w:id="505" w:author="Katie McGuinness" w:date="2024-09-23T11:54:00Z">
          <w:trPr>
            <w:gridBefore w:val="1"/>
            <w:trHeight w:val="300"/>
          </w:trPr>
        </w:trPrChange>
      </w:trPr>
      <w:tc>
        <w:tcPr>
          <w:tcW w:w="2995" w:type="dxa"/>
          <w:tcPrChange w:id="506" w:author="Katie McGuinness" w:date="2024-09-23T11:54:00Z">
            <w:tcPr>
              <w:tcW w:w="2995" w:type="dxa"/>
              <w:gridSpan w:val="2"/>
            </w:tcPr>
          </w:tcPrChange>
        </w:tcPr>
        <w:p w14:paraId="2BAB4301" w14:textId="7EC6C828" w:rsidR="5D9186BE" w:rsidRDefault="5D9186BE">
          <w:pPr>
            <w:pStyle w:val="Revision"/>
            <w:ind w:left="-115"/>
            <w:pPrChange w:id="507" w:author="Katie McGuinness" w:date="2024-09-23T11:54:00Z">
              <w:pPr/>
            </w:pPrChange>
          </w:pPr>
        </w:p>
      </w:tc>
      <w:tc>
        <w:tcPr>
          <w:tcW w:w="2995" w:type="dxa"/>
          <w:tcPrChange w:id="508" w:author="Katie McGuinness" w:date="2024-09-23T11:54:00Z">
            <w:tcPr>
              <w:tcW w:w="2995" w:type="dxa"/>
              <w:gridSpan w:val="2"/>
            </w:tcPr>
          </w:tcPrChange>
        </w:tcPr>
        <w:p w14:paraId="6E4D26F2" w14:textId="4FA1E893" w:rsidR="5D9186BE" w:rsidRDefault="5D9186BE">
          <w:pPr>
            <w:pStyle w:val="Revision"/>
            <w:jc w:val="center"/>
            <w:pPrChange w:id="509" w:author="Katie McGuinness" w:date="2024-09-23T11:54:00Z">
              <w:pPr/>
            </w:pPrChange>
          </w:pPr>
        </w:p>
      </w:tc>
      <w:tc>
        <w:tcPr>
          <w:tcW w:w="2995" w:type="dxa"/>
          <w:tcPrChange w:id="510" w:author="Katie McGuinness" w:date="2024-09-23T11:54:00Z">
            <w:tcPr>
              <w:tcW w:w="2995" w:type="dxa"/>
              <w:gridSpan w:val="2"/>
            </w:tcPr>
          </w:tcPrChange>
        </w:tcPr>
        <w:p w14:paraId="5C8E9EDD" w14:textId="23AE9406" w:rsidR="5D9186BE" w:rsidRDefault="5D9186BE">
          <w:pPr>
            <w:pStyle w:val="Revision"/>
            <w:ind w:right="-115"/>
            <w:jc w:val="right"/>
            <w:pPrChange w:id="511" w:author="Katie McGuinness" w:date="2024-09-23T11:54:00Z">
              <w:pPr/>
            </w:pPrChange>
          </w:pPr>
        </w:p>
      </w:tc>
    </w:tr>
  </w:tbl>
  <w:p w14:paraId="3334862E" w14:textId="2083202C" w:rsidR="5D9186BE" w:rsidRDefault="5D9186BE">
    <w:pPr>
      <w:pStyle w:val="Revision"/>
      <w:pPrChange w:id="512" w:author="Katie McGuinness" w:date="2024-09-23T11:54:00Z">
        <w:pPr/>
      </w:pPrChang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8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083">
        <w:tblGrid>
          <w:gridCol w:w="95"/>
          <w:gridCol w:w="3025"/>
          <w:gridCol w:w="95"/>
          <w:gridCol w:w="3025"/>
          <w:gridCol w:w="95"/>
          <w:gridCol w:w="3025"/>
          <w:gridCol w:w="95"/>
        </w:tblGrid>
      </w:tblGridChange>
    </w:tblGrid>
    <w:tr w:rsidR="5D9186BE" w14:paraId="461F432F" w14:textId="77777777" w:rsidTr="5D9186BE">
      <w:trPr>
        <w:trHeight w:val="300"/>
        <w:trPrChange w:id="2084" w:author="Katie McGuinness" w:date="2024-09-23T11:54:00Z">
          <w:trPr>
            <w:gridBefore w:val="1"/>
            <w:trHeight w:val="300"/>
          </w:trPr>
        </w:trPrChange>
      </w:trPr>
      <w:tc>
        <w:tcPr>
          <w:tcW w:w="3120" w:type="dxa"/>
          <w:tcPrChange w:id="2085" w:author="Katie McGuinness" w:date="2024-09-23T11:54:00Z">
            <w:tcPr>
              <w:tcW w:w="3120" w:type="dxa"/>
              <w:gridSpan w:val="2"/>
            </w:tcPr>
          </w:tcPrChange>
        </w:tcPr>
        <w:p w14:paraId="20DFD08F" w14:textId="011541D0" w:rsidR="5D9186BE" w:rsidRDefault="5D9186BE">
          <w:pPr>
            <w:pStyle w:val="Revision"/>
            <w:ind w:left="-115"/>
            <w:pPrChange w:id="2086" w:author="Katie McGuinness" w:date="2024-09-23T11:54:00Z">
              <w:pPr/>
            </w:pPrChange>
          </w:pPr>
        </w:p>
      </w:tc>
      <w:tc>
        <w:tcPr>
          <w:tcW w:w="3120" w:type="dxa"/>
          <w:tcPrChange w:id="2087" w:author="Katie McGuinness" w:date="2024-09-23T11:54:00Z">
            <w:tcPr>
              <w:tcW w:w="3120" w:type="dxa"/>
              <w:gridSpan w:val="2"/>
            </w:tcPr>
          </w:tcPrChange>
        </w:tcPr>
        <w:p w14:paraId="71CA0E77" w14:textId="0DB0776F" w:rsidR="5D9186BE" w:rsidRDefault="5D9186BE">
          <w:pPr>
            <w:pStyle w:val="Revision"/>
            <w:jc w:val="center"/>
            <w:pPrChange w:id="2088" w:author="Katie McGuinness" w:date="2024-09-23T11:54:00Z">
              <w:pPr/>
            </w:pPrChange>
          </w:pPr>
        </w:p>
      </w:tc>
      <w:tc>
        <w:tcPr>
          <w:tcW w:w="3120" w:type="dxa"/>
          <w:tcPrChange w:id="2089" w:author="Katie McGuinness" w:date="2024-09-23T11:54:00Z">
            <w:tcPr>
              <w:tcW w:w="3120" w:type="dxa"/>
              <w:gridSpan w:val="2"/>
            </w:tcPr>
          </w:tcPrChange>
        </w:tcPr>
        <w:p w14:paraId="5EA41095" w14:textId="13F983AA" w:rsidR="5D9186BE" w:rsidRDefault="5D9186BE">
          <w:pPr>
            <w:pStyle w:val="Revision"/>
            <w:ind w:right="-115"/>
            <w:jc w:val="right"/>
            <w:pPrChange w:id="2090" w:author="Katie McGuinness" w:date="2024-09-23T11:54:00Z">
              <w:pPr/>
            </w:pPrChange>
          </w:pPr>
        </w:p>
      </w:tc>
    </w:tr>
  </w:tbl>
  <w:p w14:paraId="12AECD8B" w14:textId="21A5E4EF" w:rsidR="5D9186BE" w:rsidRDefault="5D9186BE">
    <w:pPr>
      <w:pStyle w:val="Revision"/>
      <w:pPrChange w:id="2091" w:author="Katie McGuinness" w:date="2024-09-23T11:54:00Z">
        <w:pPr/>
      </w:pPrChang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096"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097">
        <w:tblGrid>
          <w:gridCol w:w="95"/>
          <w:gridCol w:w="3025"/>
          <w:gridCol w:w="95"/>
          <w:gridCol w:w="3025"/>
          <w:gridCol w:w="95"/>
          <w:gridCol w:w="3025"/>
          <w:gridCol w:w="95"/>
        </w:tblGrid>
      </w:tblGridChange>
    </w:tblGrid>
    <w:tr w:rsidR="5D9186BE" w14:paraId="6BE33A2D" w14:textId="77777777" w:rsidTr="5D9186BE">
      <w:trPr>
        <w:trHeight w:val="300"/>
        <w:trPrChange w:id="2098" w:author="Katie McGuinness" w:date="2024-09-23T11:54:00Z">
          <w:trPr>
            <w:gridBefore w:val="1"/>
            <w:trHeight w:val="300"/>
          </w:trPr>
        </w:trPrChange>
      </w:trPr>
      <w:tc>
        <w:tcPr>
          <w:tcW w:w="3120" w:type="dxa"/>
          <w:tcPrChange w:id="2099" w:author="Katie McGuinness" w:date="2024-09-23T11:54:00Z">
            <w:tcPr>
              <w:tcW w:w="3120" w:type="dxa"/>
              <w:gridSpan w:val="2"/>
            </w:tcPr>
          </w:tcPrChange>
        </w:tcPr>
        <w:p w14:paraId="1184114E" w14:textId="76C5B119" w:rsidR="5D9186BE" w:rsidRDefault="5D9186BE">
          <w:pPr>
            <w:pStyle w:val="Revision"/>
            <w:ind w:left="-115"/>
            <w:pPrChange w:id="2100" w:author="Katie McGuinness" w:date="2024-09-23T11:54:00Z">
              <w:pPr/>
            </w:pPrChange>
          </w:pPr>
        </w:p>
      </w:tc>
      <w:tc>
        <w:tcPr>
          <w:tcW w:w="3120" w:type="dxa"/>
          <w:tcPrChange w:id="2101" w:author="Katie McGuinness" w:date="2024-09-23T11:54:00Z">
            <w:tcPr>
              <w:tcW w:w="3120" w:type="dxa"/>
              <w:gridSpan w:val="2"/>
            </w:tcPr>
          </w:tcPrChange>
        </w:tcPr>
        <w:p w14:paraId="1BB83BF9" w14:textId="13AF7F33" w:rsidR="5D9186BE" w:rsidRDefault="5D9186BE">
          <w:pPr>
            <w:pStyle w:val="Revision"/>
            <w:jc w:val="center"/>
            <w:pPrChange w:id="2102" w:author="Katie McGuinness" w:date="2024-09-23T11:54:00Z">
              <w:pPr/>
            </w:pPrChange>
          </w:pPr>
        </w:p>
      </w:tc>
      <w:tc>
        <w:tcPr>
          <w:tcW w:w="3120" w:type="dxa"/>
          <w:tcPrChange w:id="2103" w:author="Katie McGuinness" w:date="2024-09-23T11:54:00Z">
            <w:tcPr>
              <w:tcW w:w="3120" w:type="dxa"/>
              <w:gridSpan w:val="2"/>
            </w:tcPr>
          </w:tcPrChange>
        </w:tcPr>
        <w:p w14:paraId="4D11F47E" w14:textId="478C54D6" w:rsidR="5D9186BE" w:rsidRDefault="5D9186BE">
          <w:pPr>
            <w:pStyle w:val="Revision"/>
            <w:ind w:right="-115"/>
            <w:jc w:val="right"/>
            <w:pPrChange w:id="2104" w:author="Katie McGuinness" w:date="2024-09-23T11:54:00Z">
              <w:pPr/>
            </w:pPrChange>
          </w:pPr>
        </w:p>
      </w:tc>
    </w:tr>
  </w:tbl>
  <w:p w14:paraId="5E4C3327" w14:textId="0B7C5EBF" w:rsidR="5D9186BE" w:rsidRDefault="5D9186BE">
    <w:pPr>
      <w:pStyle w:val="Revision"/>
      <w:pPrChange w:id="2105" w:author="Katie McGuinness" w:date="2024-09-23T11:54:00Z">
        <w:pPr/>
      </w:pPrChang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10"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11">
        <w:tblGrid>
          <w:gridCol w:w="95"/>
          <w:gridCol w:w="3025"/>
          <w:gridCol w:w="95"/>
          <w:gridCol w:w="3025"/>
          <w:gridCol w:w="95"/>
          <w:gridCol w:w="3025"/>
          <w:gridCol w:w="95"/>
        </w:tblGrid>
      </w:tblGridChange>
    </w:tblGrid>
    <w:tr w:rsidR="5D9186BE" w14:paraId="43E872B5" w14:textId="77777777" w:rsidTr="5D9186BE">
      <w:trPr>
        <w:trHeight w:val="300"/>
        <w:trPrChange w:id="2112" w:author="Katie McGuinness" w:date="2024-09-23T11:54:00Z">
          <w:trPr>
            <w:gridBefore w:val="1"/>
            <w:trHeight w:val="300"/>
          </w:trPr>
        </w:trPrChange>
      </w:trPr>
      <w:tc>
        <w:tcPr>
          <w:tcW w:w="3120" w:type="dxa"/>
          <w:tcPrChange w:id="2113" w:author="Katie McGuinness" w:date="2024-09-23T11:54:00Z">
            <w:tcPr>
              <w:tcW w:w="3120" w:type="dxa"/>
              <w:gridSpan w:val="2"/>
            </w:tcPr>
          </w:tcPrChange>
        </w:tcPr>
        <w:p w14:paraId="49EC5732" w14:textId="72B3A2F1" w:rsidR="5D9186BE" w:rsidRDefault="5D9186BE">
          <w:pPr>
            <w:pStyle w:val="Revision"/>
            <w:ind w:left="-115"/>
            <w:pPrChange w:id="2114" w:author="Katie McGuinness" w:date="2024-09-23T11:54:00Z">
              <w:pPr/>
            </w:pPrChange>
          </w:pPr>
        </w:p>
      </w:tc>
      <w:tc>
        <w:tcPr>
          <w:tcW w:w="3120" w:type="dxa"/>
          <w:tcPrChange w:id="2115" w:author="Katie McGuinness" w:date="2024-09-23T11:54:00Z">
            <w:tcPr>
              <w:tcW w:w="3120" w:type="dxa"/>
              <w:gridSpan w:val="2"/>
            </w:tcPr>
          </w:tcPrChange>
        </w:tcPr>
        <w:p w14:paraId="020636C0" w14:textId="5DF45AE1" w:rsidR="5D9186BE" w:rsidRDefault="5D9186BE">
          <w:pPr>
            <w:pStyle w:val="Revision"/>
            <w:jc w:val="center"/>
            <w:pPrChange w:id="2116" w:author="Katie McGuinness" w:date="2024-09-23T11:54:00Z">
              <w:pPr/>
            </w:pPrChange>
          </w:pPr>
        </w:p>
      </w:tc>
      <w:tc>
        <w:tcPr>
          <w:tcW w:w="3120" w:type="dxa"/>
          <w:tcPrChange w:id="2117" w:author="Katie McGuinness" w:date="2024-09-23T11:54:00Z">
            <w:tcPr>
              <w:tcW w:w="3120" w:type="dxa"/>
              <w:gridSpan w:val="2"/>
            </w:tcPr>
          </w:tcPrChange>
        </w:tcPr>
        <w:p w14:paraId="7F717663" w14:textId="3A8B17AE" w:rsidR="5D9186BE" w:rsidRDefault="5D9186BE">
          <w:pPr>
            <w:pStyle w:val="Revision"/>
            <w:ind w:right="-115"/>
            <w:jc w:val="right"/>
            <w:pPrChange w:id="2118" w:author="Katie McGuinness" w:date="2024-09-23T11:54:00Z">
              <w:pPr/>
            </w:pPrChange>
          </w:pPr>
        </w:p>
      </w:tc>
    </w:tr>
  </w:tbl>
  <w:p w14:paraId="5BCF25CB" w14:textId="1A59CD8B" w:rsidR="5D9186BE" w:rsidRDefault="5D9186BE">
    <w:pPr>
      <w:pStyle w:val="Revision"/>
      <w:pPrChange w:id="2119" w:author="Katie McGuinness" w:date="2024-09-23T11:54:00Z">
        <w:pPr/>
      </w:pPrChang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2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23">
        <w:tblGrid>
          <w:gridCol w:w="95"/>
          <w:gridCol w:w="3025"/>
          <w:gridCol w:w="95"/>
          <w:gridCol w:w="3025"/>
          <w:gridCol w:w="95"/>
          <w:gridCol w:w="3025"/>
          <w:gridCol w:w="95"/>
        </w:tblGrid>
      </w:tblGridChange>
    </w:tblGrid>
    <w:tr w:rsidR="5D9186BE" w14:paraId="096D4782" w14:textId="77777777" w:rsidTr="5D9186BE">
      <w:trPr>
        <w:trHeight w:val="300"/>
        <w:trPrChange w:id="2124" w:author="Katie McGuinness" w:date="2024-09-23T11:54:00Z">
          <w:trPr>
            <w:gridBefore w:val="1"/>
            <w:trHeight w:val="300"/>
          </w:trPr>
        </w:trPrChange>
      </w:trPr>
      <w:tc>
        <w:tcPr>
          <w:tcW w:w="3120" w:type="dxa"/>
          <w:tcPrChange w:id="2125" w:author="Katie McGuinness" w:date="2024-09-23T11:54:00Z">
            <w:tcPr>
              <w:tcW w:w="3120" w:type="dxa"/>
              <w:gridSpan w:val="2"/>
            </w:tcPr>
          </w:tcPrChange>
        </w:tcPr>
        <w:p w14:paraId="7CA4E3D4" w14:textId="55B67A41" w:rsidR="5D9186BE" w:rsidRDefault="5D9186BE">
          <w:pPr>
            <w:pStyle w:val="Revision"/>
            <w:ind w:left="-115"/>
            <w:pPrChange w:id="2126" w:author="Katie McGuinness" w:date="2024-09-23T11:54:00Z">
              <w:pPr/>
            </w:pPrChange>
          </w:pPr>
        </w:p>
      </w:tc>
      <w:tc>
        <w:tcPr>
          <w:tcW w:w="3120" w:type="dxa"/>
          <w:tcPrChange w:id="2127" w:author="Katie McGuinness" w:date="2024-09-23T11:54:00Z">
            <w:tcPr>
              <w:tcW w:w="3120" w:type="dxa"/>
              <w:gridSpan w:val="2"/>
            </w:tcPr>
          </w:tcPrChange>
        </w:tcPr>
        <w:p w14:paraId="4594EF3A" w14:textId="496B4900" w:rsidR="5D9186BE" w:rsidRDefault="5D9186BE">
          <w:pPr>
            <w:pStyle w:val="Revision"/>
            <w:jc w:val="center"/>
            <w:pPrChange w:id="2128" w:author="Katie McGuinness" w:date="2024-09-23T11:54:00Z">
              <w:pPr/>
            </w:pPrChange>
          </w:pPr>
        </w:p>
      </w:tc>
      <w:tc>
        <w:tcPr>
          <w:tcW w:w="3120" w:type="dxa"/>
          <w:tcPrChange w:id="2129" w:author="Katie McGuinness" w:date="2024-09-23T11:54:00Z">
            <w:tcPr>
              <w:tcW w:w="3120" w:type="dxa"/>
              <w:gridSpan w:val="2"/>
            </w:tcPr>
          </w:tcPrChange>
        </w:tcPr>
        <w:p w14:paraId="2A816BE6" w14:textId="519DF3D4" w:rsidR="5D9186BE" w:rsidRDefault="5D9186BE">
          <w:pPr>
            <w:pStyle w:val="Revision"/>
            <w:ind w:right="-115"/>
            <w:jc w:val="right"/>
            <w:pPrChange w:id="2130" w:author="Katie McGuinness" w:date="2024-09-23T11:54:00Z">
              <w:pPr/>
            </w:pPrChange>
          </w:pPr>
        </w:p>
      </w:tc>
    </w:tr>
  </w:tbl>
  <w:p w14:paraId="2CA66A05" w14:textId="75D7634C" w:rsidR="5D9186BE" w:rsidRDefault="5D9186BE">
    <w:pPr>
      <w:pStyle w:val="Revision"/>
      <w:pPrChange w:id="2131" w:author="Katie McGuinness" w:date="2024-09-23T11:54:00Z">
        <w:pPr/>
      </w:pPrChang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35"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36">
        <w:tblGrid>
          <w:gridCol w:w="95"/>
          <w:gridCol w:w="3025"/>
          <w:gridCol w:w="95"/>
          <w:gridCol w:w="3025"/>
          <w:gridCol w:w="95"/>
          <w:gridCol w:w="3025"/>
          <w:gridCol w:w="95"/>
        </w:tblGrid>
      </w:tblGridChange>
    </w:tblGrid>
    <w:tr w:rsidR="5D9186BE" w14:paraId="556FD13B" w14:textId="77777777" w:rsidTr="5D9186BE">
      <w:trPr>
        <w:trHeight w:val="300"/>
        <w:trPrChange w:id="2137" w:author="Katie McGuinness" w:date="2024-09-23T11:54:00Z">
          <w:trPr>
            <w:gridBefore w:val="1"/>
            <w:trHeight w:val="300"/>
          </w:trPr>
        </w:trPrChange>
      </w:trPr>
      <w:tc>
        <w:tcPr>
          <w:tcW w:w="3120" w:type="dxa"/>
          <w:tcPrChange w:id="2138" w:author="Katie McGuinness" w:date="2024-09-23T11:54:00Z">
            <w:tcPr>
              <w:tcW w:w="3120" w:type="dxa"/>
              <w:gridSpan w:val="2"/>
            </w:tcPr>
          </w:tcPrChange>
        </w:tcPr>
        <w:p w14:paraId="2E827E8D" w14:textId="0D8542ED" w:rsidR="5D9186BE" w:rsidRDefault="5D9186BE">
          <w:pPr>
            <w:pStyle w:val="Revision"/>
            <w:ind w:left="-115"/>
            <w:pPrChange w:id="2139" w:author="Katie McGuinness" w:date="2024-09-23T11:54:00Z">
              <w:pPr/>
            </w:pPrChange>
          </w:pPr>
        </w:p>
      </w:tc>
      <w:tc>
        <w:tcPr>
          <w:tcW w:w="3120" w:type="dxa"/>
          <w:tcPrChange w:id="2140" w:author="Katie McGuinness" w:date="2024-09-23T11:54:00Z">
            <w:tcPr>
              <w:tcW w:w="3120" w:type="dxa"/>
              <w:gridSpan w:val="2"/>
            </w:tcPr>
          </w:tcPrChange>
        </w:tcPr>
        <w:p w14:paraId="69AB70B6" w14:textId="4AD9A438" w:rsidR="5D9186BE" w:rsidRDefault="5D9186BE">
          <w:pPr>
            <w:pStyle w:val="Revision"/>
            <w:jc w:val="center"/>
            <w:pPrChange w:id="2141" w:author="Katie McGuinness" w:date="2024-09-23T11:54:00Z">
              <w:pPr/>
            </w:pPrChange>
          </w:pPr>
        </w:p>
      </w:tc>
      <w:tc>
        <w:tcPr>
          <w:tcW w:w="3120" w:type="dxa"/>
          <w:tcPrChange w:id="2142" w:author="Katie McGuinness" w:date="2024-09-23T11:54:00Z">
            <w:tcPr>
              <w:tcW w:w="3120" w:type="dxa"/>
              <w:gridSpan w:val="2"/>
            </w:tcPr>
          </w:tcPrChange>
        </w:tcPr>
        <w:p w14:paraId="4D307766" w14:textId="64F1C83A" w:rsidR="5D9186BE" w:rsidRDefault="5D9186BE">
          <w:pPr>
            <w:pStyle w:val="Revision"/>
            <w:ind w:right="-115"/>
            <w:jc w:val="right"/>
            <w:pPrChange w:id="2143" w:author="Katie McGuinness" w:date="2024-09-23T11:54:00Z">
              <w:pPr/>
            </w:pPrChange>
          </w:pPr>
        </w:p>
      </w:tc>
    </w:tr>
  </w:tbl>
  <w:p w14:paraId="1E90F784" w14:textId="45EFD6C1" w:rsidR="5D9186BE" w:rsidRDefault="5D9186BE">
    <w:pPr>
      <w:pStyle w:val="Revision"/>
      <w:pPrChange w:id="2144" w:author="Katie McGuinness" w:date="2024-09-23T11:54:00Z">
        <w:pPr/>
      </w:pPrChang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5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53">
        <w:tblGrid>
          <w:gridCol w:w="95"/>
          <w:gridCol w:w="3025"/>
          <w:gridCol w:w="95"/>
          <w:gridCol w:w="3025"/>
          <w:gridCol w:w="95"/>
          <w:gridCol w:w="3025"/>
          <w:gridCol w:w="95"/>
        </w:tblGrid>
      </w:tblGridChange>
    </w:tblGrid>
    <w:tr w:rsidR="5D9186BE" w14:paraId="1C718DC4" w14:textId="77777777" w:rsidTr="5D9186BE">
      <w:trPr>
        <w:trHeight w:val="300"/>
        <w:trPrChange w:id="2154" w:author="Katie McGuinness" w:date="2024-09-23T11:54:00Z">
          <w:trPr>
            <w:gridBefore w:val="1"/>
            <w:trHeight w:val="300"/>
          </w:trPr>
        </w:trPrChange>
      </w:trPr>
      <w:tc>
        <w:tcPr>
          <w:tcW w:w="3120" w:type="dxa"/>
          <w:tcPrChange w:id="2155" w:author="Katie McGuinness" w:date="2024-09-23T11:54:00Z">
            <w:tcPr>
              <w:tcW w:w="3120" w:type="dxa"/>
              <w:gridSpan w:val="2"/>
            </w:tcPr>
          </w:tcPrChange>
        </w:tcPr>
        <w:p w14:paraId="62334B8C" w14:textId="71011C1E" w:rsidR="5D9186BE" w:rsidRDefault="5D9186BE">
          <w:pPr>
            <w:pStyle w:val="Revision"/>
            <w:ind w:left="-115"/>
            <w:pPrChange w:id="2156" w:author="Katie McGuinness" w:date="2024-09-23T11:54:00Z">
              <w:pPr/>
            </w:pPrChange>
          </w:pPr>
        </w:p>
      </w:tc>
      <w:tc>
        <w:tcPr>
          <w:tcW w:w="3120" w:type="dxa"/>
          <w:tcPrChange w:id="2157" w:author="Katie McGuinness" w:date="2024-09-23T11:54:00Z">
            <w:tcPr>
              <w:tcW w:w="3120" w:type="dxa"/>
              <w:gridSpan w:val="2"/>
            </w:tcPr>
          </w:tcPrChange>
        </w:tcPr>
        <w:p w14:paraId="3D94C42F" w14:textId="4D22F957" w:rsidR="5D9186BE" w:rsidRDefault="5D9186BE">
          <w:pPr>
            <w:pStyle w:val="Revision"/>
            <w:jc w:val="center"/>
            <w:pPrChange w:id="2158" w:author="Katie McGuinness" w:date="2024-09-23T11:54:00Z">
              <w:pPr/>
            </w:pPrChange>
          </w:pPr>
        </w:p>
      </w:tc>
      <w:tc>
        <w:tcPr>
          <w:tcW w:w="3120" w:type="dxa"/>
          <w:tcPrChange w:id="2159" w:author="Katie McGuinness" w:date="2024-09-23T11:54:00Z">
            <w:tcPr>
              <w:tcW w:w="3120" w:type="dxa"/>
              <w:gridSpan w:val="2"/>
            </w:tcPr>
          </w:tcPrChange>
        </w:tcPr>
        <w:p w14:paraId="4638F6F6" w14:textId="17BFD541" w:rsidR="5D9186BE" w:rsidRDefault="5D9186BE">
          <w:pPr>
            <w:pStyle w:val="Revision"/>
            <w:ind w:right="-115"/>
            <w:jc w:val="right"/>
            <w:pPrChange w:id="2160" w:author="Katie McGuinness" w:date="2024-09-23T11:54:00Z">
              <w:pPr/>
            </w:pPrChange>
          </w:pPr>
        </w:p>
      </w:tc>
    </w:tr>
  </w:tbl>
  <w:p w14:paraId="5895D6A5" w14:textId="2C6C77D4" w:rsidR="5D9186BE" w:rsidRDefault="5D9186BE">
    <w:pPr>
      <w:pStyle w:val="Revision"/>
      <w:pPrChange w:id="2161" w:author="Katie McGuinness" w:date="2024-09-23T11:54:00Z">
        <w:pPr/>
      </w:pPrChang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62"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63">
        <w:tblGrid>
          <w:gridCol w:w="95"/>
          <w:gridCol w:w="3025"/>
          <w:gridCol w:w="95"/>
          <w:gridCol w:w="3025"/>
          <w:gridCol w:w="95"/>
          <w:gridCol w:w="3025"/>
          <w:gridCol w:w="95"/>
        </w:tblGrid>
      </w:tblGridChange>
    </w:tblGrid>
    <w:tr w:rsidR="5D9186BE" w14:paraId="764874AC" w14:textId="77777777" w:rsidTr="5D9186BE">
      <w:trPr>
        <w:trHeight w:val="300"/>
        <w:trPrChange w:id="2164" w:author="Katie McGuinness" w:date="2024-09-23T11:54:00Z">
          <w:trPr>
            <w:gridBefore w:val="1"/>
            <w:trHeight w:val="300"/>
          </w:trPr>
        </w:trPrChange>
      </w:trPr>
      <w:tc>
        <w:tcPr>
          <w:tcW w:w="3120" w:type="dxa"/>
          <w:tcPrChange w:id="2165" w:author="Katie McGuinness" w:date="2024-09-23T11:54:00Z">
            <w:tcPr>
              <w:tcW w:w="3120" w:type="dxa"/>
              <w:gridSpan w:val="2"/>
            </w:tcPr>
          </w:tcPrChange>
        </w:tcPr>
        <w:p w14:paraId="73030612" w14:textId="75C90DE1" w:rsidR="5D9186BE" w:rsidRDefault="5D9186BE">
          <w:pPr>
            <w:pStyle w:val="Revision"/>
            <w:ind w:left="-115"/>
            <w:pPrChange w:id="2166" w:author="Katie McGuinness" w:date="2024-09-23T11:54:00Z">
              <w:pPr/>
            </w:pPrChange>
          </w:pPr>
        </w:p>
      </w:tc>
      <w:tc>
        <w:tcPr>
          <w:tcW w:w="3120" w:type="dxa"/>
          <w:tcPrChange w:id="2167" w:author="Katie McGuinness" w:date="2024-09-23T11:54:00Z">
            <w:tcPr>
              <w:tcW w:w="3120" w:type="dxa"/>
              <w:gridSpan w:val="2"/>
            </w:tcPr>
          </w:tcPrChange>
        </w:tcPr>
        <w:p w14:paraId="39B7CCCC" w14:textId="4B5674B7" w:rsidR="5D9186BE" w:rsidRDefault="5D9186BE">
          <w:pPr>
            <w:pStyle w:val="Revision"/>
            <w:jc w:val="center"/>
            <w:pPrChange w:id="2168" w:author="Katie McGuinness" w:date="2024-09-23T11:54:00Z">
              <w:pPr/>
            </w:pPrChange>
          </w:pPr>
        </w:p>
      </w:tc>
      <w:tc>
        <w:tcPr>
          <w:tcW w:w="3120" w:type="dxa"/>
          <w:tcPrChange w:id="2169" w:author="Katie McGuinness" w:date="2024-09-23T11:54:00Z">
            <w:tcPr>
              <w:tcW w:w="3120" w:type="dxa"/>
              <w:gridSpan w:val="2"/>
            </w:tcPr>
          </w:tcPrChange>
        </w:tcPr>
        <w:p w14:paraId="79758AAE" w14:textId="40C7E2B9" w:rsidR="5D9186BE" w:rsidRDefault="5D9186BE">
          <w:pPr>
            <w:pStyle w:val="Revision"/>
            <w:ind w:right="-115"/>
            <w:jc w:val="right"/>
            <w:pPrChange w:id="2170" w:author="Katie McGuinness" w:date="2024-09-23T11:54:00Z">
              <w:pPr/>
            </w:pPrChange>
          </w:pPr>
        </w:p>
      </w:tc>
    </w:tr>
  </w:tbl>
  <w:p w14:paraId="2800A6B9" w14:textId="23117A80" w:rsidR="5D9186BE" w:rsidRDefault="5D9186BE">
    <w:pPr>
      <w:pStyle w:val="Revision"/>
      <w:pPrChange w:id="2171" w:author="Katie McGuinness" w:date="2024-09-23T11:54:00Z">
        <w:pPr/>
      </w:pPrChang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175"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176">
        <w:tblGrid>
          <w:gridCol w:w="95"/>
          <w:gridCol w:w="3025"/>
          <w:gridCol w:w="95"/>
          <w:gridCol w:w="3025"/>
          <w:gridCol w:w="95"/>
          <w:gridCol w:w="3025"/>
          <w:gridCol w:w="95"/>
        </w:tblGrid>
      </w:tblGridChange>
    </w:tblGrid>
    <w:tr w:rsidR="5D9186BE" w14:paraId="1C305724" w14:textId="77777777" w:rsidTr="5D9186BE">
      <w:trPr>
        <w:trHeight w:val="300"/>
        <w:trPrChange w:id="2177" w:author="Katie McGuinness" w:date="2024-09-23T11:54:00Z">
          <w:trPr>
            <w:gridBefore w:val="1"/>
            <w:trHeight w:val="300"/>
          </w:trPr>
        </w:trPrChange>
      </w:trPr>
      <w:tc>
        <w:tcPr>
          <w:tcW w:w="3120" w:type="dxa"/>
          <w:tcPrChange w:id="2178" w:author="Katie McGuinness" w:date="2024-09-23T11:54:00Z">
            <w:tcPr>
              <w:tcW w:w="3120" w:type="dxa"/>
              <w:gridSpan w:val="2"/>
            </w:tcPr>
          </w:tcPrChange>
        </w:tcPr>
        <w:p w14:paraId="2C87B83D" w14:textId="05BBEE6B" w:rsidR="5D9186BE" w:rsidRDefault="5D9186BE">
          <w:pPr>
            <w:pStyle w:val="Revision"/>
            <w:ind w:left="-115"/>
            <w:pPrChange w:id="2179" w:author="Katie McGuinness" w:date="2024-09-23T11:54:00Z">
              <w:pPr/>
            </w:pPrChange>
          </w:pPr>
        </w:p>
      </w:tc>
      <w:tc>
        <w:tcPr>
          <w:tcW w:w="3120" w:type="dxa"/>
          <w:tcPrChange w:id="2180" w:author="Katie McGuinness" w:date="2024-09-23T11:54:00Z">
            <w:tcPr>
              <w:tcW w:w="3120" w:type="dxa"/>
              <w:gridSpan w:val="2"/>
            </w:tcPr>
          </w:tcPrChange>
        </w:tcPr>
        <w:p w14:paraId="05DDF737" w14:textId="796DB9CF" w:rsidR="5D9186BE" w:rsidRDefault="5D9186BE">
          <w:pPr>
            <w:pStyle w:val="Revision"/>
            <w:jc w:val="center"/>
            <w:pPrChange w:id="2181" w:author="Katie McGuinness" w:date="2024-09-23T11:54:00Z">
              <w:pPr/>
            </w:pPrChange>
          </w:pPr>
        </w:p>
      </w:tc>
      <w:tc>
        <w:tcPr>
          <w:tcW w:w="3120" w:type="dxa"/>
          <w:tcPrChange w:id="2182" w:author="Katie McGuinness" w:date="2024-09-23T11:54:00Z">
            <w:tcPr>
              <w:tcW w:w="3120" w:type="dxa"/>
              <w:gridSpan w:val="2"/>
            </w:tcPr>
          </w:tcPrChange>
        </w:tcPr>
        <w:p w14:paraId="0B14E9FA" w14:textId="1D466C31" w:rsidR="5D9186BE" w:rsidRDefault="5D9186BE">
          <w:pPr>
            <w:pStyle w:val="Revision"/>
            <w:ind w:right="-115"/>
            <w:jc w:val="right"/>
            <w:pPrChange w:id="2183" w:author="Katie McGuinness" w:date="2024-09-23T11:54:00Z">
              <w:pPr/>
            </w:pPrChange>
          </w:pPr>
        </w:p>
      </w:tc>
    </w:tr>
  </w:tbl>
  <w:p w14:paraId="7AD953D0" w14:textId="77A26A0F" w:rsidR="5D9186BE" w:rsidRDefault="5D9186BE">
    <w:pPr>
      <w:pStyle w:val="Revision"/>
      <w:pPrChange w:id="2184" w:author="Katie McGuinness" w:date="2024-09-23T11:54:00Z">
        <w:pPr/>
      </w:pPrChange>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20"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221">
        <w:tblGrid>
          <w:gridCol w:w="95"/>
          <w:gridCol w:w="3025"/>
          <w:gridCol w:w="95"/>
          <w:gridCol w:w="3025"/>
          <w:gridCol w:w="95"/>
          <w:gridCol w:w="3025"/>
          <w:gridCol w:w="95"/>
        </w:tblGrid>
      </w:tblGridChange>
    </w:tblGrid>
    <w:tr w:rsidR="5D9186BE" w14:paraId="411704E3" w14:textId="77777777" w:rsidTr="5D9186BE">
      <w:trPr>
        <w:trHeight w:val="300"/>
        <w:trPrChange w:id="2222" w:author="Katie McGuinness" w:date="2024-09-23T11:54:00Z">
          <w:trPr>
            <w:gridBefore w:val="1"/>
            <w:trHeight w:val="300"/>
          </w:trPr>
        </w:trPrChange>
      </w:trPr>
      <w:tc>
        <w:tcPr>
          <w:tcW w:w="3120" w:type="dxa"/>
          <w:tcPrChange w:id="2223" w:author="Katie McGuinness" w:date="2024-09-23T11:54:00Z">
            <w:tcPr>
              <w:tcW w:w="3120" w:type="dxa"/>
              <w:gridSpan w:val="2"/>
            </w:tcPr>
          </w:tcPrChange>
        </w:tcPr>
        <w:p w14:paraId="1E054C31" w14:textId="3F6B84C1" w:rsidR="5D9186BE" w:rsidRDefault="5D9186BE">
          <w:pPr>
            <w:pStyle w:val="Revision"/>
            <w:ind w:left="-115"/>
            <w:pPrChange w:id="2224" w:author="Katie McGuinness" w:date="2024-09-23T11:54:00Z">
              <w:pPr/>
            </w:pPrChange>
          </w:pPr>
        </w:p>
      </w:tc>
      <w:tc>
        <w:tcPr>
          <w:tcW w:w="3120" w:type="dxa"/>
          <w:tcPrChange w:id="2225" w:author="Katie McGuinness" w:date="2024-09-23T11:54:00Z">
            <w:tcPr>
              <w:tcW w:w="3120" w:type="dxa"/>
              <w:gridSpan w:val="2"/>
            </w:tcPr>
          </w:tcPrChange>
        </w:tcPr>
        <w:p w14:paraId="470E5CBA" w14:textId="0155A9C6" w:rsidR="5D9186BE" w:rsidRDefault="5D9186BE">
          <w:pPr>
            <w:pStyle w:val="Revision"/>
            <w:jc w:val="center"/>
            <w:pPrChange w:id="2226" w:author="Katie McGuinness" w:date="2024-09-23T11:54:00Z">
              <w:pPr/>
            </w:pPrChange>
          </w:pPr>
        </w:p>
      </w:tc>
      <w:tc>
        <w:tcPr>
          <w:tcW w:w="3120" w:type="dxa"/>
          <w:tcPrChange w:id="2227" w:author="Katie McGuinness" w:date="2024-09-23T11:54:00Z">
            <w:tcPr>
              <w:tcW w:w="3120" w:type="dxa"/>
              <w:gridSpan w:val="2"/>
            </w:tcPr>
          </w:tcPrChange>
        </w:tcPr>
        <w:p w14:paraId="7D7DB142" w14:textId="505964E0" w:rsidR="5D9186BE" w:rsidRDefault="5D9186BE">
          <w:pPr>
            <w:pStyle w:val="Revision"/>
            <w:ind w:right="-115"/>
            <w:jc w:val="right"/>
            <w:pPrChange w:id="2228" w:author="Katie McGuinness" w:date="2024-09-23T11:54:00Z">
              <w:pPr/>
            </w:pPrChange>
          </w:pPr>
        </w:p>
      </w:tc>
    </w:tr>
  </w:tbl>
  <w:p w14:paraId="54FDD8C9" w14:textId="6A6AE0BD" w:rsidR="5D9186BE" w:rsidRDefault="5D9186BE">
    <w:pPr>
      <w:pStyle w:val="Revision"/>
      <w:pPrChange w:id="2229" w:author="Katie McGuinness" w:date="2024-09-23T11:54:00Z">
        <w:pPr/>
      </w:pPrChange>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30" w:author="Katie McGuinness" w:date="2024-09-23T11:54:00Z">
        <w:tblPr>
          <w:tblStyle w:val="TableGrid"/>
          <w:tblW w:w="0" w:type="nil"/>
          <w:tblLayout w:type="fixed"/>
          <w:tblLook w:val="06A0" w:firstRow="1" w:lastRow="0" w:firstColumn="1" w:lastColumn="0" w:noHBand="1" w:noVBand="1"/>
        </w:tblPr>
      </w:tblPrChange>
    </w:tblPr>
    <w:tblGrid>
      <w:gridCol w:w="3120"/>
      <w:gridCol w:w="3120"/>
      <w:gridCol w:w="3120"/>
      <w:tblGridChange w:id="2231">
        <w:tblGrid>
          <w:gridCol w:w="95"/>
          <w:gridCol w:w="3025"/>
          <w:gridCol w:w="95"/>
          <w:gridCol w:w="3025"/>
          <w:gridCol w:w="95"/>
          <w:gridCol w:w="3025"/>
          <w:gridCol w:w="95"/>
        </w:tblGrid>
      </w:tblGridChange>
    </w:tblGrid>
    <w:tr w:rsidR="5D9186BE" w14:paraId="444A5D4A" w14:textId="77777777" w:rsidTr="5D9186BE">
      <w:trPr>
        <w:trHeight w:val="300"/>
        <w:trPrChange w:id="2232" w:author="Katie McGuinness" w:date="2024-09-23T11:54:00Z">
          <w:trPr>
            <w:gridBefore w:val="1"/>
            <w:trHeight w:val="300"/>
          </w:trPr>
        </w:trPrChange>
      </w:trPr>
      <w:tc>
        <w:tcPr>
          <w:tcW w:w="3120" w:type="dxa"/>
          <w:tcPrChange w:id="2233" w:author="Katie McGuinness" w:date="2024-09-23T11:54:00Z">
            <w:tcPr>
              <w:tcW w:w="3120" w:type="dxa"/>
              <w:gridSpan w:val="2"/>
            </w:tcPr>
          </w:tcPrChange>
        </w:tcPr>
        <w:p w14:paraId="48E7E90F" w14:textId="7B3071EF" w:rsidR="5D9186BE" w:rsidRDefault="5D9186BE">
          <w:pPr>
            <w:pStyle w:val="Revision"/>
            <w:ind w:left="-115"/>
            <w:pPrChange w:id="2234" w:author="Katie McGuinness" w:date="2024-09-23T11:54:00Z">
              <w:pPr/>
            </w:pPrChange>
          </w:pPr>
        </w:p>
      </w:tc>
      <w:tc>
        <w:tcPr>
          <w:tcW w:w="3120" w:type="dxa"/>
          <w:tcPrChange w:id="2235" w:author="Katie McGuinness" w:date="2024-09-23T11:54:00Z">
            <w:tcPr>
              <w:tcW w:w="3120" w:type="dxa"/>
              <w:gridSpan w:val="2"/>
            </w:tcPr>
          </w:tcPrChange>
        </w:tcPr>
        <w:p w14:paraId="678DB759" w14:textId="5EA32912" w:rsidR="5D9186BE" w:rsidRDefault="5D9186BE">
          <w:pPr>
            <w:pStyle w:val="Revision"/>
            <w:jc w:val="center"/>
            <w:pPrChange w:id="2236" w:author="Katie McGuinness" w:date="2024-09-23T11:54:00Z">
              <w:pPr/>
            </w:pPrChange>
          </w:pPr>
        </w:p>
      </w:tc>
      <w:tc>
        <w:tcPr>
          <w:tcW w:w="3120" w:type="dxa"/>
          <w:tcPrChange w:id="2237" w:author="Katie McGuinness" w:date="2024-09-23T11:54:00Z">
            <w:tcPr>
              <w:tcW w:w="3120" w:type="dxa"/>
              <w:gridSpan w:val="2"/>
            </w:tcPr>
          </w:tcPrChange>
        </w:tcPr>
        <w:p w14:paraId="1C13A15C" w14:textId="1EDFABDB" w:rsidR="5D9186BE" w:rsidRDefault="5D9186BE">
          <w:pPr>
            <w:pStyle w:val="Revision"/>
            <w:ind w:right="-115"/>
            <w:jc w:val="right"/>
            <w:pPrChange w:id="2238" w:author="Katie McGuinness" w:date="2024-09-23T11:54:00Z">
              <w:pPr/>
            </w:pPrChange>
          </w:pPr>
        </w:p>
      </w:tc>
    </w:tr>
  </w:tbl>
  <w:p w14:paraId="7B635C8B" w14:textId="2C0CE1EF" w:rsidR="5D9186BE" w:rsidRDefault="5D9186BE">
    <w:pPr>
      <w:pStyle w:val="Revision"/>
      <w:pPrChange w:id="2239" w:author="Katie McGuinness" w:date="2024-09-23T11:54:00Z">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548" w:author="Katie McGuinness" w:date="2024-09-23T11:54:00Z">
        <w:tblPr>
          <w:tblStyle w:val="TableGrid"/>
          <w:tblW w:w="0" w:type="nil"/>
          <w:tblLayout w:type="fixed"/>
          <w:tblLook w:val="06A0" w:firstRow="1" w:lastRow="0" w:firstColumn="1" w:lastColumn="0" w:noHBand="1" w:noVBand="1"/>
        </w:tblPr>
      </w:tblPrChange>
    </w:tblPr>
    <w:tblGrid>
      <w:gridCol w:w="2995"/>
      <w:gridCol w:w="2995"/>
      <w:gridCol w:w="2995"/>
      <w:tblGridChange w:id="549">
        <w:tblGrid>
          <w:gridCol w:w="95"/>
          <w:gridCol w:w="2900"/>
          <w:gridCol w:w="95"/>
          <w:gridCol w:w="2900"/>
          <w:gridCol w:w="95"/>
          <w:gridCol w:w="2900"/>
          <w:gridCol w:w="95"/>
        </w:tblGrid>
      </w:tblGridChange>
    </w:tblGrid>
    <w:tr w:rsidR="5D9186BE" w14:paraId="2F435EED" w14:textId="77777777" w:rsidTr="5D9186BE">
      <w:trPr>
        <w:trHeight w:val="300"/>
        <w:trPrChange w:id="550" w:author="Katie McGuinness" w:date="2024-09-23T11:54:00Z">
          <w:trPr>
            <w:gridBefore w:val="1"/>
            <w:trHeight w:val="300"/>
          </w:trPr>
        </w:trPrChange>
      </w:trPr>
      <w:tc>
        <w:tcPr>
          <w:tcW w:w="2995" w:type="dxa"/>
          <w:tcPrChange w:id="551" w:author="Katie McGuinness" w:date="2024-09-23T11:54:00Z">
            <w:tcPr>
              <w:tcW w:w="2995" w:type="dxa"/>
              <w:gridSpan w:val="2"/>
            </w:tcPr>
          </w:tcPrChange>
        </w:tcPr>
        <w:p w14:paraId="47460E23" w14:textId="07151BDF" w:rsidR="5D9186BE" w:rsidRDefault="5D9186BE">
          <w:pPr>
            <w:pStyle w:val="Revision"/>
            <w:ind w:left="-115"/>
            <w:pPrChange w:id="552" w:author="Katie McGuinness" w:date="2024-09-23T11:54:00Z">
              <w:pPr/>
            </w:pPrChange>
          </w:pPr>
        </w:p>
      </w:tc>
      <w:tc>
        <w:tcPr>
          <w:tcW w:w="2995" w:type="dxa"/>
          <w:tcPrChange w:id="553" w:author="Katie McGuinness" w:date="2024-09-23T11:54:00Z">
            <w:tcPr>
              <w:tcW w:w="2995" w:type="dxa"/>
              <w:gridSpan w:val="2"/>
            </w:tcPr>
          </w:tcPrChange>
        </w:tcPr>
        <w:p w14:paraId="59BB28BD" w14:textId="337CBFD6" w:rsidR="5D9186BE" w:rsidRDefault="5D9186BE">
          <w:pPr>
            <w:pStyle w:val="Revision"/>
            <w:jc w:val="center"/>
            <w:pPrChange w:id="554" w:author="Katie McGuinness" w:date="2024-09-23T11:54:00Z">
              <w:pPr/>
            </w:pPrChange>
          </w:pPr>
        </w:p>
      </w:tc>
      <w:tc>
        <w:tcPr>
          <w:tcW w:w="2995" w:type="dxa"/>
          <w:tcPrChange w:id="555" w:author="Katie McGuinness" w:date="2024-09-23T11:54:00Z">
            <w:tcPr>
              <w:tcW w:w="2995" w:type="dxa"/>
              <w:gridSpan w:val="2"/>
            </w:tcPr>
          </w:tcPrChange>
        </w:tcPr>
        <w:p w14:paraId="6BE66F24" w14:textId="42A975C8" w:rsidR="5D9186BE" w:rsidRDefault="5D9186BE">
          <w:pPr>
            <w:pStyle w:val="Revision"/>
            <w:ind w:right="-115"/>
            <w:jc w:val="right"/>
            <w:pPrChange w:id="556" w:author="Katie McGuinness" w:date="2024-09-23T11:54:00Z">
              <w:pPr/>
            </w:pPrChange>
          </w:pPr>
        </w:p>
      </w:tc>
    </w:tr>
  </w:tbl>
  <w:p w14:paraId="68396E9D" w14:textId="6F3B71C6" w:rsidR="5D9186BE" w:rsidRDefault="5D9186BE">
    <w:pPr>
      <w:pStyle w:val="Revision"/>
      <w:pPrChange w:id="557" w:author="Katie McGuinness" w:date="2024-09-23T11:54:00Z">
        <w:pPr/>
      </w:pPrChange>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40" w:author="Katie McGuinness" w:date="2024-09-23T11:54:00Z">
        <w:tblPr>
          <w:tblStyle w:val="TableGrid"/>
          <w:tblW w:w="0" w:type="nil"/>
          <w:tblLayout w:type="fixed"/>
          <w:tblLook w:val="06A0" w:firstRow="1" w:lastRow="0" w:firstColumn="1" w:lastColumn="0" w:noHBand="1" w:noVBand="1"/>
        </w:tblPr>
      </w:tblPrChange>
    </w:tblPr>
    <w:tblGrid>
      <w:gridCol w:w="3530"/>
      <w:gridCol w:w="3530"/>
      <w:gridCol w:w="3530"/>
      <w:tblGridChange w:id="2241">
        <w:tblGrid>
          <w:gridCol w:w="95"/>
          <w:gridCol w:w="3435"/>
          <w:gridCol w:w="95"/>
          <w:gridCol w:w="3435"/>
          <w:gridCol w:w="95"/>
          <w:gridCol w:w="3435"/>
          <w:gridCol w:w="95"/>
        </w:tblGrid>
      </w:tblGridChange>
    </w:tblGrid>
    <w:tr w:rsidR="5D9186BE" w14:paraId="48E77C25" w14:textId="77777777" w:rsidTr="5D9186BE">
      <w:trPr>
        <w:trHeight w:val="300"/>
        <w:trPrChange w:id="2242" w:author="Katie McGuinness" w:date="2024-09-23T11:54:00Z">
          <w:trPr>
            <w:gridBefore w:val="1"/>
            <w:trHeight w:val="300"/>
          </w:trPr>
        </w:trPrChange>
      </w:trPr>
      <w:tc>
        <w:tcPr>
          <w:tcW w:w="3530" w:type="dxa"/>
          <w:tcPrChange w:id="2243" w:author="Katie McGuinness" w:date="2024-09-23T11:54:00Z">
            <w:tcPr>
              <w:tcW w:w="3530" w:type="dxa"/>
              <w:gridSpan w:val="2"/>
            </w:tcPr>
          </w:tcPrChange>
        </w:tcPr>
        <w:p w14:paraId="5356A1DB" w14:textId="69DA7AE5" w:rsidR="5D9186BE" w:rsidRDefault="5D9186BE">
          <w:pPr>
            <w:pStyle w:val="Revision"/>
            <w:ind w:left="-115"/>
            <w:pPrChange w:id="2244" w:author="Katie McGuinness" w:date="2024-09-23T11:54:00Z">
              <w:pPr/>
            </w:pPrChange>
          </w:pPr>
        </w:p>
      </w:tc>
      <w:tc>
        <w:tcPr>
          <w:tcW w:w="3530" w:type="dxa"/>
          <w:tcPrChange w:id="2245" w:author="Katie McGuinness" w:date="2024-09-23T11:54:00Z">
            <w:tcPr>
              <w:tcW w:w="3530" w:type="dxa"/>
              <w:gridSpan w:val="2"/>
            </w:tcPr>
          </w:tcPrChange>
        </w:tcPr>
        <w:p w14:paraId="0F508365" w14:textId="1BA37A80" w:rsidR="5D9186BE" w:rsidRDefault="5D9186BE">
          <w:pPr>
            <w:pStyle w:val="Revision"/>
            <w:jc w:val="center"/>
            <w:pPrChange w:id="2246" w:author="Katie McGuinness" w:date="2024-09-23T11:54:00Z">
              <w:pPr/>
            </w:pPrChange>
          </w:pPr>
        </w:p>
      </w:tc>
      <w:tc>
        <w:tcPr>
          <w:tcW w:w="3530" w:type="dxa"/>
          <w:tcPrChange w:id="2247" w:author="Katie McGuinness" w:date="2024-09-23T11:54:00Z">
            <w:tcPr>
              <w:tcW w:w="3530" w:type="dxa"/>
              <w:gridSpan w:val="2"/>
            </w:tcPr>
          </w:tcPrChange>
        </w:tcPr>
        <w:p w14:paraId="14CF6534" w14:textId="14FEE42E" w:rsidR="5D9186BE" w:rsidRDefault="5D9186BE">
          <w:pPr>
            <w:pStyle w:val="Revision"/>
            <w:ind w:right="-115"/>
            <w:jc w:val="right"/>
            <w:pPrChange w:id="2248" w:author="Katie McGuinness" w:date="2024-09-23T11:54:00Z">
              <w:pPr/>
            </w:pPrChange>
          </w:pPr>
        </w:p>
      </w:tc>
    </w:tr>
  </w:tbl>
  <w:p w14:paraId="0A0B5F72" w14:textId="370BA437" w:rsidR="5D9186BE" w:rsidRDefault="5D9186BE">
    <w:pPr>
      <w:pStyle w:val="Revision"/>
      <w:pPrChange w:id="2249" w:author="Katie McGuinness" w:date="2024-09-23T11:54:00Z">
        <w:pPr/>
      </w:pPrChang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50"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51">
        <w:tblGrid>
          <w:gridCol w:w="95"/>
          <w:gridCol w:w="3455"/>
          <w:gridCol w:w="95"/>
          <w:gridCol w:w="3455"/>
          <w:gridCol w:w="95"/>
          <w:gridCol w:w="3455"/>
          <w:gridCol w:w="95"/>
        </w:tblGrid>
      </w:tblGridChange>
    </w:tblGrid>
    <w:tr w:rsidR="5D9186BE" w14:paraId="041DBBAD" w14:textId="77777777" w:rsidTr="5D9186BE">
      <w:trPr>
        <w:trHeight w:val="300"/>
        <w:trPrChange w:id="2252" w:author="Katie McGuinness" w:date="2024-09-23T11:54:00Z">
          <w:trPr>
            <w:gridBefore w:val="1"/>
            <w:trHeight w:val="300"/>
          </w:trPr>
        </w:trPrChange>
      </w:trPr>
      <w:tc>
        <w:tcPr>
          <w:tcW w:w="3550" w:type="dxa"/>
          <w:tcPrChange w:id="2253" w:author="Katie McGuinness" w:date="2024-09-23T11:54:00Z">
            <w:tcPr>
              <w:tcW w:w="3550" w:type="dxa"/>
              <w:gridSpan w:val="2"/>
            </w:tcPr>
          </w:tcPrChange>
        </w:tcPr>
        <w:p w14:paraId="71084A21" w14:textId="4CEED374" w:rsidR="5D9186BE" w:rsidRDefault="5D9186BE">
          <w:pPr>
            <w:pStyle w:val="Revision"/>
            <w:ind w:left="-115"/>
            <w:pPrChange w:id="2254" w:author="Katie McGuinness" w:date="2024-09-23T11:54:00Z">
              <w:pPr/>
            </w:pPrChange>
          </w:pPr>
        </w:p>
      </w:tc>
      <w:tc>
        <w:tcPr>
          <w:tcW w:w="3550" w:type="dxa"/>
          <w:tcPrChange w:id="2255" w:author="Katie McGuinness" w:date="2024-09-23T11:54:00Z">
            <w:tcPr>
              <w:tcW w:w="3550" w:type="dxa"/>
              <w:gridSpan w:val="2"/>
            </w:tcPr>
          </w:tcPrChange>
        </w:tcPr>
        <w:p w14:paraId="09147A1E" w14:textId="13D77CA1" w:rsidR="5D9186BE" w:rsidRDefault="5D9186BE">
          <w:pPr>
            <w:pStyle w:val="Revision"/>
            <w:jc w:val="center"/>
            <w:pPrChange w:id="2256" w:author="Katie McGuinness" w:date="2024-09-23T11:54:00Z">
              <w:pPr/>
            </w:pPrChange>
          </w:pPr>
        </w:p>
      </w:tc>
      <w:tc>
        <w:tcPr>
          <w:tcW w:w="3550" w:type="dxa"/>
          <w:tcPrChange w:id="2257" w:author="Katie McGuinness" w:date="2024-09-23T11:54:00Z">
            <w:tcPr>
              <w:tcW w:w="3550" w:type="dxa"/>
              <w:gridSpan w:val="2"/>
            </w:tcPr>
          </w:tcPrChange>
        </w:tcPr>
        <w:p w14:paraId="038962A5" w14:textId="5FD69F3D" w:rsidR="5D9186BE" w:rsidRDefault="5D9186BE">
          <w:pPr>
            <w:pStyle w:val="Revision"/>
            <w:ind w:right="-115"/>
            <w:jc w:val="right"/>
            <w:pPrChange w:id="2258" w:author="Katie McGuinness" w:date="2024-09-23T11:54:00Z">
              <w:pPr/>
            </w:pPrChange>
          </w:pPr>
        </w:p>
      </w:tc>
    </w:tr>
  </w:tbl>
  <w:p w14:paraId="029BC8E2" w14:textId="25B77B16" w:rsidR="5D9186BE" w:rsidRDefault="5D9186BE">
    <w:pPr>
      <w:pStyle w:val="Revision"/>
      <w:pPrChange w:id="2259" w:author="Katie McGuinness" w:date="2024-09-23T11:54:00Z">
        <w:pPr/>
      </w:pPrChange>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60"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61">
        <w:tblGrid>
          <w:gridCol w:w="95"/>
          <w:gridCol w:w="3455"/>
          <w:gridCol w:w="95"/>
          <w:gridCol w:w="3455"/>
          <w:gridCol w:w="95"/>
          <w:gridCol w:w="3455"/>
          <w:gridCol w:w="95"/>
        </w:tblGrid>
      </w:tblGridChange>
    </w:tblGrid>
    <w:tr w:rsidR="5D9186BE" w14:paraId="2EAC7B2A" w14:textId="77777777" w:rsidTr="5D9186BE">
      <w:trPr>
        <w:trHeight w:val="300"/>
        <w:trPrChange w:id="2262" w:author="Katie McGuinness" w:date="2024-09-23T11:54:00Z">
          <w:trPr>
            <w:gridBefore w:val="1"/>
            <w:trHeight w:val="300"/>
          </w:trPr>
        </w:trPrChange>
      </w:trPr>
      <w:tc>
        <w:tcPr>
          <w:tcW w:w="3550" w:type="dxa"/>
          <w:tcPrChange w:id="2263" w:author="Katie McGuinness" w:date="2024-09-23T11:54:00Z">
            <w:tcPr>
              <w:tcW w:w="3550" w:type="dxa"/>
              <w:gridSpan w:val="2"/>
            </w:tcPr>
          </w:tcPrChange>
        </w:tcPr>
        <w:p w14:paraId="63E9E8A7" w14:textId="16DE13B8" w:rsidR="5D9186BE" w:rsidRDefault="5D9186BE">
          <w:pPr>
            <w:pStyle w:val="Revision"/>
            <w:ind w:left="-115"/>
            <w:pPrChange w:id="2264" w:author="Katie McGuinness" w:date="2024-09-23T11:54:00Z">
              <w:pPr/>
            </w:pPrChange>
          </w:pPr>
        </w:p>
      </w:tc>
      <w:tc>
        <w:tcPr>
          <w:tcW w:w="3550" w:type="dxa"/>
          <w:tcPrChange w:id="2265" w:author="Katie McGuinness" w:date="2024-09-23T11:54:00Z">
            <w:tcPr>
              <w:tcW w:w="3550" w:type="dxa"/>
              <w:gridSpan w:val="2"/>
            </w:tcPr>
          </w:tcPrChange>
        </w:tcPr>
        <w:p w14:paraId="51930446" w14:textId="09803A7C" w:rsidR="5D9186BE" w:rsidRDefault="5D9186BE">
          <w:pPr>
            <w:pStyle w:val="Revision"/>
            <w:jc w:val="center"/>
            <w:pPrChange w:id="2266" w:author="Katie McGuinness" w:date="2024-09-23T11:54:00Z">
              <w:pPr/>
            </w:pPrChange>
          </w:pPr>
        </w:p>
      </w:tc>
      <w:tc>
        <w:tcPr>
          <w:tcW w:w="3550" w:type="dxa"/>
          <w:tcPrChange w:id="2267" w:author="Katie McGuinness" w:date="2024-09-23T11:54:00Z">
            <w:tcPr>
              <w:tcW w:w="3550" w:type="dxa"/>
              <w:gridSpan w:val="2"/>
            </w:tcPr>
          </w:tcPrChange>
        </w:tcPr>
        <w:p w14:paraId="59739359" w14:textId="2334E50C" w:rsidR="5D9186BE" w:rsidRDefault="5D9186BE">
          <w:pPr>
            <w:pStyle w:val="Revision"/>
            <w:ind w:right="-115"/>
            <w:jc w:val="right"/>
            <w:pPrChange w:id="2268" w:author="Katie McGuinness" w:date="2024-09-23T11:54:00Z">
              <w:pPr/>
            </w:pPrChange>
          </w:pPr>
        </w:p>
      </w:tc>
    </w:tr>
  </w:tbl>
  <w:p w14:paraId="15312EA9" w14:textId="5C6B9450" w:rsidR="5D9186BE" w:rsidRDefault="5D9186BE">
    <w:pPr>
      <w:pStyle w:val="Revision"/>
      <w:pPrChange w:id="2269" w:author="Katie McGuinness" w:date="2024-09-23T11:54:00Z">
        <w:pPr/>
      </w:pPrChange>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70" w:author="Katie McGuinness" w:date="2024-09-23T11:54:00Z">
        <w:tblPr>
          <w:tblStyle w:val="TableGrid"/>
          <w:tblW w:w="0" w:type="nil"/>
          <w:tblLayout w:type="fixed"/>
          <w:tblLook w:val="06A0" w:firstRow="1" w:lastRow="0" w:firstColumn="1" w:lastColumn="0" w:noHBand="1" w:noVBand="1"/>
        </w:tblPr>
      </w:tblPrChange>
    </w:tblPr>
    <w:tblGrid>
      <w:gridCol w:w="3550"/>
      <w:gridCol w:w="3550"/>
      <w:gridCol w:w="3550"/>
      <w:tblGridChange w:id="2271">
        <w:tblGrid>
          <w:gridCol w:w="95"/>
          <w:gridCol w:w="3455"/>
          <w:gridCol w:w="95"/>
          <w:gridCol w:w="3455"/>
          <w:gridCol w:w="95"/>
          <w:gridCol w:w="3455"/>
          <w:gridCol w:w="95"/>
        </w:tblGrid>
      </w:tblGridChange>
    </w:tblGrid>
    <w:tr w:rsidR="5D9186BE" w14:paraId="195A147D" w14:textId="77777777" w:rsidTr="5D9186BE">
      <w:trPr>
        <w:trHeight w:val="300"/>
        <w:trPrChange w:id="2272" w:author="Katie McGuinness" w:date="2024-09-23T11:54:00Z">
          <w:trPr>
            <w:gridBefore w:val="1"/>
            <w:trHeight w:val="300"/>
          </w:trPr>
        </w:trPrChange>
      </w:trPr>
      <w:tc>
        <w:tcPr>
          <w:tcW w:w="3550" w:type="dxa"/>
          <w:tcPrChange w:id="2273" w:author="Katie McGuinness" w:date="2024-09-23T11:54:00Z">
            <w:tcPr>
              <w:tcW w:w="3550" w:type="dxa"/>
              <w:gridSpan w:val="2"/>
            </w:tcPr>
          </w:tcPrChange>
        </w:tcPr>
        <w:p w14:paraId="4C5E3B5D" w14:textId="5ED56317" w:rsidR="5D9186BE" w:rsidRDefault="5D9186BE">
          <w:pPr>
            <w:pStyle w:val="Revision"/>
            <w:ind w:left="-115"/>
            <w:pPrChange w:id="2274" w:author="Katie McGuinness" w:date="2024-09-23T11:54:00Z">
              <w:pPr/>
            </w:pPrChange>
          </w:pPr>
        </w:p>
      </w:tc>
      <w:tc>
        <w:tcPr>
          <w:tcW w:w="3550" w:type="dxa"/>
          <w:tcPrChange w:id="2275" w:author="Katie McGuinness" w:date="2024-09-23T11:54:00Z">
            <w:tcPr>
              <w:tcW w:w="3550" w:type="dxa"/>
              <w:gridSpan w:val="2"/>
            </w:tcPr>
          </w:tcPrChange>
        </w:tcPr>
        <w:p w14:paraId="5A1206F3" w14:textId="2757DB01" w:rsidR="5D9186BE" w:rsidRDefault="5D9186BE">
          <w:pPr>
            <w:pStyle w:val="Revision"/>
            <w:jc w:val="center"/>
            <w:pPrChange w:id="2276" w:author="Katie McGuinness" w:date="2024-09-23T11:54:00Z">
              <w:pPr/>
            </w:pPrChange>
          </w:pPr>
        </w:p>
      </w:tc>
      <w:tc>
        <w:tcPr>
          <w:tcW w:w="3550" w:type="dxa"/>
          <w:tcPrChange w:id="2277" w:author="Katie McGuinness" w:date="2024-09-23T11:54:00Z">
            <w:tcPr>
              <w:tcW w:w="3550" w:type="dxa"/>
              <w:gridSpan w:val="2"/>
            </w:tcPr>
          </w:tcPrChange>
        </w:tcPr>
        <w:p w14:paraId="51EE8B5A" w14:textId="23D68C53" w:rsidR="5D9186BE" w:rsidRDefault="5D9186BE">
          <w:pPr>
            <w:pStyle w:val="Revision"/>
            <w:ind w:right="-115"/>
            <w:jc w:val="right"/>
            <w:pPrChange w:id="2278" w:author="Katie McGuinness" w:date="2024-09-23T11:54:00Z">
              <w:pPr/>
            </w:pPrChange>
          </w:pPr>
        </w:p>
      </w:tc>
    </w:tr>
  </w:tbl>
  <w:p w14:paraId="1323C766" w14:textId="1FB7DB1E" w:rsidR="5D9186BE" w:rsidRDefault="5D9186BE">
    <w:pPr>
      <w:pStyle w:val="Revision"/>
      <w:pPrChange w:id="2279" w:author="Katie McGuinness" w:date="2024-09-23T11:54:00Z">
        <w:pPr/>
      </w:pPrChang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80"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281">
        <w:tblGrid>
          <w:gridCol w:w="95"/>
          <w:gridCol w:w="2925"/>
          <w:gridCol w:w="95"/>
          <w:gridCol w:w="2925"/>
          <w:gridCol w:w="95"/>
          <w:gridCol w:w="2925"/>
          <w:gridCol w:w="95"/>
        </w:tblGrid>
      </w:tblGridChange>
    </w:tblGrid>
    <w:tr w:rsidR="5D9186BE" w14:paraId="18B61A3A" w14:textId="77777777" w:rsidTr="5D9186BE">
      <w:trPr>
        <w:trHeight w:val="300"/>
        <w:trPrChange w:id="2282" w:author="Katie McGuinness" w:date="2024-09-23T11:54:00Z">
          <w:trPr>
            <w:gridBefore w:val="1"/>
            <w:trHeight w:val="300"/>
          </w:trPr>
        </w:trPrChange>
      </w:trPr>
      <w:tc>
        <w:tcPr>
          <w:tcW w:w="3020" w:type="dxa"/>
          <w:tcPrChange w:id="2283" w:author="Katie McGuinness" w:date="2024-09-23T11:54:00Z">
            <w:tcPr>
              <w:tcW w:w="3020" w:type="dxa"/>
              <w:gridSpan w:val="2"/>
            </w:tcPr>
          </w:tcPrChange>
        </w:tcPr>
        <w:p w14:paraId="50A686A7" w14:textId="34CF36FA" w:rsidR="5D9186BE" w:rsidRDefault="5D9186BE">
          <w:pPr>
            <w:pStyle w:val="Revision"/>
            <w:ind w:left="-115"/>
            <w:pPrChange w:id="2284" w:author="Katie McGuinness" w:date="2024-09-23T11:54:00Z">
              <w:pPr/>
            </w:pPrChange>
          </w:pPr>
        </w:p>
      </w:tc>
      <w:tc>
        <w:tcPr>
          <w:tcW w:w="3020" w:type="dxa"/>
          <w:tcPrChange w:id="2285" w:author="Katie McGuinness" w:date="2024-09-23T11:54:00Z">
            <w:tcPr>
              <w:tcW w:w="3020" w:type="dxa"/>
              <w:gridSpan w:val="2"/>
            </w:tcPr>
          </w:tcPrChange>
        </w:tcPr>
        <w:p w14:paraId="1A0DACA1" w14:textId="009EE9C9" w:rsidR="5D9186BE" w:rsidRDefault="5D9186BE">
          <w:pPr>
            <w:pStyle w:val="Revision"/>
            <w:jc w:val="center"/>
            <w:pPrChange w:id="2286" w:author="Katie McGuinness" w:date="2024-09-23T11:54:00Z">
              <w:pPr/>
            </w:pPrChange>
          </w:pPr>
        </w:p>
      </w:tc>
      <w:tc>
        <w:tcPr>
          <w:tcW w:w="3020" w:type="dxa"/>
          <w:tcPrChange w:id="2287" w:author="Katie McGuinness" w:date="2024-09-23T11:54:00Z">
            <w:tcPr>
              <w:tcW w:w="3020" w:type="dxa"/>
              <w:gridSpan w:val="2"/>
            </w:tcPr>
          </w:tcPrChange>
        </w:tcPr>
        <w:p w14:paraId="076AD824" w14:textId="388B4753" w:rsidR="5D9186BE" w:rsidRDefault="5D9186BE">
          <w:pPr>
            <w:pStyle w:val="Revision"/>
            <w:ind w:right="-115"/>
            <w:jc w:val="right"/>
            <w:pPrChange w:id="2288" w:author="Katie McGuinness" w:date="2024-09-23T11:54:00Z">
              <w:pPr/>
            </w:pPrChange>
          </w:pPr>
        </w:p>
      </w:tc>
    </w:tr>
  </w:tbl>
  <w:p w14:paraId="246F50F6" w14:textId="6638FE49" w:rsidR="5D9186BE" w:rsidRDefault="5D9186BE">
    <w:pPr>
      <w:pStyle w:val="Revision"/>
      <w:pPrChange w:id="2289" w:author="Katie McGuinness" w:date="2024-09-23T11:54:00Z">
        <w:pPr/>
      </w:pPrChang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290"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291">
        <w:tblGrid>
          <w:gridCol w:w="95"/>
          <w:gridCol w:w="2925"/>
          <w:gridCol w:w="95"/>
          <w:gridCol w:w="2925"/>
          <w:gridCol w:w="95"/>
          <w:gridCol w:w="2925"/>
          <w:gridCol w:w="95"/>
        </w:tblGrid>
      </w:tblGridChange>
    </w:tblGrid>
    <w:tr w:rsidR="5D9186BE" w14:paraId="229145F9" w14:textId="77777777" w:rsidTr="5D9186BE">
      <w:trPr>
        <w:trHeight w:val="300"/>
        <w:trPrChange w:id="2292" w:author="Katie McGuinness" w:date="2024-09-23T11:54:00Z">
          <w:trPr>
            <w:gridBefore w:val="1"/>
            <w:trHeight w:val="300"/>
          </w:trPr>
        </w:trPrChange>
      </w:trPr>
      <w:tc>
        <w:tcPr>
          <w:tcW w:w="3020" w:type="dxa"/>
          <w:tcPrChange w:id="2293" w:author="Katie McGuinness" w:date="2024-09-23T11:54:00Z">
            <w:tcPr>
              <w:tcW w:w="3020" w:type="dxa"/>
              <w:gridSpan w:val="2"/>
            </w:tcPr>
          </w:tcPrChange>
        </w:tcPr>
        <w:p w14:paraId="46448DBA" w14:textId="0183F4CB" w:rsidR="5D9186BE" w:rsidRDefault="5D9186BE">
          <w:pPr>
            <w:pStyle w:val="Revision"/>
            <w:ind w:left="-115"/>
            <w:pPrChange w:id="2294" w:author="Katie McGuinness" w:date="2024-09-23T11:54:00Z">
              <w:pPr/>
            </w:pPrChange>
          </w:pPr>
        </w:p>
      </w:tc>
      <w:tc>
        <w:tcPr>
          <w:tcW w:w="3020" w:type="dxa"/>
          <w:tcPrChange w:id="2295" w:author="Katie McGuinness" w:date="2024-09-23T11:54:00Z">
            <w:tcPr>
              <w:tcW w:w="3020" w:type="dxa"/>
              <w:gridSpan w:val="2"/>
            </w:tcPr>
          </w:tcPrChange>
        </w:tcPr>
        <w:p w14:paraId="7E2B724E" w14:textId="368E1121" w:rsidR="5D9186BE" w:rsidRDefault="5D9186BE">
          <w:pPr>
            <w:pStyle w:val="Revision"/>
            <w:jc w:val="center"/>
            <w:pPrChange w:id="2296" w:author="Katie McGuinness" w:date="2024-09-23T11:54:00Z">
              <w:pPr/>
            </w:pPrChange>
          </w:pPr>
        </w:p>
      </w:tc>
      <w:tc>
        <w:tcPr>
          <w:tcW w:w="3020" w:type="dxa"/>
          <w:tcPrChange w:id="2297" w:author="Katie McGuinness" w:date="2024-09-23T11:54:00Z">
            <w:tcPr>
              <w:tcW w:w="3020" w:type="dxa"/>
              <w:gridSpan w:val="2"/>
            </w:tcPr>
          </w:tcPrChange>
        </w:tcPr>
        <w:p w14:paraId="665ABB55" w14:textId="031F4E40" w:rsidR="5D9186BE" w:rsidRDefault="5D9186BE">
          <w:pPr>
            <w:pStyle w:val="Revision"/>
            <w:ind w:right="-115"/>
            <w:jc w:val="right"/>
            <w:pPrChange w:id="2298" w:author="Katie McGuinness" w:date="2024-09-23T11:54:00Z">
              <w:pPr/>
            </w:pPrChange>
          </w:pPr>
        </w:p>
      </w:tc>
    </w:tr>
  </w:tbl>
  <w:p w14:paraId="3DF1C58A" w14:textId="239708CB" w:rsidR="5D9186BE" w:rsidRDefault="5D9186BE">
    <w:pPr>
      <w:pStyle w:val="Revision"/>
      <w:pPrChange w:id="2299" w:author="Katie McGuinness" w:date="2024-09-23T11:54:00Z">
        <w:pPr/>
      </w:pPrChange>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03" w:author="Katie McGuinness" w:date="2024-09-23T11:54:00Z">
        <w:tblPr>
          <w:tblStyle w:val="TableGrid"/>
          <w:tblW w:w="0" w:type="nil"/>
          <w:tblLayout w:type="fixed"/>
          <w:tblLook w:val="06A0" w:firstRow="1" w:lastRow="0" w:firstColumn="1" w:lastColumn="0" w:noHBand="1" w:noVBand="1"/>
        </w:tblPr>
      </w:tblPrChange>
    </w:tblPr>
    <w:tblGrid>
      <w:gridCol w:w="3020"/>
      <w:gridCol w:w="3020"/>
      <w:gridCol w:w="3020"/>
      <w:tblGridChange w:id="2304">
        <w:tblGrid>
          <w:gridCol w:w="95"/>
          <w:gridCol w:w="2925"/>
          <w:gridCol w:w="95"/>
          <w:gridCol w:w="2925"/>
          <w:gridCol w:w="95"/>
          <w:gridCol w:w="2925"/>
          <w:gridCol w:w="95"/>
        </w:tblGrid>
      </w:tblGridChange>
    </w:tblGrid>
    <w:tr w:rsidR="5D9186BE" w14:paraId="34734048" w14:textId="77777777" w:rsidTr="5D9186BE">
      <w:trPr>
        <w:trHeight w:val="300"/>
        <w:trPrChange w:id="2305" w:author="Katie McGuinness" w:date="2024-09-23T11:54:00Z">
          <w:trPr>
            <w:gridBefore w:val="1"/>
            <w:trHeight w:val="300"/>
          </w:trPr>
        </w:trPrChange>
      </w:trPr>
      <w:tc>
        <w:tcPr>
          <w:tcW w:w="3020" w:type="dxa"/>
          <w:tcPrChange w:id="2306" w:author="Katie McGuinness" w:date="2024-09-23T11:54:00Z">
            <w:tcPr>
              <w:tcW w:w="3020" w:type="dxa"/>
              <w:gridSpan w:val="2"/>
            </w:tcPr>
          </w:tcPrChange>
        </w:tcPr>
        <w:p w14:paraId="30CCE661" w14:textId="5EE660B4" w:rsidR="5D9186BE" w:rsidRDefault="5D9186BE">
          <w:pPr>
            <w:pStyle w:val="Revision"/>
            <w:ind w:left="-115"/>
            <w:pPrChange w:id="2307" w:author="Katie McGuinness" w:date="2024-09-23T11:54:00Z">
              <w:pPr/>
            </w:pPrChange>
          </w:pPr>
        </w:p>
      </w:tc>
      <w:tc>
        <w:tcPr>
          <w:tcW w:w="3020" w:type="dxa"/>
          <w:tcPrChange w:id="2308" w:author="Katie McGuinness" w:date="2024-09-23T11:54:00Z">
            <w:tcPr>
              <w:tcW w:w="3020" w:type="dxa"/>
              <w:gridSpan w:val="2"/>
            </w:tcPr>
          </w:tcPrChange>
        </w:tcPr>
        <w:p w14:paraId="4A400979" w14:textId="53A75F62" w:rsidR="5D9186BE" w:rsidRDefault="5D9186BE">
          <w:pPr>
            <w:pStyle w:val="Revision"/>
            <w:jc w:val="center"/>
            <w:pPrChange w:id="2309" w:author="Katie McGuinness" w:date="2024-09-23T11:54:00Z">
              <w:pPr/>
            </w:pPrChange>
          </w:pPr>
        </w:p>
      </w:tc>
      <w:tc>
        <w:tcPr>
          <w:tcW w:w="3020" w:type="dxa"/>
          <w:tcPrChange w:id="2310" w:author="Katie McGuinness" w:date="2024-09-23T11:54:00Z">
            <w:tcPr>
              <w:tcW w:w="3020" w:type="dxa"/>
              <w:gridSpan w:val="2"/>
            </w:tcPr>
          </w:tcPrChange>
        </w:tcPr>
        <w:p w14:paraId="5628DFC5" w14:textId="553002C8" w:rsidR="5D9186BE" w:rsidRDefault="5D9186BE">
          <w:pPr>
            <w:pStyle w:val="Revision"/>
            <w:ind w:right="-115"/>
            <w:jc w:val="right"/>
            <w:pPrChange w:id="2311" w:author="Katie McGuinness" w:date="2024-09-23T11:54:00Z">
              <w:pPr/>
            </w:pPrChange>
          </w:pPr>
        </w:p>
      </w:tc>
    </w:tr>
  </w:tbl>
  <w:p w14:paraId="228D5446" w14:textId="3DBF3697" w:rsidR="5D9186BE" w:rsidRDefault="5D9186BE">
    <w:pPr>
      <w:pStyle w:val="Revision"/>
      <w:pPrChange w:id="2312" w:author="Katie McGuinness" w:date="2024-09-23T11:54:00Z">
        <w:pPr/>
      </w:pPrChang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13"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14">
        <w:tblGrid>
          <w:gridCol w:w="95"/>
          <w:gridCol w:w="2945"/>
          <w:gridCol w:w="95"/>
          <w:gridCol w:w="2945"/>
          <w:gridCol w:w="95"/>
          <w:gridCol w:w="2945"/>
          <w:gridCol w:w="95"/>
        </w:tblGrid>
      </w:tblGridChange>
    </w:tblGrid>
    <w:tr w:rsidR="5D9186BE" w14:paraId="620B1C5A" w14:textId="77777777" w:rsidTr="5D9186BE">
      <w:trPr>
        <w:trHeight w:val="300"/>
        <w:trPrChange w:id="2315" w:author="Katie McGuinness" w:date="2024-09-23T11:54:00Z">
          <w:trPr>
            <w:gridBefore w:val="1"/>
            <w:trHeight w:val="300"/>
          </w:trPr>
        </w:trPrChange>
      </w:trPr>
      <w:tc>
        <w:tcPr>
          <w:tcW w:w="3040" w:type="dxa"/>
          <w:tcPrChange w:id="2316" w:author="Katie McGuinness" w:date="2024-09-23T11:54:00Z">
            <w:tcPr>
              <w:tcW w:w="3040" w:type="dxa"/>
              <w:gridSpan w:val="2"/>
            </w:tcPr>
          </w:tcPrChange>
        </w:tcPr>
        <w:p w14:paraId="347A6F4A" w14:textId="774BAA42" w:rsidR="5D9186BE" w:rsidRDefault="5D9186BE">
          <w:pPr>
            <w:pStyle w:val="Revision"/>
            <w:ind w:left="-115"/>
            <w:pPrChange w:id="2317" w:author="Katie McGuinness" w:date="2024-09-23T11:54:00Z">
              <w:pPr/>
            </w:pPrChange>
          </w:pPr>
        </w:p>
      </w:tc>
      <w:tc>
        <w:tcPr>
          <w:tcW w:w="3040" w:type="dxa"/>
          <w:tcPrChange w:id="2318" w:author="Katie McGuinness" w:date="2024-09-23T11:54:00Z">
            <w:tcPr>
              <w:tcW w:w="3040" w:type="dxa"/>
              <w:gridSpan w:val="2"/>
            </w:tcPr>
          </w:tcPrChange>
        </w:tcPr>
        <w:p w14:paraId="2E0913AE" w14:textId="68856D91" w:rsidR="5D9186BE" w:rsidRDefault="5D9186BE">
          <w:pPr>
            <w:pStyle w:val="Revision"/>
            <w:jc w:val="center"/>
            <w:pPrChange w:id="2319" w:author="Katie McGuinness" w:date="2024-09-23T11:54:00Z">
              <w:pPr/>
            </w:pPrChange>
          </w:pPr>
        </w:p>
      </w:tc>
      <w:tc>
        <w:tcPr>
          <w:tcW w:w="3040" w:type="dxa"/>
          <w:tcPrChange w:id="2320" w:author="Katie McGuinness" w:date="2024-09-23T11:54:00Z">
            <w:tcPr>
              <w:tcW w:w="3040" w:type="dxa"/>
              <w:gridSpan w:val="2"/>
            </w:tcPr>
          </w:tcPrChange>
        </w:tcPr>
        <w:p w14:paraId="0B814C05" w14:textId="7B846422" w:rsidR="5D9186BE" w:rsidRDefault="5D9186BE">
          <w:pPr>
            <w:pStyle w:val="Revision"/>
            <w:ind w:right="-115"/>
            <w:jc w:val="right"/>
            <w:pPrChange w:id="2321" w:author="Katie McGuinness" w:date="2024-09-23T11:54:00Z">
              <w:pPr/>
            </w:pPrChange>
          </w:pPr>
        </w:p>
      </w:tc>
    </w:tr>
  </w:tbl>
  <w:p w14:paraId="164C4BC3" w14:textId="553E3CFE" w:rsidR="5D9186BE" w:rsidRDefault="5D9186BE">
    <w:pPr>
      <w:pStyle w:val="Revision"/>
      <w:pPrChange w:id="2322" w:author="Katie McGuinness" w:date="2024-09-23T11:54:00Z">
        <w:pPr/>
      </w:pPrChange>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23"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24">
        <w:tblGrid>
          <w:gridCol w:w="95"/>
          <w:gridCol w:w="2945"/>
          <w:gridCol w:w="95"/>
          <w:gridCol w:w="2945"/>
          <w:gridCol w:w="95"/>
          <w:gridCol w:w="2945"/>
          <w:gridCol w:w="95"/>
        </w:tblGrid>
      </w:tblGridChange>
    </w:tblGrid>
    <w:tr w:rsidR="5D9186BE" w14:paraId="00F39707" w14:textId="77777777" w:rsidTr="5D9186BE">
      <w:trPr>
        <w:trHeight w:val="300"/>
        <w:trPrChange w:id="2325" w:author="Katie McGuinness" w:date="2024-09-23T11:54:00Z">
          <w:trPr>
            <w:gridBefore w:val="1"/>
            <w:trHeight w:val="300"/>
          </w:trPr>
        </w:trPrChange>
      </w:trPr>
      <w:tc>
        <w:tcPr>
          <w:tcW w:w="3040" w:type="dxa"/>
          <w:tcPrChange w:id="2326" w:author="Katie McGuinness" w:date="2024-09-23T11:54:00Z">
            <w:tcPr>
              <w:tcW w:w="3040" w:type="dxa"/>
              <w:gridSpan w:val="2"/>
            </w:tcPr>
          </w:tcPrChange>
        </w:tcPr>
        <w:p w14:paraId="66E65C62" w14:textId="32D1A4AA" w:rsidR="5D9186BE" w:rsidRDefault="5D9186BE">
          <w:pPr>
            <w:pStyle w:val="Revision"/>
            <w:ind w:left="-115"/>
            <w:pPrChange w:id="2327" w:author="Katie McGuinness" w:date="2024-09-23T11:54:00Z">
              <w:pPr/>
            </w:pPrChange>
          </w:pPr>
        </w:p>
      </w:tc>
      <w:tc>
        <w:tcPr>
          <w:tcW w:w="3040" w:type="dxa"/>
          <w:tcPrChange w:id="2328" w:author="Katie McGuinness" w:date="2024-09-23T11:54:00Z">
            <w:tcPr>
              <w:tcW w:w="3040" w:type="dxa"/>
              <w:gridSpan w:val="2"/>
            </w:tcPr>
          </w:tcPrChange>
        </w:tcPr>
        <w:p w14:paraId="439DF657" w14:textId="26954380" w:rsidR="5D9186BE" w:rsidRDefault="5D9186BE">
          <w:pPr>
            <w:pStyle w:val="Revision"/>
            <w:jc w:val="center"/>
            <w:pPrChange w:id="2329" w:author="Katie McGuinness" w:date="2024-09-23T11:54:00Z">
              <w:pPr/>
            </w:pPrChange>
          </w:pPr>
        </w:p>
      </w:tc>
      <w:tc>
        <w:tcPr>
          <w:tcW w:w="3040" w:type="dxa"/>
          <w:tcPrChange w:id="2330" w:author="Katie McGuinness" w:date="2024-09-23T11:54:00Z">
            <w:tcPr>
              <w:tcW w:w="3040" w:type="dxa"/>
              <w:gridSpan w:val="2"/>
            </w:tcPr>
          </w:tcPrChange>
        </w:tcPr>
        <w:p w14:paraId="1611C24D" w14:textId="339E4066" w:rsidR="5D9186BE" w:rsidRDefault="5D9186BE">
          <w:pPr>
            <w:pStyle w:val="Revision"/>
            <w:ind w:right="-115"/>
            <w:jc w:val="right"/>
            <w:pPrChange w:id="2331" w:author="Katie McGuinness" w:date="2024-09-23T11:54:00Z">
              <w:pPr/>
            </w:pPrChange>
          </w:pPr>
        </w:p>
      </w:tc>
    </w:tr>
  </w:tbl>
  <w:p w14:paraId="4560F05F" w14:textId="1794DB17" w:rsidR="5D9186BE" w:rsidRDefault="5D9186BE">
    <w:pPr>
      <w:pStyle w:val="Revision"/>
      <w:pPrChange w:id="2332" w:author="Katie McGuinness" w:date="2024-09-23T11:54:00Z">
        <w:pPr/>
      </w:pPrChange>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37"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38">
        <w:tblGrid>
          <w:gridCol w:w="95"/>
          <w:gridCol w:w="2945"/>
          <w:gridCol w:w="95"/>
          <w:gridCol w:w="2945"/>
          <w:gridCol w:w="95"/>
          <w:gridCol w:w="2945"/>
          <w:gridCol w:w="95"/>
        </w:tblGrid>
      </w:tblGridChange>
    </w:tblGrid>
    <w:tr w:rsidR="5D9186BE" w14:paraId="42EF29AF" w14:textId="77777777" w:rsidTr="5D9186BE">
      <w:trPr>
        <w:trHeight w:val="300"/>
        <w:trPrChange w:id="2339" w:author="Katie McGuinness" w:date="2024-09-23T11:54:00Z">
          <w:trPr>
            <w:gridBefore w:val="1"/>
            <w:trHeight w:val="300"/>
          </w:trPr>
        </w:trPrChange>
      </w:trPr>
      <w:tc>
        <w:tcPr>
          <w:tcW w:w="3040" w:type="dxa"/>
          <w:tcPrChange w:id="2340" w:author="Katie McGuinness" w:date="2024-09-23T11:54:00Z">
            <w:tcPr>
              <w:tcW w:w="3040" w:type="dxa"/>
              <w:gridSpan w:val="2"/>
            </w:tcPr>
          </w:tcPrChange>
        </w:tcPr>
        <w:p w14:paraId="75E5596A" w14:textId="72B0DF8B" w:rsidR="5D9186BE" w:rsidRDefault="5D9186BE">
          <w:pPr>
            <w:pStyle w:val="Revision"/>
            <w:ind w:left="-115"/>
            <w:pPrChange w:id="2341" w:author="Katie McGuinness" w:date="2024-09-23T11:54:00Z">
              <w:pPr/>
            </w:pPrChange>
          </w:pPr>
        </w:p>
      </w:tc>
      <w:tc>
        <w:tcPr>
          <w:tcW w:w="3040" w:type="dxa"/>
          <w:tcPrChange w:id="2342" w:author="Katie McGuinness" w:date="2024-09-23T11:54:00Z">
            <w:tcPr>
              <w:tcW w:w="3040" w:type="dxa"/>
              <w:gridSpan w:val="2"/>
            </w:tcPr>
          </w:tcPrChange>
        </w:tcPr>
        <w:p w14:paraId="73EE1DBC" w14:textId="65CAD492" w:rsidR="5D9186BE" w:rsidRDefault="5D9186BE">
          <w:pPr>
            <w:pStyle w:val="Revision"/>
            <w:jc w:val="center"/>
            <w:pPrChange w:id="2343" w:author="Katie McGuinness" w:date="2024-09-23T11:54:00Z">
              <w:pPr/>
            </w:pPrChange>
          </w:pPr>
        </w:p>
      </w:tc>
      <w:tc>
        <w:tcPr>
          <w:tcW w:w="3040" w:type="dxa"/>
          <w:tcPrChange w:id="2344" w:author="Katie McGuinness" w:date="2024-09-23T11:54:00Z">
            <w:tcPr>
              <w:tcW w:w="3040" w:type="dxa"/>
              <w:gridSpan w:val="2"/>
            </w:tcPr>
          </w:tcPrChange>
        </w:tcPr>
        <w:p w14:paraId="49B38A07" w14:textId="34141DA5" w:rsidR="5D9186BE" w:rsidRDefault="5D9186BE">
          <w:pPr>
            <w:pStyle w:val="Revision"/>
            <w:ind w:right="-115"/>
            <w:jc w:val="right"/>
            <w:pPrChange w:id="2345" w:author="Katie McGuinness" w:date="2024-09-23T11:54:00Z">
              <w:pPr/>
            </w:pPrChange>
          </w:pPr>
        </w:p>
      </w:tc>
    </w:tr>
  </w:tbl>
  <w:p w14:paraId="287BA942" w14:textId="7F2056D4" w:rsidR="5D9186BE" w:rsidRDefault="5D9186BE">
    <w:pPr>
      <w:pStyle w:val="Revision"/>
      <w:pPrChange w:id="2346" w:author="Katie McGuinness" w:date="2024-09-23T11:54:00Z">
        <w:pPr/>
      </w:pPrChan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653"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654">
        <w:tblGrid>
          <w:gridCol w:w="95"/>
          <w:gridCol w:w="2915"/>
          <w:gridCol w:w="95"/>
          <w:gridCol w:w="2915"/>
          <w:gridCol w:w="95"/>
          <w:gridCol w:w="2915"/>
          <w:gridCol w:w="95"/>
        </w:tblGrid>
      </w:tblGridChange>
    </w:tblGrid>
    <w:tr w:rsidR="5D9186BE" w14:paraId="4E2F3C87" w14:textId="77777777" w:rsidTr="5D9186BE">
      <w:trPr>
        <w:trHeight w:val="300"/>
        <w:trPrChange w:id="655" w:author="Katie McGuinness" w:date="2024-09-23T11:54:00Z">
          <w:trPr>
            <w:gridBefore w:val="1"/>
            <w:trHeight w:val="300"/>
          </w:trPr>
        </w:trPrChange>
      </w:trPr>
      <w:tc>
        <w:tcPr>
          <w:tcW w:w="3010" w:type="dxa"/>
          <w:tcPrChange w:id="656" w:author="Katie McGuinness" w:date="2024-09-23T11:54:00Z">
            <w:tcPr>
              <w:tcW w:w="3010" w:type="dxa"/>
              <w:gridSpan w:val="2"/>
            </w:tcPr>
          </w:tcPrChange>
        </w:tcPr>
        <w:p w14:paraId="3D5E1622" w14:textId="48CF8277" w:rsidR="5D9186BE" w:rsidRDefault="5D9186BE">
          <w:pPr>
            <w:pStyle w:val="Revision"/>
            <w:ind w:left="-115"/>
            <w:pPrChange w:id="657" w:author="Katie McGuinness" w:date="2024-09-23T11:54:00Z">
              <w:pPr/>
            </w:pPrChange>
          </w:pPr>
        </w:p>
      </w:tc>
      <w:tc>
        <w:tcPr>
          <w:tcW w:w="3010" w:type="dxa"/>
          <w:tcPrChange w:id="658" w:author="Katie McGuinness" w:date="2024-09-23T11:54:00Z">
            <w:tcPr>
              <w:tcW w:w="3010" w:type="dxa"/>
              <w:gridSpan w:val="2"/>
            </w:tcPr>
          </w:tcPrChange>
        </w:tcPr>
        <w:p w14:paraId="41DF8419" w14:textId="0797EA79" w:rsidR="5D9186BE" w:rsidRDefault="5D9186BE">
          <w:pPr>
            <w:pStyle w:val="Revision"/>
            <w:jc w:val="center"/>
            <w:pPrChange w:id="659" w:author="Katie McGuinness" w:date="2024-09-23T11:54:00Z">
              <w:pPr/>
            </w:pPrChange>
          </w:pPr>
        </w:p>
      </w:tc>
      <w:tc>
        <w:tcPr>
          <w:tcW w:w="3010" w:type="dxa"/>
          <w:tcPrChange w:id="660" w:author="Katie McGuinness" w:date="2024-09-23T11:54:00Z">
            <w:tcPr>
              <w:tcW w:w="3010" w:type="dxa"/>
              <w:gridSpan w:val="2"/>
            </w:tcPr>
          </w:tcPrChange>
        </w:tcPr>
        <w:p w14:paraId="695EAB6E" w14:textId="78806290" w:rsidR="5D9186BE" w:rsidRDefault="5D9186BE">
          <w:pPr>
            <w:pStyle w:val="Revision"/>
            <w:ind w:right="-115"/>
            <w:jc w:val="right"/>
            <w:pPrChange w:id="661" w:author="Katie McGuinness" w:date="2024-09-23T11:54:00Z">
              <w:pPr/>
            </w:pPrChange>
          </w:pPr>
        </w:p>
      </w:tc>
    </w:tr>
  </w:tbl>
  <w:p w14:paraId="52791470" w14:textId="59188D33" w:rsidR="5D9186BE" w:rsidRDefault="5D9186BE">
    <w:pPr>
      <w:pStyle w:val="Revision"/>
      <w:pPrChange w:id="662" w:author="Katie McGuinness" w:date="2024-09-23T11:54:00Z">
        <w:pPr/>
      </w:pPrChange>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60"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61">
        <w:tblGrid>
          <w:gridCol w:w="95"/>
          <w:gridCol w:w="2945"/>
          <w:gridCol w:w="95"/>
          <w:gridCol w:w="2945"/>
          <w:gridCol w:w="95"/>
          <w:gridCol w:w="2945"/>
          <w:gridCol w:w="95"/>
        </w:tblGrid>
      </w:tblGridChange>
    </w:tblGrid>
    <w:tr w:rsidR="5D9186BE" w14:paraId="4F120A61" w14:textId="77777777" w:rsidTr="5D9186BE">
      <w:trPr>
        <w:trHeight w:val="300"/>
        <w:trPrChange w:id="2362" w:author="Katie McGuinness" w:date="2024-09-23T11:54:00Z">
          <w:trPr>
            <w:gridBefore w:val="1"/>
            <w:trHeight w:val="300"/>
          </w:trPr>
        </w:trPrChange>
      </w:trPr>
      <w:tc>
        <w:tcPr>
          <w:tcW w:w="3040" w:type="dxa"/>
          <w:tcPrChange w:id="2363" w:author="Katie McGuinness" w:date="2024-09-23T11:54:00Z">
            <w:tcPr>
              <w:tcW w:w="3040" w:type="dxa"/>
              <w:gridSpan w:val="2"/>
            </w:tcPr>
          </w:tcPrChange>
        </w:tcPr>
        <w:p w14:paraId="7C3DB066" w14:textId="7282C883" w:rsidR="5D9186BE" w:rsidRDefault="5D9186BE">
          <w:pPr>
            <w:pStyle w:val="Revision"/>
            <w:ind w:left="-115"/>
            <w:pPrChange w:id="2364" w:author="Katie McGuinness" w:date="2024-09-23T11:54:00Z">
              <w:pPr/>
            </w:pPrChange>
          </w:pPr>
        </w:p>
      </w:tc>
      <w:tc>
        <w:tcPr>
          <w:tcW w:w="3040" w:type="dxa"/>
          <w:tcPrChange w:id="2365" w:author="Katie McGuinness" w:date="2024-09-23T11:54:00Z">
            <w:tcPr>
              <w:tcW w:w="3040" w:type="dxa"/>
              <w:gridSpan w:val="2"/>
            </w:tcPr>
          </w:tcPrChange>
        </w:tcPr>
        <w:p w14:paraId="30842F96" w14:textId="56D529DF" w:rsidR="5D9186BE" w:rsidRDefault="5D9186BE">
          <w:pPr>
            <w:pStyle w:val="Revision"/>
            <w:jc w:val="center"/>
            <w:pPrChange w:id="2366" w:author="Katie McGuinness" w:date="2024-09-23T11:54:00Z">
              <w:pPr/>
            </w:pPrChange>
          </w:pPr>
        </w:p>
      </w:tc>
      <w:tc>
        <w:tcPr>
          <w:tcW w:w="3040" w:type="dxa"/>
          <w:tcPrChange w:id="2367" w:author="Katie McGuinness" w:date="2024-09-23T11:54:00Z">
            <w:tcPr>
              <w:tcW w:w="3040" w:type="dxa"/>
              <w:gridSpan w:val="2"/>
            </w:tcPr>
          </w:tcPrChange>
        </w:tcPr>
        <w:p w14:paraId="4454E997" w14:textId="7D2574C0" w:rsidR="5D9186BE" w:rsidRDefault="5D9186BE">
          <w:pPr>
            <w:pStyle w:val="Revision"/>
            <w:ind w:right="-115"/>
            <w:jc w:val="right"/>
            <w:pPrChange w:id="2368" w:author="Katie McGuinness" w:date="2024-09-23T11:54:00Z">
              <w:pPr/>
            </w:pPrChange>
          </w:pPr>
        </w:p>
      </w:tc>
    </w:tr>
  </w:tbl>
  <w:p w14:paraId="67F29C6C" w14:textId="695F5644" w:rsidR="5D9186BE" w:rsidRDefault="5D9186BE">
    <w:pPr>
      <w:pStyle w:val="Revision"/>
      <w:pPrChange w:id="2369" w:author="Katie McGuinness" w:date="2024-09-23T11:54:00Z">
        <w:pPr/>
      </w:pPrChang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386"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387">
        <w:tblGrid>
          <w:gridCol w:w="95"/>
          <w:gridCol w:w="2945"/>
          <w:gridCol w:w="95"/>
          <w:gridCol w:w="2945"/>
          <w:gridCol w:w="95"/>
          <w:gridCol w:w="2945"/>
          <w:gridCol w:w="95"/>
        </w:tblGrid>
      </w:tblGridChange>
    </w:tblGrid>
    <w:tr w:rsidR="5D9186BE" w14:paraId="48C25C1E" w14:textId="77777777" w:rsidTr="5D9186BE">
      <w:trPr>
        <w:trHeight w:val="300"/>
        <w:trPrChange w:id="2388" w:author="Katie McGuinness" w:date="2024-09-23T11:54:00Z">
          <w:trPr>
            <w:gridBefore w:val="1"/>
            <w:trHeight w:val="300"/>
          </w:trPr>
        </w:trPrChange>
      </w:trPr>
      <w:tc>
        <w:tcPr>
          <w:tcW w:w="3040" w:type="dxa"/>
          <w:tcPrChange w:id="2389" w:author="Katie McGuinness" w:date="2024-09-23T11:54:00Z">
            <w:tcPr>
              <w:tcW w:w="3040" w:type="dxa"/>
              <w:gridSpan w:val="2"/>
            </w:tcPr>
          </w:tcPrChange>
        </w:tcPr>
        <w:p w14:paraId="7BDA883B" w14:textId="4C297FFE" w:rsidR="5D9186BE" w:rsidRDefault="5D9186BE">
          <w:pPr>
            <w:pStyle w:val="Revision"/>
            <w:ind w:left="-115"/>
            <w:pPrChange w:id="2390" w:author="Katie McGuinness" w:date="2024-09-23T11:54:00Z">
              <w:pPr/>
            </w:pPrChange>
          </w:pPr>
        </w:p>
      </w:tc>
      <w:tc>
        <w:tcPr>
          <w:tcW w:w="3040" w:type="dxa"/>
          <w:tcPrChange w:id="2391" w:author="Katie McGuinness" w:date="2024-09-23T11:54:00Z">
            <w:tcPr>
              <w:tcW w:w="3040" w:type="dxa"/>
              <w:gridSpan w:val="2"/>
            </w:tcPr>
          </w:tcPrChange>
        </w:tcPr>
        <w:p w14:paraId="71E83830" w14:textId="473B6026" w:rsidR="5D9186BE" w:rsidRDefault="5D9186BE">
          <w:pPr>
            <w:pStyle w:val="Revision"/>
            <w:jc w:val="center"/>
            <w:pPrChange w:id="2392" w:author="Katie McGuinness" w:date="2024-09-23T11:54:00Z">
              <w:pPr/>
            </w:pPrChange>
          </w:pPr>
        </w:p>
      </w:tc>
      <w:tc>
        <w:tcPr>
          <w:tcW w:w="3040" w:type="dxa"/>
          <w:tcPrChange w:id="2393" w:author="Katie McGuinness" w:date="2024-09-23T11:54:00Z">
            <w:tcPr>
              <w:tcW w:w="3040" w:type="dxa"/>
              <w:gridSpan w:val="2"/>
            </w:tcPr>
          </w:tcPrChange>
        </w:tcPr>
        <w:p w14:paraId="05923C3E" w14:textId="7F81D84C" w:rsidR="5D9186BE" w:rsidRDefault="5D9186BE">
          <w:pPr>
            <w:pStyle w:val="Revision"/>
            <w:ind w:right="-115"/>
            <w:jc w:val="right"/>
            <w:pPrChange w:id="2394" w:author="Katie McGuinness" w:date="2024-09-23T11:54:00Z">
              <w:pPr/>
            </w:pPrChange>
          </w:pPr>
        </w:p>
      </w:tc>
    </w:tr>
  </w:tbl>
  <w:p w14:paraId="612BCC51" w14:textId="1891829F" w:rsidR="5D9186BE" w:rsidRDefault="5D9186BE">
    <w:pPr>
      <w:pStyle w:val="Revision"/>
      <w:pPrChange w:id="2395" w:author="Katie McGuinness" w:date="2024-09-23T11:54:00Z">
        <w:pPr/>
      </w:pPrChange>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458"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459">
        <w:tblGrid>
          <w:gridCol w:w="95"/>
          <w:gridCol w:w="2945"/>
          <w:gridCol w:w="95"/>
          <w:gridCol w:w="2945"/>
          <w:gridCol w:w="95"/>
          <w:gridCol w:w="2945"/>
          <w:gridCol w:w="95"/>
        </w:tblGrid>
      </w:tblGridChange>
    </w:tblGrid>
    <w:tr w:rsidR="5D9186BE" w14:paraId="5F7D59E7" w14:textId="77777777" w:rsidTr="5D9186BE">
      <w:trPr>
        <w:trHeight w:val="300"/>
        <w:trPrChange w:id="2460" w:author="Katie McGuinness" w:date="2024-09-23T11:54:00Z">
          <w:trPr>
            <w:gridBefore w:val="1"/>
            <w:trHeight w:val="300"/>
          </w:trPr>
        </w:trPrChange>
      </w:trPr>
      <w:tc>
        <w:tcPr>
          <w:tcW w:w="3040" w:type="dxa"/>
          <w:tcPrChange w:id="2461" w:author="Katie McGuinness" w:date="2024-09-23T11:54:00Z">
            <w:tcPr>
              <w:tcW w:w="3040" w:type="dxa"/>
              <w:gridSpan w:val="2"/>
            </w:tcPr>
          </w:tcPrChange>
        </w:tcPr>
        <w:p w14:paraId="5E55CD6B" w14:textId="1630E22F" w:rsidR="5D9186BE" w:rsidRDefault="5D9186BE">
          <w:pPr>
            <w:pStyle w:val="Revision"/>
            <w:ind w:left="-115"/>
            <w:pPrChange w:id="2462" w:author="Katie McGuinness" w:date="2024-09-23T11:54:00Z">
              <w:pPr/>
            </w:pPrChange>
          </w:pPr>
        </w:p>
      </w:tc>
      <w:tc>
        <w:tcPr>
          <w:tcW w:w="3040" w:type="dxa"/>
          <w:tcPrChange w:id="2463" w:author="Katie McGuinness" w:date="2024-09-23T11:54:00Z">
            <w:tcPr>
              <w:tcW w:w="3040" w:type="dxa"/>
              <w:gridSpan w:val="2"/>
            </w:tcPr>
          </w:tcPrChange>
        </w:tcPr>
        <w:p w14:paraId="0E1C3ED4" w14:textId="4DDDDE64" w:rsidR="5D9186BE" w:rsidRDefault="5D9186BE">
          <w:pPr>
            <w:pStyle w:val="Revision"/>
            <w:jc w:val="center"/>
            <w:pPrChange w:id="2464" w:author="Katie McGuinness" w:date="2024-09-23T11:54:00Z">
              <w:pPr/>
            </w:pPrChange>
          </w:pPr>
        </w:p>
      </w:tc>
      <w:tc>
        <w:tcPr>
          <w:tcW w:w="3040" w:type="dxa"/>
          <w:tcPrChange w:id="2465" w:author="Katie McGuinness" w:date="2024-09-23T11:54:00Z">
            <w:tcPr>
              <w:tcW w:w="3040" w:type="dxa"/>
              <w:gridSpan w:val="2"/>
            </w:tcPr>
          </w:tcPrChange>
        </w:tcPr>
        <w:p w14:paraId="6EBC1F19" w14:textId="5AA5897A" w:rsidR="5D9186BE" w:rsidRDefault="5D9186BE">
          <w:pPr>
            <w:pStyle w:val="Revision"/>
            <w:ind w:right="-115"/>
            <w:jc w:val="right"/>
            <w:pPrChange w:id="2466" w:author="Katie McGuinness" w:date="2024-09-23T11:54:00Z">
              <w:pPr/>
            </w:pPrChange>
          </w:pPr>
        </w:p>
      </w:tc>
    </w:tr>
  </w:tbl>
  <w:p w14:paraId="30551CB7" w14:textId="005B8304" w:rsidR="5D9186BE" w:rsidRDefault="5D9186BE">
    <w:pPr>
      <w:pStyle w:val="Revision"/>
      <w:pPrChange w:id="2467" w:author="Katie McGuinness" w:date="2024-09-23T11:54:00Z">
        <w:pPr/>
      </w:pPrChang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522" w:author="Katie McGuinness" w:date="2024-09-23T11:54:00Z">
        <w:tblPr>
          <w:tblStyle w:val="TableGrid"/>
          <w:tblW w:w="0" w:type="nil"/>
          <w:tblLayout w:type="fixed"/>
          <w:tblLook w:val="06A0" w:firstRow="1" w:lastRow="0" w:firstColumn="1" w:lastColumn="0" w:noHBand="1" w:noVBand="1"/>
        </w:tblPr>
      </w:tblPrChange>
    </w:tblPr>
    <w:tblGrid>
      <w:gridCol w:w="3040"/>
      <w:gridCol w:w="3040"/>
      <w:gridCol w:w="3040"/>
      <w:tblGridChange w:id="2523">
        <w:tblGrid>
          <w:gridCol w:w="95"/>
          <w:gridCol w:w="2945"/>
          <w:gridCol w:w="95"/>
          <w:gridCol w:w="2945"/>
          <w:gridCol w:w="95"/>
          <w:gridCol w:w="2945"/>
          <w:gridCol w:w="95"/>
        </w:tblGrid>
      </w:tblGridChange>
    </w:tblGrid>
    <w:tr w:rsidR="5D9186BE" w14:paraId="4A73B98E" w14:textId="77777777" w:rsidTr="5D9186BE">
      <w:trPr>
        <w:trHeight w:val="300"/>
        <w:trPrChange w:id="2524" w:author="Katie McGuinness" w:date="2024-09-23T11:54:00Z">
          <w:trPr>
            <w:gridBefore w:val="1"/>
            <w:trHeight w:val="300"/>
          </w:trPr>
        </w:trPrChange>
      </w:trPr>
      <w:tc>
        <w:tcPr>
          <w:tcW w:w="3040" w:type="dxa"/>
          <w:tcPrChange w:id="2525" w:author="Katie McGuinness" w:date="2024-09-23T11:54:00Z">
            <w:tcPr>
              <w:tcW w:w="3040" w:type="dxa"/>
              <w:gridSpan w:val="2"/>
            </w:tcPr>
          </w:tcPrChange>
        </w:tcPr>
        <w:p w14:paraId="357B7FE8" w14:textId="6C3A1726" w:rsidR="5D9186BE" w:rsidRDefault="5D9186BE">
          <w:pPr>
            <w:pStyle w:val="Revision"/>
            <w:ind w:left="-115"/>
            <w:pPrChange w:id="2526" w:author="Katie McGuinness" w:date="2024-09-23T11:54:00Z">
              <w:pPr/>
            </w:pPrChange>
          </w:pPr>
        </w:p>
      </w:tc>
      <w:tc>
        <w:tcPr>
          <w:tcW w:w="3040" w:type="dxa"/>
          <w:tcPrChange w:id="2527" w:author="Katie McGuinness" w:date="2024-09-23T11:54:00Z">
            <w:tcPr>
              <w:tcW w:w="3040" w:type="dxa"/>
              <w:gridSpan w:val="2"/>
            </w:tcPr>
          </w:tcPrChange>
        </w:tcPr>
        <w:p w14:paraId="570E3152" w14:textId="05A3F183" w:rsidR="5D9186BE" w:rsidRDefault="5D9186BE">
          <w:pPr>
            <w:pStyle w:val="Revision"/>
            <w:jc w:val="center"/>
            <w:pPrChange w:id="2528" w:author="Katie McGuinness" w:date="2024-09-23T11:54:00Z">
              <w:pPr/>
            </w:pPrChange>
          </w:pPr>
        </w:p>
      </w:tc>
      <w:tc>
        <w:tcPr>
          <w:tcW w:w="3040" w:type="dxa"/>
          <w:tcPrChange w:id="2529" w:author="Katie McGuinness" w:date="2024-09-23T11:54:00Z">
            <w:tcPr>
              <w:tcW w:w="3040" w:type="dxa"/>
              <w:gridSpan w:val="2"/>
            </w:tcPr>
          </w:tcPrChange>
        </w:tcPr>
        <w:p w14:paraId="64E6BCD7" w14:textId="49FB6E50" w:rsidR="5D9186BE" w:rsidRDefault="5D9186BE">
          <w:pPr>
            <w:pStyle w:val="Revision"/>
            <w:ind w:right="-115"/>
            <w:jc w:val="right"/>
            <w:pPrChange w:id="2530" w:author="Katie McGuinness" w:date="2024-09-23T11:54:00Z">
              <w:pPr/>
            </w:pPrChange>
          </w:pPr>
        </w:p>
      </w:tc>
    </w:tr>
  </w:tbl>
  <w:p w14:paraId="71193E99" w14:textId="1ACCB13F" w:rsidR="5D9186BE" w:rsidRDefault="5D9186BE">
    <w:pPr>
      <w:pStyle w:val="Revision"/>
      <w:pPrChange w:id="2531" w:author="Katie McGuinness" w:date="2024-09-23T11:54:00Z">
        <w:pPr/>
      </w:pPrChang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555"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56">
        <w:tblGrid>
          <w:gridCol w:w="95"/>
          <w:gridCol w:w="2995"/>
          <w:gridCol w:w="95"/>
          <w:gridCol w:w="2995"/>
          <w:gridCol w:w="95"/>
          <w:gridCol w:w="2995"/>
          <w:gridCol w:w="95"/>
        </w:tblGrid>
      </w:tblGridChange>
    </w:tblGrid>
    <w:tr w:rsidR="5D9186BE" w14:paraId="5B16D3B9" w14:textId="77777777" w:rsidTr="5D9186BE">
      <w:trPr>
        <w:trHeight w:val="300"/>
        <w:trPrChange w:id="2557" w:author="Katie McGuinness" w:date="2024-09-23T11:54:00Z">
          <w:trPr>
            <w:gridBefore w:val="1"/>
            <w:trHeight w:val="300"/>
          </w:trPr>
        </w:trPrChange>
      </w:trPr>
      <w:tc>
        <w:tcPr>
          <w:tcW w:w="3090" w:type="dxa"/>
          <w:tcPrChange w:id="2558" w:author="Katie McGuinness" w:date="2024-09-23T11:54:00Z">
            <w:tcPr>
              <w:tcW w:w="3090" w:type="dxa"/>
              <w:gridSpan w:val="2"/>
            </w:tcPr>
          </w:tcPrChange>
        </w:tcPr>
        <w:p w14:paraId="100414AD" w14:textId="6606835A" w:rsidR="5D9186BE" w:rsidRDefault="5D9186BE">
          <w:pPr>
            <w:pStyle w:val="Revision"/>
            <w:ind w:left="-115"/>
            <w:pPrChange w:id="2559" w:author="Katie McGuinness" w:date="2024-09-23T11:54:00Z">
              <w:pPr/>
            </w:pPrChange>
          </w:pPr>
        </w:p>
      </w:tc>
      <w:tc>
        <w:tcPr>
          <w:tcW w:w="3090" w:type="dxa"/>
          <w:tcPrChange w:id="2560" w:author="Katie McGuinness" w:date="2024-09-23T11:54:00Z">
            <w:tcPr>
              <w:tcW w:w="3090" w:type="dxa"/>
              <w:gridSpan w:val="2"/>
            </w:tcPr>
          </w:tcPrChange>
        </w:tcPr>
        <w:p w14:paraId="0F36EA2A" w14:textId="0602F6EA" w:rsidR="5D9186BE" w:rsidRDefault="5D9186BE">
          <w:pPr>
            <w:pStyle w:val="Revision"/>
            <w:jc w:val="center"/>
            <w:pPrChange w:id="2561" w:author="Katie McGuinness" w:date="2024-09-23T11:54:00Z">
              <w:pPr/>
            </w:pPrChange>
          </w:pPr>
        </w:p>
      </w:tc>
      <w:tc>
        <w:tcPr>
          <w:tcW w:w="3090" w:type="dxa"/>
          <w:tcPrChange w:id="2562" w:author="Katie McGuinness" w:date="2024-09-23T11:54:00Z">
            <w:tcPr>
              <w:tcW w:w="3090" w:type="dxa"/>
              <w:gridSpan w:val="2"/>
            </w:tcPr>
          </w:tcPrChange>
        </w:tcPr>
        <w:p w14:paraId="4D5B43D8" w14:textId="13FF4AFD" w:rsidR="5D9186BE" w:rsidRDefault="5D9186BE">
          <w:pPr>
            <w:pStyle w:val="Revision"/>
            <w:ind w:right="-115"/>
            <w:jc w:val="right"/>
            <w:pPrChange w:id="2563" w:author="Katie McGuinness" w:date="2024-09-23T11:54:00Z">
              <w:pPr/>
            </w:pPrChange>
          </w:pPr>
        </w:p>
      </w:tc>
    </w:tr>
  </w:tbl>
  <w:p w14:paraId="3E126520" w14:textId="411EBC86" w:rsidR="5D9186BE" w:rsidRDefault="5D9186BE">
    <w:pPr>
      <w:pStyle w:val="Revision"/>
      <w:pPrChange w:id="2564" w:author="Katie McGuinness" w:date="2024-09-23T11:54:00Z">
        <w:pPr/>
      </w:pPrChang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572"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73">
        <w:tblGrid>
          <w:gridCol w:w="95"/>
          <w:gridCol w:w="2995"/>
          <w:gridCol w:w="95"/>
          <w:gridCol w:w="2995"/>
          <w:gridCol w:w="95"/>
          <w:gridCol w:w="2995"/>
          <w:gridCol w:w="95"/>
        </w:tblGrid>
      </w:tblGridChange>
    </w:tblGrid>
    <w:tr w:rsidR="5D9186BE" w14:paraId="5C39DE15" w14:textId="77777777" w:rsidTr="5D9186BE">
      <w:trPr>
        <w:trHeight w:val="300"/>
        <w:trPrChange w:id="2574" w:author="Katie McGuinness" w:date="2024-09-23T11:54:00Z">
          <w:trPr>
            <w:gridBefore w:val="1"/>
            <w:trHeight w:val="300"/>
          </w:trPr>
        </w:trPrChange>
      </w:trPr>
      <w:tc>
        <w:tcPr>
          <w:tcW w:w="3090" w:type="dxa"/>
          <w:tcPrChange w:id="2575" w:author="Katie McGuinness" w:date="2024-09-23T11:54:00Z">
            <w:tcPr>
              <w:tcW w:w="3090" w:type="dxa"/>
              <w:gridSpan w:val="2"/>
            </w:tcPr>
          </w:tcPrChange>
        </w:tcPr>
        <w:p w14:paraId="02A21793" w14:textId="4DA99326" w:rsidR="5D9186BE" w:rsidRDefault="5D9186BE">
          <w:pPr>
            <w:pStyle w:val="Revision"/>
            <w:ind w:left="-115"/>
            <w:pPrChange w:id="2576" w:author="Katie McGuinness" w:date="2024-09-23T11:54:00Z">
              <w:pPr/>
            </w:pPrChange>
          </w:pPr>
        </w:p>
      </w:tc>
      <w:tc>
        <w:tcPr>
          <w:tcW w:w="3090" w:type="dxa"/>
          <w:tcPrChange w:id="2577" w:author="Katie McGuinness" w:date="2024-09-23T11:54:00Z">
            <w:tcPr>
              <w:tcW w:w="3090" w:type="dxa"/>
              <w:gridSpan w:val="2"/>
            </w:tcPr>
          </w:tcPrChange>
        </w:tcPr>
        <w:p w14:paraId="667A7A44" w14:textId="6887510E" w:rsidR="5D9186BE" w:rsidRDefault="5D9186BE">
          <w:pPr>
            <w:pStyle w:val="Revision"/>
            <w:jc w:val="center"/>
            <w:pPrChange w:id="2578" w:author="Katie McGuinness" w:date="2024-09-23T11:54:00Z">
              <w:pPr/>
            </w:pPrChange>
          </w:pPr>
        </w:p>
      </w:tc>
      <w:tc>
        <w:tcPr>
          <w:tcW w:w="3090" w:type="dxa"/>
          <w:tcPrChange w:id="2579" w:author="Katie McGuinness" w:date="2024-09-23T11:54:00Z">
            <w:tcPr>
              <w:tcW w:w="3090" w:type="dxa"/>
              <w:gridSpan w:val="2"/>
            </w:tcPr>
          </w:tcPrChange>
        </w:tcPr>
        <w:p w14:paraId="62394567" w14:textId="7415885E" w:rsidR="5D9186BE" w:rsidRDefault="5D9186BE">
          <w:pPr>
            <w:pStyle w:val="Revision"/>
            <w:ind w:right="-115"/>
            <w:jc w:val="right"/>
            <w:pPrChange w:id="2580" w:author="Katie McGuinness" w:date="2024-09-23T11:54:00Z">
              <w:pPr/>
            </w:pPrChange>
          </w:pPr>
        </w:p>
      </w:tc>
    </w:tr>
  </w:tbl>
  <w:p w14:paraId="0F92106C" w14:textId="03E59A85" w:rsidR="5D9186BE" w:rsidRDefault="5D9186BE">
    <w:pPr>
      <w:pStyle w:val="Revision"/>
      <w:pPrChange w:id="2581" w:author="Katie McGuinness" w:date="2024-09-23T11:54:00Z">
        <w:pPr/>
      </w:pPrChang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582"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583">
        <w:tblGrid>
          <w:gridCol w:w="95"/>
          <w:gridCol w:w="2995"/>
          <w:gridCol w:w="95"/>
          <w:gridCol w:w="2995"/>
          <w:gridCol w:w="95"/>
          <w:gridCol w:w="2995"/>
          <w:gridCol w:w="95"/>
        </w:tblGrid>
      </w:tblGridChange>
    </w:tblGrid>
    <w:tr w:rsidR="5D9186BE" w14:paraId="1C0DC29E" w14:textId="77777777" w:rsidTr="5D9186BE">
      <w:trPr>
        <w:trHeight w:val="300"/>
        <w:trPrChange w:id="2584" w:author="Katie McGuinness" w:date="2024-09-23T11:54:00Z">
          <w:trPr>
            <w:gridBefore w:val="1"/>
            <w:trHeight w:val="300"/>
          </w:trPr>
        </w:trPrChange>
      </w:trPr>
      <w:tc>
        <w:tcPr>
          <w:tcW w:w="3090" w:type="dxa"/>
          <w:tcPrChange w:id="2585" w:author="Katie McGuinness" w:date="2024-09-23T11:54:00Z">
            <w:tcPr>
              <w:tcW w:w="3090" w:type="dxa"/>
              <w:gridSpan w:val="2"/>
            </w:tcPr>
          </w:tcPrChange>
        </w:tcPr>
        <w:p w14:paraId="6FC4E345" w14:textId="20CFFBA6" w:rsidR="5D9186BE" w:rsidRDefault="5D9186BE">
          <w:pPr>
            <w:pStyle w:val="Revision"/>
            <w:ind w:left="-115"/>
            <w:pPrChange w:id="2586" w:author="Katie McGuinness" w:date="2024-09-23T11:54:00Z">
              <w:pPr/>
            </w:pPrChange>
          </w:pPr>
        </w:p>
      </w:tc>
      <w:tc>
        <w:tcPr>
          <w:tcW w:w="3090" w:type="dxa"/>
          <w:tcPrChange w:id="2587" w:author="Katie McGuinness" w:date="2024-09-23T11:54:00Z">
            <w:tcPr>
              <w:tcW w:w="3090" w:type="dxa"/>
              <w:gridSpan w:val="2"/>
            </w:tcPr>
          </w:tcPrChange>
        </w:tcPr>
        <w:p w14:paraId="29720A79" w14:textId="58BCF28A" w:rsidR="5D9186BE" w:rsidRDefault="5D9186BE">
          <w:pPr>
            <w:pStyle w:val="Revision"/>
            <w:jc w:val="center"/>
            <w:pPrChange w:id="2588" w:author="Katie McGuinness" w:date="2024-09-23T11:54:00Z">
              <w:pPr/>
            </w:pPrChange>
          </w:pPr>
        </w:p>
      </w:tc>
      <w:tc>
        <w:tcPr>
          <w:tcW w:w="3090" w:type="dxa"/>
          <w:tcPrChange w:id="2589" w:author="Katie McGuinness" w:date="2024-09-23T11:54:00Z">
            <w:tcPr>
              <w:tcW w:w="3090" w:type="dxa"/>
              <w:gridSpan w:val="2"/>
            </w:tcPr>
          </w:tcPrChange>
        </w:tcPr>
        <w:p w14:paraId="20FDC9E0" w14:textId="36482802" w:rsidR="5D9186BE" w:rsidRDefault="5D9186BE">
          <w:pPr>
            <w:pStyle w:val="Revision"/>
            <w:ind w:right="-115"/>
            <w:jc w:val="right"/>
            <w:pPrChange w:id="2590" w:author="Katie McGuinness" w:date="2024-09-23T11:54:00Z">
              <w:pPr/>
            </w:pPrChange>
          </w:pPr>
        </w:p>
      </w:tc>
    </w:tr>
  </w:tbl>
  <w:p w14:paraId="6F197710" w14:textId="5CB200C6" w:rsidR="5D9186BE" w:rsidRDefault="5D9186BE">
    <w:pPr>
      <w:pStyle w:val="Revision"/>
      <w:pPrChange w:id="2591" w:author="Katie McGuinness" w:date="2024-09-23T11:54:00Z">
        <w:pPr/>
      </w:pPrChang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614" w:author="Katie McGuinness" w:date="2024-09-23T11:54:00Z">
        <w:tblPr>
          <w:tblStyle w:val="TableGrid"/>
          <w:tblW w:w="0" w:type="nil"/>
          <w:tblLayout w:type="fixed"/>
          <w:tblLook w:val="06A0" w:firstRow="1" w:lastRow="0" w:firstColumn="1" w:lastColumn="0" w:noHBand="1" w:noVBand="1"/>
        </w:tblPr>
      </w:tblPrChange>
    </w:tblPr>
    <w:tblGrid>
      <w:gridCol w:w="3090"/>
      <w:gridCol w:w="3090"/>
      <w:gridCol w:w="3090"/>
      <w:tblGridChange w:id="2615">
        <w:tblGrid>
          <w:gridCol w:w="95"/>
          <w:gridCol w:w="2995"/>
          <w:gridCol w:w="95"/>
          <w:gridCol w:w="2995"/>
          <w:gridCol w:w="95"/>
          <w:gridCol w:w="2995"/>
          <w:gridCol w:w="95"/>
        </w:tblGrid>
      </w:tblGridChange>
    </w:tblGrid>
    <w:tr w:rsidR="5D9186BE" w14:paraId="5BD66F51" w14:textId="77777777" w:rsidTr="5D9186BE">
      <w:trPr>
        <w:trHeight w:val="300"/>
        <w:trPrChange w:id="2616" w:author="Katie McGuinness" w:date="2024-09-23T11:54:00Z">
          <w:trPr>
            <w:gridBefore w:val="1"/>
            <w:trHeight w:val="300"/>
          </w:trPr>
        </w:trPrChange>
      </w:trPr>
      <w:tc>
        <w:tcPr>
          <w:tcW w:w="3090" w:type="dxa"/>
          <w:tcPrChange w:id="2617" w:author="Katie McGuinness" w:date="2024-09-23T11:54:00Z">
            <w:tcPr>
              <w:tcW w:w="3090" w:type="dxa"/>
              <w:gridSpan w:val="2"/>
            </w:tcPr>
          </w:tcPrChange>
        </w:tcPr>
        <w:p w14:paraId="69DBA4A6" w14:textId="54E942CE" w:rsidR="5D9186BE" w:rsidRDefault="5D9186BE">
          <w:pPr>
            <w:pStyle w:val="Revision"/>
            <w:ind w:left="-115"/>
            <w:pPrChange w:id="2618" w:author="Katie McGuinness" w:date="2024-09-23T11:54:00Z">
              <w:pPr/>
            </w:pPrChange>
          </w:pPr>
        </w:p>
      </w:tc>
      <w:tc>
        <w:tcPr>
          <w:tcW w:w="3090" w:type="dxa"/>
          <w:tcPrChange w:id="2619" w:author="Katie McGuinness" w:date="2024-09-23T11:54:00Z">
            <w:tcPr>
              <w:tcW w:w="3090" w:type="dxa"/>
              <w:gridSpan w:val="2"/>
            </w:tcPr>
          </w:tcPrChange>
        </w:tcPr>
        <w:p w14:paraId="33B54351" w14:textId="0D7CD1E4" w:rsidR="5D9186BE" w:rsidRDefault="5D9186BE">
          <w:pPr>
            <w:pStyle w:val="Revision"/>
            <w:jc w:val="center"/>
            <w:pPrChange w:id="2620" w:author="Katie McGuinness" w:date="2024-09-23T11:54:00Z">
              <w:pPr/>
            </w:pPrChange>
          </w:pPr>
        </w:p>
      </w:tc>
      <w:tc>
        <w:tcPr>
          <w:tcW w:w="3090" w:type="dxa"/>
          <w:tcPrChange w:id="2621" w:author="Katie McGuinness" w:date="2024-09-23T11:54:00Z">
            <w:tcPr>
              <w:tcW w:w="3090" w:type="dxa"/>
              <w:gridSpan w:val="2"/>
            </w:tcPr>
          </w:tcPrChange>
        </w:tcPr>
        <w:p w14:paraId="10EC2A1E" w14:textId="19939335" w:rsidR="5D9186BE" w:rsidRDefault="5D9186BE">
          <w:pPr>
            <w:pStyle w:val="Revision"/>
            <w:ind w:right="-115"/>
            <w:jc w:val="right"/>
            <w:pPrChange w:id="2622" w:author="Katie McGuinness" w:date="2024-09-23T11:54:00Z">
              <w:pPr/>
            </w:pPrChange>
          </w:pPr>
        </w:p>
      </w:tc>
    </w:tr>
  </w:tbl>
  <w:p w14:paraId="68758901" w14:textId="104E7113" w:rsidR="5D9186BE" w:rsidRDefault="5D9186BE">
    <w:pPr>
      <w:pStyle w:val="Revision"/>
      <w:pPrChange w:id="2623" w:author="Katie McGuinness" w:date="2024-09-23T11:54:00Z">
        <w:pPr/>
      </w:pPrChange>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662"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663">
        <w:tblGrid>
          <w:gridCol w:w="95"/>
          <w:gridCol w:w="2675"/>
          <w:gridCol w:w="95"/>
          <w:gridCol w:w="2675"/>
          <w:gridCol w:w="95"/>
          <w:gridCol w:w="2675"/>
          <w:gridCol w:w="95"/>
        </w:tblGrid>
      </w:tblGridChange>
    </w:tblGrid>
    <w:tr w:rsidR="5D9186BE" w14:paraId="66481476" w14:textId="77777777" w:rsidTr="5D9186BE">
      <w:trPr>
        <w:trHeight w:val="300"/>
        <w:trPrChange w:id="2664" w:author="Katie McGuinness" w:date="2024-09-23T11:54:00Z">
          <w:trPr>
            <w:gridBefore w:val="1"/>
            <w:trHeight w:val="300"/>
          </w:trPr>
        </w:trPrChange>
      </w:trPr>
      <w:tc>
        <w:tcPr>
          <w:tcW w:w="2770" w:type="dxa"/>
          <w:tcPrChange w:id="2665" w:author="Katie McGuinness" w:date="2024-09-23T11:54:00Z">
            <w:tcPr>
              <w:tcW w:w="2770" w:type="dxa"/>
              <w:gridSpan w:val="2"/>
            </w:tcPr>
          </w:tcPrChange>
        </w:tcPr>
        <w:p w14:paraId="05CA2B5F" w14:textId="6ECDF01A" w:rsidR="5D9186BE" w:rsidRDefault="5D9186BE">
          <w:pPr>
            <w:pStyle w:val="Revision"/>
            <w:ind w:left="-115"/>
            <w:pPrChange w:id="2666" w:author="Katie McGuinness" w:date="2024-09-23T11:54:00Z">
              <w:pPr/>
            </w:pPrChange>
          </w:pPr>
        </w:p>
      </w:tc>
      <w:tc>
        <w:tcPr>
          <w:tcW w:w="2770" w:type="dxa"/>
          <w:tcPrChange w:id="2667" w:author="Katie McGuinness" w:date="2024-09-23T11:54:00Z">
            <w:tcPr>
              <w:tcW w:w="2770" w:type="dxa"/>
              <w:gridSpan w:val="2"/>
            </w:tcPr>
          </w:tcPrChange>
        </w:tcPr>
        <w:p w14:paraId="3D75F857" w14:textId="5D043E30" w:rsidR="5D9186BE" w:rsidRDefault="5D9186BE">
          <w:pPr>
            <w:pStyle w:val="Revision"/>
            <w:jc w:val="center"/>
            <w:pPrChange w:id="2668" w:author="Katie McGuinness" w:date="2024-09-23T11:54:00Z">
              <w:pPr/>
            </w:pPrChange>
          </w:pPr>
        </w:p>
      </w:tc>
      <w:tc>
        <w:tcPr>
          <w:tcW w:w="2770" w:type="dxa"/>
          <w:tcPrChange w:id="2669" w:author="Katie McGuinness" w:date="2024-09-23T11:54:00Z">
            <w:tcPr>
              <w:tcW w:w="2770" w:type="dxa"/>
              <w:gridSpan w:val="2"/>
            </w:tcPr>
          </w:tcPrChange>
        </w:tcPr>
        <w:p w14:paraId="6FBC6DC6" w14:textId="2AC9FF29" w:rsidR="5D9186BE" w:rsidRDefault="5D9186BE">
          <w:pPr>
            <w:pStyle w:val="Revision"/>
            <w:ind w:right="-115"/>
            <w:jc w:val="right"/>
            <w:pPrChange w:id="2670" w:author="Katie McGuinness" w:date="2024-09-23T11:54:00Z">
              <w:pPr/>
            </w:pPrChange>
          </w:pPr>
        </w:p>
      </w:tc>
    </w:tr>
  </w:tbl>
  <w:p w14:paraId="55C3D878" w14:textId="7CDDEDD4" w:rsidR="5D9186BE" w:rsidRDefault="5D9186BE">
    <w:pPr>
      <w:pStyle w:val="Revision"/>
      <w:pPrChange w:id="2671" w:author="Katie McGuinness" w:date="2024-09-23T11:54:00Z">
        <w:pPr/>
      </w:pPrChange>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75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757">
        <w:tblGrid>
          <w:gridCol w:w="95"/>
          <w:gridCol w:w="2675"/>
          <w:gridCol w:w="95"/>
          <w:gridCol w:w="2675"/>
          <w:gridCol w:w="95"/>
          <w:gridCol w:w="2675"/>
          <w:gridCol w:w="95"/>
        </w:tblGrid>
      </w:tblGridChange>
    </w:tblGrid>
    <w:tr w:rsidR="5D9186BE" w14:paraId="2B26CE06" w14:textId="77777777" w:rsidTr="5D9186BE">
      <w:trPr>
        <w:trHeight w:val="300"/>
        <w:trPrChange w:id="2758" w:author="Katie McGuinness" w:date="2024-09-23T11:54:00Z">
          <w:trPr>
            <w:gridBefore w:val="1"/>
            <w:trHeight w:val="300"/>
          </w:trPr>
        </w:trPrChange>
      </w:trPr>
      <w:tc>
        <w:tcPr>
          <w:tcW w:w="2770" w:type="dxa"/>
          <w:tcPrChange w:id="2759" w:author="Katie McGuinness" w:date="2024-09-23T11:54:00Z">
            <w:tcPr>
              <w:tcW w:w="2770" w:type="dxa"/>
              <w:gridSpan w:val="2"/>
            </w:tcPr>
          </w:tcPrChange>
        </w:tcPr>
        <w:p w14:paraId="13C653DC" w14:textId="764CD49D" w:rsidR="5D9186BE" w:rsidRDefault="5D9186BE">
          <w:pPr>
            <w:pStyle w:val="Revision"/>
            <w:ind w:left="-115"/>
            <w:pPrChange w:id="2760" w:author="Katie McGuinness" w:date="2024-09-23T11:54:00Z">
              <w:pPr/>
            </w:pPrChange>
          </w:pPr>
        </w:p>
      </w:tc>
      <w:tc>
        <w:tcPr>
          <w:tcW w:w="2770" w:type="dxa"/>
          <w:tcPrChange w:id="2761" w:author="Katie McGuinness" w:date="2024-09-23T11:54:00Z">
            <w:tcPr>
              <w:tcW w:w="2770" w:type="dxa"/>
              <w:gridSpan w:val="2"/>
            </w:tcPr>
          </w:tcPrChange>
        </w:tcPr>
        <w:p w14:paraId="5EB6A10B" w14:textId="26A71DAB" w:rsidR="5D9186BE" w:rsidRDefault="5D9186BE">
          <w:pPr>
            <w:pStyle w:val="Revision"/>
            <w:jc w:val="center"/>
            <w:pPrChange w:id="2762" w:author="Katie McGuinness" w:date="2024-09-23T11:54:00Z">
              <w:pPr/>
            </w:pPrChange>
          </w:pPr>
        </w:p>
      </w:tc>
      <w:tc>
        <w:tcPr>
          <w:tcW w:w="2770" w:type="dxa"/>
          <w:tcPrChange w:id="2763" w:author="Katie McGuinness" w:date="2024-09-23T11:54:00Z">
            <w:tcPr>
              <w:tcW w:w="2770" w:type="dxa"/>
              <w:gridSpan w:val="2"/>
            </w:tcPr>
          </w:tcPrChange>
        </w:tcPr>
        <w:p w14:paraId="4D189D4B" w14:textId="5ADA64B4" w:rsidR="5D9186BE" w:rsidRDefault="5D9186BE">
          <w:pPr>
            <w:pStyle w:val="Revision"/>
            <w:ind w:right="-115"/>
            <w:jc w:val="right"/>
            <w:pPrChange w:id="2764" w:author="Katie McGuinness" w:date="2024-09-23T11:54:00Z">
              <w:pPr/>
            </w:pPrChange>
          </w:pPr>
        </w:p>
      </w:tc>
    </w:tr>
  </w:tbl>
  <w:p w14:paraId="53A002AF" w14:textId="25B9E152" w:rsidR="5D9186BE" w:rsidRDefault="5D9186BE">
    <w:pPr>
      <w:pStyle w:val="Revision"/>
      <w:pPrChange w:id="2765" w:author="Katie McGuinness" w:date="2024-09-23T11:54:00Z">
        <w:pPr/>
      </w:pPrChang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36"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737">
        <w:tblGrid>
          <w:gridCol w:w="95"/>
          <w:gridCol w:w="2915"/>
          <w:gridCol w:w="95"/>
          <w:gridCol w:w="2915"/>
          <w:gridCol w:w="95"/>
          <w:gridCol w:w="2915"/>
          <w:gridCol w:w="95"/>
        </w:tblGrid>
      </w:tblGridChange>
    </w:tblGrid>
    <w:tr w:rsidR="5D9186BE" w14:paraId="7CA6B9FB" w14:textId="77777777" w:rsidTr="5D9186BE">
      <w:trPr>
        <w:trHeight w:val="300"/>
        <w:trPrChange w:id="738" w:author="Katie McGuinness" w:date="2024-09-23T11:54:00Z">
          <w:trPr>
            <w:gridBefore w:val="1"/>
            <w:trHeight w:val="300"/>
          </w:trPr>
        </w:trPrChange>
      </w:trPr>
      <w:tc>
        <w:tcPr>
          <w:tcW w:w="3010" w:type="dxa"/>
          <w:tcPrChange w:id="739" w:author="Katie McGuinness" w:date="2024-09-23T11:54:00Z">
            <w:tcPr>
              <w:tcW w:w="3010" w:type="dxa"/>
              <w:gridSpan w:val="2"/>
            </w:tcPr>
          </w:tcPrChange>
        </w:tcPr>
        <w:p w14:paraId="0F48F514" w14:textId="6B5C5E31" w:rsidR="5D9186BE" w:rsidRDefault="5D9186BE">
          <w:pPr>
            <w:pStyle w:val="Revision"/>
            <w:ind w:left="-115"/>
            <w:pPrChange w:id="740" w:author="Katie McGuinness" w:date="2024-09-23T11:54:00Z">
              <w:pPr/>
            </w:pPrChange>
          </w:pPr>
        </w:p>
      </w:tc>
      <w:tc>
        <w:tcPr>
          <w:tcW w:w="3010" w:type="dxa"/>
          <w:tcPrChange w:id="741" w:author="Katie McGuinness" w:date="2024-09-23T11:54:00Z">
            <w:tcPr>
              <w:tcW w:w="3010" w:type="dxa"/>
              <w:gridSpan w:val="2"/>
            </w:tcPr>
          </w:tcPrChange>
        </w:tcPr>
        <w:p w14:paraId="483F1B95" w14:textId="30F4EF22" w:rsidR="5D9186BE" w:rsidRDefault="5D9186BE">
          <w:pPr>
            <w:pStyle w:val="Revision"/>
            <w:jc w:val="center"/>
            <w:pPrChange w:id="742" w:author="Katie McGuinness" w:date="2024-09-23T11:54:00Z">
              <w:pPr/>
            </w:pPrChange>
          </w:pPr>
        </w:p>
      </w:tc>
      <w:tc>
        <w:tcPr>
          <w:tcW w:w="3010" w:type="dxa"/>
          <w:tcPrChange w:id="743" w:author="Katie McGuinness" w:date="2024-09-23T11:54:00Z">
            <w:tcPr>
              <w:tcW w:w="3010" w:type="dxa"/>
              <w:gridSpan w:val="2"/>
            </w:tcPr>
          </w:tcPrChange>
        </w:tcPr>
        <w:p w14:paraId="483C6632" w14:textId="7AB4C8A7" w:rsidR="5D9186BE" w:rsidRDefault="5D9186BE">
          <w:pPr>
            <w:pStyle w:val="Revision"/>
            <w:ind w:right="-115"/>
            <w:jc w:val="right"/>
            <w:pPrChange w:id="744" w:author="Katie McGuinness" w:date="2024-09-23T11:54:00Z">
              <w:pPr/>
            </w:pPrChange>
          </w:pPr>
        </w:p>
      </w:tc>
    </w:tr>
  </w:tbl>
  <w:p w14:paraId="59CAB38E" w14:textId="2490A733" w:rsidR="5D9186BE" w:rsidRDefault="5D9186BE">
    <w:pPr>
      <w:pStyle w:val="Revision"/>
      <w:pPrChange w:id="745" w:author="Katie McGuinness" w:date="2024-09-23T11:54:00Z">
        <w:pPr/>
      </w:pPrChang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78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787">
        <w:tblGrid>
          <w:gridCol w:w="95"/>
          <w:gridCol w:w="2675"/>
          <w:gridCol w:w="95"/>
          <w:gridCol w:w="2675"/>
          <w:gridCol w:w="95"/>
          <w:gridCol w:w="2675"/>
          <w:gridCol w:w="95"/>
        </w:tblGrid>
      </w:tblGridChange>
    </w:tblGrid>
    <w:tr w:rsidR="5D9186BE" w14:paraId="21BD67B9" w14:textId="77777777" w:rsidTr="5D9186BE">
      <w:trPr>
        <w:trHeight w:val="300"/>
        <w:trPrChange w:id="2788" w:author="Katie McGuinness" w:date="2024-09-23T11:54:00Z">
          <w:trPr>
            <w:gridBefore w:val="1"/>
            <w:trHeight w:val="300"/>
          </w:trPr>
        </w:trPrChange>
      </w:trPr>
      <w:tc>
        <w:tcPr>
          <w:tcW w:w="2770" w:type="dxa"/>
          <w:tcPrChange w:id="2789" w:author="Katie McGuinness" w:date="2024-09-23T11:54:00Z">
            <w:tcPr>
              <w:tcW w:w="2770" w:type="dxa"/>
              <w:gridSpan w:val="2"/>
            </w:tcPr>
          </w:tcPrChange>
        </w:tcPr>
        <w:p w14:paraId="79DFE600" w14:textId="288031E2" w:rsidR="5D9186BE" w:rsidRDefault="5D9186BE">
          <w:pPr>
            <w:pStyle w:val="Revision"/>
            <w:ind w:left="-115"/>
            <w:pPrChange w:id="2790" w:author="Katie McGuinness" w:date="2024-09-23T11:54:00Z">
              <w:pPr/>
            </w:pPrChange>
          </w:pPr>
        </w:p>
      </w:tc>
      <w:tc>
        <w:tcPr>
          <w:tcW w:w="2770" w:type="dxa"/>
          <w:tcPrChange w:id="2791" w:author="Katie McGuinness" w:date="2024-09-23T11:54:00Z">
            <w:tcPr>
              <w:tcW w:w="2770" w:type="dxa"/>
              <w:gridSpan w:val="2"/>
            </w:tcPr>
          </w:tcPrChange>
        </w:tcPr>
        <w:p w14:paraId="6181763B" w14:textId="7D6C7790" w:rsidR="5D9186BE" w:rsidRDefault="5D9186BE">
          <w:pPr>
            <w:pStyle w:val="Revision"/>
            <w:jc w:val="center"/>
            <w:pPrChange w:id="2792" w:author="Katie McGuinness" w:date="2024-09-23T11:54:00Z">
              <w:pPr/>
            </w:pPrChange>
          </w:pPr>
        </w:p>
      </w:tc>
      <w:tc>
        <w:tcPr>
          <w:tcW w:w="2770" w:type="dxa"/>
          <w:tcPrChange w:id="2793" w:author="Katie McGuinness" w:date="2024-09-23T11:54:00Z">
            <w:tcPr>
              <w:tcW w:w="2770" w:type="dxa"/>
              <w:gridSpan w:val="2"/>
            </w:tcPr>
          </w:tcPrChange>
        </w:tcPr>
        <w:p w14:paraId="34A750E7" w14:textId="7CE611E4" w:rsidR="5D9186BE" w:rsidRDefault="5D9186BE">
          <w:pPr>
            <w:pStyle w:val="Revision"/>
            <w:ind w:right="-115"/>
            <w:jc w:val="right"/>
            <w:pPrChange w:id="2794" w:author="Katie McGuinness" w:date="2024-09-23T11:54:00Z">
              <w:pPr/>
            </w:pPrChange>
          </w:pPr>
        </w:p>
      </w:tc>
    </w:tr>
  </w:tbl>
  <w:p w14:paraId="10E0B5FE" w14:textId="0BC18214" w:rsidR="5D9186BE" w:rsidRDefault="5D9186BE">
    <w:pPr>
      <w:pStyle w:val="Revision"/>
      <w:pPrChange w:id="2795" w:author="Katie McGuinness" w:date="2024-09-23T11:54:00Z">
        <w:pPr/>
      </w:pPrChang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801"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802">
        <w:tblGrid>
          <w:gridCol w:w="95"/>
          <w:gridCol w:w="2675"/>
          <w:gridCol w:w="95"/>
          <w:gridCol w:w="2675"/>
          <w:gridCol w:w="95"/>
          <w:gridCol w:w="2675"/>
          <w:gridCol w:w="95"/>
        </w:tblGrid>
      </w:tblGridChange>
    </w:tblGrid>
    <w:tr w:rsidR="5D9186BE" w14:paraId="68D57632" w14:textId="77777777" w:rsidTr="5D9186BE">
      <w:trPr>
        <w:trHeight w:val="300"/>
        <w:trPrChange w:id="2803" w:author="Katie McGuinness" w:date="2024-09-23T11:54:00Z">
          <w:trPr>
            <w:gridBefore w:val="1"/>
            <w:trHeight w:val="300"/>
          </w:trPr>
        </w:trPrChange>
      </w:trPr>
      <w:tc>
        <w:tcPr>
          <w:tcW w:w="2770" w:type="dxa"/>
          <w:tcPrChange w:id="2804" w:author="Katie McGuinness" w:date="2024-09-23T11:54:00Z">
            <w:tcPr>
              <w:tcW w:w="2770" w:type="dxa"/>
              <w:gridSpan w:val="2"/>
            </w:tcPr>
          </w:tcPrChange>
        </w:tcPr>
        <w:p w14:paraId="7D3C34DF" w14:textId="3838085C" w:rsidR="5D9186BE" w:rsidRDefault="5D9186BE">
          <w:pPr>
            <w:pStyle w:val="Revision"/>
            <w:ind w:left="-115"/>
            <w:pPrChange w:id="2805" w:author="Katie McGuinness" w:date="2024-09-23T11:54:00Z">
              <w:pPr/>
            </w:pPrChange>
          </w:pPr>
        </w:p>
      </w:tc>
      <w:tc>
        <w:tcPr>
          <w:tcW w:w="2770" w:type="dxa"/>
          <w:tcPrChange w:id="2806" w:author="Katie McGuinness" w:date="2024-09-23T11:54:00Z">
            <w:tcPr>
              <w:tcW w:w="2770" w:type="dxa"/>
              <w:gridSpan w:val="2"/>
            </w:tcPr>
          </w:tcPrChange>
        </w:tcPr>
        <w:p w14:paraId="3B544191" w14:textId="5CF08F58" w:rsidR="5D9186BE" w:rsidRDefault="5D9186BE">
          <w:pPr>
            <w:pStyle w:val="Revision"/>
            <w:jc w:val="center"/>
            <w:pPrChange w:id="2807" w:author="Katie McGuinness" w:date="2024-09-23T11:54:00Z">
              <w:pPr/>
            </w:pPrChange>
          </w:pPr>
        </w:p>
      </w:tc>
      <w:tc>
        <w:tcPr>
          <w:tcW w:w="2770" w:type="dxa"/>
          <w:tcPrChange w:id="2808" w:author="Katie McGuinness" w:date="2024-09-23T11:54:00Z">
            <w:tcPr>
              <w:tcW w:w="2770" w:type="dxa"/>
              <w:gridSpan w:val="2"/>
            </w:tcPr>
          </w:tcPrChange>
        </w:tcPr>
        <w:p w14:paraId="34AF7E74" w14:textId="47DEB725" w:rsidR="5D9186BE" w:rsidRDefault="5D9186BE">
          <w:pPr>
            <w:pStyle w:val="Revision"/>
            <w:ind w:right="-115"/>
            <w:jc w:val="right"/>
            <w:pPrChange w:id="2809" w:author="Katie McGuinness" w:date="2024-09-23T11:54:00Z">
              <w:pPr/>
            </w:pPrChange>
          </w:pPr>
        </w:p>
      </w:tc>
    </w:tr>
  </w:tbl>
  <w:p w14:paraId="1DA063F0" w14:textId="51C634DC" w:rsidR="5D9186BE" w:rsidRDefault="5D9186BE">
    <w:pPr>
      <w:pStyle w:val="Revision"/>
      <w:pPrChange w:id="2810" w:author="Katie McGuinness" w:date="2024-09-23T11:54:00Z">
        <w:pPr/>
      </w:pPrChange>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822" w:author="Katie McGuinness" w:date="2024-09-23T11:54:00Z">
        <w:tblPr>
          <w:tblStyle w:val="TableGrid"/>
          <w:tblW w:w="0" w:type="nil"/>
          <w:tblLayout w:type="fixed"/>
          <w:tblLook w:val="06A0" w:firstRow="1" w:lastRow="0" w:firstColumn="1" w:lastColumn="0" w:noHBand="1" w:noVBand="1"/>
        </w:tblPr>
      </w:tblPrChange>
    </w:tblPr>
    <w:tblGrid>
      <w:gridCol w:w="1620"/>
      <w:gridCol w:w="1620"/>
      <w:gridCol w:w="1620"/>
      <w:tblGridChange w:id="2823">
        <w:tblGrid>
          <w:gridCol w:w="95"/>
          <w:gridCol w:w="1525"/>
          <w:gridCol w:w="95"/>
          <w:gridCol w:w="1525"/>
          <w:gridCol w:w="95"/>
          <w:gridCol w:w="1525"/>
          <w:gridCol w:w="95"/>
        </w:tblGrid>
      </w:tblGridChange>
    </w:tblGrid>
    <w:tr w:rsidR="5D9186BE" w14:paraId="0D3162A7" w14:textId="77777777" w:rsidTr="5D9186BE">
      <w:trPr>
        <w:trHeight w:val="300"/>
        <w:trPrChange w:id="2824" w:author="Katie McGuinness" w:date="2024-09-23T11:54:00Z">
          <w:trPr>
            <w:gridBefore w:val="1"/>
            <w:trHeight w:val="300"/>
          </w:trPr>
        </w:trPrChange>
      </w:trPr>
      <w:tc>
        <w:tcPr>
          <w:tcW w:w="1620" w:type="dxa"/>
          <w:tcPrChange w:id="2825" w:author="Katie McGuinness" w:date="2024-09-23T11:54:00Z">
            <w:tcPr>
              <w:tcW w:w="1620" w:type="dxa"/>
              <w:gridSpan w:val="2"/>
            </w:tcPr>
          </w:tcPrChange>
        </w:tcPr>
        <w:p w14:paraId="2758834C" w14:textId="02856952" w:rsidR="5D9186BE" w:rsidRDefault="5D9186BE">
          <w:pPr>
            <w:pStyle w:val="Revision"/>
            <w:ind w:left="-115"/>
            <w:pPrChange w:id="2826" w:author="Katie McGuinness" w:date="2024-09-23T11:54:00Z">
              <w:pPr/>
            </w:pPrChange>
          </w:pPr>
        </w:p>
      </w:tc>
      <w:tc>
        <w:tcPr>
          <w:tcW w:w="1620" w:type="dxa"/>
          <w:tcPrChange w:id="2827" w:author="Katie McGuinness" w:date="2024-09-23T11:54:00Z">
            <w:tcPr>
              <w:tcW w:w="1620" w:type="dxa"/>
              <w:gridSpan w:val="2"/>
            </w:tcPr>
          </w:tcPrChange>
        </w:tcPr>
        <w:p w14:paraId="38500D45" w14:textId="07DE6B50" w:rsidR="5D9186BE" w:rsidRDefault="5D9186BE">
          <w:pPr>
            <w:pStyle w:val="Revision"/>
            <w:jc w:val="center"/>
            <w:pPrChange w:id="2828" w:author="Katie McGuinness" w:date="2024-09-23T11:54:00Z">
              <w:pPr/>
            </w:pPrChange>
          </w:pPr>
        </w:p>
      </w:tc>
      <w:tc>
        <w:tcPr>
          <w:tcW w:w="1620" w:type="dxa"/>
          <w:tcPrChange w:id="2829" w:author="Katie McGuinness" w:date="2024-09-23T11:54:00Z">
            <w:tcPr>
              <w:tcW w:w="1620" w:type="dxa"/>
              <w:gridSpan w:val="2"/>
            </w:tcPr>
          </w:tcPrChange>
        </w:tcPr>
        <w:p w14:paraId="13A02992" w14:textId="50EC3040" w:rsidR="5D9186BE" w:rsidRDefault="5D9186BE">
          <w:pPr>
            <w:pStyle w:val="Revision"/>
            <w:ind w:right="-115"/>
            <w:jc w:val="right"/>
            <w:pPrChange w:id="2830" w:author="Katie McGuinness" w:date="2024-09-23T11:54:00Z">
              <w:pPr/>
            </w:pPrChange>
          </w:pPr>
        </w:p>
      </w:tc>
    </w:tr>
  </w:tbl>
  <w:p w14:paraId="7CB9DF89" w14:textId="41375BAA" w:rsidR="5D9186BE" w:rsidRDefault="5D9186BE">
    <w:pPr>
      <w:pStyle w:val="Revision"/>
      <w:pPrChange w:id="2831" w:author="Katie McGuinness" w:date="2024-09-23T11:54:00Z">
        <w:pPr/>
      </w:pPrChange>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287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2871">
        <w:tblGrid>
          <w:gridCol w:w="95"/>
          <w:gridCol w:w="2675"/>
          <w:gridCol w:w="95"/>
          <w:gridCol w:w="2675"/>
          <w:gridCol w:w="95"/>
          <w:gridCol w:w="2675"/>
          <w:gridCol w:w="95"/>
        </w:tblGrid>
      </w:tblGridChange>
    </w:tblGrid>
    <w:tr w:rsidR="5D9186BE" w14:paraId="6152B42D" w14:textId="77777777" w:rsidTr="5D9186BE">
      <w:trPr>
        <w:trHeight w:val="300"/>
        <w:trPrChange w:id="2872" w:author="Katie McGuinness" w:date="2024-09-23T11:54:00Z">
          <w:trPr>
            <w:gridBefore w:val="1"/>
            <w:trHeight w:val="300"/>
          </w:trPr>
        </w:trPrChange>
      </w:trPr>
      <w:tc>
        <w:tcPr>
          <w:tcW w:w="2770" w:type="dxa"/>
          <w:tcPrChange w:id="2873" w:author="Katie McGuinness" w:date="2024-09-23T11:54:00Z">
            <w:tcPr>
              <w:tcW w:w="2770" w:type="dxa"/>
              <w:gridSpan w:val="2"/>
            </w:tcPr>
          </w:tcPrChange>
        </w:tcPr>
        <w:p w14:paraId="4070E02F" w14:textId="452A53C8" w:rsidR="5D9186BE" w:rsidRDefault="5D9186BE">
          <w:pPr>
            <w:pStyle w:val="Revision"/>
            <w:ind w:left="-115"/>
            <w:pPrChange w:id="2874" w:author="Katie McGuinness" w:date="2024-09-23T11:54:00Z">
              <w:pPr/>
            </w:pPrChange>
          </w:pPr>
        </w:p>
      </w:tc>
      <w:tc>
        <w:tcPr>
          <w:tcW w:w="2770" w:type="dxa"/>
          <w:tcPrChange w:id="2875" w:author="Katie McGuinness" w:date="2024-09-23T11:54:00Z">
            <w:tcPr>
              <w:tcW w:w="2770" w:type="dxa"/>
              <w:gridSpan w:val="2"/>
            </w:tcPr>
          </w:tcPrChange>
        </w:tcPr>
        <w:p w14:paraId="3ADB8CA9" w14:textId="1BDA4B16" w:rsidR="5D9186BE" w:rsidRDefault="5D9186BE">
          <w:pPr>
            <w:pStyle w:val="Revision"/>
            <w:jc w:val="center"/>
            <w:pPrChange w:id="2876" w:author="Katie McGuinness" w:date="2024-09-23T11:54:00Z">
              <w:pPr/>
            </w:pPrChange>
          </w:pPr>
        </w:p>
      </w:tc>
      <w:tc>
        <w:tcPr>
          <w:tcW w:w="2770" w:type="dxa"/>
          <w:tcPrChange w:id="2877" w:author="Katie McGuinness" w:date="2024-09-23T11:54:00Z">
            <w:tcPr>
              <w:tcW w:w="2770" w:type="dxa"/>
              <w:gridSpan w:val="2"/>
            </w:tcPr>
          </w:tcPrChange>
        </w:tcPr>
        <w:p w14:paraId="5E02B94E" w14:textId="225B943E" w:rsidR="5D9186BE" w:rsidRDefault="5D9186BE">
          <w:pPr>
            <w:pStyle w:val="Revision"/>
            <w:ind w:right="-115"/>
            <w:jc w:val="right"/>
            <w:pPrChange w:id="2878" w:author="Katie McGuinness" w:date="2024-09-23T11:54:00Z">
              <w:pPr/>
            </w:pPrChange>
          </w:pPr>
        </w:p>
      </w:tc>
    </w:tr>
  </w:tbl>
  <w:p w14:paraId="6EBEDBBD" w14:textId="24E9DDB1" w:rsidR="5D9186BE" w:rsidRDefault="5D9186BE">
    <w:pPr>
      <w:pStyle w:val="Revision"/>
      <w:pPrChange w:id="2879" w:author="Katie McGuinness" w:date="2024-09-23T11:54:00Z">
        <w:pPr/>
      </w:pPrChange>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02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029">
        <w:tblGrid>
          <w:gridCol w:w="95"/>
          <w:gridCol w:w="2675"/>
          <w:gridCol w:w="95"/>
          <w:gridCol w:w="2675"/>
          <w:gridCol w:w="95"/>
          <w:gridCol w:w="2675"/>
          <w:gridCol w:w="95"/>
        </w:tblGrid>
      </w:tblGridChange>
    </w:tblGrid>
    <w:tr w:rsidR="5D9186BE" w14:paraId="22A97312" w14:textId="77777777" w:rsidTr="5D9186BE">
      <w:trPr>
        <w:trHeight w:val="300"/>
        <w:trPrChange w:id="3030" w:author="Katie McGuinness" w:date="2024-09-23T11:54:00Z">
          <w:trPr>
            <w:gridBefore w:val="1"/>
            <w:trHeight w:val="300"/>
          </w:trPr>
        </w:trPrChange>
      </w:trPr>
      <w:tc>
        <w:tcPr>
          <w:tcW w:w="2770" w:type="dxa"/>
          <w:tcPrChange w:id="3031" w:author="Katie McGuinness" w:date="2024-09-23T11:54:00Z">
            <w:tcPr>
              <w:tcW w:w="2770" w:type="dxa"/>
              <w:gridSpan w:val="2"/>
            </w:tcPr>
          </w:tcPrChange>
        </w:tcPr>
        <w:p w14:paraId="1CF89762" w14:textId="6742D7B2" w:rsidR="5D9186BE" w:rsidRDefault="5D9186BE">
          <w:pPr>
            <w:pStyle w:val="Revision"/>
            <w:ind w:left="-115"/>
            <w:pPrChange w:id="3032" w:author="Katie McGuinness" w:date="2024-09-23T11:54:00Z">
              <w:pPr/>
            </w:pPrChange>
          </w:pPr>
        </w:p>
      </w:tc>
      <w:tc>
        <w:tcPr>
          <w:tcW w:w="2770" w:type="dxa"/>
          <w:tcPrChange w:id="3033" w:author="Katie McGuinness" w:date="2024-09-23T11:54:00Z">
            <w:tcPr>
              <w:tcW w:w="2770" w:type="dxa"/>
              <w:gridSpan w:val="2"/>
            </w:tcPr>
          </w:tcPrChange>
        </w:tcPr>
        <w:p w14:paraId="29DD605A" w14:textId="3BC66CE1" w:rsidR="5D9186BE" w:rsidRDefault="5D9186BE">
          <w:pPr>
            <w:pStyle w:val="Revision"/>
            <w:jc w:val="center"/>
            <w:pPrChange w:id="3034" w:author="Katie McGuinness" w:date="2024-09-23T11:54:00Z">
              <w:pPr/>
            </w:pPrChange>
          </w:pPr>
        </w:p>
      </w:tc>
      <w:tc>
        <w:tcPr>
          <w:tcW w:w="2770" w:type="dxa"/>
          <w:tcPrChange w:id="3035" w:author="Katie McGuinness" w:date="2024-09-23T11:54:00Z">
            <w:tcPr>
              <w:tcW w:w="2770" w:type="dxa"/>
              <w:gridSpan w:val="2"/>
            </w:tcPr>
          </w:tcPrChange>
        </w:tcPr>
        <w:p w14:paraId="015F86E7" w14:textId="3CD9B0E8" w:rsidR="5D9186BE" w:rsidRDefault="5D9186BE">
          <w:pPr>
            <w:pStyle w:val="Revision"/>
            <w:ind w:right="-115"/>
            <w:jc w:val="right"/>
            <w:pPrChange w:id="3036" w:author="Katie McGuinness" w:date="2024-09-23T11:54:00Z">
              <w:pPr/>
            </w:pPrChange>
          </w:pPr>
        </w:p>
      </w:tc>
    </w:tr>
  </w:tbl>
  <w:p w14:paraId="6BC87CDB" w14:textId="42A00E28" w:rsidR="5D9186BE" w:rsidRDefault="5D9186BE">
    <w:pPr>
      <w:pStyle w:val="Revision"/>
      <w:pPrChange w:id="3037" w:author="Katie McGuinness" w:date="2024-09-23T11:54:00Z">
        <w:pPr/>
      </w:pPrChange>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04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041">
        <w:tblGrid>
          <w:gridCol w:w="95"/>
          <w:gridCol w:w="2675"/>
          <w:gridCol w:w="95"/>
          <w:gridCol w:w="2675"/>
          <w:gridCol w:w="95"/>
          <w:gridCol w:w="2675"/>
          <w:gridCol w:w="95"/>
        </w:tblGrid>
      </w:tblGridChange>
    </w:tblGrid>
    <w:tr w:rsidR="5D9186BE" w14:paraId="500D94A2" w14:textId="77777777" w:rsidTr="5D9186BE">
      <w:trPr>
        <w:trHeight w:val="300"/>
        <w:trPrChange w:id="3042" w:author="Katie McGuinness" w:date="2024-09-23T11:54:00Z">
          <w:trPr>
            <w:gridBefore w:val="1"/>
            <w:trHeight w:val="300"/>
          </w:trPr>
        </w:trPrChange>
      </w:trPr>
      <w:tc>
        <w:tcPr>
          <w:tcW w:w="2770" w:type="dxa"/>
          <w:tcPrChange w:id="3043" w:author="Katie McGuinness" w:date="2024-09-23T11:54:00Z">
            <w:tcPr>
              <w:tcW w:w="2770" w:type="dxa"/>
              <w:gridSpan w:val="2"/>
            </w:tcPr>
          </w:tcPrChange>
        </w:tcPr>
        <w:p w14:paraId="153E3B0E" w14:textId="26CA5AC8" w:rsidR="5D9186BE" w:rsidRDefault="5D9186BE">
          <w:pPr>
            <w:pStyle w:val="Revision"/>
            <w:ind w:left="-115"/>
            <w:pPrChange w:id="3044" w:author="Katie McGuinness" w:date="2024-09-23T11:54:00Z">
              <w:pPr/>
            </w:pPrChange>
          </w:pPr>
        </w:p>
      </w:tc>
      <w:tc>
        <w:tcPr>
          <w:tcW w:w="2770" w:type="dxa"/>
          <w:tcPrChange w:id="3045" w:author="Katie McGuinness" w:date="2024-09-23T11:54:00Z">
            <w:tcPr>
              <w:tcW w:w="2770" w:type="dxa"/>
              <w:gridSpan w:val="2"/>
            </w:tcPr>
          </w:tcPrChange>
        </w:tcPr>
        <w:p w14:paraId="45E029DB" w14:textId="47C1A119" w:rsidR="5D9186BE" w:rsidRDefault="5D9186BE">
          <w:pPr>
            <w:pStyle w:val="Revision"/>
            <w:jc w:val="center"/>
            <w:pPrChange w:id="3046" w:author="Katie McGuinness" w:date="2024-09-23T11:54:00Z">
              <w:pPr/>
            </w:pPrChange>
          </w:pPr>
        </w:p>
      </w:tc>
      <w:tc>
        <w:tcPr>
          <w:tcW w:w="2770" w:type="dxa"/>
          <w:tcPrChange w:id="3047" w:author="Katie McGuinness" w:date="2024-09-23T11:54:00Z">
            <w:tcPr>
              <w:tcW w:w="2770" w:type="dxa"/>
              <w:gridSpan w:val="2"/>
            </w:tcPr>
          </w:tcPrChange>
        </w:tcPr>
        <w:p w14:paraId="4956A969" w14:textId="29E416B5" w:rsidR="5D9186BE" w:rsidRDefault="5D9186BE">
          <w:pPr>
            <w:pStyle w:val="Revision"/>
            <w:ind w:right="-115"/>
            <w:jc w:val="right"/>
            <w:pPrChange w:id="3048" w:author="Katie McGuinness" w:date="2024-09-23T11:54:00Z">
              <w:pPr/>
            </w:pPrChange>
          </w:pPr>
        </w:p>
      </w:tc>
    </w:tr>
  </w:tbl>
  <w:p w14:paraId="7A6D7D18" w14:textId="4A2524E0" w:rsidR="5D9186BE" w:rsidRDefault="5D9186BE">
    <w:pPr>
      <w:pStyle w:val="Revision"/>
      <w:pPrChange w:id="3049" w:author="Katie McGuinness" w:date="2024-09-23T11:54:00Z">
        <w:pPr/>
      </w:pPrChange>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06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065">
        <w:tblGrid>
          <w:gridCol w:w="95"/>
          <w:gridCol w:w="2675"/>
          <w:gridCol w:w="95"/>
          <w:gridCol w:w="2675"/>
          <w:gridCol w:w="95"/>
          <w:gridCol w:w="2675"/>
          <w:gridCol w:w="95"/>
        </w:tblGrid>
      </w:tblGridChange>
    </w:tblGrid>
    <w:tr w:rsidR="5D9186BE" w14:paraId="33C28814" w14:textId="77777777" w:rsidTr="5D9186BE">
      <w:trPr>
        <w:trHeight w:val="300"/>
        <w:trPrChange w:id="3066" w:author="Katie McGuinness" w:date="2024-09-23T11:54:00Z">
          <w:trPr>
            <w:gridBefore w:val="1"/>
            <w:trHeight w:val="300"/>
          </w:trPr>
        </w:trPrChange>
      </w:trPr>
      <w:tc>
        <w:tcPr>
          <w:tcW w:w="2770" w:type="dxa"/>
          <w:tcPrChange w:id="3067" w:author="Katie McGuinness" w:date="2024-09-23T11:54:00Z">
            <w:tcPr>
              <w:tcW w:w="2770" w:type="dxa"/>
              <w:gridSpan w:val="2"/>
            </w:tcPr>
          </w:tcPrChange>
        </w:tcPr>
        <w:p w14:paraId="0D04489B" w14:textId="5EEA3DC0" w:rsidR="5D9186BE" w:rsidRDefault="5D9186BE">
          <w:pPr>
            <w:pStyle w:val="Revision"/>
            <w:ind w:left="-115"/>
            <w:pPrChange w:id="3068" w:author="Katie McGuinness" w:date="2024-09-23T11:54:00Z">
              <w:pPr/>
            </w:pPrChange>
          </w:pPr>
        </w:p>
      </w:tc>
      <w:tc>
        <w:tcPr>
          <w:tcW w:w="2770" w:type="dxa"/>
          <w:tcPrChange w:id="3069" w:author="Katie McGuinness" w:date="2024-09-23T11:54:00Z">
            <w:tcPr>
              <w:tcW w:w="2770" w:type="dxa"/>
              <w:gridSpan w:val="2"/>
            </w:tcPr>
          </w:tcPrChange>
        </w:tcPr>
        <w:p w14:paraId="28394DD2" w14:textId="0C015DF4" w:rsidR="5D9186BE" w:rsidRDefault="5D9186BE">
          <w:pPr>
            <w:pStyle w:val="Revision"/>
            <w:jc w:val="center"/>
            <w:pPrChange w:id="3070" w:author="Katie McGuinness" w:date="2024-09-23T11:54:00Z">
              <w:pPr/>
            </w:pPrChange>
          </w:pPr>
        </w:p>
      </w:tc>
      <w:tc>
        <w:tcPr>
          <w:tcW w:w="2770" w:type="dxa"/>
          <w:tcPrChange w:id="3071" w:author="Katie McGuinness" w:date="2024-09-23T11:54:00Z">
            <w:tcPr>
              <w:tcW w:w="2770" w:type="dxa"/>
              <w:gridSpan w:val="2"/>
            </w:tcPr>
          </w:tcPrChange>
        </w:tcPr>
        <w:p w14:paraId="77717A95" w14:textId="5928D03F" w:rsidR="5D9186BE" w:rsidRDefault="5D9186BE">
          <w:pPr>
            <w:pStyle w:val="Revision"/>
            <w:ind w:right="-115"/>
            <w:jc w:val="right"/>
            <w:pPrChange w:id="3072" w:author="Katie McGuinness" w:date="2024-09-23T11:54:00Z">
              <w:pPr/>
            </w:pPrChange>
          </w:pPr>
        </w:p>
      </w:tc>
    </w:tr>
  </w:tbl>
  <w:p w14:paraId="10053E0E" w14:textId="1AD5778A" w:rsidR="5D9186BE" w:rsidRDefault="5D9186BE">
    <w:pPr>
      <w:pStyle w:val="Revision"/>
      <w:pPrChange w:id="3073" w:author="Katie McGuinness" w:date="2024-09-23T11:54:00Z">
        <w:pPr/>
      </w:pPrChange>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20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201">
        <w:tblGrid>
          <w:gridCol w:w="95"/>
          <w:gridCol w:w="2675"/>
          <w:gridCol w:w="95"/>
          <w:gridCol w:w="2675"/>
          <w:gridCol w:w="95"/>
          <w:gridCol w:w="2675"/>
          <w:gridCol w:w="95"/>
        </w:tblGrid>
      </w:tblGridChange>
    </w:tblGrid>
    <w:tr w:rsidR="5D9186BE" w14:paraId="7FFCCED4" w14:textId="77777777" w:rsidTr="5D9186BE">
      <w:trPr>
        <w:trHeight w:val="300"/>
        <w:trPrChange w:id="3202" w:author="Katie McGuinness" w:date="2024-09-23T11:54:00Z">
          <w:trPr>
            <w:gridBefore w:val="1"/>
            <w:trHeight w:val="300"/>
          </w:trPr>
        </w:trPrChange>
      </w:trPr>
      <w:tc>
        <w:tcPr>
          <w:tcW w:w="2770" w:type="dxa"/>
          <w:tcPrChange w:id="3203" w:author="Katie McGuinness" w:date="2024-09-23T11:54:00Z">
            <w:tcPr>
              <w:tcW w:w="2770" w:type="dxa"/>
              <w:gridSpan w:val="2"/>
            </w:tcPr>
          </w:tcPrChange>
        </w:tcPr>
        <w:p w14:paraId="4FE39125" w14:textId="653C63AA" w:rsidR="5D9186BE" w:rsidRDefault="5D9186BE">
          <w:pPr>
            <w:pStyle w:val="Revision"/>
            <w:ind w:left="-115"/>
            <w:pPrChange w:id="3204" w:author="Katie McGuinness" w:date="2024-09-23T11:54:00Z">
              <w:pPr/>
            </w:pPrChange>
          </w:pPr>
        </w:p>
      </w:tc>
      <w:tc>
        <w:tcPr>
          <w:tcW w:w="2770" w:type="dxa"/>
          <w:tcPrChange w:id="3205" w:author="Katie McGuinness" w:date="2024-09-23T11:54:00Z">
            <w:tcPr>
              <w:tcW w:w="2770" w:type="dxa"/>
              <w:gridSpan w:val="2"/>
            </w:tcPr>
          </w:tcPrChange>
        </w:tcPr>
        <w:p w14:paraId="3A60FC45" w14:textId="196A20BE" w:rsidR="5D9186BE" w:rsidRDefault="5D9186BE">
          <w:pPr>
            <w:pStyle w:val="Revision"/>
            <w:jc w:val="center"/>
            <w:pPrChange w:id="3206" w:author="Katie McGuinness" w:date="2024-09-23T11:54:00Z">
              <w:pPr/>
            </w:pPrChange>
          </w:pPr>
        </w:p>
      </w:tc>
      <w:tc>
        <w:tcPr>
          <w:tcW w:w="2770" w:type="dxa"/>
          <w:tcPrChange w:id="3207" w:author="Katie McGuinness" w:date="2024-09-23T11:54:00Z">
            <w:tcPr>
              <w:tcW w:w="2770" w:type="dxa"/>
              <w:gridSpan w:val="2"/>
            </w:tcPr>
          </w:tcPrChange>
        </w:tcPr>
        <w:p w14:paraId="56492EF8" w14:textId="6BFD6A1D" w:rsidR="5D9186BE" w:rsidRDefault="5D9186BE">
          <w:pPr>
            <w:pStyle w:val="Revision"/>
            <w:ind w:right="-115"/>
            <w:jc w:val="right"/>
            <w:pPrChange w:id="3208" w:author="Katie McGuinness" w:date="2024-09-23T11:54:00Z">
              <w:pPr/>
            </w:pPrChange>
          </w:pPr>
        </w:p>
      </w:tc>
    </w:tr>
  </w:tbl>
  <w:p w14:paraId="56AF9E31" w14:textId="73209A01" w:rsidR="5D9186BE" w:rsidRDefault="5D9186BE">
    <w:pPr>
      <w:pStyle w:val="Revision"/>
      <w:pPrChange w:id="3209" w:author="Katie McGuinness" w:date="2024-09-23T11:54:00Z">
        <w:pPr/>
      </w:pPrChange>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21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215">
        <w:tblGrid>
          <w:gridCol w:w="95"/>
          <w:gridCol w:w="2675"/>
          <w:gridCol w:w="95"/>
          <w:gridCol w:w="2675"/>
          <w:gridCol w:w="95"/>
          <w:gridCol w:w="2675"/>
          <w:gridCol w:w="95"/>
        </w:tblGrid>
      </w:tblGridChange>
    </w:tblGrid>
    <w:tr w:rsidR="5D9186BE" w14:paraId="12C44C36" w14:textId="77777777" w:rsidTr="5D9186BE">
      <w:trPr>
        <w:trHeight w:val="300"/>
        <w:trPrChange w:id="3216" w:author="Katie McGuinness" w:date="2024-09-23T11:54:00Z">
          <w:trPr>
            <w:gridBefore w:val="1"/>
            <w:trHeight w:val="300"/>
          </w:trPr>
        </w:trPrChange>
      </w:trPr>
      <w:tc>
        <w:tcPr>
          <w:tcW w:w="2770" w:type="dxa"/>
          <w:tcPrChange w:id="3217" w:author="Katie McGuinness" w:date="2024-09-23T11:54:00Z">
            <w:tcPr>
              <w:tcW w:w="2770" w:type="dxa"/>
              <w:gridSpan w:val="2"/>
            </w:tcPr>
          </w:tcPrChange>
        </w:tcPr>
        <w:p w14:paraId="7D849F28" w14:textId="6768AA10" w:rsidR="5D9186BE" w:rsidRDefault="5D9186BE">
          <w:pPr>
            <w:pStyle w:val="Revision"/>
            <w:ind w:left="-115"/>
            <w:pPrChange w:id="3218" w:author="Katie McGuinness" w:date="2024-09-23T11:54:00Z">
              <w:pPr/>
            </w:pPrChange>
          </w:pPr>
        </w:p>
      </w:tc>
      <w:tc>
        <w:tcPr>
          <w:tcW w:w="2770" w:type="dxa"/>
          <w:tcPrChange w:id="3219" w:author="Katie McGuinness" w:date="2024-09-23T11:54:00Z">
            <w:tcPr>
              <w:tcW w:w="2770" w:type="dxa"/>
              <w:gridSpan w:val="2"/>
            </w:tcPr>
          </w:tcPrChange>
        </w:tcPr>
        <w:p w14:paraId="399743AC" w14:textId="34305A0B" w:rsidR="5D9186BE" w:rsidRDefault="5D9186BE">
          <w:pPr>
            <w:pStyle w:val="Revision"/>
            <w:jc w:val="center"/>
            <w:pPrChange w:id="3220" w:author="Katie McGuinness" w:date="2024-09-23T11:54:00Z">
              <w:pPr/>
            </w:pPrChange>
          </w:pPr>
        </w:p>
      </w:tc>
      <w:tc>
        <w:tcPr>
          <w:tcW w:w="2770" w:type="dxa"/>
          <w:tcPrChange w:id="3221" w:author="Katie McGuinness" w:date="2024-09-23T11:54:00Z">
            <w:tcPr>
              <w:tcW w:w="2770" w:type="dxa"/>
              <w:gridSpan w:val="2"/>
            </w:tcPr>
          </w:tcPrChange>
        </w:tcPr>
        <w:p w14:paraId="07F0B821" w14:textId="243EE301" w:rsidR="5D9186BE" w:rsidRDefault="5D9186BE">
          <w:pPr>
            <w:pStyle w:val="Revision"/>
            <w:ind w:right="-115"/>
            <w:jc w:val="right"/>
            <w:pPrChange w:id="3222" w:author="Katie McGuinness" w:date="2024-09-23T11:54:00Z">
              <w:pPr/>
            </w:pPrChange>
          </w:pPr>
        </w:p>
      </w:tc>
    </w:tr>
  </w:tbl>
  <w:p w14:paraId="4F686351" w14:textId="15CC6633" w:rsidR="5D9186BE" w:rsidRDefault="5D9186BE">
    <w:pPr>
      <w:pStyle w:val="Revision"/>
      <w:pPrChange w:id="3223" w:author="Katie McGuinness" w:date="2024-09-23T11:54:00Z">
        <w:pPr/>
      </w:pPrChange>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28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287">
        <w:tblGrid>
          <w:gridCol w:w="95"/>
          <w:gridCol w:w="2675"/>
          <w:gridCol w:w="95"/>
          <w:gridCol w:w="2675"/>
          <w:gridCol w:w="95"/>
          <w:gridCol w:w="2675"/>
          <w:gridCol w:w="95"/>
        </w:tblGrid>
      </w:tblGridChange>
    </w:tblGrid>
    <w:tr w:rsidR="5D9186BE" w14:paraId="26CFEA9C" w14:textId="77777777" w:rsidTr="5D9186BE">
      <w:trPr>
        <w:trHeight w:val="300"/>
        <w:trPrChange w:id="3288" w:author="Katie McGuinness" w:date="2024-09-23T11:54:00Z">
          <w:trPr>
            <w:gridBefore w:val="1"/>
            <w:trHeight w:val="300"/>
          </w:trPr>
        </w:trPrChange>
      </w:trPr>
      <w:tc>
        <w:tcPr>
          <w:tcW w:w="2770" w:type="dxa"/>
          <w:tcPrChange w:id="3289" w:author="Katie McGuinness" w:date="2024-09-23T11:54:00Z">
            <w:tcPr>
              <w:tcW w:w="2770" w:type="dxa"/>
              <w:gridSpan w:val="2"/>
            </w:tcPr>
          </w:tcPrChange>
        </w:tcPr>
        <w:p w14:paraId="294684E3" w14:textId="47B34F90" w:rsidR="5D9186BE" w:rsidRDefault="5D9186BE">
          <w:pPr>
            <w:pStyle w:val="Revision"/>
            <w:ind w:left="-115"/>
            <w:pPrChange w:id="3290" w:author="Katie McGuinness" w:date="2024-09-23T11:54:00Z">
              <w:pPr/>
            </w:pPrChange>
          </w:pPr>
        </w:p>
      </w:tc>
      <w:tc>
        <w:tcPr>
          <w:tcW w:w="2770" w:type="dxa"/>
          <w:tcPrChange w:id="3291" w:author="Katie McGuinness" w:date="2024-09-23T11:54:00Z">
            <w:tcPr>
              <w:tcW w:w="2770" w:type="dxa"/>
              <w:gridSpan w:val="2"/>
            </w:tcPr>
          </w:tcPrChange>
        </w:tcPr>
        <w:p w14:paraId="1ADD35EA" w14:textId="3BA3A712" w:rsidR="5D9186BE" w:rsidRDefault="5D9186BE">
          <w:pPr>
            <w:pStyle w:val="Revision"/>
            <w:jc w:val="center"/>
            <w:pPrChange w:id="3292" w:author="Katie McGuinness" w:date="2024-09-23T11:54:00Z">
              <w:pPr/>
            </w:pPrChange>
          </w:pPr>
        </w:p>
      </w:tc>
      <w:tc>
        <w:tcPr>
          <w:tcW w:w="2770" w:type="dxa"/>
          <w:tcPrChange w:id="3293" w:author="Katie McGuinness" w:date="2024-09-23T11:54:00Z">
            <w:tcPr>
              <w:tcW w:w="2770" w:type="dxa"/>
              <w:gridSpan w:val="2"/>
            </w:tcPr>
          </w:tcPrChange>
        </w:tcPr>
        <w:p w14:paraId="6D35D31C" w14:textId="21B1BE28" w:rsidR="5D9186BE" w:rsidRDefault="5D9186BE">
          <w:pPr>
            <w:pStyle w:val="Revision"/>
            <w:ind w:right="-115"/>
            <w:jc w:val="right"/>
            <w:pPrChange w:id="3294" w:author="Katie McGuinness" w:date="2024-09-23T11:54:00Z">
              <w:pPr/>
            </w:pPrChange>
          </w:pPr>
        </w:p>
      </w:tc>
    </w:tr>
  </w:tbl>
  <w:p w14:paraId="3BA9EBF3" w14:textId="0F0B60B0" w:rsidR="5D9186BE" w:rsidRDefault="5D9186BE">
    <w:pPr>
      <w:pStyle w:val="Revision"/>
      <w:pPrChange w:id="3295" w:author="Katie McGuinness" w:date="2024-09-23T11:54:00Z">
        <w:pPr/>
      </w:pPrChang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10"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811">
        <w:tblGrid>
          <w:gridCol w:w="95"/>
          <w:gridCol w:w="2915"/>
          <w:gridCol w:w="95"/>
          <w:gridCol w:w="2915"/>
          <w:gridCol w:w="95"/>
          <w:gridCol w:w="2915"/>
          <w:gridCol w:w="95"/>
        </w:tblGrid>
      </w:tblGridChange>
    </w:tblGrid>
    <w:tr w:rsidR="5D9186BE" w14:paraId="7D52A58D" w14:textId="77777777" w:rsidTr="5D9186BE">
      <w:trPr>
        <w:trHeight w:val="300"/>
        <w:trPrChange w:id="812" w:author="Katie McGuinness" w:date="2024-09-23T11:54:00Z">
          <w:trPr>
            <w:gridBefore w:val="1"/>
            <w:trHeight w:val="300"/>
          </w:trPr>
        </w:trPrChange>
      </w:trPr>
      <w:tc>
        <w:tcPr>
          <w:tcW w:w="3010" w:type="dxa"/>
          <w:tcPrChange w:id="813" w:author="Katie McGuinness" w:date="2024-09-23T11:54:00Z">
            <w:tcPr>
              <w:tcW w:w="3010" w:type="dxa"/>
              <w:gridSpan w:val="2"/>
            </w:tcPr>
          </w:tcPrChange>
        </w:tcPr>
        <w:p w14:paraId="4EA0AF5A" w14:textId="482B6DF8" w:rsidR="5D9186BE" w:rsidRDefault="5D9186BE">
          <w:pPr>
            <w:pStyle w:val="Revision"/>
            <w:ind w:left="-115"/>
            <w:pPrChange w:id="814" w:author="Katie McGuinness" w:date="2024-09-23T11:54:00Z">
              <w:pPr/>
            </w:pPrChange>
          </w:pPr>
        </w:p>
      </w:tc>
      <w:tc>
        <w:tcPr>
          <w:tcW w:w="3010" w:type="dxa"/>
          <w:tcPrChange w:id="815" w:author="Katie McGuinness" w:date="2024-09-23T11:54:00Z">
            <w:tcPr>
              <w:tcW w:w="3010" w:type="dxa"/>
              <w:gridSpan w:val="2"/>
            </w:tcPr>
          </w:tcPrChange>
        </w:tcPr>
        <w:p w14:paraId="63DC999D" w14:textId="71E93CEE" w:rsidR="5D9186BE" w:rsidRDefault="5D9186BE">
          <w:pPr>
            <w:pStyle w:val="Revision"/>
            <w:jc w:val="center"/>
            <w:pPrChange w:id="816" w:author="Katie McGuinness" w:date="2024-09-23T11:54:00Z">
              <w:pPr/>
            </w:pPrChange>
          </w:pPr>
        </w:p>
      </w:tc>
      <w:tc>
        <w:tcPr>
          <w:tcW w:w="3010" w:type="dxa"/>
          <w:tcPrChange w:id="817" w:author="Katie McGuinness" w:date="2024-09-23T11:54:00Z">
            <w:tcPr>
              <w:tcW w:w="3010" w:type="dxa"/>
              <w:gridSpan w:val="2"/>
            </w:tcPr>
          </w:tcPrChange>
        </w:tcPr>
        <w:p w14:paraId="72DC4B63" w14:textId="4D01001A" w:rsidR="5D9186BE" w:rsidRDefault="5D9186BE">
          <w:pPr>
            <w:pStyle w:val="Revision"/>
            <w:ind w:right="-115"/>
            <w:jc w:val="right"/>
            <w:pPrChange w:id="818" w:author="Katie McGuinness" w:date="2024-09-23T11:54:00Z">
              <w:pPr/>
            </w:pPrChange>
          </w:pPr>
        </w:p>
      </w:tc>
    </w:tr>
  </w:tbl>
  <w:p w14:paraId="484CCE82" w14:textId="743776F1" w:rsidR="5D9186BE" w:rsidRDefault="5D9186BE">
    <w:pPr>
      <w:pStyle w:val="Revision"/>
      <w:pPrChange w:id="819" w:author="Katie McGuinness" w:date="2024-09-23T11:54:00Z">
        <w:pPr/>
      </w:pPrChange>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34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345">
        <w:tblGrid>
          <w:gridCol w:w="95"/>
          <w:gridCol w:w="2675"/>
          <w:gridCol w:w="95"/>
          <w:gridCol w:w="2675"/>
          <w:gridCol w:w="95"/>
          <w:gridCol w:w="2675"/>
          <w:gridCol w:w="95"/>
        </w:tblGrid>
      </w:tblGridChange>
    </w:tblGrid>
    <w:tr w:rsidR="5D9186BE" w14:paraId="787D4DFF" w14:textId="77777777" w:rsidTr="5D9186BE">
      <w:trPr>
        <w:trHeight w:val="300"/>
        <w:trPrChange w:id="3346" w:author="Katie McGuinness" w:date="2024-09-23T11:54:00Z">
          <w:trPr>
            <w:gridBefore w:val="1"/>
            <w:trHeight w:val="300"/>
          </w:trPr>
        </w:trPrChange>
      </w:trPr>
      <w:tc>
        <w:tcPr>
          <w:tcW w:w="2770" w:type="dxa"/>
          <w:tcPrChange w:id="3347" w:author="Katie McGuinness" w:date="2024-09-23T11:54:00Z">
            <w:tcPr>
              <w:tcW w:w="2770" w:type="dxa"/>
              <w:gridSpan w:val="2"/>
            </w:tcPr>
          </w:tcPrChange>
        </w:tcPr>
        <w:p w14:paraId="55E4F34A" w14:textId="0003E55C" w:rsidR="5D9186BE" w:rsidRDefault="5D9186BE">
          <w:pPr>
            <w:pStyle w:val="Revision"/>
            <w:ind w:left="-115"/>
            <w:pPrChange w:id="3348" w:author="Katie McGuinness" w:date="2024-09-23T11:54:00Z">
              <w:pPr/>
            </w:pPrChange>
          </w:pPr>
        </w:p>
      </w:tc>
      <w:tc>
        <w:tcPr>
          <w:tcW w:w="2770" w:type="dxa"/>
          <w:tcPrChange w:id="3349" w:author="Katie McGuinness" w:date="2024-09-23T11:54:00Z">
            <w:tcPr>
              <w:tcW w:w="2770" w:type="dxa"/>
              <w:gridSpan w:val="2"/>
            </w:tcPr>
          </w:tcPrChange>
        </w:tcPr>
        <w:p w14:paraId="08C21042" w14:textId="5C216CC2" w:rsidR="5D9186BE" w:rsidRDefault="5D9186BE">
          <w:pPr>
            <w:pStyle w:val="Revision"/>
            <w:jc w:val="center"/>
            <w:pPrChange w:id="3350" w:author="Katie McGuinness" w:date="2024-09-23T11:54:00Z">
              <w:pPr/>
            </w:pPrChange>
          </w:pPr>
        </w:p>
      </w:tc>
      <w:tc>
        <w:tcPr>
          <w:tcW w:w="2770" w:type="dxa"/>
          <w:tcPrChange w:id="3351" w:author="Katie McGuinness" w:date="2024-09-23T11:54:00Z">
            <w:tcPr>
              <w:tcW w:w="2770" w:type="dxa"/>
              <w:gridSpan w:val="2"/>
            </w:tcPr>
          </w:tcPrChange>
        </w:tcPr>
        <w:p w14:paraId="37183149" w14:textId="6654C93E" w:rsidR="5D9186BE" w:rsidRDefault="5D9186BE">
          <w:pPr>
            <w:pStyle w:val="Revision"/>
            <w:ind w:right="-115"/>
            <w:jc w:val="right"/>
            <w:pPrChange w:id="3352" w:author="Katie McGuinness" w:date="2024-09-23T11:54:00Z">
              <w:pPr/>
            </w:pPrChange>
          </w:pPr>
        </w:p>
      </w:tc>
    </w:tr>
  </w:tbl>
  <w:p w14:paraId="532EDB9C" w14:textId="0FC78C4F" w:rsidR="5D9186BE" w:rsidRDefault="5D9186BE">
    <w:pPr>
      <w:pStyle w:val="Revision"/>
      <w:pPrChange w:id="3353" w:author="Katie McGuinness" w:date="2024-09-23T11:54:00Z">
        <w:pPr/>
      </w:pPrChange>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355"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356">
        <w:tblGrid>
          <w:gridCol w:w="95"/>
          <w:gridCol w:w="2675"/>
          <w:gridCol w:w="95"/>
          <w:gridCol w:w="2675"/>
          <w:gridCol w:w="95"/>
          <w:gridCol w:w="2675"/>
          <w:gridCol w:w="95"/>
        </w:tblGrid>
      </w:tblGridChange>
    </w:tblGrid>
    <w:tr w:rsidR="5D9186BE" w14:paraId="524329F0" w14:textId="77777777" w:rsidTr="5D9186BE">
      <w:trPr>
        <w:trHeight w:val="300"/>
        <w:trPrChange w:id="3357" w:author="Katie McGuinness" w:date="2024-09-23T11:54:00Z">
          <w:trPr>
            <w:gridBefore w:val="1"/>
            <w:trHeight w:val="300"/>
          </w:trPr>
        </w:trPrChange>
      </w:trPr>
      <w:tc>
        <w:tcPr>
          <w:tcW w:w="2770" w:type="dxa"/>
          <w:tcPrChange w:id="3358" w:author="Katie McGuinness" w:date="2024-09-23T11:54:00Z">
            <w:tcPr>
              <w:tcW w:w="2770" w:type="dxa"/>
              <w:gridSpan w:val="2"/>
            </w:tcPr>
          </w:tcPrChange>
        </w:tcPr>
        <w:p w14:paraId="32679A8B" w14:textId="449D3149" w:rsidR="5D9186BE" w:rsidRDefault="5D9186BE">
          <w:pPr>
            <w:pStyle w:val="Revision"/>
            <w:ind w:left="-115"/>
            <w:pPrChange w:id="3359" w:author="Katie McGuinness" w:date="2024-09-23T11:54:00Z">
              <w:pPr/>
            </w:pPrChange>
          </w:pPr>
        </w:p>
      </w:tc>
      <w:tc>
        <w:tcPr>
          <w:tcW w:w="2770" w:type="dxa"/>
          <w:tcPrChange w:id="3360" w:author="Katie McGuinness" w:date="2024-09-23T11:54:00Z">
            <w:tcPr>
              <w:tcW w:w="2770" w:type="dxa"/>
              <w:gridSpan w:val="2"/>
            </w:tcPr>
          </w:tcPrChange>
        </w:tcPr>
        <w:p w14:paraId="1F098E19" w14:textId="031D8998" w:rsidR="5D9186BE" w:rsidRDefault="5D9186BE">
          <w:pPr>
            <w:pStyle w:val="Revision"/>
            <w:jc w:val="center"/>
            <w:pPrChange w:id="3361" w:author="Katie McGuinness" w:date="2024-09-23T11:54:00Z">
              <w:pPr/>
            </w:pPrChange>
          </w:pPr>
        </w:p>
      </w:tc>
      <w:tc>
        <w:tcPr>
          <w:tcW w:w="2770" w:type="dxa"/>
          <w:tcPrChange w:id="3362" w:author="Katie McGuinness" w:date="2024-09-23T11:54:00Z">
            <w:tcPr>
              <w:tcW w:w="2770" w:type="dxa"/>
              <w:gridSpan w:val="2"/>
            </w:tcPr>
          </w:tcPrChange>
        </w:tcPr>
        <w:p w14:paraId="2E620FA4" w14:textId="5B835F13" w:rsidR="5D9186BE" w:rsidRDefault="5D9186BE">
          <w:pPr>
            <w:pStyle w:val="Revision"/>
            <w:ind w:right="-115"/>
            <w:jc w:val="right"/>
            <w:pPrChange w:id="3363" w:author="Katie McGuinness" w:date="2024-09-23T11:54:00Z">
              <w:pPr/>
            </w:pPrChange>
          </w:pPr>
        </w:p>
      </w:tc>
    </w:tr>
  </w:tbl>
  <w:p w14:paraId="6C6BC2C5" w14:textId="639966B5" w:rsidR="5D9186BE" w:rsidRDefault="5D9186BE">
    <w:pPr>
      <w:pStyle w:val="Revision"/>
      <w:pPrChange w:id="3364" w:author="Katie McGuinness" w:date="2024-09-23T11:54:00Z">
        <w:pPr/>
      </w:pPrChange>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368"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369">
        <w:tblGrid>
          <w:gridCol w:w="95"/>
          <w:gridCol w:w="2675"/>
          <w:gridCol w:w="95"/>
          <w:gridCol w:w="2675"/>
          <w:gridCol w:w="95"/>
          <w:gridCol w:w="2675"/>
          <w:gridCol w:w="95"/>
        </w:tblGrid>
      </w:tblGridChange>
    </w:tblGrid>
    <w:tr w:rsidR="5D9186BE" w14:paraId="2052CEE3" w14:textId="77777777" w:rsidTr="5D9186BE">
      <w:trPr>
        <w:trHeight w:val="300"/>
        <w:trPrChange w:id="3370" w:author="Katie McGuinness" w:date="2024-09-23T11:54:00Z">
          <w:trPr>
            <w:gridBefore w:val="1"/>
            <w:trHeight w:val="300"/>
          </w:trPr>
        </w:trPrChange>
      </w:trPr>
      <w:tc>
        <w:tcPr>
          <w:tcW w:w="2770" w:type="dxa"/>
          <w:tcPrChange w:id="3371" w:author="Katie McGuinness" w:date="2024-09-23T11:54:00Z">
            <w:tcPr>
              <w:tcW w:w="2770" w:type="dxa"/>
              <w:gridSpan w:val="2"/>
            </w:tcPr>
          </w:tcPrChange>
        </w:tcPr>
        <w:p w14:paraId="1B454714" w14:textId="43D8E3F2" w:rsidR="5D9186BE" w:rsidRDefault="5D9186BE">
          <w:pPr>
            <w:pStyle w:val="Revision"/>
            <w:ind w:left="-115"/>
            <w:pPrChange w:id="3372" w:author="Katie McGuinness" w:date="2024-09-23T11:54:00Z">
              <w:pPr/>
            </w:pPrChange>
          </w:pPr>
        </w:p>
      </w:tc>
      <w:tc>
        <w:tcPr>
          <w:tcW w:w="2770" w:type="dxa"/>
          <w:tcPrChange w:id="3373" w:author="Katie McGuinness" w:date="2024-09-23T11:54:00Z">
            <w:tcPr>
              <w:tcW w:w="2770" w:type="dxa"/>
              <w:gridSpan w:val="2"/>
            </w:tcPr>
          </w:tcPrChange>
        </w:tcPr>
        <w:p w14:paraId="2B52DCE6" w14:textId="3ABC5618" w:rsidR="5D9186BE" w:rsidRDefault="5D9186BE">
          <w:pPr>
            <w:pStyle w:val="Revision"/>
            <w:jc w:val="center"/>
            <w:pPrChange w:id="3374" w:author="Katie McGuinness" w:date="2024-09-23T11:54:00Z">
              <w:pPr/>
            </w:pPrChange>
          </w:pPr>
        </w:p>
      </w:tc>
      <w:tc>
        <w:tcPr>
          <w:tcW w:w="2770" w:type="dxa"/>
          <w:tcPrChange w:id="3375" w:author="Katie McGuinness" w:date="2024-09-23T11:54:00Z">
            <w:tcPr>
              <w:tcW w:w="2770" w:type="dxa"/>
              <w:gridSpan w:val="2"/>
            </w:tcPr>
          </w:tcPrChange>
        </w:tcPr>
        <w:p w14:paraId="3B0CDF90" w14:textId="74966413" w:rsidR="5D9186BE" w:rsidRDefault="5D9186BE">
          <w:pPr>
            <w:pStyle w:val="Revision"/>
            <w:ind w:right="-115"/>
            <w:jc w:val="right"/>
            <w:pPrChange w:id="3376" w:author="Katie McGuinness" w:date="2024-09-23T11:54:00Z">
              <w:pPr/>
            </w:pPrChange>
          </w:pPr>
        </w:p>
      </w:tc>
    </w:tr>
  </w:tbl>
  <w:p w14:paraId="723DCD91" w14:textId="71852D9A" w:rsidR="5D9186BE" w:rsidRDefault="5D9186BE">
    <w:pPr>
      <w:pStyle w:val="Revision"/>
      <w:pPrChange w:id="3377" w:author="Katie McGuinness" w:date="2024-09-23T11:54:00Z">
        <w:pPr/>
      </w:pPrChange>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42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27">
        <w:tblGrid>
          <w:gridCol w:w="95"/>
          <w:gridCol w:w="2675"/>
          <w:gridCol w:w="95"/>
          <w:gridCol w:w="2675"/>
          <w:gridCol w:w="95"/>
          <w:gridCol w:w="2675"/>
          <w:gridCol w:w="95"/>
        </w:tblGrid>
      </w:tblGridChange>
    </w:tblGrid>
    <w:tr w:rsidR="5D9186BE" w14:paraId="26497D90" w14:textId="77777777" w:rsidTr="5D9186BE">
      <w:trPr>
        <w:trHeight w:val="300"/>
        <w:trPrChange w:id="3428" w:author="Katie McGuinness" w:date="2024-09-23T11:54:00Z">
          <w:trPr>
            <w:gridBefore w:val="1"/>
            <w:trHeight w:val="300"/>
          </w:trPr>
        </w:trPrChange>
      </w:trPr>
      <w:tc>
        <w:tcPr>
          <w:tcW w:w="2770" w:type="dxa"/>
          <w:tcPrChange w:id="3429" w:author="Katie McGuinness" w:date="2024-09-23T11:54:00Z">
            <w:tcPr>
              <w:tcW w:w="2770" w:type="dxa"/>
              <w:gridSpan w:val="2"/>
            </w:tcPr>
          </w:tcPrChange>
        </w:tcPr>
        <w:p w14:paraId="026FF269" w14:textId="741E8AA0" w:rsidR="5D9186BE" w:rsidRDefault="5D9186BE">
          <w:pPr>
            <w:pStyle w:val="Revision"/>
            <w:ind w:left="-115"/>
            <w:pPrChange w:id="3430" w:author="Katie McGuinness" w:date="2024-09-23T11:54:00Z">
              <w:pPr/>
            </w:pPrChange>
          </w:pPr>
        </w:p>
      </w:tc>
      <w:tc>
        <w:tcPr>
          <w:tcW w:w="2770" w:type="dxa"/>
          <w:tcPrChange w:id="3431" w:author="Katie McGuinness" w:date="2024-09-23T11:54:00Z">
            <w:tcPr>
              <w:tcW w:w="2770" w:type="dxa"/>
              <w:gridSpan w:val="2"/>
            </w:tcPr>
          </w:tcPrChange>
        </w:tcPr>
        <w:p w14:paraId="31E17B02" w14:textId="6FFA9136" w:rsidR="5D9186BE" w:rsidRDefault="5D9186BE">
          <w:pPr>
            <w:pStyle w:val="Revision"/>
            <w:jc w:val="center"/>
            <w:pPrChange w:id="3432" w:author="Katie McGuinness" w:date="2024-09-23T11:54:00Z">
              <w:pPr/>
            </w:pPrChange>
          </w:pPr>
        </w:p>
      </w:tc>
      <w:tc>
        <w:tcPr>
          <w:tcW w:w="2770" w:type="dxa"/>
          <w:tcPrChange w:id="3433" w:author="Katie McGuinness" w:date="2024-09-23T11:54:00Z">
            <w:tcPr>
              <w:tcW w:w="2770" w:type="dxa"/>
              <w:gridSpan w:val="2"/>
            </w:tcPr>
          </w:tcPrChange>
        </w:tcPr>
        <w:p w14:paraId="19DA1257" w14:textId="2AAD0ADC" w:rsidR="5D9186BE" w:rsidRDefault="5D9186BE">
          <w:pPr>
            <w:pStyle w:val="Revision"/>
            <w:ind w:right="-115"/>
            <w:jc w:val="right"/>
            <w:pPrChange w:id="3434" w:author="Katie McGuinness" w:date="2024-09-23T11:54:00Z">
              <w:pPr/>
            </w:pPrChange>
          </w:pPr>
        </w:p>
      </w:tc>
    </w:tr>
  </w:tbl>
  <w:p w14:paraId="498CA0CA" w14:textId="5F59B121" w:rsidR="5D9186BE" w:rsidRDefault="5D9186BE">
    <w:pPr>
      <w:pStyle w:val="Revision"/>
      <w:pPrChange w:id="3435" w:author="Katie McGuinness" w:date="2024-09-23T11:54:00Z">
        <w:pPr/>
      </w:pPrChange>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43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37">
        <w:tblGrid>
          <w:gridCol w:w="95"/>
          <w:gridCol w:w="2675"/>
          <w:gridCol w:w="95"/>
          <w:gridCol w:w="2675"/>
          <w:gridCol w:w="95"/>
          <w:gridCol w:w="2675"/>
          <w:gridCol w:w="95"/>
        </w:tblGrid>
      </w:tblGridChange>
    </w:tblGrid>
    <w:tr w:rsidR="5D9186BE" w14:paraId="331A2996" w14:textId="77777777" w:rsidTr="5D9186BE">
      <w:trPr>
        <w:trHeight w:val="300"/>
        <w:trPrChange w:id="3438" w:author="Katie McGuinness" w:date="2024-09-23T11:54:00Z">
          <w:trPr>
            <w:gridBefore w:val="1"/>
            <w:trHeight w:val="300"/>
          </w:trPr>
        </w:trPrChange>
      </w:trPr>
      <w:tc>
        <w:tcPr>
          <w:tcW w:w="2770" w:type="dxa"/>
          <w:tcPrChange w:id="3439" w:author="Katie McGuinness" w:date="2024-09-23T11:54:00Z">
            <w:tcPr>
              <w:tcW w:w="2770" w:type="dxa"/>
              <w:gridSpan w:val="2"/>
            </w:tcPr>
          </w:tcPrChange>
        </w:tcPr>
        <w:p w14:paraId="1A5D7920" w14:textId="45E27ED9" w:rsidR="5D9186BE" w:rsidRDefault="5D9186BE">
          <w:pPr>
            <w:pStyle w:val="Revision"/>
            <w:ind w:left="-115"/>
            <w:pPrChange w:id="3440" w:author="Katie McGuinness" w:date="2024-09-23T11:54:00Z">
              <w:pPr/>
            </w:pPrChange>
          </w:pPr>
        </w:p>
      </w:tc>
      <w:tc>
        <w:tcPr>
          <w:tcW w:w="2770" w:type="dxa"/>
          <w:tcPrChange w:id="3441" w:author="Katie McGuinness" w:date="2024-09-23T11:54:00Z">
            <w:tcPr>
              <w:tcW w:w="2770" w:type="dxa"/>
              <w:gridSpan w:val="2"/>
            </w:tcPr>
          </w:tcPrChange>
        </w:tcPr>
        <w:p w14:paraId="4AAC24A6" w14:textId="135B7C09" w:rsidR="5D9186BE" w:rsidRDefault="5D9186BE">
          <w:pPr>
            <w:pStyle w:val="Revision"/>
            <w:jc w:val="center"/>
            <w:pPrChange w:id="3442" w:author="Katie McGuinness" w:date="2024-09-23T11:54:00Z">
              <w:pPr/>
            </w:pPrChange>
          </w:pPr>
        </w:p>
      </w:tc>
      <w:tc>
        <w:tcPr>
          <w:tcW w:w="2770" w:type="dxa"/>
          <w:tcPrChange w:id="3443" w:author="Katie McGuinness" w:date="2024-09-23T11:54:00Z">
            <w:tcPr>
              <w:tcW w:w="2770" w:type="dxa"/>
              <w:gridSpan w:val="2"/>
            </w:tcPr>
          </w:tcPrChange>
        </w:tcPr>
        <w:p w14:paraId="5B6CB304" w14:textId="301E1743" w:rsidR="5D9186BE" w:rsidRDefault="5D9186BE">
          <w:pPr>
            <w:pStyle w:val="Revision"/>
            <w:ind w:right="-115"/>
            <w:jc w:val="right"/>
            <w:pPrChange w:id="3444" w:author="Katie McGuinness" w:date="2024-09-23T11:54:00Z">
              <w:pPr/>
            </w:pPrChange>
          </w:pPr>
        </w:p>
      </w:tc>
    </w:tr>
  </w:tbl>
  <w:p w14:paraId="63D242CE" w14:textId="00AD3CB0" w:rsidR="5D9186BE" w:rsidRDefault="5D9186BE">
    <w:pPr>
      <w:pStyle w:val="Revision"/>
      <w:pPrChange w:id="3445" w:author="Katie McGuinness" w:date="2024-09-23T11:54:00Z">
        <w:pPr/>
      </w:pPrChange>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447"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448">
        <w:tblGrid>
          <w:gridCol w:w="95"/>
          <w:gridCol w:w="2675"/>
          <w:gridCol w:w="95"/>
          <w:gridCol w:w="2675"/>
          <w:gridCol w:w="95"/>
          <w:gridCol w:w="2675"/>
          <w:gridCol w:w="95"/>
        </w:tblGrid>
      </w:tblGridChange>
    </w:tblGrid>
    <w:tr w:rsidR="5D9186BE" w14:paraId="754DA0C2" w14:textId="77777777" w:rsidTr="5D9186BE">
      <w:trPr>
        <w:trHeight w:val="300"/>
        <w:trPrChange w:id="3449" w:author="Katie McGuinness" w:date="2024-09-23T11:54:00Z">
          <w:trPr>
            <w:gridBefore w:val="1"/>
            <w:trHeight w:val="300"/>
          </w:trPr>
        </w:trPrChange>
      </w:trPr>
      <w:tc>
        <w:tcPr>
          <w:tcW w:w="2770" w:type="dxa"/>
          <w:tcPrChange w:id="3450" w:author="Katie McGuinness" w:date="2024-09-23T11:54:00Z">
            <w:tcPr>
              <w:tcW w:w="2770" w:type="dxa"/>
              <w:gridSpan w:val="2"/>
            </w:tcPr>
          </w:tcPrChange>
        </w:tcPr>
        <w:p w14:paraId="4D9A1259" w14:textId="38140002" w:rsidR="5D9186BE" w:rsidRDefault="5D9186BE">
          <w:pPr>
            <w:pStyle w:val="Revision"/>
            <w:ind w:left="-115"/>
            <w:pPrChange w:id="3451" w:author="Katie McGuinness" w:date="2024-09-23T11:54:00Z">
              <w:pPr/>
            </w:pPrChange>
          </w:pPr>
        </w:p>
      </w:tc>
      <w:tc>
        <w:tcPr>
          <w:tcW w:w="2770" w:type="dxa"/>
          <w:tcPrChange w:id="3452" w:author="Katie McGuinness" w:date="2024-09-23T11:54:00Z">
            <w:tcPr>
              <w:tcW w:w="2770" w:type="dxa"/>
              <w:gridSpan w:val="2"/>
            </w:tcPr>
          </w:tcPrChange>
        </w:tcPr>
        <w:p w14:paraId="664723FB" w14:textId="0F8D755D" w:rsidR="5D9186BE" w:rsidRDefault="5D9186BE">
          <w:pPr>
            <w:pStyle w:val="Revision"/>
            <w:jc w:val="center"/>
            <w:pPrChange w:id="3453" w:author="Katie McGuinness" w:date="2024-09-23T11:54:00Z">
              <w:pPr/>
            </w:pPrChange>
          </w:pPr>
        </w:p>
      </w:tc>
      <w:tc>
        <w:tcPr>
          <w:tcW w:w="2770" w:type="dxa"/>
          <w:tcPrChange w:id="3454" w:author="Katie McGuinness" w:date="2024-09-23T11:54:00Z">
            <w:tcPr>
              <w:tcW w:w="2770" w:type="dxa"/>
              <w:gridSpan w:val="2"/>
            </w:tcPr>
          </w:tcPrChange>
        </w:tcPr>
        <w:p w14:paraId="799FE4C6" w14:textId="00E2C3D9" w:rsidR="5D9186BE" w:rsidRDefault="5D9186BE">
          <w:pPr>
            <w:pStyle w:val="Revision"/>
            <w:ind w:right="-115"/>
            <w:jc w:val="right"/>
            <w:pPrChange w:id="3455" w:author="Katie McGuinness" w:date="2024-09-23T11:54:00Z">
              <w:pPr/>
            </w:pPrChange>
          </w:pPr>
        </w:p>
      </w:tc>
    </w:tr>
  </w:tbl>
  <w:p w14:paraId="79026F56" w14:textId="1CFEFC6F" w:rsidR="5D9186BE" w:rsidRDefault="5D9186BE">
    <w:pPr>
      <w:pStyle w:val="Revision"/>
      <w:pPrChange w:id="3456" w:author="Katie McGuinness" w:date="2024-09-23T11:54:00Z">
        <w:pPr/>
      </w:pPrChange>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55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551">
        <w:tblGrid>
          <w:gridCol w:w="95"/>
          <w:gridCol w:w="2675"/>
          <w:gridCol w:w="95"/>
          <w:gridCol w:w="2675"/>
          <w:gridCol w:w="95"/>
          <w:gridCol w:w="2675"/>
          <w:gridCol w:w="95"/>
        </w:tblGrid>
      </w:tblGridChange>
    </w:tblGrid>
    <w:tr w:rsidR="5D9186BE" w14:paraId="13DFD981" w14:textId="77777777" w:rsidTr="5D9186BE">
      <w:trPr>
        <w:trHeight w:val="300"/>
        <w:trPrChange w:id="3552" w:author="Katie McGuinness" w:date="2024-09-23T11:54:00Z">
          <w:trPr>
            <w:gridBefore w:val="1"/>
            <w:trHeight w:val="300"/>
          </w:trPr>
        </w:trPrChange>
      </w:trPr>
      <w:tc>
        <w:tcPr>
          <w:tcW w:w="2770" w:type="dxa"/>
          <w:tcPrChange w:id="3553" w:author="Katie McGuinness" w:date="2024-09-23T11:54:00Z">
            <w:tcPr>
              <w:tcW w:w="2770" w:type="dxa"/>
              <w:gridSpan w:val="2"/>
            </w:tcPr>
          </w:tcPrChange>
        </w:tcPr>
        <w:p w14:paraId="36382ED5" w14:textId="7D6ABFB1" w:rsidR="5D9186BE" w:rsidRDefault="5D9186BE">
          <w:pPr>
            <w:pStyle w:val="Revision"/>
            <w:ind w:left="-115"/>
            <w:pPrChange w:id="3554" w:author="Katie McGuinness" w:date="2024-09-23T11:54:00Z">
              <w:pPr/>
            </w:pPrChange>
          </w:pPr>
        </w:p>
      </w:tc>
      <w:tc>
        <w:tcPr>
          <w:tcW w:w="2770" w:type="dxa"/>
          <w:tcPrChange w:id="3555" w:author="Katie McGuinness" w:date="2024-09-23T11:54:00Z">
            <w:tcPr>
              <w:tcW w:w="2770" w:type="dxa"/>
              <w:gridSpan w:val="2"/>
            </w:tcPr>
          </w:tcPrChange>
        </w:tcPr>
        <w:p w14:paraId="3A686CF9" w14:textId="09AF1F12" w:rsidR="5D9186BE" w:rsidRDefault="5D9186BE">
          <w:pPr>
            <w:pStyle w:val="Revision"/>
            <w:jc w:val="center"/>
            <w:pPrChange w:id="3556" w:author="Katie McGuinness" w:date="2024-09-23T11:54:00Z">
              <w:pPr/>
            </w:pPrChange>
          </w:pPr>
        </w:p>
      </w:tc>
      <w:tc>
        <w:tcPr>
          <w:tcW w:w="2770" w:type="dxa"/>
          <w:tcPrChange w:id="3557" w:author="Katie McGuinness" w:date="2024-09-23T11:54:00Z">
            <w:tcPr>
              <w:tcW w:w="2770" w:type="dxa"/>
              <w:gridSpan w:val="2"/>
            </w:tcPr>
          </w:tcPrChange>
        </w:tcPr>
        <w:p w14:paraId="525D3A0E" w14:textId="16701432" w:rsidR="5D9186BE" w:rsidRDefault="5D9186BE">
          <w:pPr>
            <w:pStyle w:val="Revision"/>
            <w:ind w:right="-115"/>
            <w:jc w:val="right"/>
            <w:pPrChange w:id="3558" w:author="Katie McGuinness" w:date="2024-09-23T11:54:00Z">
              <w:pPr/>
            </w:pPrChange>
          </w:pPr>
        </w:p>
      </w:tc>
    </w:tr>
  </w:tbl>
  <w:p w14:paraId="39F1648F" w14:textId="2595D0E9" w:rsidR="5D9186BE" w:rsidRDefault="5D9186BE">
    <w:pPr>
      <w:pStyle w:val="Revision"/>
      <w:pPrChange w:id="3559" w:author="Katie McGuinness" w:date="2024-09-23T11:54:00Z">
        <w:pPr/>
      </w:pPrChange>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565" w:author="Katie McGuinness" w:date="2024-09-23T11:54:00Z">
        <w:tblPr>
          <w:tblStyle w:val="TableGrid"/>
          <w:tblW w:w="0" w:type="nil"/>
          <w:tblLayout w:type="fixed"/>
          <w:tblLook w:val="06A0" w:firstRow="1" w:lastRow="0" w:firstColumn="1" w:lastColumn="0" w:noHBand="1" w:noVBand="1"/>
        </w:tblPr>
      </w:tblPrChange>
    </w:tblPr>
    <w:tblGrid>
      <w:gridCol w:w="1625"/>
      <w:gridCol w:w="1625"/>
      <w:gridCol w:w="1625"/>
      <w:tblGridChange w:id="3566">
        <w:tblGrid>
          <w:gridCol w:w="95"/>
          <w:gridCol w:w="1530"/>
          <w:gridCol w:w="95"/>
          <w:gridCol w:w="1530"/>
          <w:gridCol w:w="95"/>
          <w:gridCol w:w="1530"/>
          <w:gridCol w:w="95"/>
        </w:tblGrid>
      </w:tblGridChange>
    </w:tblGrid>
    <w:tr w:rsidR="5D9186BE" w14:paraId="4C02469B" w14:textId="77777777" w:rsidTr="5D9186BE">
      <w:trPr>
        <w:trHeight w:val="300"/>
        <w:trPrChange w:id="3567" w:author="Katie McGuinness" w:date="2024-09-23T11:54:00Z">
          <w:trPr>
            <w:gridBefore w:val="1"/>
            <w:trHeight w:val="300"/>
          </w:trPr>
        </w:trPrChange>
      </w:trPr>
      <w:tc>
        <w:tcPr>
          <w:tcW w:w="1625" w:type="dxa"/>
          <w:tcPrChange w:id="3568" w:author="Katie McGuinness" w:date="2024-09-23T11:54:00Z">
            <w:tcPr>
              <w:tcW w:w="1625" w:type="dxa"/>
              <w:gridSpan w:val="2"/>
            </w:tcPr>
          </w:tcPrChange>
        </w:tcPr>
        <w:p w14:paraId="1E5535ED" w14:textId="3CACBBDE" w:rsidR="5D9186BE" w:rsidRDefault="5D9186BE">
          <w:pPr>
            <w:pStyle w:val="Revision"/>
            <w:ind w:left="-115"/>
            <w:pPrChange w:id="3569" w:author="Katie McGuinness" w:date="2024-09-23T11:54:00Z">
              <w:pPr/>
            </w:pPrChange>
          </w:pPr>
        </w:p>
      </w:tc>
      <w:tc>
        <w:tcPr>
          <w:tcW w:w="1625" w:type="dxa"/>
          <w:tcPrChange w:id="3570" w:author="Katie McGuinness" w:date="2024-09-23T11:54:00Z">
            <w:tcPr>
              <w:tcW w:w="1625" w:type="dxa"/>
              <w:gridSpan w:val="2"/>
            </w:tcPr>
          </w:tcPrChange>
        </w:tcPr>
        <w:p w14:paraId="2B523A6F" w14:textId="5BF8CBA2" w:rsidR="5D9186BE" w:rsidRDefault="5D9186BE">
          <w:pPr>
            <w:pStyle w:val="Revision"/>
            <w:jc w:val="center"/>
            <w:pPrChange w:id="3571" w:author="Katie McGuinness" w:date="2024-09-23T11:54:00Z">
              <w:pPr/>
            </w:pPrChange>
          </w:pPr>
        </w:p>
      </w:tc>
      <w:tc>
        <w:tcPr>
          <w:tcW w:w="1625" w:type="dxa"/>
          <w:tcPrChange w:id="3572" w:author="Katie McGuinness" w:date="2024-09-23T11:54:00Z">
            <w:tcPr>
              <w:tcW w:w="1625" w:type="dxa"/>
              <w:gridSpan w:val="2"/>
            </w:tcPr>
          </w:tcPrChange>
        </w:tcPr>
        <w:p w14:paraId="35B8010A" w14:textId="43139238" w:rsidR="5D9186BE" w:rsidRDefault="5D9186BE">
          <w:pPr>
            <w:pStyle w:val="Revision"/>
            <w:ind w:right="-115"/>
            <w:jc w:val="right"/>
            <w:pPrChange w:id="3573" w:author="Katie McGuinness" w:date="2024-09-23T11:54:00Z">
              <w:pPr/>
            </w:pPrChange>
          </w:pPr>
        </w:p>
      </w:tc>
    </w:tr>
  </w:tbl>
  <w:p w14:paraId="704C5A28" w14:textId="5DD1781A" w:rsidR="5D9186BE" w:rsidRDefault="5D9186BE">
    <w:pPr>
      <w:pStyle w:val="Revision"/>
      <w:pPrChange w:id="3574" w:author="Katie McGuinness" w:date="2024-09-23T11:54:00Z">
        <w:pPr/>
      </w:pPrChange>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581"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582">
        <w:tblGrid>
          <w:gridCol w:w="95"/>
          <w:gridCol w:w="2675"/>
          <w:gridCol w:w="95"/>
          <w:gridCol w:w="2675"/>
          <w:gridCol w:w="95"/>
          <w:gridCol w:w="2675"/>
          <w:gridCol w:w="95"/>
        </w:tblGrid>
      </w:tblGridChange>
    </w:tblGrid>
    <w:tr w:rsidR="5D9186BE" w14:paraId="40D93C05" w14:textId="77777777" w:rsidTr="5D9186BE">
      <w:trPr>
        <w:trHeight w:val="300"/>
        <w:trPrChange w:id="3583" w:author="Katie McGuinness" w:date="2024-09-23T11:54:00Z">
          <w:trPr>
            <w:gridBefore w:val="1"/>
            <w:trHeight w:val="300"/>
          </w:trPr>
        </w:trPrChange>
      </w:trPr>
      <w:tc>
        <w:tcPr>
          <w:tcW w:w="2770" w:type="dxa"/>
          <w:tcPrChange w:id="3584" w:author="Katie McGuinness" w:date="2024-09-23T11:54:00Z">
            <w:tcPr>
              <w:tcW w:w="2770" w:type="dxa"/>
              <w:gridSpan w:val="2"/>
            </w:tcPr>
          </w:tcPrChange>
        </w:tcPr>
        <w:p w14:paraId="085EA7AF" w14:textId="0E19E08E" w:rsidR="5D9186BE" w:rsidRDefault="5D9186BE">
          <w:pPr>
            <w:pStyle w:val="Revision"/>
            <w:ind w:left="-115"/>
            <w:pPrChange w:id="3585" w:author="Katie McGuinness" w:date="2024-09-23T11:54:00Z">
              <w:pPr/>
            </w:pPrChange>
          </w:pPr>
        </w:p>
      </w:tc>
      <w:tc>
        <w:tcPr>
          <w:tcW w:w="2770" w:type="dxa"/>
          <w:tcPrChange w:id="3586" w:author="Katie McGuinness" w:date="2024-09-23T11:54:00Z">
            <w:tcPr>
              <w:tcW w:w="2770" w:type="dxa"/>
              <w:gridSpan w:val="2"/>
            </w:tcPr>
          </w:tcPrChange>
        </w:tcPr>
        <w:p w14:paraId="0C08C7CC" w14:textId="602F2618" w:rsidR="5D9186BE" w:rsidRDefault="5D9186BE">
          <w:pPr>
            <w:pStyle w:val="Revision"/>
            <w:jc w:val="center"/>
            <w:pPrChange w:id="3587" w:author="Katie McGuinness" w:date="2024-09-23T11:54:00Z">
              <w:pPr/>
            </w:pPrChange>
          </w:pPr>
        </w:p>
      </w:tc>
      <w:tc>
        <w:tcPr>
          <w:tcW w:w="2770" w:type="dxa"/>
          <w:tcPrChange w:id="3588" w:author="Katie McGuinness" w:date="2024-09-23T11:54:00Z">
            <w:tcPr>
              <w:tcW w:w="2770" w:type="dxa"/>
              <w:gridSpan w:val="2"/>
            </w:tcPr>
          </w:tcPrChange>
        </w:tcPr>
        <w:p w14:paraId="174C8648" w14:textId="389630F9" w:rsidR="5D9186BE" w:rsidRDefault="5D9186BE">
          <w:pPr>
            <w:pStyle w:val="Revision"/>
            <w:ind w:right="-115"/>
            <w:jc w:val="right"/>
            <w:pPrChange w:id="3589" w:author="Katie McGuinness" w:date="2024-09-23T11:54:00Z">
              <w:pPr/>
            </w:pPrChange>
          </w:pPr>
        </w:p>
      </w:tc>
    </w:tr>
  </w:tbl>
  <w:p w14:paraId="0D5FEDB7" w14:textId="2C4BDD9F" w:rsidR="5D9186BE" w:rsidRDefault="5D9186BE">
    <w:pPr>
      <w:pStyle w:val="Revision"/>
      <w:pPrChange w:id="3590" w:author="Katie McGuinness" w:date="2024-09-23T11:54:00Z">
        <w:pPr/>
      </w:pPrChange>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04"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605">
        <w:tblGrid>
          <w:gridCol w:w="95"/>
          <w:gridCol w:w="2675"/>
          <w:gridCol w:w="95"/>
          <w:gridCol w:w="2675"/>
          <w:gridCol w:w="95"/>
          <w:gridCol w:w="2675"/>
          <w:gridCol w:w="95"/>
        </w:tblGrid>
      </w:tblGridChange>
    </w:tblGrid>
    <w:tr w:rsidR="5D9186BE" w14:paraId="1484CE9D" w14:textId="77777777" w:rsidTr="5D9186BE">
      <w:trPr>
        <w:trHeight w:val="300"/>
        <w:trPrChange w:id="3606" w:author="Katie McGuinness" w:date="2024-09-23T11:54:00Z">
          <w:trPr>
            <w:gridBefore w:val="1"/>
            <w:trHeight w:val="300"/>
          </w:trPr>
        </w:trPrChange>
      </w:trPr>
      <w:tc>
        <w:tcPr>
          <w:tcW w:w="2770" w:type="dxa"/>
          <w:tcPrChange w:id="3607" w:author="Katie McGuinness" w:date="2024-09-23T11:54:00Z">
            <w:tcPr>
              <w:tcW w:w="2770" w:type="dxa"/>
              <w:gridSpan w:val="2"/>
            </w:tcPr>
          </w:tcPrChange>
        </w:tcPr>
        <w:p w14:paraId="4F7F545A" w14:textId="5A87A203" w:rsidR="5D9186BE" w:rsidRDefault="5D9186BE">
          <w:pPr>
            <w:pStyle w:val="Revision"/>
            <w:ind w:left="-115"/>
            <w:pPrChange w:id="3608" w:author="Katie McGuinness" w:date="2024-09-23T11:54:00Z">
              <w:pPr/>
            </w:pPrChange>
          </w:pPr>
        </w:p>
      </w:tc>
      <w:tc>
        <w:tcPr>
          <w:tcW w:w="2770" w:type="dxa"/>
          <w:tcPrChange w:id="3609" w:author="Katie McGuinness" w:date="2024-09-23T11:54:00Z">
            <w:tcPr>
              <w:tcW w:w="2770" w:type="dxa"/>
              <w:gridSpan w:val="2"/>
            </w:tcPr>
          </w:tcPrChange>
        </w:tcPr>
        <w:p w14:paraId="21E8BEDF" w14:textId="43971CED" w:rsidR="5D9186BE" w:rsidRDefault="5D9186BE">
          <w:pPr>
            <w:pStyle w:val="Revision"/>
            <w:jc w:val="center"/>
            <w:pPrChange w:id="3610" w:author="Katie McGuinness" w:date="2024-09-23T11:54:00Z">
              <w:pPr/>
            </w:pPrChange>
          </w:pPr>
        </w:p>
      </w:tc>
      <w:tc>
        <w:tcPr>
          <w:tcW w:w="2770" w:type="dxa"/>
          <w:tcPrChange w:id="3611" w:author="Katie McGuinness" w:date="2024-09-23T11:54:00Z">
            <w:tcPr>
              <w:tcW w:w="2770" w:type="dxa"/>
              <w:gridSpan w:val="2"/>
            </w:tcPr>
          </w:tcPrChange>
        </w:tcPr>
        <w:p w14:paraId="4495575C" w14:textId="6890770A" w:rsidR="5D9186BE" w:rsidRDefault="5D9186BE">
          <w:pPr>
            <w:pStyle w:val="Revision"/>
            <w:ind w:right="-115"/>
            <w:jc w:val="right"/>
            <w:pPrChange w:id="3612" w:author="Katie McGuinness" w:date="2024-09-23T11:54:00Z">
              <w:pPr/>
            </w:pPrChange>
          </w:pPr>
        </w:p>
      </w:tc>
    </w:tr>
  </w:tbl>
  <w:p w14:paraId="249142BF" w14:textId="09B3427D" w:rsidR="5D9186BE" w:rsidRDefault="5D9186BE">
    <w:pPr>
      <w:pStyle w:val="Revision"/>
      <w:pPrChange w:id="3613" w:author="Katie McGuinness" w:date="2024-09-23T11:54:00Z">
        <w:pPr/>
      </w:pPrChang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832"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833">
        <w:tblGrid>
          <w:gridCol w:w="95"/>
          <w:gridCol w:w="2915"/>
          <w:gridCol w:w="95"/>
          <w:gridCol w:w="2915"/>
          <w:gridCol w:w="95"/>
          <w:gridCol w:w="2915"/>
          <w:gridCol w:w="95"/>
        </w:tblGrid>
      </w:tblGridChange>
    </w:tblGrid>
    <w:tr w:rsidR="5D9186BE" w14:paraId="2838FCB0" w14:textId="77777777" w:rsidTr="5D9186BE">
      <w:trPr>
        <w:trHeight w:val="300"/>
        <w:trPrChange w:id="834" w:author="Katie McGuinness" w:date="2024-09-23T11:54:00Z">
          <w:trPr>
            <w:gridBefore w:val="1"/>
            <w:trHeight w:val="300"/>
          </w:trPr>
        </w:trPrChange>
      </w:trPr>
      <w:tc>
        <w:tcPr>
          <w:tcW w:w="3010" w:type="dxa"/>
          <w:tcPrChange w:id="835" w:author="Katie McGuinness" w:date="2024-09-23T11:54:00Z">
            <w:tcPr>
              <w:tcW w:w="3010" w:type="dxa"/>
              <w:gridSpan w:val="2"/>
            </w:tcPr>
          </w:tcPrChange>
        </w:tcPr>
        <w:p w14:paraId="2493C50F" w14:textId="647D65D1" w:rsidR="5D9186BE" w:rsidRDefault="5D9186BE">
          <w:pPr>
            <w:pStyle w:val="Revision"/>
            <w:ind w:left="-115"/>
            <w:pPrChange w:id="836" w:author="Katie McGuinness" w:date="2024-09-23T11:54:00Z">
              <w:pPr/>
            </w:pPrChange>
          </w:pPr>
        </w:p>
      </w:tc>
      <w:tc>
        <w:tcPr>
          <w:tcW w:w="3010" w:type="dxa"/>
          <w:tcPrChange w:id="837" w:author="Katie McGuinness" w:date="2024-09-23T11:54:00Z">
            <w:tcPr>
              <w:tcW w:w="3010" w:type="dxa"/>
              <w:gridSpan w:val="2"/>
            </w:tcPr>
          </w:tcPrChange>
        </w:tcPr>
        <w:p w14:paraId="7B89EDE8" w14:textId="4DB62EBC" w:rsidR="5D9186BE" w:rsidRDefault="5D9186BE">
          <w:pPr>
            <w:pStyle w:val="Revision"/>
            <w:jc w:val="center"/>
            <w:pPrChange w:id="838" w:author="Katie McGuinness" w:date="2024-09-23T11:54:00Z">
              <w:pPr/>
            </w:pPrChange>
          </w:pPr>
        </w:p>
      </w:tc>
      <w:tc>
        <w:tcPr>
          <w:tcW w:w="3010" w:type="dxa"/>
          <w:tcPrChange w:id="839" w:author="Katie McGuinness" w:date="2024-09-23T11:54:00Z">
            <w:tcPr>
              <w:tcW w:w="3010" w:type="dxa"/>
              <w:gridSpan w:val="2"/>
            </w:tcPr>
          </w:tcPrChange>
        </w:tcPr>
        <w:p w14:paraId="22EAB56C" w14:textId="19D675C4" w:rsidR="5D9186BE" w:rsidRDefault="5D9186BE">
          <w:pPr>
            <w:pStyle w:val="Revision"/>
            <w:ind w:right="-115"/>
            <w:jc w:val="right"/>
            <w:pPrChange w:id="840" w:author="Katie McGuinness" w:date="2024-09-23T11:54:00Z">
              <w:pPr/>
            </w:pPrChange>
          </w:pPr>
        </w:p>
      </w:tc>
    </w:tr>
  </w:tbl>
  <w:p w14:paraId="32DCA156" w14:textId="00124866" w:rsidR="5D9186BE" w:rsidRDefault="5D9186BE">
    <w:pPr>
      <w:pStyle w:val="Revision"/>
      <w:pPrChange w:id="841" w:author="Katie McGuinness" w:date="2024-09-23T11:54:00Z">
        <w:pPr/>
      </w:pPrChange>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16"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17">
        <w:tblGrid>
          <w:gridCol w:w="95"/>
          <w:gridCol w:w="2930"/>
          <w:gridCol w:w="95"/>
          <w:gridCol w:w="2930"/>
          <w:gridCol w:w="95"/>
          <w:gridCol w:w="2930"/>
          <w:gridCol w:w="95"/>
        </w:tblGrid>
      </w:tblGridChange>
    </w:tblGrid>
    <w:tr w:rsidR="5D9186BE" w14:paraId="1C39CF5D" w14:textId="77777777" w:rsidTr="5D9186BE">
      <w:trPr>
        <w:trHeight w:val="300"/>
        <w:trPrChange w:id="3618" w:author="Katie McGuinness" w:date="2024-09-23T11:54:00Z">
          <w:trPr>
            <w:gridBefore w:val="1"/>
            <w:trHeight w:val="300"/>
          </w:trPr>
        </w:trPrChange>
      </w:trPr>
      <w:tc>
        <w:tcPr>
          <w:tcW w:w="3025" w:type="dxa"/>
          <w:tcPrChange w:id="3619" w:author="Katie McGuinness" w:date="2024-09-23T11:54:00Z">
            <w:tcPr>
              <w:tcW w:w="3025" w:type="dxa"/>
              <w:gridSpan w:val="2"/>
            </w:tcPr>
          </w:tcPrChange>
        </w:tcPr>
        <w:p w14:paraId="35F83025" w14:textId="534000AC" w:rsidR="5D9186BE" w:rsidRDefault="5D9186BE">
          <w:pPr>
            <w:pStyle w:val="Revision"/>
            <w:ind w:left="-115"/>
            <w:pPrChange w:id="3620" w:author="Katie McGuinness" w:date="2024-09-23T11:54:00Z">
              <w:pPr/>
            </w:pPrChange>
          </w:pPr>
        </w:p>
      </w:tc>
      <w:tc>
        <w:tcPr>
          <w:tcW w:w="3025" w:type="dxa"/>
          <w:tcPrChange w:id="3621" w:author="Katie McGuinness" w:date="2024-09-23T11:54:00Z">
            <w:tcPr>
              <w:tcW w:w="3025" w:type="dxa"/>
              <w:gridSpan w:val="2"/>
            </w:tcPr>
          </w:tcPrChange>
        </w:tcPr>
        <w:p w14:paraId="7FAF0B1F" w14:textId="7F330C47" w:rsidR="5D9186BE" w:rsidRDefault="5D9186BE">
          <w:pPr>
            <w:pStyle w:val="Revision"/>
            <w:jc w:val="center"/>
            <w:pPrChange w:id="3622" w:author="Katie McGuinness" w:date="2024-09-23T11:54:00Z">
              <w:pPr/>
            </w:pPrChange>
          </w:pPr>
        </w:p>
      </w:tc>
      <w:tc>
        <w:tcPr>
          <w:tcW w:w="3025" w:type="dxa"/>
          <w:tcPrChange w:id="3623" w:author="Katie McGuinness" w:date="2024-09-23T11:54:00Z">
            <w:tcPr>
              <w:tcW w:w="3025" w:type="dxa"/>
              <w:gridSpan w:val="2"/>
            </w:tcPr>
          </w:tcPrChange>
        </w:tcPr>
        <w:p w14:paraId="29F76AEC" w14:textId="005A5E13" w:rsidR="5D9186BE" w:rsidRDefault="5D9186BE">
          <w:pPr>
            <w:pStyle w:val="Revision"/>
            <w:ind w:right="-115"/>
            <w:jc w:val="right"/>
            <w:pPrChange w:id="3624" w:author="Katie McGuinness" w:date="2024-09-23T11:54:00Z">
              <w:pPr/>
            </w:pPrChange>
          </w:pPr>
        </w:p>
      </w:tc>
    </w:tr>
  </w:tbl>
  <w:p w14:paraId="6B5A064F" w14:textId="62E3CD8A" w:rsidR="5D9186BE" w:rsidRDefault="5D9186BE">
    <w:pPr>
      <w:pStyle w:val="Revision"/>
      <w:pPrChange w:id="3625" w:author="Katie McGuinness" w:date="2024-09-23T11:54:00Z">
        <w:pPr/>
      </w:pPrChange>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26"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27">
        <w:tblGrid>
          <w:gridCol w:w="95"/>
          <w:gridCol w:w="2930"/>
          <w:gridCol w:w="95"/>
          <w:gridCol w:w="2930"/>
          <w:gridCol w:w="95"/>
          <w:gridCol w:w="2930"/>
          <w:gridCol w:w="95"/>
        </w:tblGrid>
      </w:tblGridChange>
    </w:tblGrid>
    <w:tr w:rsidR="5D9186BE" w14:paraId="288A876E" w14:textId="77777777" w:rsidTr="5D9186BE">
      <w:trPr>
        <w:trHeight w:val="300"/>
        <w:trPrChange w:id="3628" w:author="Katie McGuinness" w:date="2024-09-23T11:54:00Z">
          <w:trPr>
            <w:gridBefore w:val="1"/>
            <w:trHeight w:val="300"/>
          </w:trPr>
        </w:trPrChange>
      </w:trPr>
      <w:tc>
        <w:tcPr>
          <w:tcW w:w="3025" w:type="dxa"/>
          <w:tcPrChange w:id="3629" w:author="Katie McGuinness" w:date="2024-09-23T11:54:00Z">
            <w:tcPr>
              <w:tcW w:w="3025" w:type="dxa"/>
              <w:gridSpan w:val="2"/>
            </w:tcPr>
          </w:tcPrChange>
        </w:tcPr>
        <w:p w14:paraId="57200206" w14:textId="3EF75A83" w:rsidR="5D9186BE" w:rsidRDefault="5D9186BE">
          <w:pPr>
            <w:pStyle w:val="Revision"/>
            <w:ind w:left="-115"/>
            <w:pPrChange w:id="3630" w:author="Katie McGuinness" w:date="2024-09-23T11:54:00Z">
              <w:pPr/>
            </w:pPrChange>
          </w:pPr>
        </w:p>
      </w:tc>
      <w:tc>
        <w:tcPr>
          <w:tcW w:w="3025" w:type="dxa"/>
          <w:tcPrChange w:id="3631" w:author="Katie McGuinness" w:date="2024-09-23T11:54:00Z">
            <w:tcPr>
              <w:tcW w:w="3025" w:type="dxa"/>
              <w:gridSpan w:val="2"/>
            </w:tcPr>
          </w:tcPrChange>
        </w:tcPr>
        <w:p w14:paraId="29C5CA53" w14:textId="2F3CB771" w:rsidR="5D9186BE" w:rsidRDefault="5D9186BE">
          <w:pPr>
            <w:pStyle w:val="Revision"/>
            <w:jc w:val="center"/>
            <w:pPrChange w:id="3632" w:author="Katie McGuinness" w:date="2024-09-23T11:54:00Z">
              <w:pPr/>
            </w:pPrChange>
          </w:pPr>
        </w:p>
      </w:tc>
      <w:tc>
        <w:tcPr>
          <w:tcW w:w="3025" w:type="dxa"/>
          <w:tcPrChange w:id="3633" w:author="Katie McGuinness" w:date="2024-09-23T11:54:00Z">
            <w:tcPr>
              <w:tcW w:w="3025" w:type="dxa"/>
              <w:gridSpan w:val="2"/>
            </w:tcPr>
          </w:tcPrChange>
        </w:tcPr>
        <w:p w14:paraId="75148854" w14:textId="07DD8106" w:rsidR="5D9186BE" w:rsidRDefault="5D9186BE">
          <w:pPr>
            <w:pStyle w:val="Revision"/>
            <w:ind w:right="-115"/>
            <w:jc w:val="right"/>
            <w:pPrChange w:id="3634" w:author="Katie McGuinness" w:date="2024-09-23T11:54:00Z">
              <w:pPr/>
            </w:pPrChange>
          </w:pPr>
        </w:p>
      </w:tc>
    </w:tr>
  </w:tbl>
  <w:p w14:paraId="085307A6" w14:textId="27B539E5" w:rsidR="5D9186BE" w:rsidRDefault="5D9186BE">
    <w:pPr>
      <w:pStyle w:val="Revision"/>
      <w:pPrChange w:id="3635" w:author="Katie McGuinness" w:date="2024-09-23T11:54:00Z">
        <w:pPr/>
      </w:pPrChange>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36"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37">
        <w:tblGrid>
          <w:gridCol w:w="95"/>
          <w:gridCol w:w="2930"/>
          <w:gridCol w:w="95"/>
          <w:gridCol w:w="2930"/>
          <w:gridCol w:w="95"/>
          <w:gridCol w:w="2930"/>
          <w:gridCol w:w="95"/>
        </w:tblGrid>
      </w:tblGridChange>
    </w:tblGrid>
    <w:tr w:rsidR="5D9186BE" w14:paraId="4441B6A6" w14:textId="77777777" w:rsidTr="5D9186BE">
      <w:trPr>
        <w:trHeight w:val="300"/>
        <w:trPrChange w:id="3638" w:author="Katie McGuinness" w:date="2024-09-23T11:54:00Z">
          <w:trPr>
            <w:gridBefore w:val="1"/>
            <w:trHeight w:val="300"/>
          </w:trPr>
        </w:trPrChange>
      </w:trPr>
      <w:tc>
        <w:tcPr>
          <w:tcW w:w="3025" w:type="dxa"/>
          <w:tcPrChange w:id="3639" w:author="Katie McGuinness" w:date="2024-09-23T11:54:00Z">
            <w:tcPr>
              <w:tcW w:w="3025" w:type="dxa"/>
              <w:gridSpan w:val="2"/>
            </w:tcPr>
          </w:tcPrChange>
        </w:tcPr>
        <w:p w14:paraId="4879197A" w14:textId="74CBAFF1" w:rsidR="5D9186BE" w:rsidRDefault="5D9186BE">
          <w:pPr>
            <w:pStyle w:val="Revision"/>
            <w:ind w:left="-115"/>
            <w:pPrChange w:id="3640" w:author="Katie McGuinness" w:date="2024-09-23T11:54:00Z">
              <w:pPr/>
            </w:pPrChange>
          </w:pPr>
        </w:p>
      </w:tc>
      <w:tc>
        <w:tcPr>
          <w:tcW w:w="3025" w:type="dxa"/>
          <w:tcPrChange w:id="3641" w:author="Katie McGuinness" w:date="2024-09-23T11:54:00Z">
            <w:tcPr>
              <w:tcW w:w="3025" w:type="dxa"/>
              <w:gridSpan w:val="2"/>
            </w:tcPr>
          </w:tcPrChange>
        </w:tcPr>
        <w:p w14:paraId="1911B51D" w14:textId="3B6CF984" w:rsidR="5D9186BE" w:rsidRDefault="5D9186BE">
          <w:pPr>
            <w:pStyle w:val="Revision"/>
            <w:jc w:val="center"/>
            <w:pPrChange w:id="3642" w:author="Katie McGuinness" w:date="2024-09-23T11:54:00Z">
              <w:pPr/>
            </w:pPrChange>
          </w:pPr>
        </w:p>
      </w:tc>
      <w:tc>
        <w:tcPr>
          <w:tcW w:w="3025" w:type="dxa"/>
          <w:tcPrChange w:id="3643" w:author="Katie McGuinness" w:date="2024-09-23T11:54:00Z">
            <w:tcPr>
              <w:tcW w:w="3025" w:type="dxa"/>
              <w:gridSpan w:val="2"/>
            </w:tcPr>
          </w:tcPrChange>
        </w:tcPr>
        <w:p w14:paraId="11CFB9C2" w14:textId="2A79D9E4" w:rsidR="5D9186BE" w:rsidRDefault="5D9186BE">
          <w:pPr>
            <w:pStyle w:val="Revision"/>
            <w:ind w:right="-115"/>
            <w:jc w:val="right"/>
            <w:pPrChange w:id="3644" w:author="Katie McGuinness" w:date="2024-09-23T11:54:00Z">
              <w:pPr/>
            </w:pPrChange>
          </w:pPr>
        </w:p>
      </w:tc>
    </w:tr>
  </w:tbl>
  <w:p w14:paraId="2874D779" w14:textId="31A2124F" w:rsidR="5D9186BE" w:rsidRDefault="5D9186BE">
    <w:pPr>
      <w:pStyle w:val="Revision"/>
      <w:pPrChange w:id="3645" w:author="Katie McGuinness" w:date="2024-09-23T11:54:00Z">
        <w:pPr/>
      </w:pPrChange>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46"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47">
        <w:tblGrid>
          <w:gridCol w:w="95"/>
          <w:gridCol w:w="2930"/>
          <w:gridCol w:w="95"/>
          <w:gridCol w:w="2930"/>
          <w:gridCol w:w="95"/>
          <w:gridCol w:w="2930"/>
          <w:gridCol w:w="95"/>
        </w:tblGrid>
      </w:tblGridChange>
    </w:tblGrid>
    <w:tr w:rsidR="5D9186BE" w14:paraId="208F7208" w14:textId="77777777" w:rsidTr="5D9186BE">
      <w:trPr>
        <w:trHeight w:val="300"/>
        <w:trPrChange w:id="3648" w:author="Katie McGuinness" w:date="2024-09-23T11:54:00Z">
          <w:trPr>
            <w:gridBefore w:val="1"/>
            <w:trHeight w:val="300"/>
          </w:trPr>
        </w:trPrChange>
      </w:trPr>
      <w:tc>
        <w:tcPr>
          <w:tcW w:w="3025" w:type="dxa"/>
          <w:tcPrChange w:id="3649" w:author="Katie McGuinness" w:date="2024-09-23T11:54:00Z">
            <w:tcPr>
              <w:tcW w:w="3025" w:type="dxa"/>
              <w:gridSpan w:val="2"/>
            </w:tcPr>
          </w:tcPrChange>
        </w:tcPr>
        <w:p w14:paraId="28669B3C" w14:textId="46476C9D" w:rsidR="5D9186BE" w:rsidRDefault="5D9186BE">
          <w:pPr>
            <w:pStyle w:val="Revision"/>
            <w:ind w:left="-115"/>
            <w:pPrChange w:id="3650" w:author="Katie McGuinness" w:date="2024-09-23T11:54:00Z">
              <w:pPr/>
            </w:pPrChange>
          </w:pPr>
        </w:p>
      </w:tc>
      <w:tc>
        <w:tcPr>
          <w:tcW w:w="3025" w:type="dxa"/>
          <w:tcPrChange w:id="3651" w:author="Katie McGuinness" w:date="2024-09-23T11:54:00Z">
            <w:tcPr>
              <w:tcW w:w="3025" w:type="dxa"/>
              <w:gridSpan w:val="2"/>
            </w:tcPr>
          </w:tcPrChange>
        </w:tcPr>
        <w:p w14:paraId="7297D74C" w14:textId="399DD3B4" w:rsidR="5D9186BE" w:rsidRDefault="5D9186BE">
          <w:pPr>
            <w:pStyle w:val="Revision"/>
            <w:jc w:val="center"/>
            <w:pPrChange w:id="3652" w:author="Katie McGuinness" w:date="2024-09-23T11:54:00Z">
              <w:pPr/>
            </w:pPrChange>
          </w:pPr>
        </w:p>
      </w:tc>
      <w:tc>
        <w:tcPr>
          <w:tcW w:w="3025" w:type="dxa"/>
          <w:tcPrChange w:id="3653" w:author="Katie McGuinness" w:date="2024-09-23T11:54:00Z">
            <w:tcPr>
              <w:tcW w:w="3025" w:type="dxa"/>
              <w:gridSpan w:val="2"/>
            </w:tcPr>
          </w:tcPrChange>
        </w:tcPr>
        <w:p w14:paraId="121884AB" w14:textId="4D303243" w:rsidR="5D9186BE" w:rsidRDefault="5D9186BE">
          <w:pPr>
            <w:pStyle w:val="Revision"/>
            <w:ind w:right="-115"/>
            <w:jc w:val="right"/>
            <w:pPrChange w:id="3654" w:author="Katie McGuinness" w:date="2024-09-23T11:54:00Z">
              <w:pPr/>
            </w:pPrChange>
          </w:pPr>
        </w:p>
      </w:tc>
    </w:tr>
  </w:tbl>
  <w:p w14:paraId="341DABD2" w14:textId="086A2659" w:rsidR="5D9186BE" w:rsidRDefault="5D9186BE">
    <w:pPr>
      <w:pStyle w:val="Revision"/>
      <w:pPrChange w:id="3655" w:author="Katie McGuinness" w:date="2024-09-23T11:54:00Z">
        <w:pPr/>
      </w:pPrChange>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56"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57">
        <w:tblGrid>
          <w:gridCol w:w="95"/>
          <w:gridCol w:w="2930"/>
          <w:gridCol w:w="95"/>
          <w:gridCol w:w="2930"/>
          <w:gridCol w:w="95"/>
          <w:gridCol w:w="2930"/>
          <w:gridCol w:w="95"/>
        </w:tblGrid>
      </w:tblGridChange>
    </w:tblGrid>
    <w:tr w:rsidR="5D9186BE" w14:paraId="47E523C2" w14:textId="77777777" w:rsidTr="5D9186BE">
      <w:trPr>
        <w:trHeight w:val="300"/>
        <w:trPrChange w:id="3658" w:author="Katie McGuinness" w:date="2024-09-23T11:54:00Z">
          <w:trPr>
            <w:gridBefore w:val="1"/>
            <w:trHeight w:val="300"/>
          </w:trPr>
        </w:trPrChange>
      </w:trPr>
      <w:tc>
        <w:tcPr>
          <w:tcW w:w="3025" w:type="dxa"/>
          <w:tcPrChange w:id="3659" w:author="Katie McGuinness" w:date="2024-09-23T11:54:00Z">
            <w:tcPr>
              <w:tcW w:w="3025" w:type="dxa"/>
              <w:gridSpan w:val="2"/>
            </w:tcPr>
          </w:tcPrChange>
        </w:tcPr>
        <w:p w14:paraId="29E0B481" w14:textId="76487130" w:rsidR="5D9186BE" w:rsidRDefault="5D9186BE">
          <w:pPr>
            <w:pStyle w:val="Revision"/>
            <w:ind w:left="-115"/>
            <w:pPrChange w:id="3660" w:author="Katie McGuinness" w:date="2024-09-23T11:54:00Z">
              <w:pPr/>
            </w:pPrChange>
          </w:pPr>
        </w:p>
      </w:tc>
      <w:tc>
        <w:tcPr>
          <w:tcW w:w="3025" w:type="dxa"/>
          <w:tcPrChange w:id="3661" w:author="Katie McGuinness" w:date="2024-09-23T11:54:00Z">
            <w:tcPr>
              <w:tcW w:w="3025" w:type="dxa"/>
              <w:gridSpan w:val="2"/>
            </w:tcPr>
          </w:tcPrChange>
        </w:tcPr>
        <w:p w14:paraId="418D782E" w14:textId="55F8536A" w:rsidR="5D9186BE" w:rsidRDefault="5D9186BE">
          <w:pPr>
            <w:pStyle w:val="Revision"/>
            <w:jc w:val="center"/>
            <w:pPrChange w:id="3662" w:author="Katie McGuinness" w:date="2024-09-23T11:54:00Z">
              <w:pPr/>
            </w:pPrChange>
          </w:pPr>
        </w:p>
      </w:tc>
      <w:tc>
        <w:tcPr>
          <w:tcW w:w="3025" w:type="dxa"/>
          <w:tcPrChange w:id="3663" w:author="Katie McGuinness" w:date="2024-09-23T11:54:00Z">
            <w:tcPr>
              <w:tcW w:w="3025" w:type="dxa"/>
              <w:gridSpan w:val="2"/>
            </w:tcPr>
          </w:tcPrChange>
        </w:tcPr>
        <w:p w14:paraId="12607C21" w14:textId="208FF1CC" w:rsidR="5D9186BE" w:rsidRDefault="5D9186BE">
          <w:pPr>
            <w:pStyle w:val="Revision"/>
            <w:ind w:right="-115"/>
            <w:jc w:val="right"/>
            <w:pPrChange w:id="3664" w:author="Katie McGuinness" w:date="2024-09-23T11:54:00Z">
              <w:pPr/>
            </w:pPrChange>
          </w:pPr>
        </w:p>
      </w:tc>
    </w:tr>
  </w:tbl>
  <w:p w14:paraId="27ECE1FB" w14:textId="70F0325A" w:rsidR="5D9186BE" w:rsidRDefault="5D9186BE">
    <w:pPr>
      <w:pStyle w:val="Revision"/>
      <w:pPrChange w:id="3665" w:author="Katie McGuinness" w:date="2024-09-23T11:54:00Z">
        <w:pPr/>
      </w:pPrChange>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70"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71">
        <w:tblGrid>
          <w:gridCol w:w="95"/>
          <w:gridCol w:w="2930"/>
          <w:gridCol w:w="95"/>
          <w:gridCol w:w="2930"/>
          <w:gridCol w:w="95"/>
          <w:gridCol w:w="2930"/>
          <w:gridCol w:w="95"/>
        </w:tblGrid>
      </w:tblGridChange>
    </w:tblGrid>
    <w:tr w:rsidR="5D9186BE" w14:paraId="5CDF7517" w14:textId="77777777" w:rsidTr="5D9186BE">
      <w:trPr>
        <w:trHeight w:val="300"/>
        <w:trPrChange w:id="3672" w:author="Katie McGuinness" w:date="2024-09-23T11:54:00Z">
          <w:trPr>
            <w:gridBefore w:val="1"/>
            <w:trHeight w:val="300"/>
          </w:trPr>
        </w:trPrChange>
      </w:trPr>
      <w:tc>
        <w:tcPr>
          <w:tcW w:w="3025" w:type="dxa"/>
          <w:tcPrChange w:id="3673" w:author="Katie McGuinness" w:date="2024-09-23T11:54:00Z">
            <w:tcPr>
              <w:tcW w:w="3025" w:type="dxa"/>
              <w:gridSpan w:val="2"/>
            </w:tcPr>
          </w:tcPrChange>
        </w:tcPr>
        <w:p w14:paraId="7D713C39" w14:textId="633C065F" w:rsidR="5D9186BE" w:rsidRDefault="5D9186BE">
          <w:pPr>
            <w:pStyle w:val="Revision"/>
            <w:ind w:left="-115"/>
            <w:pPrChange w:id="3674" w:author="Katie McGuinness" w:date="2024-09-23T11:54:00Z">
              <w:pPr/>
            </w:pPrChange>
          </w:pPr>
        </w:p>
      </w:tc>
      <w:tc>
        <w:tcPr>
          <w:tcW w:w="3025" w:type="dxa"/>
          <w:tcPrChange w:id="3675" w:author="Katie McGuinness" w:date="2024-09-23T11:54:00Z">
            <w:tcPr>
              <w:tcW w:w="3025" w:type="dxa"/>
              <w:gridSpan w:val="2"/>
            </w:tcPr>
          </w:tcPrChange>
        </w:tcPr>
        <w:p w14:paraId="4E06CD2D" w14:textId="63AC4B2E" w:rsidR="5D9186BE" w:rsidRDefault="5D9186BE">
          <w:pPr>
            <w:pStyle w:val="Revision"/>
            <w:jc w:val="center"/>
            <w:pPrChange w:id="3676" w:author="Katie McGuinness" w:date="2024-09-23T11:54:00Z">
              <w:pPr/>
            </w:pPrChange>
          </w:pPr>
        </w:p>
      </w:tc>
      <w:tc>
        <w:tcPr>
          <w:tcW w:w="3025" w:type="dxa"/>
          <w:tcPrChange w:id="3677" w:author="Katie McGuinness" w:date="2024-09-23T11:54:00Z">
            <w:tcPr>
              <w:tcW w:w="3025" w:type="dxa"/>
              <w:gridSpan w:val="2"/>
            </w:tcPr>
          </w:tcPrChange>
        </w:tcPr>
        <w:p w14:paraId="24EA4EAF" w14:textId="483413F8" w:rsidR="5D9186BE" w:rsidRDefault="5D9186BE">
          <w:pPr>
            <w:pStyle w:val="Revision"/>
            <w:ind w:right="-115"/>
            <w:jc w:val="right"/>
            <w:pPrChange w:id="3678" w:author="Katie McGuinness" w:date="2024-09-23T11:54:00Z">
              <w:pPr/>
            </w:pPrChange>
          </w:pPr>
        </w:p>
      </w:tc>
    </w:tr>
  </w:tbl>
  <w:p w14:paraId="25CF70AF" w14:textId="469FD7B4" w:rsidR="5D9186BE" w:rsidRDefault="5D9186BE">
    <w:pPr>
      <w:pStyle w:val="Revision"/>
      <w:pPrChange w:id="3679" w:author="Katie McGuinness" w:date="2024-09-23T11:54:00Z">
        <w:pPr/>
      </w:pPrChange>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80"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681">
        <w:tblGrid>
          <w:gridCol w:w="95"/>
          <w:gridCol w:w="2930"/>
          <w:gridCol w:w="95"/>
          <w:gridCol w:w="2930"/>
          <w:gridCol w:w="95"/>
          <w:gridCol w:w="2930"/>
          <w:gridCol w:w="95"/>
        </w:tblGrid>
      </w:tblGridChange>
    </w:tblGrid>
    <w:tr w:rsidR="5D9186BE" w14:paraId="0AB28694" w14:textId="77777777" w:rsidTr="5D9186BE">
      <w:trPr>
        <w:trHeight w:val="300"/>
        <w:trPrChange w:id="3682" w:author="Katie McGuinness" w:date="2024-09-23T11:54:00Z">
          <w:trPr>
            <w:gridBefore w:val="1"/>
            <w:trHeight w:val="300"/>
          </w:trPr>
        </w:trPrChange>
      </w:trPr>
      <w:tc>
        <w:tcPr>
          <w:tcW w:w="3025" w:type="dxa"/>
          <w:tcPrChange w:id="3683" w:author="Katie McGuinness" w:date="2024-09-23T11:54:00Z">
            <w:tcPr>
              <w:tcW w:w="3025" w:type="dxa"/>
              <w:gridSpan w:val="2"/>
            </w:tcPr>
          </w:tcPrChange>
        </w:tcPr>
        <w:p w14:paraId="4640F193" w14:textId="5BB1552E" w:rsidR="5D9186BE" w:rsidRDefault="5D9186BE">
          <w:pPr>
            <w:pStyle w:val="Revision"/>
            <w:ind w:left="-115"/>
            <w:pPrChange w:id="3684" w:author="Katie McGuinness" w:date="2024-09-23T11:54:00Z">
              <w:pPr/>
            </w:pPrChange>
          </w:pPr>
        </w:p>
      </w:tc>
      <w:tc>
        <w:tcPr>
          <w:tcW w:w="3025" w:type="dxa"/>
          <w:tcPrChange w:id="3685" w:author="Katie McGuinness" w:date="2024-09-23T11:54:00Z">
            <w:tcPr>
              <w:tcW w:w="3025" w:type="dxa"/>
              <w:gridSpan w:val="2"/>
            </w:tcPr>
          </w:tcPrChange>
        </w:tcPr>
        <w:p w14:paraId="1A0146CA" w14:textId="1C690046" w:rsidR="5D9186BE" w:rsidRDefault="5D9186BE">
          <w:pPr>
            <w:pStyle w:val="Revision"/>
            <w:jc w:val="center"/>
            <w:pPrChange w:id="3686" w:author="Katie McGuinness" w:date="2024-09-23T11:54:00Z">
              <w:pPr/>
            </w:pPrChange>
          </w:pPr>
        </w:p>
      </w:tc>
      <w:tc>
        <w:tcPr>
          <w:tcW w:w="3025" w:type="dxa"/>
          <w:tcPrChange w:id="3687" w:author="Katie McGuinness" w:date="2024-09-23T11:54:00Z">
            <w:tcPr>
              <w:tcW w:w="3025" w:type="dxa"/>
              <w:gridSpan w:val="2"/>
            </w:tcPr>
          </w:tcPrChange>
        </w:tcPr>
        <w:p w14:paraId="133C863C" w14:textId="31E0B160" w:rsidR="5D9186BE" w:rsidRDefault="5D9186BE">
          <w:pPr>
            <w:pStyle w:val="Revision"/>
            <w:ind w:right="-115"/>
            <w:jc w:val="right"/>
            <w:pPrChange w:id="3688" w:author="Katie McGuinness" w:date="2024-09-23T11:54:00Z">
              <w:pPr/>
            </w:pPrChange>
          </w:pPr>
        </w:p>
      </w:tc>
    </w:tr>
  </w:tbl>
  <w:p w14:paraId="68134E32" w14:textId="7ED4A2AF" w:rsidR="5D9186BE" w:rsidRDefault="5D9186BE">
    <w:pPr>
      <w:pStyle w:val="Revision"/>
      <w:pPrChange w:id="3689" w:author="Katie McGuinness" w:date="2024-09-23T11:54:00Z">
        <w:pPr/>
      </w:pPrChange>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690"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691">
        <w:tblGrid>
          <w:gridCol w:w="95"/>
          <w:gridCol w:w="2675"/>
          <w:gridCol w:w="95"/>
          <w:gridCol w:w="2675"/>
          <w:gridCol w:w="95"/>
          <w:gridCol w:w="2675"/>
          <w:gridCol w:w="95"/>
        </w:tblGrid>
      </w:tblGridChange>
    </w:tblGrid>
    <w:tr w:rsidR="5D9186BE" w14:paraId="304CAEB1" w14:textId="77777777" w:rsidTr="5D9186BE">
      <w:trPr>
        <w:trHeight w:val="300"/>
        <w:trPrChange w:id="3692" w:author="Katie McGuinness" w:date="2024-09-23T11:54:00Z">
          <w:trPr>
            <w:gridBefore w:val="1"/>
            <w:trHeight w:val="300"/>
          </w:trPr>
        </w:trPrChange>
      </w:trPr>
      <w:tc>
        <w:tcPr>
          <w:tcW w:w="2770" w:type="dxa"/>
          <w:tcPrChange w:id="3693" w:author="Katie McGuinness" w:date="2024-09-23T11:54:00Z">
            <w:tcPr>
              <w:tcW w:w="2770" w:type="dxa"/>
              <w:gridSpan w:val="2"/>
            </w:tcPr>
          </w:tcPrChange>
        </w:tcPr>
        <w:p w14:paraId="448D3CC4" w14:textId="05BFB7E3" w:rsidR="5D9186BE" w:rsidRDefault="5D9186BE">
          <w:pPr>
            <w:pStyle w:val="Revision"/>
            <w:ind w:left="-115"/>
            <w:pPrChange w:id="3694" w:author="Katie McGuinness" w:date="2024-09-23T11:54:00Z">
              <w:pPr/>
            </w:pPrChange>
          </w:pPr>
        </w:p>
      </w:tc>
      <w:tc>
        <w:tcPr>
          <w:tcW w:w="2770" w:type="dxa"/>
          <w:tcPrChange w:id="3695" w:author="Katie McGuinness" w:date="2024-09-23T11:54:00Z">
            <w:tcPr>
              <w:tcW w:w="2770" w:type="dxa"/>
              <w:gridSpan w:val="2"/>
            </w:tcPr>
          </w:tcPrChange>
        </w:tcPr>
        <w:p w14:paraId="094233B1" w14:textId="5A36650E" w:rsidR="5D9186BE" w:rsidRDefault="5D9186BE">
          <w:pPr>
            <w:pStyle w:val="Revision"/>
            <w:jc w:val="center"/>
            <w:pPrChange w:id="3696" w:author="Katie McGuinness" w:date="2024-09-23T11:54:00Z">
              <w:pPr/>
            </w:pPrChange>
          </w:pPr>
        </w:p>
      </w:tc>
      <w:tc>
        <w:tcPr>
          <w:tcW w:w="2770" w:type="dxa"/>
          <w:tcPrChange w:id="3697" w:author="Katie McGuinness" w:date="2024-09-23T11:54:00Z">
            <w:tcPr>
              <w:tcW w:w="2770" w:type="dxa"/>
              <w:gridSpan w:val="2"/>
            </w:tcPr>
          </w:tcPrChange>
        </w:tcPr>
        <w:p w14:paraId="17CB20E3" w14:textId="410FD4D4" w:rsidR="5D9186BE" w:rsidRDefault="5D9186BE">
          <w:pPr>
            <w:pStyle w:val="Revision"/>
            <w:ind w:right="-115"/>
            <w:jc w:val="right"/>
            <w:pPrChange w:id="3698" w:author="Katie McGuinness" w:date="2024-09-23T11:54:00Z">
              <w:pPr/>
            </w:pPrChange>
          </w:pPr>
        </w:p>
      </w:tc>
    </w:tr>
  </w:tbl>
  <w:p w14:paraId="2003F289" w14:textId="3CDD9173" w:rsidR="5D9186BE" w:rsidRDefault="5D9186BE">
    <w:pPr>
      <w:pStyle w:val="Revision"/>
      <w:pPrChange w:id="3699" w:author="Katie McGuinness" w:date="2024-09-23T11:54:00Z">
        <w:pPr/>
      </w:pPrChange>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05" w:author="Katie McGuinness" w:date="2024-09-23T11:54:00Z">
        <w:tblPr>
          <w:tblStyle w:val="TableGrid"/>
          <w:tblW w:w="0" w:type="nil"/>
          <w:tblLayout w:type="fixed"/>
          <w:tblLook w:val="06A0" w:firstRow="1" w:lastRow="0" w:firstColumn="1" w:lastColumn="0" w:noHBand="1" w:noVBand="1"/>
        </w:tblPr>
      </w:tblPrChange>
    </w:tblPr>
    <w:tblGrid>
      <w:gridCol w:w="3055"/>
      <w:gridCol w:w="3055"/>
      <w:gridCol w:w="3055"/>
      <w:tblGridChange w:id="3706">
        <w:tblGrid>
          <w:gridCol w:w="95"/>
          <w:gridCol w:w="2960"/>
          <w:gridCol w:w="95"/>
          <w:gridCol w:w="2960"/>
          <w:gridCol w:w="95"/>
          <w:gridCol w:w="2960"/>
          <w:gridCol w:w="95"/>
        </w:tblGrid>
      </w:tblGridChange>
    </w:tblGrid>
    <w:tr w:rsidR="5D9186BE" w14:paraId="2FCAD463" w14:textId="77777777" w:rsidTr="5D9186BE">
      <w:trPr>
        <w:trHeight w:val="300"/>
        <w:trPrChange w:id="3707" w:author="Katie McGuinness" w:date="2024-09-23T11:54:00Z">
          <w:trPr>
            <w:gridBefore w:val="1"/>
            <w:trHeight w:val="300"/>
          </w:trPr>
        </w:trPrChange>
      </w:trPr>
      <w:tc>
        <w:tcPr>
          <w:tcW w:w="3055" w:type="dxa"/>
          <w:tcPrChange w:id="3708" w:author="Katie McGuinness" w:date="2024-09-23T11:54:00Z">
            <w:tcPr>
              <w:tcW w:w="3055" w:type="dxa"/>
              <w:gridSpan w:val="2"/>
            </w:tcPr>
          </w:tcPrChange>
        </w:tcPr>
        <w:p w14:paraId="12D64D3F" w14:textId="3BF82E0E" w:rsidR="5D9186BE" w:rsidRDefault="5D9186BE">
          <w:pPr>
            <w:pStyle w:val="Revision"/>
            <w:ind w:left="-115"/>
            <w:pPrChange w:id="3709" w:author="Katie McGuinness" w:date="2024-09-23T11:54:00Z">
              <w:pPr/>
            </w:pPrChange>
          </w:pPr>
        </w:p>
      </w:tc>
      <w:tc>
        <w:tcPr>
          <w:tcW w:w="3055" w:type="dxa"/>
          <w:tcPrChange w:id="3710" w:author="Katie McGuinness" w:date="2024-09-23T11:54:00Z">
            <w:tcPr>
              <w:tcW w:w="3055" w:type="dxa"/>
              <w:gridSpan w:val="2"/>
            </w:tcPr>
          </w:tcPrChange>
        </w:tcPr>
        <w:p w14:paraId="59C36665" w14:textId="517874B2" w:rsidR="5D9186BE" w:rsidRDefault="5D9186BE">
          <w:pPr>
            <w:pStyle w:val="Revision"/>
            <w:jc w:val="center"/>
            <w:pPrChange w:id="3711" w:author="Katie McGuinness" w:date="2024-09-23T11:54:00Z">
              <w:pPr/>
            </w:pPrChange>
          </w:pPr>
        </w:p>
      </w:tc>
      <w:tc>
        <w:tcPr>
          <w:tcW w:w="3055" w:type="dxa"/>
          <w:tcPrChange w:id="3712" w:author="Katie McGuinness" w:date="2024-09-23T11:54:00Z">
            <w:tcPr>
              <w:tcW w:w="3055" w:type="dxa"/>
              <w:gridSpan w:val="2"/>
            </w:tcPr>
          </w:tcPrChange>
        </w:tcPr>
        <w:p w14:paraId="18207420" w14:textId="7B078A4B" w:rsidR="5D9186BE" w:rsidRDefault="5D9186BE">
          <w:pPr>
            <w:pStyle w:val="Revision"/>
            <w:ind w:right="-115"/>
            <w:jc w:val="right"/>
            <w:pPrChange w:id="3713" w:author="Katie McGuinness" w:date="2024-09-23T11:54:00Z">
              <w:pPr/>
            </w:pPrChange>
          </w:pPr>
        </w:p>
      </w:tc>
    </w:tr>
  </w:tbl>
  <w:p w14:paraId="11B25FB5" w14:textId="491C42D1" w:rsidR="5D9186BE" w:rsidRDefault="5D9186BE">
    <w:pPr>
      <w:pStyle w:val="Revision"/>
      <w:pPrChange w:id="3714" w:author="Katie McGuinness" w:date="2024-09-23T11:54:00Z">
        <w:pPr/>
      </w:pPrChange>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15"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16">
        <w:tblGrid>
          <w:gridCol w:w="95"/>
          <w:gridCol w:w="2930"/>
          <w:gridCol w:w="95"/>
          <w:gridCol w:w="2930"/>
          <w:gridCol w:w="95"/>
          <w:gridCol w:w="2930"/>
          <w:gridCol w:w="95"/>
        </w:tblGrid>
      </w:tblGridChange>
    </w:tblGrid>
    <w:tr w:rsidR="5D9186BE" w14:paraId="7D2A4331" w14:textId="77777777" w:rsidTr="5D9186BE">
      <w:trPr>
        <w:trHeight w:val="300"/>
        <w:trPrChange w:id="3717" w:author="Katie McGuinness" w:date="2024-09-23T11:54:00Z">
          <w:trPr>
            <w:gridBefore w:val="1"/>
            <w:trHeight w:val="300"/>
          </w:trPr>
        </w:trPrChange>
      </w:trPr>
      <w:tc>
        <w:tcPr>
          <w:tcW w:w="3025" w:type="dxa"/>
          <w:tcPrChange w:id="3718" w:author="Katie McGuinness" w:date="2024-09-23T11:54:00Z">
            <w:tcPr>
              <w:tcW w:w="3025" w:type="dxa"/>
              <w:gridSpan w:val="2"/>
            </w:tcPr>
          </w:tcPrChange>
        </w:tcPr>
        <w:p w14:paraId="40DE8A23" w14:textId="26BA4A37" w:rsidR="5D9186BE" w:rsidRDefault="5D9186BE">
          <w:pPr>
            <w:pStyle w:val="Revision"/>
            <w:ind w:left="-115"/>
            <w:pPrChange w:id="3719" w:author="Katie McGuinness" w:date="2024-09-23T11:54:00Z">
              <w:pPr/>
            </w:pPrChange>
          </w:pPr>
        </w:p>
      </w:tc>
      <w:tc>
        <w:tcPr>
          <w:tcW w:w="3025" w:type="dxa"/>
          <w:tcPrChange w:id="3720" w:author="Katie McGuinness" w:date="2024-09-23T11:54:00Z">
            <w:tcPr>
              <w:tcW w:w="3025" w:type="dxa"/>
              <w:gridSpan w:val="2"/>
            </w:tcPr>
          </w:tcPrChange>
        </w:tcPr>
        <w:p w14:paraId="215FC9BD" w14:textId="17EA61DF" w:rsidR="5D9186BE" w:rsidRDefault="5D9186BE">
          <w:pPr>
            <w:pStyle w:val="Revision"/>
            <w:jc w:val="center"/>
            <w:pPrChange w:id="3721" w:author="Katie McGuinness" w:date="2024-09-23T11:54:00Z">
              <w:pPr/>
            </w:pPrChange>
          </w:pPr>
        </w:p>
      </w:tc>
      <w:tc>
        <w:tcPr>
          <w:tcW w:w="3025" w:type="dxa"/>
          <w:tcPrChange w:id="3722" w:author="Katie McGuinness" w:date="2024-09-23T11:54:00Z">
            <w:tcPr>
              <w:tcW w:w="3025" w:type="dxa"/>
              <w:gridSpan w:val="2"/>
            </w:tcPr>
          </w:tcPrChange>
        </w:tcPr>
        <w:p w14:paraId="76DCD3CD" w14:textId="7B868215" w:rsidR="5D9186BE" w:rsidRDefault="5D9186BE">
          <w:pPr>
            <w:pStyle w:val="Revision"/>
            <w:ind w:right="-115"/>
            <w:jc w:val="right"/>
            <w:pPrChange w:id="3723" w:author="Katie McGuinness" w:date="2024-09-23T11:54:00Z">
              <w:pPr/>
            </w:pPrChange>
          </w:pPr>
        </w:p>
      </w:tc>
    </w:tr>
  </w:tbl>
  <w:p w14:paraId="55610EE6" w14:textId="4BEF6987" w:rsidR="5D9186BE" w:rsidRDefault="5D9186BE">
    <w:pPr>
      <w:pStyle w:val="Revision"/>
      <w:pPrChange w:id="3724" w:author="Katie McGuinness" w:date="2024-09-23T11:54:00Z">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34" w:author="Katie McGuinness" w:date="2024-09-23T11:54:00Z">
        <w:tblPr>
          <w:tblStyle w:val="TableGrid"/>
          <w:tblW w:w="0" w:type="nil"/>
          <w:tblLayout w:type="fixed"/>
          <w:tblLook w:val="06A0" w:firstRow="1" w:lastRow="0" w:firstColumn="1" w:lastColumn="0" w:noHBand="1" w:noVBand="1"/>
        </w:tblPr>
      </w:tblPrChange>
    </w:tblPr>
    <w:tblGrid>
      <w:gridCol w:w="3010"/>
      <w:gridCol w:w="3010"/>
      <w:gridCol w:w="3010"/>
      <w:tblGridChange w:id="935">
        <w:tblGrid>
          <w:gridCol w:w="95"/>
          <w:gridCol w:w="2915"/>
          <w:gridCol w:w="95"/>
          <w:gridCol w:w="2915"/>
          <w:gridCol w:w="95"/>
          <w:gridCol w:w="2915"/>
          <w:gridCol w:w="95"/>
        </w:tblGrid>
      </w:tblGridChange>
    </w:tblGrid>
    <w:tr w:rsidR="5D9186BE" w14:paraId="3824545F" w14:textId="77777777" w:rsidTr="5D9186BE">
      <w:trPr>
        <w:trHeight w:val="300"/>
        <w:trPrChange w:id="936" w:author="Katie McGuinness" w:date="2024-09-23T11:54:00Z">
          <w:trPr>
            <w:gridBefore w:val="1"/>
            <w:trHeight w:val="300"/>
          </w:trPr>
        </w:trPrChange>
      </w:trPr>
      <w:tc>
        <w:tcPr>
          <w:tcW w:w="3010" w:type="dxa"/>
          <w:tcPrChange w:id="937" w:author="Katie McGuinness" w:date="2024-09-23T11:54:00Z">
            <w:tcPr>
              <w:tcW w:w="3010" w:type="dxa"/>
              <w:gridSpan w:val="2"/>
            </w:tcPr>
          </w:tcPrChange>
        </w:tcPr>
        <w:p w14:paraId="1AAC986A" w14:textId="7A010B16" w:rsidR="5D9186BE" w:rsidRDefault="5D9186BE">
          <w:pPr>
            <w:pStyle w:val="Revision"/>
            <w:ind w:left="-115"/>
            <w:pPrChange w:id="938" w:author="Katie McGuinness" w:date="2024-09-23T11:54:00Z">
              <w:pPr/>
            </w:pPrChange>
          </w:pPr>
        </w:p>
      </w:tc>
      <w:tc>
        <w:tcPr>
          <w:tcW w:w="3010" w:type="dxa"/>
          <w:tcPrChange w:id="939" w:author="Katie McGuinness" w:date="2024-09-23T11:54:00Z">
            <w:tcPr>
              <w:tcW w:w="3010" w:type="dxa"/>
              <w:gridSpan w:val="2"/>
            </w:tcPr>
          </w:tcPrChange>
        </w:tcPr>
        <w:p w14:paraId="306D7D36" w14:textId="7271EB26" w:rsidR="5D9186BE" w:rsidRDefault="5D9186BE">
          <w:pPr>
            <w:pStyle w:val="Revision"/>
            <w:jc w:val="center"/>
            <w:pPrChange w:id="940" w:author="Katie McGuinness" w:date="2024-09-23T11:54:00Z">
              <w:pPr/>
            </w:pPrChange>
          </w:pPr>
        </w:p>
      </w:tc>
      <w:tc>
        <w:tcPr>
          <w:tcW w:w="3010" w:type="dxa"/>
          <w:tcPrChange w:id="941" w:author="Katie McGuinness" w:date="2024-09-23T11:54:00Z">
            <w:tcPr>
              <w:tcW w:w="3010" w:type="dxa"/>
              <w:gridSpan w:val="2"/>
            </w:tcPr>
          </w:tcPrChange>
        </w:tcPr>
        <w:p w14:paraId="242682DA" w14:textId="7E0C13C1" w:rsidR="5D9186BE" w:rsidRDefault="5D9186BE">
          <w:pPr>
            <w:pStyle w:val="Revision"/>
            <w:ind w:right="-115"/>
            <w:jc w:val="right"/>
            <w:pPrChange w:id="942" w:author="Katie McGuinness" w:date="2024-09-23T11:54:00Z">
              <w:pPr/>
            </w:pPrChange>
          </w:pPr>
        </w:p>
      </w:tc>
    </w:tr>
  </w:tbl>
  <w:p w14:paraId="6DDE17BB" w14:textId="411E13C6" w:rsidR="5D9186BE" w:rsidRDefault="5D9186BE">
    <w:pPr>
      <w:pStyle w:val="Revision"/>
      <w:pPrChange w:id="943" w:author="Katie McGuinness" w:date="2024-09-23T11:54:00Z">
        <w:pPr/>
      </w:pPrChange>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25"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26">
        <w:tblGrid>
          <w:gridCol w:w="95"/>
          <w:gridCol w:w="2930"/>
          <w:gridCol w:w="95"/>
          <w:gridCol w:w="2930"/>
          <w:gridCol w:w="95"/>
          <w:gridCol w:w="2930"/>
          <w:gridCol w:w="95"/>
        </w:tblGrid>
      </w:tblGridChange>
    </w:tblGrid>
    <w:tr w:rsidR="5D9186BE" w14:paraId="23F41BA2" w14:textId="77777777" w:rsidTr="5D9186BE">
      <w:trPr>
        <w:trHeight w:val="300"/>
        <w:trPrChange w:id="3727" w:author="Katie McGuinness" w:date="2024-09-23T11:54:00Z">
          <w:trPr>
            <w:gridBefore w:val="1"/>
            <w:trHeight w:val="300"/>
          </w:trPr>
        </w:trPrChange>
      </w:trPr>
      <w:tc>
        <w:tcPr>
          <w:tcW w:w="3025" w:type="dxa"/>
          <w:tcPrChange w:id="3728" w:author="Katie McGuinness" w:date="2024-09-23T11:54:00Z">
            <w:tcPr>
              <w:tcW w:w="3025" w:type="dxa"/>
              <w:gridSpan w:val="2"/>
            </w:tcPr>
          </w:tcPrChange>
        </w:tcPr>
        <w:p w14:paraId="19B4467B" w14:textId="475266FA" w:rsidR="5D9186BE" w:rsidRDefault="5D9186BE">
          <w:pPr>
            <w:pStyle w:val="Revision"/>
            <w:ind w:left="-115"/>
            <w:pPrChange w:id="3729" w:author="Katie McGuinness" w:date="2024-09-23T11:54:00Z">
              <w:pPr/>
            </w:pPrChange>
          </w:pPr>
        </w:p>
      </w:tc>
      <w:tc>
        <w:tcPr>
          <w:tcW w:w="3025" w:type="dxa"/>
          <w:tcPrChange w:id="3730" w:author="Katie McGuinness" w:date="2024-09-23T11:54:00Z">
            <w:tcPr>
              <w:tcW w:w="3025" w:type="dxa"/>
              <w:gridSpan w:val="2"/>
            </w:tcPr>
          </w:tcPrChange>
        </w:tcPr>
        <w:p w14:paraId="5AC23D02" w14:textId="7D4BC175" w:rsidR="5D9186BE" w:rsidRDefault="5D9186BE">
          <w:pPr>
            <w:pStyle w:val="Revision"/>
            <w:jc w:val="center"/>
            <w:pPrChange w:id="3731" w:author="Katie McGuinness" w:date="2024-09-23T11:54:00Z">
              <w:pPr/>
            </w:pPrChange>
          </w:pPr>
        </w:p>
      </w:tc>
      <w:tc>
        <w:tcPr>
          <w:tcW w:w="3025" w:type="dxa"/>
          <w:tcPrChange w:id="3732" w:author="Katie McGuinness" w:date="2024-09-23T11:54:00Z">
            <w:tcPr>
              <w:tcW w:w="3025" w:type="dxa"/>
              <w:gridSpan w:val="2"/>
            </w:tcPr>
          </w:tcPrChange>
        </w:tcPr>
        <w:p w14:paraId="7B9D9170" w14:textId="126136AF" w:rsidR="5D9186BE" w:rsidRDefault="5D9186BE">
          <w:pPr>
            <w:pStyle w:val="Revision"/>
            <w:ind w:right="-115"/>
            <w:jc w:val="right"/>
            <w:pPrChange w:id="3733" w:author="Katie McGuinness" w:date="2024-09-23T11:54:00Z">
              <w:pPr/>
            </w:pPrChange>
          </w:pPr>
        </w:p>
      </w:tc>
    </w:tr>
  </w:tbl>
  <w:p w14:paraId="71264465" w14:textId="683F5590" w:rsidR="5D9186BE" w:rsidRDefault="5D9186BE">
    <w:pPr>
      <w:pStyle w:val="Revision"/>
      <w:pPrChange w:id="3734" w:author="Katie McGuinness" w:date="2024-09-23T11:54:00Z">
        <w:pPr/>
      </w:pPrChange>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35"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3736">
        <w:tblGrid>
          <w:gridCol w:w="95"/>
          <w:gridCol w:w="2785"/>
          <w:gridCol w:w="95"/>
          <w:gridCol w:w="2785"/>
          <w:gridCol w:w="95"/>
          <w:gridCol w:w="2785"/>
          <w:gridCol w:w="95"/>
        </w:tblGrid>
      </w:tblGridChange>
    </w:tblGrid>
    <w:tr w:rsidR="5D9186BE" w14:paraId="493D04BB" w14:textId="77777777" w:rsidTr="5D9186BE">
      <w:trPr>
        <w:trHeight w:val="300"/>
        <w:trPrChange w:id="3737" w:author="Katie McGuinness" w:date="2024-09-23T11:54:00Z">
          <w:trPr>
            <w:gridBefore w:val="1"/>
            <w:trHeight w:val="300"/>
          </w:trPr>
        </w:trPrChange>
      </w:trPr>
      <w:tc>
        <w:tcPr>
          <w:tcW w:w="2880" w:type="dxa"/>
          <w:tcPrChange w:id="3738" w:author="Katie McGuinness" w:date="2024-09-23T11:54:00Z">
            <w:tcPr>
              <w:tcW w:w="2880" w:type="dxa"/>
              <w:gridSpan w:val="2"/>
            </w:tcPr>
          </w:tcPrChange>
        </w:tcPr>
        <w:p w14:paraId="518FF4C9" w14:textId="6E5E1CED" w:rsidR="5D9186BE" w:rsidRDefault="5D9186BE">
          <w:pPr>
            <w:pStyle w:val="Revision"/>
            <w:ind w:left="-115"/>
            <w:pPrChange w:id="3739" w:author="Katie McGuinness" w:date="2024-09-23T11:54:00Z">
              <w:pPr/>
            </w:pPrChange>
          </w:pPr>
        </w:p>
      </w:tc>
      <w:tc>
        <w:tcPr>
          <w:tcW w:w="2880" w:type="dxa"/>
          <w:tcPrChange w:id="3740" w:author="Katie McGuinness" w:date="2024-09-23T11:54:00Z">
            <w:tcPr>
              <w:tcW w:w="2880" w:type="dxa"/>
              <w:gridSpan w:val="2"/>
            </w:tcPr>
          </w:tcPrChange>
        </w:tcPr>
        <w:p w14:paraId="4CFC2263" w14:textId="17B9A392" w:rsidR="5D9186BE" w:rsidRDefault="5D9186BE">
          <w:pPr>
            <w:pStyle w:val="Revision"/>
            <w:jc w:val="center"/>
            <w:pPrChange w:id="3741" w:author="Katie McGuinness" w:date="2024-09-23T11:54:00Z">
              <w:pPr/>
            </w:pPrChange>
          </w:pPr>
        </w:p>
      </w:tc>
      <w:tc>
        <w:tcPr>
          <w:tcW w:w="2880" w:type="dxa"/>
          <w:tcPrChange w:id="3742" w:author="Katie McGuinness" w:date="2024-09-23T11:54:00Z">
            <w:tcPr>
              <w:tcW w:w="2880" w:type="dxa"/>
              <w:gridSpan w:val="2"/>
            </w:tcPr>
          </w:tcPrChange>
        </w:tcPr>
        <w:p w14:paraId="4FF67927" w14:textId="2DD3CB54" w:rsidR="5D9186BE" w:rsidRDefault="5D9186BE">
          <w:pPr>
            <w:pStyle w:val="Revision"/>
            <w:ind w:right="-115"/>
            <w:jc w:val="right"/>
            <w:pPrChange w:id="3743" w:author="Katie McGuinness" w:date="2024-09-23T11:54:00Z">
              <w:pPr/>
            </w:pPrChange>
          </w:pPr>
        </w:p>
      </w:tc>
    </w:tr>
  </w:tbl>
  <w:p w14:paraId="0D552D3E" w14:textId="2376A323" w:rsidR="5D9186BE" w:rsidRDefault="5D9186BE">
    <w:pPr>
      <w:pStyle w:val="Revision"/>
      <w:pPrChange w:id="3744" w:author="Katie McGuinness" w:date="2024-09-23T11:54:00Z">
        <w:pPr/>
      </w:pPrChange>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59" w:author="Katie McGuinness" w:date="2024-09-23T11:54:00Z">
        <w:tblPr>
          <w:tblStyle w:val="TableGrid"/>
          <w:tblW w:w="0" w:type="nil"/>
          <w:tblLayout w:type="fixed"/>
          <w:tblLook w:val="06A0" w:firstRow="1" w:lastRow="0" w:firstColumn="1" w:lastColumn="0" w:noHBand="1" w:noVBand="1"/>
        </w:tblPr>
      </w:tblPrChange>
    </w:tblPr>
    <w:tblGrid>
      <w:gridCol w:w="2880"/>
      <w:gridCol w:w="2880"/>
      <w:gridCol w:w="2880"/>
      <w:tblGridChange w:id="3760">
        <w:tblGrid>
          <w:gridCol w:w="95"/>
          <w:gridCol w:w="2785"/>
          <w:gridCol w:w="95"/>
          <w:gridCol w:w="2785"/>
          <w:gridCol w:w="95"/>
          <w:gridCol w:w="2785"/>
          <w:gridCol w:w="95"/>
        </w:tblGrid>
      </w:tblGridChange>
    </w:tblGrid>
    <w:tr w:rsidR="5D9186BE" w14:paraId="2B4CF506" w14:textId="77777777" w:rsidTr="5D9186BE">
      <w:trPr>
        <w:trHeight w:val="300"/>
        <w:trPrChange w:id="3761" w:author="Katie McGuinness" w:date="2024-09-23T11:54:00Z">
          <w:trPr>
            <w:gridBefore w:val="1"/>
            <w:trHeight w:val="300"/>
          </w:trPr>
        </w:trPrChange>
      </w:trPr>
      <w:tc>
        <w:tcPr>
          <w:tcW w:w="2880" w:type="dxa"/>
          <w:tcPrChange w:id="3762" w:author="Katie McGuinness" w:date="2024-09-23T11:54:00Z">
            <w:tcPr>
              <w:tcW w:w="2880" w:type="dxa"/>
              <w:gridSpan w:val="2"/>
            </w:tcPr>
          </w:tcPrChange>
        </w:tcPr>
        <w:p w14:paraId="6D11B799" w14:textId="1B830DBC" w:rsidR="5D9186BE" w:rsidRDefault="5D9186BE">
          <w:pPr>
            <w:pStyle w:val="Revision"/>
            <w:ind w:left="-115"/>
            <w:pPrChange w:id="3763" w:author="Katie McGuinness" w:date="2024-09-23T11:54:00Z">
              <w:pPr/>
            </w:pPrChange>
          </w:pPr>
        </w:p>
      </w:tc>
      <w:tc>
        <w:tcPr>
          <w:tcW w:w="2880" w:type="dxa"/>
          <w:tcPrChange w:id="3764" w:author="Katie McGuinness" w:date="2024-09-23T11:54:00Z">
            <w:tcPr>
              <w:tcW w:w="2880" w:type="dxa"/>
              <w:gridSpan w:val="2"/>
            </w:tcPr>
          </w:tcPrChange>
        </w:tcPr>
        <w:p w14:paraId="4BFC30D5" w14:textId="2D9A26B9" w:rsidR="5D9186BE" w:rsidRDefault="5D9186BE">
          <w:pPr>
            <w:pStyle w:val="Revision"/>
            <w:jc w:val="center"/>
            <w:pPrChange w:id="3765" w:author="Katie McGuinness" w:date="2024-09-23T11:54:00Z">
              <w:pPr/>
            </w:pPrChange>
          </w:pPr>
        </w:p>
      </w:tc>
      <w:tc>
        <w:tcPr>
          <w:tcW w:w="2880" w:type="dxa"/>
          <w:tcPrChange w:id="3766" w:author="Katie McGuinness" w:date="2024-09-23T11:54:00Z">
            <w:tcPr>
              <w:tcW w:w="2880" w:type="dxa"/>
              <w:gridSpan w:val="2"/>
            </w:tcPr>
          </w:tcPrChange>
        </w:tcPr>
        <w:p w14:paraId="12510D01" w14:textId="72ED19BE" w:rsidR="5D9186BE" w:rsidRDefault="5D9186BE">
          <w:pPr>
            <w:pStyle w:val="Revision"/>
            <w:ind w:right="-115"/>
            <w:jc w:val="right"/>
            <w:pPrChange w:id="3767" w:author="Katie McGuinness" w:date="2024-09-23T11:54:00Z">
              <w:pPr/>
            </w:pPrChange>
          </w:pPr>
        </w:p>
      </w:tc>
    </w:tr>
  </w:tbl>
  <w:p w14:paraId="48A98586" w14:textId="7B63FA95" w:rsidR="5D9186BE" w:rsidRDefault="5D9186BE">
    <w:pPr>
      <w:pStyle w:val="Revision"/>
      <w:pPrChange w:id="3768" w:author="Katie McGuinness" w:date="2024-09-23T11:54:00Z">
        <w:pPr/>
      </w:pPrChange>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69"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70">
        <w:tblGrid>
          <w:gridCol w:w="95"/>
          <w:gridCol w:w="2930"/>
          <w:gridCol w:w="95"/>
          <w:gridCol w:w="2930"/>
          <w:gridCol w:w="95"/>
          <w:gridCol w:w="2930"/>
          <w:gridCol w:w="95"/>
        </w:tblGrid>
      </w:tblGridChange>
    </w:tblGrid>
    <w:tr w:rsidR="5D9186BE" w14:paraId="1C26802C" w14:textId="77777777" w:rsidTr="5D9186BE">
      <w:trPr>
        <w:trHeight w:val="300"/>
        <w:trPrChange w:id="3771" w:author="Katie McGuinness" w:date="2024-09-23T11:54:00Z">
          <w:trPr>
            <w:gridBefore w:val="1"/>
            <w:trHeight w:val="300"/>
          </w:trPr>
        </w:trPrChange>
      </w:trPr>
      <w:tc>
        <w:tcPr>
          <w:tcW w:w="3025" w:type="dxa"/>
          <w:tcPrChange w:id="3772" w:author="Katie McGuinness" w:date="2024-09-23T11:54:00Z">
            <w:tcPr>
              <w:tcW w:w="3025" w:type="dxa"/>
              <w:gridSpan w:val="2"/>
            </w:tcPr>
          </w:tcPrChange>
        </w:tcPr>
        <w:p w14:paraId="5B4B3F6C" w14:textId="6B9BB55A" w:rsidR="5D9186BE" w:rsidRDefault="5D9186BE">
          <w:pPr>
            <w:pStyle w:val="Revision"/>
            <w:ind w:left="-115"/>
            <w:pPrChange w:id="3773" w:author="Katie McGuinness" w:date="2024-09-23T11:54:00Z">
              <w:pPr/>
            </w:pPrChange>
          </w:pPr>
        </w:p>
      </w:tc>
      <w:tc>
        <w:tcPr>
          <w:tcW w:w="3025" w:type="dxa"/>
          <w:tcPrChange w:id="3774" w:author="Katie McGuinness" w:date="2024-09-23T11:54:00Z">
            <w:tcPr>
              <w:tcW w:w="3025" w:type="dxa"/>
              <w:gridSpan w:val="2"/>
            </w:tcPr>
          </w:tcPrChange>
        </w:tcPr>
        <w:p w14:paraId="29FACA08" w14:textId="60620210" w:rsidR="5D9186BE" w:rsidRDefault="5D9186BE">
          <w:pPr>
            <w:pStyle w:val="Revision"/>
            <w:jc w:val="center"/>
            <w:pPrChange w:id="3775" w:author="Katie McGuinness" w:date="2024-09-23T11:54:00Z">
              <w:pPr/>
            </w:pPrChange>
          </w:pPr>
        </w:p>
      </w:tc>
      <w:tc>
        <w:tcPr>
          <w:tcW w:w="3025" w:type="dxa"/>
          <w:tcPrChange w:id="3776" w:author="Katie McGuinness" w:date="2024-09-23T11:54:00Z">
            <w:tcPr>
              <w:tcW w:w="3025" w:type="dxa"/>
              <w:gridSpan w:val="2"/>
            </w:tcPr>
          </w:tcPrChange>
        </w:tcPr>
        <w:p w14:paraId="2F37C508" w14:textId="152756E3" w:rsidR="5D9186BE" w:rsidRDefault="5D9186BE">
          <w:pPr>
            <w:pStyle w:val="Revision"/>
            <w:ind w:right="-115"/>
            <w:jc w:val="right"/>
            <w:pPrChange w:id="3777" w:author="Katie McGuinness" w:date="2024-09-23T11:54:00Z">
              <w:pPr/>
            </w:pPrChange>
          </w:pPr>
        </w:p>
      </w:tc>
    </w:tr>
  </w:tbl>
  <w:p w14:paraId="71425427" w14:textId="68D9B4DC" w:rsidR="5D9186BE" w:rsidRDefault="5D9186BE">
    <w:pPr>
      <w:pStyle w:val="Revision"/>
      <w:pPrChange w:id="3778" w:author="Katie McGuinness" w:date="2024-09-23T11:54:00Z">
        <w:pPr/>
      </w:pPrChange>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79" w:author="Katie McGuinness" w:date="2024-09-23T11:54:00Z">
        <w:tblPr>
          <w:tblStyle w:val="TableGrid"/>
          <w:tblW w:w="0" w:type="nil"/>
          <w:tblLayout w:type="fixed"/>
          <w:tblLook w:val="06A0" w:firstRow="1" w:lastRow="0" w:firstColumn="1" w:lastColumn="0" w:noHBand="1" w:noVBand="1"/>
        </w:tblPr>
      </w:tblPrChange>
    </w:tblPr>
    <w:tblGrid>
      <w:gridCol w:w="2040"/>
      <w:gridCol w:w="2040"/>
      <w:gridCol w:w="2040"/>
      <w:tblGridChange w:id="3780">
        <w:tblGrid>
          <w:gridCol w:w="95"/>
          <w:gridCol w:w="1945"/>
          <w:gridCol w:w="95"/>
          <w:gridCol w:w="1945"/>
          <w:gridCol w:w="95"/>
          <w:gridCol w:w="1945"/>
          <w:gridCol w:w="95"/>
        </w:tblGrid>
      </w:tblGridChange>
    </w:tblGrid>
    <w:tr w:rsidR="5D9186BE" w14:paraId="551F11FD" w14:textId="77777777" w:rsidTr="5D9186BE">
      <w:trPr>
        <w:trHeight w:val="300"/>
        <w:trPrChange w:id="3781" w:author="Katie McGuinness" w:date="2024-09-23T11:54:00Z">
          <w:trPr>
            <w:gridBefore w:val="1"/>
            <w:trHeight w:val="300"/>
          </w:trPr>
        </w:trPrChange>
      </w:trPr>
      <w:tc>
        <w:tcPr>
          <w:tcW w:w="2040" w:type="dxa"/>
          <w:tcPrChange w:id="3782" w:author="Katie McGuinness" w:date="2024-09-23T11:54:00Z">
            <w:tcPr>
              <w:tcW w:w="2040" w:type="dxa"/>
              <w:gridSpan w:val="2"/>
            </w:tcPr>
          </w:tcPrChange>
        </w:tcPr>
        <w:p w14:paraId="5A791D98" w14:textId="7CFE0FE7" w:rsidR="5D9186BE" w:rsidRDefault="5D9186BE">
          <w:pPr>
            <w:pStyle w:val="Revision"/>
            <w:ind w:left="-115"/>
            <w:pPrChange w:id="3783" w:author="Katie McGuinness" w:date="2024-09-23T11:54:00Z">
              <w:pPr/>
            </w:pPrChange>
          </w:pPr>
        </w:p>
      </w:tc>
      <w:tc>
        <w:tcPr>
          <w:tcW w:w="2040" w:type="dxa"/>
          <w:tcPrChange w:id="3784" w:author="Katie McGuinness" w:date="2024-09-23T11:54:00Z">
            <w:tcPr>
              <w:tcW w:w="2040" w:type="dxa"/>
              <w:gridSpan w:val="2"/>
            </w:tcPr>
          </w:tcPrChange>
        </w:tcPr>
        <w:p w14:paraId="1DB43A6E" w14:textId="3DC094F0" w:rsidR="5D9186BE" w:rsidRDefault="5D9186BE">
          <w:pPr>
            <w:pStyle w:val="Revision"/>
            <w:jc w:val="center"/>
            <w:pPrChange w:id="3785" w:author="Katie McGuinness" w:date="2024-09-23T11:54:00Z">
              <w:pPr/>
            </w:pPrChange>
          </w:pPr>
        </w:p>
      </w:tc>
      <w:tc>
        <w:tcPr>
          <w:tcW w:w="2040" w:type="dxa"/>
          <w:tcPrChange w:id="3786" w:author="Katie McGuinness" w:date="2024-09-23T11:54:00Z">
            <w:tcPr>
              <w:tcW w:w="2040" w:type="dxa"/>
              <w:gridSpan w:val="2"/>
            </w:tcPr>
          </w:tcPrChange>
        </w:tcPr>
        <w:p w14:paraId="076EB975" w14:textId="43B7D088" w:rsidR="5D9186BE" w:rsidRDefault="5D9186BE">
          <w:pPr>
            <w:pStyle w:val="Revision"/>
            <w:ind w:right="-115"/>
            <w:jc w:val="right"/>
            <w:pPrChange w:id="3787" w:author="Katie McGuinness" w:date="2024-09-23T11:54:00Z">
              <w:pPr/>
            </w:pPrChange>
          </w:pPr>
        </w:p>
      </w:tc>
    </w:tr>
  </w:tbl>
  <w:p w14:paraId="50C81126" w14:textId="313B07C4" w:rsidR="5D9186BE" w:rsidRDefault="5D9186BE">
    <w:pPr>
      <w:pStyle w:val="Revision"/>
      <w:pPrChange w:id="3788" w:author="Katie McGuinness" w:date="2024-09-23T11:54:00Z">
        <w:pPr/>
      </w:pPrChange>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89"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790">
        <w:tblGrid>
          <w:gridCol w:w="95"/>
          <w:gridCol w:w="2930"/>
          <w:gridCol w:w="95"/>
          <w:gridCol w:w="2930"/>
          <w:gridCol w:w="95"/>
          <w:gridCol w:w="2930"/>
          <w:gridCol w:w="95"/>
        </w:tblGrid>
      </w:tblGridChange>
    </w:tblGrid>
    <w:tr w:rsidR="5D9186BE" w14:paraId="7C13122F" w14:textId="77777777" w:rsidTr="5D9186BE">
      <w:trPr>
        <w:trHeight w:val="300"/>
        <w:trPrChange w:id="3791" w:author="Katie McGuinness" w:date="2024-09-23T11:54:00Z">
          <w:trPr>
            <w:gridBefore w:val="1"/>
            <w:trHeight w:val="300"/>
          </w:trPr>
        </w:trPrChange>
      </w:trPr>
      <w:tc>
        <w:tcPr>
          <w:tcW w:w="3025" w:type="dxa"/>
          <w:tcPrChange w:id="3792" w:author="Katie McGuinness" w:date="2024-09-23T11:54:00Z">
            <w:tcPr>
              <w:tcW w:w="3025" w:type="dxa"/>
              <w:gridSpan w:val="2"/>
            </w:tcPr>
          </w:tcPrChange>
        </w:tcPr>
        <w:p w14:paraId="2A543FBA" w14:textId="78CEC85D" w:rsidR="5D9186BE" w:rsidRDefault="5D9186BE">
          <w:pPr>
            <w:pStyle w:val="Revision"/>
            <w:ind w:left="-115"/>
            <w:pPrChange w:id="3793" w:author="Katie McGuinness" w:date="2024-09-23T11:54:00Z">
              <w:pPr/>
            </w:pPrChange>
          </w:pPr>
        </w:p>
      </w:tc>
      <w:tc>
        <w:tcPr>
          <w:tcW w:w="3025" w:type="dxa"/>
          <w:tcPrChange w:id="3794" w:author="Katie McGuinness" w:date="2024-09-23T11:54:00Z">
            <w:tcPr>
              <w:tcW w:w="3025" w:type="dxa"/>
              <w:gridSpan w:val="2"/>
            </w:tcPr>
          </w:tcPrChange>
        </w:tcPr>
        <w:p w14:paraId="577E905B" w14:textId="7302C14C" w:rsidR="5D9186BE" w:rsidRDefault="5D9186BE">
          <w:pPr>
            <w:pStyle w:val="Revision"/>
            <w:jc w:val="center"/>
            <w:pPrChange w:id="3795" w:author="Katie McGuinness" w:date="2024-09-23T11:54:00Z">
              <w:pPr/>
            </w:pPrChange>
          </w:pPr>
        </w:p>
      </w:tc>
      <w:tc>
        <w:tcPr>
          <w:tcW w:w="3025" w:type="dxa"/>
          <w:tcPrChange w:id="3796" w:author="Katie McGuinness" w:date="2024-09-23T11:54:00Z">
            <w:tcPr>
              <w:tcW w:w="3025" w:type="dxa"/>
              <w:gridSpan w:val="2"/>
            </w:tcPr>
          </w:tcPrChange>
        </w:tcPr>
        <w:p w14:paraId="203EFC71" w14:textId="3D2689ED" w:rsidR="5D9186BE" w:rsidRDefault="5D9186BE">
          <w:pPr>
            <w:pStyle w:val="Revision"/>
            <w:ind w:right="-115"/>
            <w:jc w:val="right"/>
            <w:pPrChange w:id="3797" w:author="Katie McGuinness" w:date="2024-09-23T11:54:00Z">
              <w:pPr/>
            </w:pPrChange>
          </w:pPr>
        </w:p>
      </w:tc>
    </w:tr>
  </w:tbl>
  <w:p w14:paraId="1E7714BE" w14:textId="5A25EA74" w:rsidR="5D9186BE" w:rsidRDefault="5D9186BE">
    <w:pPr>
      <w:pStyle w:val="Revision"/>
      <w:pPrChange w:id="3798" w:author="Katie McGuinness" w:date="2024-09-23T11:54:00Z">
        <w:pPr/>
      </w:pPrChange>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799"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800">
        <w:tblGrid>
          <w:gridCol w:w="95"/>
          <w:gridCol w:w="2930"/>
          <w:gridCol w:w="95"/>
          <w:gridCol w:w="2930"/>
          <w:gridCol w:w="95"/>
          <w:gridCol w:w="2930"/>
          <w:gridCol w:w="95"/>
        </w:tblGrid>
      </w:tblGridChange>
    </w:tblGrid>
    <w:tr w:rsidR="5D9186BE" w14:paraId="38EBEEA6" w14:textId="77777777" w:rsidTr="5D9186BE">
      <w:trPr>
        <w:trHeight w:val="300"/>
        <w:trPrChange w:id="3801" w:author="Katie McGuinness" w:date="2024-09-23T11:54:00Z">
          <w:trPr>
            <w:gridBefore w:val="1"/>
            <w:trHeight w:val="300"/>
          </w:trPr>
        </w:trPrChange>
      </w:trPr>
      <w:tc>
        <w:tcPr>
          <w:tcW w:w="3025" w:type="dxa"/>
          <w:tcPrChange w:id="3802" w:author="Katie McGuinness" w:date="2024-09-23T11:54:00Z">
            <w:tcPr>
              <w:tcW w:w="3025" w:type="dxa"/>
              <w:gridSpan w:val="2"/>
            </w:tcPr>
          </w:tcPrChange>
        </w:tcPr>
        <w:p w14:paraId="1D5F1A2C" w14:textId="4A1930DF" w:rsidR="5D9186BE" w:rsidRDefault="5D9186BE">
          <w:pPr>
            <w:pStyle w:val="Revision"/>
            <w:ind w:left="-115"/>
            <w:pPrChange w:id="3803" w:author="Katie McGuinness" w:date="2024-09-23T11:54:00Z">
              <w:pPr/>
            </w:pPrChange>
          </w:pPr>
        </w:p>
      </w:tc>
      <w:tc>
        <w:tcPr>
          <w:tcW w:w="3025" w:type="dxa"/>
          <w:tcPrChange w:id="3804" w:author="Katie McGuinness" w:date="2024-09-23T11:54:00Z">
            <w:tcPr>
              <w:tcW w:w="3025" w:type="dxa"/>
              <w:gridSpan w:val="2"/>
            </w:tcPr>
          </w:tcPrChange>
        </w:tcPr>
        <w:p w14:paraId="523A503D" w14:textId="57582306" w:rsidR="5D9186BE" w:rsidRDefault="5D9186BE">
          <w:pPr>
            <w:pStyle w:val="Revision"/>
            <w:jc w:val="center"/>
            <w:pPrChange w:id="3805" w:author="Katie McGuinness" w:date="2024-09-23T11:54:00Z">
              <w:pPr/>
            </w:pPrChange>
          </w:pPr>
        </w:p>
      </w:tc>
      <w:tc>
        <w:tcPr>
          <w:tcW w:w="3025" w:type="dxa"/>
          <w:tcPrChange w:id="3806" w:author="Katie McGuinness" w:date="2024-09-23T11:54:00Z">
            <w:tcPr>
              <w:tcW w:w="3025" w:type="dxa"/>
              <w:gridSpan w:val="2"/>
            </w:tcPr>
          </w:tcPrChange>
        </w:tcPr>
        <w:p w14:paraId="7EB92FE1" w14:textId="495920DD" w:rsidR="5D9186BE" w:rsidRDefault="5D9186BE">
          <w:pPr>
            <w:pStyle w:val="Revision"/>
            <w:ind w:right="-115"/>
            <w:jc w:val="right"/>
            <w:pPrChange w:id="3807" w:author="Katie McGuinness" w:date="2024-09-23T11:54:00Z">
              <w:pPr/>
            </w:pPrChange>
          </w:pPr>
        </w:p>
      </w:tc>
    </w:tr>
  </w:tbl>
  <w:p w14:paraId="45974206" w14:textId="2712FBDB" w:rsidR="5D9186BE" w:rsidRDefault="5D9186BE">
    <w:pPr>
      <w:pStyle w:val="Revision"/>
      <w:pPrChange w:id="3808" w:author="Katie McGuinness" w:date="2024-09-23T11:54:00Z">
        <w:pPr/>
      </w:pPrChange>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809" w:author="Katie McGuinness" w:date="2024-09-23T11:54:00Z">
        <w:tblPr>
          <w:tblStyle w:val="TableGrid"/>
          <w:tblW w:w="0" w:type="nil"/>
          <w:tblLayout w:type="fixed"/>
          <w:tblLook w:val="06A0" w:firstRow="1" w:lastRow="0" w:firstColumn="1" w:lastColumn="0" w:noHBand="1" w:noVBand="1"/>
        </w:tblPr>
      </w:tblPrChange>
    </w:tblPr>
    <w:tblGrid>
      <w:gridCol w:w="2480"/>
      <w:gridCol w:w="2480"/>
      <w:gridCol w:w="2480"/>
      <w:tblGridChange w:id="3810">
        <w:tblGrid>
          <w:gridCol w:w="95"/>
          <w:gridCol w:w="2385"/>
          <w:gridCol w:w="95"/>
          <w:gridCol w:w="2385"/>
          <w:gridCol w:w="95"/>
          <w:gridCol w:w="2385"/>
          <w:gridCol w:w="95"/>
        </w:tblGrid>
      </w:tblGridChange>
    </w:tblGrid>
    <w:tr w:rsidR="5D9186BE" w14:paraId="7EA6C40D" w14:textId="77777777" w:rsidTr="5D9186BE">
      <w:trPr>
        <w:trHeight w:val="300"/>
        <w:trPrChange w:id="3811" w:author="Katie McGuinness" w:date="2024-09-23T11:54:00Z">
          <w:trPr>
            <w:gridBefore w:val="1"/>
            <w:trHeight w:val="300"/>
          </w:trPr>
        </w:trPrChange>
      </w:trPr>
      <w:tc>
        <w:tcPr>
          <w:tcW w:w="2480" w:type="dxa"/>
          <w:tcPrChange w:id="3812" w:author="Katie McGuinness" w:date="2024-09-23T11:54:00Z">
            <w:tcPr>
              <w:tcW w:w="2480" w:type="dxa"/>
              <w:gridSpan w:val="2"/>
            </w:tcPr>
          </w:tcPrChange>
        </w:tcPr>
        <w:p w14:paraId="31B02321" w14:textId="755F9A74" w:rsidR="5D9186BE" w:rsidRDefault="5D9186BE">
          <w:pPr>
            <w:pStyle w:val="Revision"/>
            <w:ind w:left="-115"/>
            <w:pPrChange w:id="3813" w:author="Katie McGuinness" w:date="2024-09-23T11:54:00Z">
              <w:pPr/>
            </w:pPrChange>
          </w:pPr>
        </w:p>
      </w:tc>
      <w:tc>
        <w:tcPr>
          <w:tcW w:w="2480" w:type="dxa"/>
          <w:tcPrChange w:id="3814" w:author="Katie McGuinness" w:date="2024-09-23T11:54:00Z">
            <w:tcPr>
              <w:tcW w:w="2480" w:type="dxa"/>
              <w:gridSpan w:val="2"/>
            </w:tcPr>
          </w:tcPrChange>
        </w:tcPr>
        <w:p w14:paraId="1CE6DBE7" w14:textId="46D5E780" w:rsidR="5D9186BE" w:rsidRDefault="5D9186BE">
          <w:pPr>
            <w:pStyle w:val="Revision"/>
            <w:jc w:val="center"/>
            <w:pPrChange w:id="3815" w:author="Katie McGuinness" w:date="2024-09-23T11:54:00Z">
              <w:pPr/>
            </w:pPrChange>
          </w:pPr>
        </w:p>
      </w:tc>
      <w:tc>
        <w:tcPr>
          <w:tcW w:w="2480" w:type="dxa"/>
          <w:tcPrChange w:id="3816" w:author="Katie McGuinness" w:date="2024-09-23T11:54:00Z">
            <w:tcPr>
              <w:tcW w:w="2480" w:type="dxa"/>
              <w:gridSpan w:val="2"/>
            </w:tcPr>
          </w:tcPrChange>
        </w:tcPr>
        <w:p w14:paraId="1E8AA878" w14:textId="45C7887E" w:rsidR="5D9186BE" w:rsidRDefault="5D9186BE">
          <w:pPr>
            <w:pStyle w:val="Revision"/>
            <w:ind w:right="-115"/>
            <w:jc w:val="right"/>
            <w:pPrChange w:id="3817" w:author="Katie McGuinness" w:date="2024-09-23T11:54:00Z">
              <w:pPr/>
            </w:pPrChange>
          </w:pPr>
        </w:p>
      </w:tc>
    </w:tr>
  </w:tbl>
  <w:p w14:paraId="57B46397" w14:textId="34363375" w:rsidR="5D9186BE" w:rsidRDefault="5D9186BE">
    <w:pPr>
      <w:pStyle w:val="Revision"/>
      <w:pPrChange w:id="3818" w:author="Katie McGuinness" w:date="2024-09-23T11:54:00Z">
        <w:pPr/>
      </w:pPrChange>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918"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3919">
        <w:tblGrid>
          <w:gridCol w:w="95"/>
          <w:gridCol w:w="2930"/>
          <w:gridCol w:w="95"/>
          <w:gridCol w:w="2930"/>
          <w:gridCol w:w="95"/>
          <w:gridCol w:w="2930"/>
          <w:gridCol w:w="95"/>
        </w:tblGrid>
      </w:tblGridChange>
    </w:tblGrid>
    <w:tr w:rsidR="5D9186BE" w14:paraId="714BABCB" w14:textId="77777777" w:rsidTr="5D9186BE">
      <w:trPr>
        <w:trHeight w:val="300"/>
        <w:trPrChange w:id="3920" w:author="Katie McGuinness" w:date="2024-09-23T11:54:00Z">
          <w:trPr>
            <w:gridBefore w:val="1"/>
            <w:trHeight w:val="300"/>
          </w:trPr>
        </w:trPrChange>
      </w:trPr>
      <w:tc>
        <w:tcPr>
          <w:tcW w:w="3025" w:type="dxa"/>
          <w:tcPrChange w:id="3921" w:author="Katie McGuinness" w:date="2024-09-23T11:54:00Z">
            <w:tcPr>
              <w:tcW w:w="3025" w:type="dxa"/>
              <w:gridSpan w:val="2"/>
            </w:tcPr>
          </w:tcPrChange>
        </w:tcPr>
        <w:p w14:paraId="0289FAA7" w14:textId="3EADBF9B" w:rsidR="5D9186BE" w:rsidRDefault="5D9186BE">
          <w:pPr>
            <w:pStyle w:val="Revision"/>
            <w:ind w:left="-115"/>
            <w:pPrChange w:id="3922" w:author="Katie McGuinness" w:date="2024-09-23T11:54:00Z">
              <w:pPr/>
            </w:pPrChange>
          </w:pPr>
        </w:p>
      </w:tc>
      <w:tc>
        <w:tcPr>
          <w:tcW w:w="3025" w:type="dxa"/>
          <w:tcPrChange w:id="3923" w:author="Katie McGuinness" w:date="2024-09-23T11:54:00Z">
            <w:tcPr>
              <w:tcW w:w="3025" w:type="dxa"/>
              <w:gridSpan w:val="2"/>
            </w:tcPr>
          </w:tcPrChange>
        </w:tcPr>
        <w:p w14:paraId="452F162E" w14:textId="50345AF3" w:rsidR="5D9186BE" w:rsidRDefault="5D9186BE">
          <w:pPr>
            <w:pStyle w:val="Revision"/>
            <w:jc w:val="center"/>
            <w:pPrChange w:id="3924" w:author="Katie McGuinness" w:date="2024-09-23T11:54:00Z">
              <w:pPr/>
            </w:pPrChange>
          </w:pPr>
        </w:p>
      </w:tc>
      <w:tc>
        <w:tcPr>
          <w:tcW w:w="3025" w:type="dxa"/>
          <w:tcPrChange w:id="3925" w:author="Katie McGuinness" w:date="2024-09-23T11:54:00Z">
            <w:tcPr>
              <w:tcW w:w="3025" w:type="dxa"/>
              <w:gridSpan w:val="2"/>
            </w:tcPr>
          </w:tcPrChange>
        </w:tcPr>
        <w:p w14:paraId="12465C32" w14:textId="4594811B" w:rsidR="5D9186BE" w:rsidRDefault="5D9186BE">
          <w:pPr>
            <w:pStyle w:val="Revision"/>
            <w:ind w:right="-115"/>
            <w:jc w:val="right"/>
            <w:pPrChange w:id="3926" w:author="Katie McGuinness" w:date="2024-09-23T11:54:00Z">
              <w:pPr/>
            </w:pPrChange>
          </w:pPr>
        </w:p>
      </w:tc>
    </w:tr>
  </w:tbl>
  <w:p w14:paraId="67D0950E" w14:textId="69B95356" w:rsidR="5D9186BE" w:rsidRDefault="5D9186BE">
    <w:pPr>
      <w:pStyle w:val="Revision"/>
      <w:pPrChange w:id="3927" w:author="Katie McGuinness" w:date="2024-09-23T11:54:00Z">
        <w:pPr/>
      </w:pPrChange>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3966" w:author="Katie McGuinness" w:date="2024-09-23T11:54:00Z">
        <w:tblPr>
          <w:tblStyle w:val="TableGrid"/>
          <w:tblW w:w="0" w:type="nil"/>
          <w:tblLayout w:type="fixed"/>
          <w:tblLook w:val="06A0" w:firstRow="1" w:lastRow="0" w:firstColumn="1" w:lastColumn="0" w:noHBand="1" w:noVBand="1"/>
        </w:tblPr>
      </w:tblPrChange>
    </w:tblPr>
    <w:tblGrid>
      <w:gridCol w:w="2770"/>
      <w:gridCol w:w="2770"/>
      <w:gridCol w:w="2770"/>
      <w:tblGridChange w:id="3967">
        <w:tblGrid>
          <w:gridCol w:w="95"/>
          <w:gridCol w:w="2675"/>
          <w:gridCol w:w="95"/>
          <w:gridCol w:w="2675"/>
          <w:gridCol w:w="95"/>
          <w:gridCol w:w="2675"/>
          <w:gridCol w:w="95"/>
        </w:tblGrid>
      </w:tblGridChange>
    </w:tblGrid>
    <w:tr w:rsidR="5D9186BE" w14:paraId="48D47889" w14:textId="77777777" w:rsidTr="5D9186BE">
      <w:trPr>
        <w:trHeight w:val="300"/>
        <w:trPrChange w:id="3968" w:author="Katie McGuinness" w:date="2024-09-23T11:54:00Z">
          <w:trPr>
            <w:gridBefore w:val="1"/>
            <w:trHeight w:val="300"/>
          </w:trPr>
        </w:trPrChange>
      </w:trPr>
      <w:tc>
        <w:tcPr>
          <w:tcW w:w="2770" w:type="dxa"/>
          <w:tcPrChange w:id="3969" w:author="Katie McGuinness" w:date="2024-09-23T11:54:00Z">
            <w:tcPr>
              <w:tcW w:w="2770" w:type="dxa"/>
              <w:gridSpan w:val="2"/>
            </w:tcPr>
          </w:tcPrChange>
        </w:tcPr>
        <w:p w14:paraId="36A8ED37" w14:textId="3E353A81" w:rsidR="5D9186BE" w:rsidRDefault="5D9186BE">
          <w:pPr>
            <w:pStyle w:val="Revision"/>
            <w:ind w:left="-115"/>
            <w:pPrChange w:id="3970" w:author="Katie McGuinness" w:date="2024-09-23T11:54:00Z">
              <w:pPr/>
            </w:pPrChange>
          </w:pPr>
        </w:p>
      </w:tc>
      <w:tc>
        <w:tcPr>
          <w:tcW w:w="2770" w:type="dxa"/>
          <w:tcPrChange w:id="3971" w:author="Katie McGuinness" w:date="2024-09-23T11:54:00Z">
            <w:tcPr>
              <w:tcW w:w="2770" w:type="dxa"/>
              <w:gridSpan w:val="2"/>
            </w:tcPr>
          </w:tcPrChange>
        </w:tcPr>
        <w:p w14:paraId="3D1EC5EE" w14:textId="0A0E5987" w:rsidR="5D9186BE" w:rsidRDefault="5D9186BE">
          <w:pPr>
            <w:pStyle w:val="Revision"/>
            <w:jc w:val="center"/>
            <w:pPrChange w:id="3972" w:author="Katie McGuinness" w:date="2024-09-23T11:54:00Z">
              <w:pPr/>
            </w:pPrChange>
          </w:pPr>
        </w:p>
      </w:tc>
      <w:tc>
        <w:tcPr>
          <w:tcW w:w="2770" w:type="dxa"/>
          <w:tcPrChange w:id="3973" w:author="Katie McGuinness" w:date="2024-09-23T11:54:00Z">
            <w:tcPr>
              <w:tcW w:w="2770" w:type="dxa"/>
              <w:gridSpan w:val="2"/>
            </w:tcPr>
          </w:tcPrChange>
        </w:tcPr>
        <w:p w14:paraId="4636E109" w14:textId="36A8A172" w:rsidR="5D9186BE" w:rsidRDefault="5D9186BE">
          <w:pPr>
            <w:pStyle w:val="Revision"/>
            <w:ind w:right="-115"/>
            <w:jc w:val="right"/>
            <w:pPrChange w:id="3974" w:author="Katie McGuinness" w:date="2024-09-23T11:54:00Z">
              <w:pPr/>
            </w:pPrChange>
          </w:pPr>
        </w:p>
      </w:tc>
    </w:tr>
  </w:tbl>
  <w:p w14:paraId="07D2E289" w14:textId="061BCEC1" w:rsidR="5D9186BE" w:rsidRDefault="5D9186BE">
    <w:pPr>
      <w:pStyle w:val="Revision"/>
      <w:pPrChange w:id="3975" w:author="Katie McGuinness" w:date="2024-09-23T11:54:00Z">
        <w:pPr/>
      </w:pPrChang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963" w:author="Katie McGuinness" w:date="2024-09-23T11:54:00Z">
        <w:tblPr>
          <w:tblStyle w:val="TableGrid"/>
          <w:tblW w:w="0" w:type="nil"/>
          <w:tblLayout w:type="fixed"/>
          <w:tblLook w:val="06A0" w:firstRow="1" w:lastRow="0" w:firstColumn="1" w:lastColumn="0" w:noHBand="1" w:noVBand="1"/>
        </w:tblPr>
      </w:tblPrChange>
    </w:tblPr>
    <w:tblGrid>
      <w:gridCol w:w="3115"/>
      <w:gridCol w:w="3115"/>
      <w:gridCol w:w="3115"/>
      <w:tblGridChange w:id="964">
        <w:tblGrid>
          <w:gridCol w:w="95"/>
          <w:gridCol w:w="3020"/>
          <w:gridCol w:w="95"/>
          <w:gridCol w:w="3020"/>
          <w:gridCol w:w="95"/>
          <w:gridCol w:w="3020"/>
          <w:gridCol w:w="95"/>
        </w:tblGrid>
      </w:tblGridChange>
    </w:tblGrid>
    <w:tr w:rsidR="5D9186BE" w14:paraId="472F055D" w14:textId="77777777" w:rsidTr="5D9186BE">
      <w:trPr>
        <w:trHeight w:val="300"/>
        <w:trPrChange w:id="965" w:author="Katie McGuinness" w:date="2024-09-23T11:54:00Z">
          <w:trPr>
            <w:gridBefore w:val="1"/>
            <w:trHeight w:val="300"/>
          </w:trPr>
        </w:trPrChange>
      </w:trPr>
      <w:tc>
        <w:tcPr>
          <w:tcW w:w="3115" w:type="dxa"/>
          <w:tcPrChange w:id="966" w:author="Katie McGuinness" w:date="2024-09-23T11:54:00Z">
            <w:tcPr>
              <w:tcW w:w="3115" w:type="dxa"/>
              <w:gridSpan w:val="2"/>
            </w:tcPr>
          </w:tcPrChange>
        </w:tcPr>
        <w:p w14:paraId="75F8E135" w14:textId="3E65B719" w:rsidR="5D9186BE" w:rsidRDefault="5D9186BE">
          <w:pPr>
            <w:pStyle w:val="Revision"/>
            <w:ind w:left="-115"/>
            <w:pPrChange w:id="967" w:author="Katie McGuinness" w:date="2024-09-23T11:54:00Z">
              <w:pPr/>
            </w:pPrChange>
          </w:pPr>
        </w:p>
      </w:tc>
      <w:tc>
        <w:tcPr>
          <w:tcW w:w="3115" w:type="dxa"/>
          <w:tcPrChange w:id="968" w:author="Katie McGuinness" w:date="2024-09-23T11:54:00Z">
            <w:tcPr>
              <w:tcW w:w="3115" w:type="dxa"/>
              <w:gridSpan w:val="2"/>
            </w:tcPr>
          </w:tcPrChange>
        </w:tcPr>
        <w:p w14:paraId="10CE9B5F" w14:textId="15794509" w:rsidR="5D9186BE" w:rsidRDefault="5D9186BE">
          <w:pPr>
            <w:pStyle w:val="Revision"/>
            <w:jc w:val="center"/>
            <w:pPrChange w:id="969" w:author="Katie McGuinness" w:date="2024-09-23T11:54:00Z">
              <w:pPr/>
            </w:pPrChange>
          </w:pPr>
        </w:p>
      </w:tc>
      <w:tc>
        <w:tcPr>
          <w:tcW w:w="3115" w:type="dxa"/>
          <w:tcPrChange w:id="970" w:author="Katie McGuinness" w:date="2024-09-23T11:54:00Z">
            <w:tcPr>
              <w:tcW w:w="3115" w:type="dxa"/>
              <w:gridSpan w:val="2"/>
            </w:tcPr>
          </w:tcPrChange>
        </w:tcPr>
        <w:p w14:paraId="1E475056" w14:textId="73342C9A" w:rsidR="5D9186BE" w:rsidRDefault="5D9186BE">
          <w:pPr>
            <w:pStyle w:val="Revision"/>
            <w:ind w:right="-115"/>
            <w:jc w:val="right"/>
            <w:pPrChange w:id="971" w:author="Katie McGuinness" w:date="2024-09-23T11:54:00Z">
              <w:pPr/>
            </w:pPrChange>
          </w:pPr>
        </w:p>
      </w:tc>
    </w:tr>
  </w:tbl>
  <w:p w14:paraId="59F69F0B" w14:textId="0DE10AF7" w:rsidR="5D9186BE" w:rsidRDefault="5D9186BE">
    <w:pPr>
      <w:pStyle w:val="Revision"/>
      <w:pPrChange w:id="972" w:author="Katie McGuinness" w:date="2024-09-23T11:54:00Z">
        <w:pPr/>
      </w:pPrChange>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Change w:id="7175" w:author="Katie McGuinness" w:date="2024-09-23T11:54:00Z">
        <w:tblPr>
          <w:tblStyle w:val="TableGrid"/>
          <w:tblW w:w="0" w:type="nil"/>
          <w:tblLayout w:type="fixed"/>
          <w:tblLook w:val="06A0" w:firstRow="1" w:lastRow="0" w:firstColumn="1" w:lastColumn="0" w:noHBand="1" w:noVBand="1"/>
        </w:tblPr>
      </w:tblPrChange>
    </w:tblPr>
    <w:tblGrid>
      <w:gridCol w:w="3025"/>
      <w:gridCol w:w="3025"/>
      <w:gridCol w:w="3025"/>
      <w:tblGridChange w:id="7176">
        <w:tblGrid>
          <w:gridCol w:w="95"/>
          <w:gridCol w:w="2930"/>
          <w:gridCol w:w="95"/>
          <w:gridCol w:w="2930"/>
          <w:gridCol w:w="95"/>
          <w:gridCol w:w="2930"/>
          <w:gridCol w:w="95"/>
        </w:tblGrid>
      </w:tblGridChange>
    </w:tblGrid>
    <w:tr w:rsidR="5D9186BE" w14:paraId="3ECC1AF6" w14:textId="77777777" w:rsidTr="5D9186BE">
      <w:trPr>
        <w:trHeight w:val="300"/>
        <w:trPrChange w:id="7177" w:author="Katie McGuinness" w:date="2024-09-23T11:54:00Z">
          <w:trPr>
            <w:gridBefore w:val="1"/>
            <w:trHeight w:val="300"/>
          </w:trPr>
        </w:trPrChange>
      </w:trPr>
      <w:tc>
        <w:tcPr>
          <w:tcW w:w="3025" w:type="dxa"/>
          <w:tcPrChange w:id="7178" w:author="Katie McGuinness" w:date="2024-09-23T11:54:00Z">
            <w:tcPr>
              <w:tcW w:w="3025" w:type="dxa"/>
              <w:gridSpan w:val="2"/>
            </w:tcPr>
          </w:tcPrChange>
        </w:tcPr>
        <w:p w14:paraId="220DFFBE" w14:textId="78A1D1C8" w:rsidR="5D9186BE" w:rsidRDefault="5D9186BE">
          <w:pPr>
            <w:pStyle w:val="Revision"/>
            <w:ind w:left="-115"/>
            <w:pPrChange w:id="7179" w:author="Katie McGuinness" w:date="2024-09-23T11:54:00Z">
              <w:pPr/>
            </w:pPrChange>
          </w:pPr>
        </w:p>
      </w:tc>
      <w:tc>
        <w:tcPr>
          <w:tcW w:w="3025" w:type="dxa"/>
          <w:tcPrChange w:id="7180" w:author="Katie McGuinness" w:date="2024-09-23T11:54:00Z">
            <w:tcPr>
              <w:tcW w:w="3025" w:type="dxa"/>
              <w:gridSpan w:val="2"/>
            </w:tcPr>
          </w:tcPrChange>
        </w:tcPr>
        <w:p w14:paraId="18128117" w14:textId="234C1DA2" w:rsidR="5D9186BE" w:rsidRDefault="5D9186BE">
          <w:pPr>
            <w:pStyle w:val="Revision"/>
            <w:jc w:val="center"/>
            <w:pPrChange w:id="7181" w:author="Katie McGuinness" w:date="2024-09-23T11:54:00Z">
              <w:pPr/>
            </w:pPrChange>
          </w:pPr>
        </w:p>
      </w:tc>
      <w:tc>
        <w:tcPr>
          <w:tcW w:w="3025" w:type="dxa"/>
          <w:tcPrChange w:id="7182" w:author="Katie McGuinness" w:date="2024-09-23T11:54:00Z">
            <w:tcPr>
              <w:tcW w:w="3025" w:type="dxa"/>
              <w:gridSpan w:val="2"/>
            </w:tcPr>
          </w:tcPrChange>
        </w:tcPr>
        <w:p w14:paraId="17E93A86" w14:textId="5BC86F75" w:rsidR="5D9186BE" w:rsidRDefault="5D9186BE">
          <w:pPr>
            <w:pStyle w:val="Revision"/>
            <w:ind w:right="-115"/>
            <w:jc w:val="right"/>
            <w:pPrChange w:id="7183" w:author="Katie McGuinness" w:date="2024-09-23T11:54:00Z">
              <w:pPr/>
            </w:pPrChange>
          </w:pPr>
        </w:p>
      </w:tc>
    </w:tr>
  </w:tbl>
  <w:p w14:paraId="04E22571" w14:textId="1EFBC3FB" w:rsidR="5D9186BE" w:rsidRDefault="5D9186BE">
    <w:pPr>
      <w:pStyle w:val="Revision"/>
      <w:pPrChange w:id="7184" w:author="Katie McGuinness" w:date="2024-09-23T11:5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9A299"/>
    <w:multiLevelType w:val="singleLevel"/>
    <w:tmpl w:val="5F7674C6"/>
    <w:lvl w:ilvl="0">
      <w:start w:val="1"/>
      <w:numFmt w:val="lowerRoman"/>
      <w:lvlText w:val="%1)"/>
      <w:lvlJc w:val="left"/>
      <w:pPr>
        <w:tabs>
          <w:tab w:val="num" w:pos="4104"/>
        </w:tabs>
        <w:ind w:left="4104" w:hanging="720"/>
      </w:pPr>
      <w:rPr>
        <w:rFonts w:ascii="Arial" w:hAnsi="Arial" w:cs="Arial"/>
        <w:i/>
        <w:iCs/>
        <w:snapToGrid/>
        <w:spacing w:val="-2"/>
        <w:sz w:val="21"/>
        <w:szCs w:val="21"/>
      </w:rPr>
    </w:lvl>
  </w:abstractNum>
  <w:abstractNum w:abstractNumId="1" w15:restartNumberingAfterBreak="0">
    <w:nsid w:val="004B1FA2"/>
    <w:multiLevelType w:val="singleLevel"/>
    <w:tmpl w:val="FFFFFFFF"/>
    <w:lvl w:ilvl="0">
      <w:start w:val="1"/>
      <w:numFmt w:val="lowerLetter"/>
      <w:lvlText w:val="(%1)"/>
      <w:lvlJc w:val="left"/>
      <w:pPr>
        <w:tabs>
          <w:tab w:val="num" w:pos="2448"/>
        </w:tabs>
        <w:ind w:left="2448" w:hanging="288"/>
      </w:pPr>
      <w:rPr>
        <w:rFonts w:ascii="Arial" w:hAnsi="Arial" w:cs="Arial"/>
        <w:snapToGrid/>
        <w:spacing w:val="1"/>
        <w:sz w:val="22"/>
        <w:szCs w:val="22"/>
      </w:rPr>
    </w:lvl>
  </w:abstractNum>
  <w:abstractNum w:abstractNumId="2" w15:restartNumberingAfterBreak="0">
    <w:nsid w:val="007E09E1"/>
    <w:multiLevelType w:val="singleLevel"/>
    <w:tmpl w:val="5B4DB5A7"/>
    <w:lvl w:ilvl="0">
      <w:start w:val="2"/>
      <w:numFmt w:val="lowerRoman"/>
      <w:lvlText w:val="%1)"/>
      <w:lvlJc w:val="left"/>
      <w:pPr>
        <w:tabs>
          <w:tab w:val="num" w:pos="3312"/>
        </w:tabs>
        <w:ind w:left="3312" w:hanging="864"/>
      </w:pPr>
      <w:rPr>
        <w:rFonts w:ascii="Arial" w:hAnsi="Arial" w:cs="Arial"/>
        <w:snapToGrid/>
        <w:sz w:val="24"/>
        <w:szCs w:val="24"/>
      </w:rPr>
    </w:lvl>
  </w:abstractNum>
  <w:abstractNum w:abstractNumId="3" w15:restartNumberingAfterBreak="0">
    <w:nsid w:val="00CC01EE"/>
    <w:multiLevelType w:val="singleLevel"/>
    <w:tmpl w:val="54FE0A32"/>
    <w:lvl w:ilvl="0">
      <w:start w:val="1"/>
      <w:numFmt w:val="decimal"/>
      <w:lvlText w:val="%1."/>
      <w:lvlJc w:val="left"/>
      <w:pPr>
        <w:tabs>
          <w:tab w:val="num" w:pos="216"/>
        </w:tabs>
      </w:pPr>
      <w:rPr>
        <w:rFonts w:ascii="Arial" w:hAnsi="Arial" w:cs="Arial"/>
        <w:snapToGrid/>
        <w:spacing w:val="-2"/>
        <w:sz w:val="20"/>
        <w:szCs w:val="20"/>
      </w:rPr>
    </w:lvl>
  </w:abstractNum>
  <w:abstractNum w:abstractNumId="4" w15:restartNumberingAfterBreak="0">
    <w:nsid w:val="00CF18BA"/>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 w15:restartNumberingAfterBreak="0">
    <w:nsid w:val="00DF45E3"/>
    <w:multiLevelType w:val="singleLevel"/>
    <w:tmpl w:val="1AFAEE2D"/>
    <w:lvl w:ilvl="0">
      <w:start w:val="1"/>
      <w:numFmt w:val="lowerLetter"/>
      <w:lvlText w:val="(%1)"/>
      <w:lvlJc w:val="left"/>
      <w:pPr>
        <w:tabs>
          <w:tab w:val="num" w:pos="504"/>
        </w:tabs>
        <w:ind w:left="144"/>
      </w:pPr>
      <w:rPr>
        <w:rFonts w:ascii="Arial" w:hAnsi="Arial" w:cs="Arial"/>
        <w:b/>
        <w:bCs/>
        <w:snapToGrid/>
        <w:sz w:val="24"/>
        <w:szCs w:val="24"/>
      </w:rPr>
    </w:lvl>
  </w:abstractNum>
  <w:abstractNum w:abstractNumId="6" w15:restartNumberingAfterBreak="0">
    <w:nsid w:val="00F87196"/>
    <w:multiLevelType w:val="singleLevel"/>
    <w:tmpl w:val="7D067929"/>
    <w:lvl w:ilvl="0">
      <w:start w:val="1"/>
      <w:numFmt w:val="decimal"/>
      <w:lvlText w:val="%1."/>
      <w:lvlJc w:val="left"/>
      <w:pPr>
        <w:tabs>
          <w:tab w:val="num" w:pos="504"/>
        </w:tabs>
        <w:ind w:left="504" w:hanging="360"/>
      </w:pPr>
      <w:rPr>
        <w:rFonts w:ascii="Arial" w:hAnsi="Arial" w:cs="Arial"/>
        <w:snapToGrid/>
        <w:sz w:val="21"/>
        <w:szCs w:val="21"/>
      </w:rPr>
    </w:lvl>
  </w:abstractNum>
  <w:abstractNum w:abstractNumId="7" w15:restartNumberingAfterBreak="0">
    <w:nsid w:val="012B0E28"/>
    <w:multiLevelType w:val="singleLevel"/>
    <w:tmpl w:val="FFFFFFFF"/>
    <w:lvl w:ilvl="0">
      <w:start w:val="1"/>
      <w:numFmt w:val="lowerRoman"/>
      <w:lvlText w:val="(%1)"/>
      <w:lvlJc w:val="left"/>
      <w:pPr>
        <w:tabs>
          <w:tab w:val="num" w:pos="2664"/>
        </w:tabs>
        <w:ind w:left="2160"/>
      </w:pPr>
      <w:rPr>
        <w:rFonts w:ascii="Arial" w:hAnsi="Arial" w:cs="Arial"/>
        <w:snapToGrid/>
        <w:spacing w:val="-1"/>
        <w:sz w:val="22"/>
        <w:szCs w:val="22"/>
      </w:rPr>
    </w:lvl>
  </w:abstractNum>
  <w:abstractNum w:abstractNumId="8" w15:restartNumberingAfterBreak="0">
    <w:nsid w:val="0178DDB3"/>
    <w:multiLevelType w:val="singleLevel"/>
    <w:tmpl w:val="7074EC27"/>
    <w:lvl w:ilvl="0">
      <w:start w:val="1"/>
      <w:numFmt w:val="lowerLetter"/>
      <w:lvlText w:val="(%1)"/>
      <w:lvlJc w:val="left"/>
      <w:pPr>
        <w:tabs>
          <w:tab w:val="num" w:pos="360"/>
        </w:tabs>
      </w:pPr>
      <w:rPr>
        <w:rFonts w:ascii="Arial" w:hAnsi="Arial" w:cs="Arial"/>
        <w:b/>
        <w:bCs/>
        <w:snapToGrid/>
        <w:sz w:val="24"/>
        <w:szCs w:val="24"/>
      </w:rPr>
    </w:lvl>
  </w:abstractNum>
  <w:abstractNum w:abstractNumId="9" w15:restartNumberingAfterBreak="0">
    <w:nsid w:val="01C164E0"/>
    <w:multiLevelType w:val="hybridMultilevel"/>
    <w:tmpl w:val="78E8EB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1CD24DD"/>
    <w:multiLevelType w:val="singleLevel"/>
    <w:tmpl w:val="24FCE2CC"/>
    <w:lvl w:ilvl="0">
      <w:start w:val="1"/>
      <w:numFmt w:val="lowerLetter"/>
      <w:lvlText w:val="(%1)"/>
      <w:lvlJc w:val="left"/>
      <w:pPr>
        <w:tabs>
          <w:tab w:val="num" w:pos="1944"/>
        </w:tabs>
        <w:ind w:left="2448" w:hanging="864"/>
      </w:pPr>
      <w:rPr>
        <w:rFonts w:ascii="Arial" w:hAnsi="Arial" w:cs="Arial"/>
        <w:snapToGrid/>
        <w:sz w:val="24"/>
        <w:szCs w:val="24"/>
      </w:rPr>
    </w:lvl>
  </w:abstractNum>
  <w:abstractNum w:abstractNumId="11" w15:restartNumberingAfterBreak="0">
    <w:nsid w:val="01FA9922"/>
    <w:multiLevelType w:val="singleLevel"/>
    <w:tmpl w:val="1F0EBE2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2" w15:restartNumberingAfterBreak="0">
    <w:nsid w:val="021462E1"/>
    <w:multiLevelType w:val="singleLevel"/>
    <w:tmpl w:val="7A72A4CF"/>
    <w:lvl w:ilvl="0">
      <w:start w:val="1"/>
      <w:numFmt w:val="lowerLetter"/>
      <w:lvlText w:val="(%1)"/>
      <w:lvlJc w:val="left"/>
      <w:pPr>
        <w:tabs>
          <w:tab w:val="num" w:pos="2016"/>
        </w:tabs>
        <w:ind w:left="2448" w:hanging="864"/>
      </w:pPr>
      <w:rPr>
        <w:rFonts w:ascii="Arial" w:hAnsi="Arial" w:cs="Arial"/>
        <w:snapToGrid/>
        <w:spacing w:val="-4"/>
        <w:sz w:val="24"/>
        <w:szCs w:val="24"/>
      </w:rPr>
    </w:lvl>
  </w:abstractNum>
  <w:abstractNum w:abstractNumId="13" w15:restartNumberingAfterBreak="0">
    <w:nsid w:val="024C34EC"/>
    <w:multiLevelType w:val="singleLevel"/>
    <w:tmpl w:val="2D889767"/>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14" w15:restartNumberingAfterBreak="0">
    <w:nsid w:val="02564596"/>
    <w:multiLevelType w:val="singleLevel"/>
    <w:tmpl w:val="FFFFFFFF"/>
    <w:lvl w:ilvl="0">
      <w:start w:val="1"/>
      <w:numFmt w:val="lowerRoman"/>
      <w:lvlText w:val="(%1)"/>
      <w:lvlJc w:val="left"/>
      <w:pPr>
        <w:tabs>
          <w:tab w:val="num" w:pos="1944"/>
        </w:tabs>
        <w:ind w:left="1944" w:hanging="504"/>
      </w:pPr>
      <w:rPr>
        <w:rFonts w:ascii="Arial" w:hAnsi="Arial" w:cs="Arial"/>
        <w:snapToGrid/>
        <w:spacing w:val="1"/>
        <w:sz w:val="22"/>
        <w:szCs w:val="22"/>
      </w:rPr>
    </w:lvl>
  </w:abstractNum>
  <w:abstractNum w:abstractNumId="15" w15:restartNumberingAfterBreak="0">
    <w:nsid w:val="026249B1"/>
    <w:multiLevelType w:val="singleLevel"/>
    <w:tmpl w:val="79FA7BA5"/>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16" w15:restartNumberingAfterBreak="0">
    <w:nsid w:val="0264E455"/>
    <w:multiLevelType w:val="singleLevel"/>
    <w:tmpl w:val="CDDC0EC6"/>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17" w15:restartNumberingAfterBreak="0">
    <w:nsid w:val="02651666"/>
    <w:multiLevelType w:val="singleLevel"/>
    <w:tmpl w:val="73149849"/>
    <w:lvl w:ilvl="0">
      <w:start w:val="1"/>
      <w:numFmt w:val="lowerLetter"/>
      <w:lvlText w:val="(%1)"/>
      <w:lvlJc w:val="left"/>
      <w:pPr>
        <w:tabs>
          <w:tab w:val="num" w:pos="2016"/>
        </w:tabs>
        <w:ind w:left="2448" w:hanging="864"/>
      </w:pPr>
      <w:rPr>
        <w:rFonts w:ascii="Arial" w:hAnsi="Arial" w:cs="Arial"/>
        <w:snapToGrid/>
        <w:spacing w:val="-1"/>
        <w:sz w:val="24"/>
        <w:szCs w:val="24"/>
      </w:rPr>
    </w:lvl>
  </w:abstractNum>
  <w:abstractNum w:abstractNumId="18" w15:restartNumberingAfterBreak="0">
    <w:nsid w:val="027B520C"/>
    <w:multiLevelType w:val="singleLevel"/>
    <w:tmpl w:val="3711BACA"/>
    <w:lvl w:ilvl="0">
      <w:start w:val="1"/>
      <w:numFmt w:val="lowerRoman"/>
      <w:lvlText w:val="%1)"/>
      <w:lvlJc w:val="left"/>
      <w:pPr>
        <w:tabs>
          <w:tab w:val="num" w:pos="4104"/>
        </w:tabs>
        <w:ind w:left="4104" w:hanging="720"/>
      </w:pPr>
      <w:rPr>
        <w:rFonts w:ascii="Arial" w:hAnsi="Arial" w:cs="Arial"/>
        <w:i/>
        <w:iCs/>
        <w:snapToGrid/>
        <w:spacing w:val="-3"/>
        <w:sz w:val="21"/>
        <w:szCs w:val="21"/>
      </w:rPr>
    </w:lvl>
  </w:abstractNum>
  <w:abstractNum w:abstractNumId="19" w15:restartNumberingAfterBreak="0">
    <w:nsid w:val="02812FDE"/>
    <w:multiLevelType w:val="singleLevel"/>
    <w:tmpl w:val="FFFFFFFF"/>
    <w:lvl w:ilvl="0">
      <w:start w:val="1"/>
      <w:numFmt w:val="lowerLetter"/>
      <w:lvlText w:val="(%1)"/>
      <w:lvlJc w:val="left"/>
      <w:pPr>
        <w:tabs>
          <w:tab w:val="num" w:pos="2664"/>
        </w:tabs>
        <w:ind w:left="2664" w:hanging="432"/>
      </w:pPr>
      <w:rPr>
        <w:rFonts w:ascii="Arial" w:hAnsi="Arial" w:cs="Arial"/>
        <w:snapToGrid/>
        <w:spacing w:val="-2"/>
        <w:sz w:val="22"/>
        <w:szCs w:val="22"/>
      </w:rPr>
    </w:lvl>
  </w:abstractNum>
  <w:abstractNum w:abstractNumId="20" w15:restartNumberingAfterBreak="0">
    <w:nsid w:val="029856B4"/>
    <w:multiLevelType w:val="singleLevel"/>
    <w:tmpl w:val="491EA630"/>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21" w15:restartNumberingAfterBreak="0">
    <w:nsid w:val="02A0FE5C"/>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22" w15:restartNumberingAfterBreak="0">
    <w:nsid w:val="02BA578E"/>
    <w:multiLevelType w:val="singleLevel"/>
    <w:tmpl w:val="FFFFFFFF"/>
    <w:lvl w:ilvl="0">
      <w:start w:val="1"/>
      <w:numFmt w:val="lowerLetter"/>
      <w:lvlText w:val="(%1)"/>
      <w:lvlJc w:val="left"/>
      <w:pPr>
        <w:tabs>
          <w:tab w:val="num" w:pos="2520"/>
        </w:tabs>
        <w:ind w:left="2520" w:hanging="360"/>
      </w:pPr>
      <w:rPr>
        <w:rFonts w:ascii="Arial" w:hAnsi="Arial" w:cs="Arial"/>
        <w:snapToGrid/>
        <w:sz w:val="22"/>
        <w:szCs w:val="22"/>
      </w:rPr>
    </w:lvl>
  </w:abstractNum>
  <w:abstractNum w:abstractNumId="23" w15:restartNumberingAfterBreak="0">
    <w:nsid w:val="02C5E05B"/>
    <w:multiLevelType w:val="singleLevel"/>
    <w:tmpl w:val="53A29415"/>
    <w:lvl w:ilvl="0">
      <w:start w:val="4"/>
      <w:numFmt w:val="lowerLetter"/>
      <w:lvlText w:val="(%1)"/>
      <w:lvlJc w:val="left"/>
      <w:pPr>
        <w:tabs>
          <w:tab w:val="num" w:pos="2016"/>
        </w:tabs>
        <w:ind w:left="2448" w:hanging="864"/>
      </w:pPr>
      <w:rPr>
        <w:rFonts w:ascii="Arial" w:hAnsi="Arial" w:cs="Arial"/>
        <w:snapToGrid/>
        <w:sz w:val="24"/>
        <w:szCs w:val="24"/>
      </w:rPr>
    </w:lvl>
  </w:abstractNum>
  <w:abstractNum w:abstractNumId="24" w15:restartNumberingAfterBreak="0">
    <w:nsid w:val="02EB624F"/>
    <w:multiLevelType w:val="singleLevel"/>
    <w:tmpl w:val="00F331E0"/>
    <w:lvl w:ilvl="0">
      <w:start w:val="1"/>
      <w:numFmt w:val="lowerLetter"/>
      <w:lvlText w:val="(%1)"/>
      <w:lvlJc w:val="left"/>
      <w:pPr>
        <w:tabs>
          <w:tab w:val="num" w:pos="1944"/>
        </w:tabs>
        <w:ind w:left="2448" w:hanging="864"/>
      </w:pPr>
      <w:rPr>
        <w:rFonts w:ascii="Arial" w:hAnsi="Arial" w:cs="Arial"/>
        <w:snapToGrid/>
        <w:spacing w:val="-3"/>
        <w:sz w:val="24"/>
        <w:szCs w:val="24"/>
      </w:rPr>
    </w:lvl>
  </w:abstractNum>
  <w:abstractNum w:abstractNumId="25" w15:restartNumberingAfterBreak="0">
    <w:nsid w:val="02F27AC6"/>
    <w:multiLevelType w:val="singleLevel"/>
    <w:tmpl w:val="62E99BE8"/>
    <w:lvl w:ilvl="0">
      <w:start w:val="1"/>
      <w:numFmt w:val="lowerLetter"/>
      <w:lvlText w:val="(%1)"/>
      <w:lvlJc w:val="left"/>
      <w:pPr>
        <w:tabs>
          <w:tab w:val="num" w:pos="3744"/>
        </w:tabs>
        <w:ind w:left="3312"/>
      </w:pPr>
      <w:rPr>
        <w:rFonts w:ascii="Arial" w:hAnsi="Arial" w:cs="Arial"/>
        <w:i/>
        <w:iCs/>
        <w:snapToGrid/>
        <w:spacing w:val="-2"/>
        <w:sz w:val="21"/>
        <w:szCs w:val="21"/>
      </w:rPr>
    </w:lvl>
  </w:abstractNum>
  <w:abstractNum w:abstractNumId="26" w15:restartNumberingAfterBreak="0">
    <w:nsid w:val="03112DF9"/>
    <w:multiLevelType w:val="singleLevel"/>
    <w:tmpl w:val="20DB6D9A"/>
    <w:lvl w:ilvl="0">
      <w:start w:val="1"/>
      <w:numFmt w:val="lowerLetter"/>
      <w:lvlText w:val="%1."/>
      <w:lvlJc w:val="left"/>
      <w:pPr>
        <w:tabs>
          <w:tab w:val="num" w:pos="3672"/>
        </w:tabs>
        <w:ind w:left="3672" w:hanging="288"/>
      </w:pPr>
      <w:rPr>
        <w:rFonts w:ascii="Arial" w:hAnsi="Arial" w:cs="Arial"/>
        <w:i/>
        <w:iCs/>
        <w:snapToGrid/>
        <w:sz w:val="21"/>
        <w:szCs w:val="21"/>
      </w:rPr>
    </w:lvl>
  </w:abstractNum>
  <w:abstractNum w:abstractNumId="27" w15:restartNumberingAfterBreak="0">
    <w:nsid w:val="03161D0D"/>
    <w:multiLevelType w:val="singleLevel"/>
    <w:tmpl w:val="5EB08252"/>
    <w:lvl w:ilvl="0">
      <w:start w:val="1"/>
      <w:numFmt w:val="lowerRoman"/>
      <w:lvlText w:val="%1)"/>
      <w:lvlJc w:val="left"/>
      <w:pPr>
        <w:tabs>
          <w:tab w:val="num" w:pos="4104"/>
        </w:tabs>
        <w:ind w:left="4104" w:hanging="360"/>
      </w:pPr>
      <w:rPr>
        <w:rFonts w:ascii="Arial" w:hAnsi="Arial" w:cs="Arial"/>
        <w:snapToGrid/>
        <w:spacing w:val="-8"/>
        <w:sz w:val="21"/>
        <w:szCs w:val="21"/>
      </w:rPr>
    </w:lvl>
  </w:abstractNum>
  <w:abstractNum w:abstractNumId="28" w15:restartNumberingAfterBreak="0">
    <w:nsid w:val="0344B55C"/>
    <w:multiLevelType w:val="singleLevel"/>
    <w:tmpl w:val="FFFFFFFF"/>
    <w:lvl w:ilvl="0">
      <w:start w:val="1"/>
      <w:numFmt w:val="lowerLetter"/>
      <w:lvlText w:val="(%1)"/>
      <w:lvlJc w:val="left"/>
      <w:pPr>
        <w:tabs>
          <w:tab w:val="num" w:pos="2664"/>
        </w:tabs>
        <w:ind w:left="2664" w:hanging="432"/>
      </w:pPr>
      <w:rPr>
        <w:rFonts w:ascii="Arial" w:hAnsi="Arial" w:cs="Arial"/>
        <w:snapToGrid/>
        <w:sz w:val="22"/>
        <w:szCs w:val="22"/>
      </w:rPr>
    </w:lvl>
  </w:abstractNum>
  <w:abstractNum w:abstractNumId="29" w15:restartNumberingAfterBreak="0">
    <w:nsid w:val="03784FAF"/>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0" w15:restartNumberingAfterBreak="0">
    <w:nsid w:val="03BEDE85"/>
    <w:multiLevelType w:val="singleLevel"/>
    <w:tmpl w:val="5CF13F6E"/>
    <w:lvl w:ilvl="0">
      <w:start w:val="2"/>
      <w:numFmt w:val="decimal"/>
      <w:lvlText w:val="%1."/>
      <w:lvlJc w:val="left"/>
      <w:pPr>
        <w:tabs>
          <w:tab w:val="num" w:pos="504"/>
        </w:tabs>
        <w:ind w:left="504" w:hanging="360"/>
      </w:pPr>
      <w:rPr>
        <w:rFonts w:ascii="Arial" w:hAnsi="Arial" w:cs="Arial"/>
        <w:snapToGrid/>
        <w:sz w:val="24"/>
        <w:szCs w:val="24"/>
      </w:rPr>
    </w:lvl>
  </w:abstractNum>
  <w:abstractNum w:abstractNumId="31" w15:restartNumberingAfterBreak="0">
    <w:nsid w:val="03E24AD0"/>
    <w:multiLevelType w:val="singleLevel"/>
    <w:tmpl w:val="FFFFFFFF"/>
    <w:lvl w:ilvl="0">
      <w:start w:val="1"/>
      <w:numFmt w:val="lowerLetter"/>
      <w:lvlText w:val="(%1)"/>
      <w:lvlJc w:val="left"/>
      <w:pPr>
        <w:tabs>
          <w:tab w:val="num" w:pos="3131"/>
        </w:tabs>
        <w:ind w:left="3131" w:hanging="720"/>
      </w:pPr>
      <w:rPr>
        <w:rFonts w:ascii="Arial" w:hAnsi="Arial" w:cs="Arial"/>
        <w:snapToGrid/>
        <w:sz w:val="22"/>
        <w:szCs w:val="22"/>
      </w:rPr>
    </w:lvl>
  </w:abstractNum>
  <w:abstractNum w:abstractNumId="32" w15:restartNumberingAfterBreak="0">
    <w:nsid w:val="03EA4018"/>
    <w:multiLevelType w:val="singleLevel"/>
    <w:tmpl w:val="46CB32A1"/>
    <w:lvl w:ilvl="0">
      <w:start w:val="1"/>
      <w:numFmt w:val="lowerLetter"/>
      <w:lvlText w:val="(%1)"/>
      <w:lvlJc w:val="left"/>
      <w:pPr>
        <w:tabs>
          <w:tab w:val="num" w:pos="3816"/>
        </w:tabs>
        <w:ind w:left="3456"/>
      </w:pPr>
      <w:rPr>
        <w:rFonts w:ascii="Arial" w:hAnsi="Arial" w:cs="Arial"/>
        <w:snapToGrid/>
        <w:spacing w:val="-4"/>
        <w:sz w:val="21"/>
        <w:szCs w:val="21"/>
      </w:rPr>
    </w:lvl>
  </w:abstractNum>
  <w:abstractNum w:abstractNumId="33" w15:restartNumberingAfterBreak="0">
    <w:nsid w:val="03F3F40F"/>
    <w:multiLevelType w:val="singleLevel"/>
    <w:tmpl w:val="FFFFFFFF"/>
    <w:lvl w:ilvl="0">
      <w:start w:val="1"/>
      <w:numFmt w:val="lowerLetter"/>
      <w:lvlText w:val="(%1)"/>
      <w:lvlJc w:val="left"/>
      <w:pPr>
        <w:tabs>
          <w:tab w:val="num" w:pos="2160"/>
        </w:tabs>
        <w:ind w:left="1440"/>
      </w:pPr>
      <w:rPr>
        <w:rFonts w:ascii="Arial" w:hAnsi="Arial" w:cs="Arial"/>
        <w:snapToGrid/>
        <w:spacing w:val="-2"/>
        <w:sz w:val="22"/>
        <w:szCs w:val="22"/>
      </w:rPr>
    </w:lvl>
  </w:abstractNum>
  <w:abstractNum w:abstractNumId="34" w15:restartNumberingAfterBreak="0">
    <w:nsid w:val="0441A35E"/>
    <w:multiLevelType w:val="singleLevel"/>
    <w:tmpl w:val="297D334A"/>
    <w:lvl w:ilvl="0">
      <w:start w:val="1"/>
      <w:numFmt w:val="lowerLetter"/>
      <w:lvlText w:val="%1."/>
      <w:lvlJc w:val="left"/>
      <w:pPr>
        <w:tabs>
          <w:tab w:val="num" w:pos="3744"/>
        </w:tabs>
        <w:ind w:left="3384"/>
      </w:pPr>
      <w:rPr>
        <w:rFonts w:ascii="Arial" w:hAnsi="Arial" w:cs="Arial"/>
        <w:i/>
        <w:iCs/>
        <w:snapToGrid/>
        <w:spacing w:val="-4"/>
        <w:sz w:val="21"/>
        <w:szCs w:val="21"/>
      </w:rPr>
    </w:lvl>
  </w:abstractNum>
  <w:abstractNum w:abstractNumId="35" w15:restartNumberingAfterBreak="0">
    <w:nsid w:val="04467A59"/>
    <w:multiLevelType w:val="singleLevel"/>
    <w:tmpl w:val="1AF3B407"/>
    <w:lvl w:ilvl="0">
      <w:start w:val="1"/>
      <w:numFmt w:val="lowerLetter"/>
      <w:lvlText w:val="%1)"/>
      <w:lvlJc w:val="left"/>
      <w:pPr>
        <w:tabs>
          <w:tab w:val="num" w:pos="4176"/>
        </w:tabs>
        <w:ind w:left="4176" w:hanging="360"/>
      </w:pPr>
      <w:rPr>
        <w:rFonts w:ascii="Arial" w:hAnsi="Arial" w:cs="Arial"/>
        <w:i/>
        <w:iCs/>
        <w:snapToGrid/>
        <w:spacing w:val="-2"/>
        <w:sz w:val="21"/>
        <w:szCs w:val="21"/>
      </w:rPr>
    </w:lvl>
  </w:abstractNum>
  <w:abstractNum w:abstractNumId="36" w15:restartNumberingAfterBreak="0">
    <w:nsid w:val="04E5D3FB"/>
    <w:multiLevelType w:val="singleLevel"/>
    <w:tmpl w:val="FFFFFFFF"/>
    <w:lvl w:ilvl="0">
      <w:start w:val="1"/>
      <w:numFmt w:val="lowerRoman"/>
      <w:lvlText w:val="(%1)"/>
      <w:lvlJc w:val="left"/>
      <w:pPr>
        <w:tabs>
          <w:tab w:val="num" w:pos="2160"/>
        </w:tabs>
        <w:ind w:left="2160" w:hanging="504"/>
      </w:pPr>
      <w:rPr>
        <w:rFonts w:ascii="Arial" w:hAnsi="Arial" w:cs="Arial"/>
        <w:snapToGrid/>
        <w:sz w:val="22"/>
        <w:szCs w:val="22"/>
      </w:rPr>
    </w:lvl>
  </w:abstractNum>
  <w:abstractNum w:abstractNumId="37" w15:restartNumberingAfterBreak="0">
    <w:nsid w:val="0513A31D"/>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38" w15:restartNumberingAfterBreak="0">
    <w:nsid w:val="05163A99"/>
    <w:multiLevelType w:val="singleLevel"/>
    <w:tmpl w:val="1375D319"/>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39" w15:restartNumberingAfterBreak="0">
    <w:nsid w:val="0529105C"/>
    <w:multiLevelType w:val="singleLevel"/>
    <w:tmpl w:val="7BCAA582"/>
    <w:lvl w:ilvl="0">
      <w:start w:val="1"/>
      <w:numFmt w:val="lowerLetter"/>
      <w:lvlText w:val="(%1)"/>
      <w:lvlJc w:val="left"/>
      <w:pPr>
        <w:tabs>
          <w:tab w:val="num" w:pos="1224"/>
        </w:tabs>
        <w:ind w:left="1728" w:hanging="864"/>
      </w:pPr>
      <w:rPr>
        <w:rFonts w:ascii="Arial" w:hAnsi="Arial" w:cs="Arial"/>
        <w:snapToGrid/>
        <w:sz w:val="24"/>
        <w:szCs w:val="24"/>
      </w:rPr>
    </w:lvl>
  </w:abstractNum>
  <w:abstractNum w:abstractNumId="40" w15:restartNumberingAfterBreak="0">
    <w:nsid w:val="05A4FE85"/>
    <w:multiLevelType w:val="singleLevel"/>
    <w:tmpl w:val="FFFFFFFF"/>
    <w:lvl w:ilvl="0">
      <w:start w:val="2"/>
      <w:numFmt w:val="lowerLetter"/>
      <w:lvlText w:val="(%1)"/>
      <w:lvlJc w:val="left"/>
      <w:pPr>
        <w:tabs>
          <w:tab w:val="num" w:pos="2664"/>
        </w:tabs>
        <w:ind w:left="2664" w:hanging="360"/>
      </w:pPr>
      <w:rPr>
        <w:rFonts w:ascii="Arial" w:hAnsi="Arial" w:cs="Arial"/>
        <w:snapToGrid/>
        <w:sz w:val="22"/>
        <w:szCs w:val="22"/>
      </w:rPr>
    </w:lvl>
  </w:abstractNum>
  <w:abstractNum w:abstractNumId="41" w15:restartNumberingAfterBreak="0">
    <w:nsid w:val="05AE8CFF"/>
    <w:multiLevelType w:val="singleLevel"/>
    <w:tmpl w:val="69C9FF90"/>
    <w:lvl w:ilvl="0">
      <w:start w:val="1"/>
      <w:numFmt w:val="decimal"/>
      <w:lvlText w:val="%1."/>
      <w:lvlJc w:val="left"/>
      <w:pPr>
        <w:tabs>
          <w:tab w:val="num" w:pos="4104"/>
        </w:tabs>
        <w:ind w:left="4104" w:hanging="360"/>
      </w:pPr>
      <w:rPr>
        <w:rFonts w:ascii="Arial" w:hAnsi="Arial" w:cs="Arial"/>
        <w:snapToGrid/>
        <w:sz w:val="21"/>
        <w:szCs w:val="21"/>
      </w:rPr>
    </w:lvl>
  </w:abstractNum>
  <w:abstractNum w:abstractNumId="42" w15:restartNumberingAfterBreak="0">
    <w:nsid w:val="05BA7FBA"/>
    <w:multiLevelType w:val="singleLevel"/>
    <w:tmpl w:val="FFFFFFFF"/>
    <w:lvl w:ilvl="0">
      <w:start w:val="1"/>
      <w:numFmt w:val="lowerLetter"/>
      <w:lvlText w:val="(%1)"/>
      <w:lvlJc w:val="left"/>
      <w:pPr>
        <w:tabs>
          <w:tab w:val="num" w:pos="2664"/>
        </w:tabs>
        <w:ind w:left="2664" w:hanging="360"/>
      </w:pPr>
      <w:rPr>
        <w:rFonts w:ascii="Arial" w:hAnsi="Arial" w:cs="Arial"/>
        <w:snapToGrid/>
        <w:sz w:val="22"/>
        <w:szCs w:val="22"/>
      </w:rPr>
    </w:lvl>
  </w:abstractNum>
  <w:abstractNum w:abstractNumId="43" w15:restartNumberingAfterBreak="0">
    <w:nsid w:val="05E6AA69"/>
    <w:multiLevelType w:val="singleLevel"/>
    <w:tmpl w:val="1B3FC152"/>
    <w:lvl w:ilvl="0">
      <w:start w:val="1"/>
      <w:numFmt w:val="lowerLetter"/>
      <w:lvlText w:val="%1)"/>
      <w:lvlJc w:val="left"/>
      <w:pPr>
        <w:tabs>
          <w:tab w:val="num" w:pos="4104"/>
        </w:tabs>
        <w:ind w:left="4104" w:hanging="360"/>
      </w:pPr>
      <w:rPr>
        <w:rFonts w:ascii="Arial" w:hAnsi="Arial" w:cs="Arial"/>
        <w:snapToGrid/>
        <w:sz w:val="21"/>
        <w:szCs w:val="21"/>
      </w:rPr>
    </w:lvl>
  </w:abstractNum>
  <w:abstractNum w:abstractNumId="44" w15:restartNumberingAfterBreak="0">
    <w:nsid w:val="061B3AEF"/>
    <w:multiLevelType w:val="singleLevel"/>
    <w:tmpl w:val="3D3F3DF5"/>
    <w:lvl w:ilvl="0">
      <w:start w:val="1"/>
      <w:numFmt w:val="lowerRoman"/>
      <w:lvlText w:val="(%1)"/>
      <w:lvlJc w:val="left"/>
      <w:pPr>
        <w:tabs>
          <w:tab w:val="num" w:pos="2088"/>
        </w:tabs>
        <w:ind w:left="2088" w:hanging="576"/>
      </w:pPr>
      <w:rPr>
        <w:rFonts w:ascii="Arial" w:hAnsi="Arial" w:cs="Arial"/>
        <w:snapToGrid/>
        <w:sz w:val="21"/>
        <w:szCs w:val="21"/>
      </w:rPr>
    </w:lvl>
  </w:abstractNum>
  <w:abstractNum w:abstractNumId="45" w15:restartNumberingAfterBreak="0">
    <w:nsid w:val="06213DFD"/>
    <w:multiLevelType w:val="singleLevel"/>
    <w:tmpl w:val="FFFFFFFF"/>
    <w:lvl w:ilvl="0">
      <w:start w:val="2"/>
      <w:numFmt w:val="lowerLetter"/>
      <w:lvlText w:val="(%1)"/>
      <w:lvlJc w:val="left"/>
      <w:pPr>
        <w:tabs>
          <w:tab w:val="num" w:pos="2376"/>
        </w:tabs>
        <w:ind w:left="2376" w:hanging="648"/>
      </w:pPr>
      <w:rPr>
        <w:rFonts w:ascii="Arial" w:hAnsi="Arial" w:cs="Arial"/>
        <w:snapToGrid/>
        <w:sz w:val="22"/>
        <w:szCs w:val="22"/>
      </w:rPr>
    </w:lvl>
  </w:abstractNum>
  <w:abstractNum w:abstractNumId="46" w15:restartNumberingAfterBreak="0">
    <w:nsid w:val="06271120"/>
    <w:multiLevelType w:val="singleLevel"/>
    <w:tmpl w:val="FFFFFFFF"/>
    <w:lvl w:ilvl="0">
      <w:start w:val="1"/>
      <w:numFmt w:val="lowerRoman"/>
      <w:lvlText w:val="(%1)"/>
      <w:lvlJc w:val="left"/>
      <w:pPr>
        <w:tabs>
          <w:tab w:val="num" w:pos="2736"/>
        </w:tabs>
        <w:ind w:left="2736" w:hanging="504"/>
      </w:pPr>
      <w:rPr>
        <w:rFonts w:ascii="Arial" w:hAnsi="Arial" w:cs="Arial"/>
        <w:snapToGrid/>
        <w:sz w:val="22"/>
        <w:szCs w:val="22"/>
      </w:rPr>
    </w:lvl>
  </w:abstractNum>
  <w:abstractNum w:abstractNumId="47" w15:restartNumberingAfterBreak="0">
    <w:nsid w:val="064E11DC"/>
    <w:multiLevelType w:val="singleLevel"/>
    <w:tmpl w:val="050A04AD"/>
    <w:lvl w:ilvl="0">
      <w:start w:val="1"/>
      <w:numFmt w:val="lowerRoman"/>
      <w:lvlText w:val="(%1)"/>
      <w:lvlJc w:val="left"/>
      <w:pPr>
        <w:tabs>
          <w:tab w:val="num" w:pos="1872"/>
        </w:tabs>
        <w:ind w:left="1872" w:hanging="360"/>
      </w:pPr>
      <w:rPr>
        <w:rFonts w:ascii="Arial" w:hAnsi="Arial" w:cs="Arial"/>
        <w:snapToGrid/>
        <w:spacing w:val="-3"/>
        <w:sz w:val="21"/>
        <w:szCs w:val="21"/>
      </w:rPr>
    </w:lvl>
  </w:abstractNum>
  <w:abstractNum w:abstractNumId="48" w15:restartNumberingAfterBreak="0">
    <w:nsid w:val="06553E1F"/>
    <w:multiLevelType w:val="singleLevel"/>
    <w:tmpl w:val="46D3CE3B"/>
    <w:lvl w:ilvl="0">
      <w:start w:val="2"/>
      <w:numFmt w:val="lowerLetter"/>
      <w:lvlText w:val="%1)"/>
      <w:lvlJc w:val="left"/>
      <w:pPr>
        <w:tabs>
          <w:tab w:val="num" w:pos="4104"/>
        </w:tabs>
        <w:ind w:left="4104" w:hanging="360"/>
      </w:pPr>
      <w:rPr>
        <w:rFonts w:ascii="Arial" w:hAnsi="Arial" w:cs="Arial"/>
        <w:snapToGrid/>
        <w:spacing w:val="-8"/>
        <w:sz w:val="21"/>
        <w:szCs w:val="21"/>
      </w:rPr>
    </w:lvl>
  </w:abstractNum>
  <w:abstractNum w:abstractNumId="49" w15:restartNumberingAfterBreak="0">
    <w:nsid w:val="065D0B22"/>
    <w:multiLevelType w:val="singleLevel"/>
    <w:tmpl w:val="77197A57"/>
    <w:lvl w:ilvl="0">
      <w:start w:val="1"/>
      <w:numFmt w:val="lowerLetter"/>
      <w:lvlText w:val="%1."/>
      <w:lvlJc w:val="left"/>
      <w:pPr>
        <w:tabs>
          <w:tab w:val="num" w:pos="3744"/>
        </w:tabs>
        <w:ind w:left="3384"/>
      </w:pPr>
      <w:rPr>
        <w:rFonts w:ascii="Arial" w:hAnsi="Arial" w:cs="Arial"/>
        <w:i/>
        <w:iCs/>
        <w:snapToGrid/>
        <w:spacing w:val="-7"/>
        <w:sz w:val="21"/>
        <w:szCs w:val="21"/>
      </w:rPr>
    </w:lvl>
  </w:abstractNum>
  <w:abstractNum w:abstractNumId="50" w15:restartNumberingAfterBreak="0">
    <w:nsid w:val="0664F52E"/>
    <w:multiLevelType w:val="singleLevel"/>
    <w:tmpl w:val="FFFFFFFF"/>
    <w:lvl w:ilvl="0">
      <w:start w:val="1"/>
      <w:numFmt w:val="lowerLetter"/>
      <w:lvlText w:val="(%1)"/>
      <w:lvlJc w:val="left"/>
      <w:pPr>
        <w:tabs>
          <w:tab w:val="num" w:pos="3168"/>
        </w:tabs>
        <w:ind w:left="2376"/>
      </w:pPr>
      <w:rPr>
        <w:rFonts w:ascii="Arial" w:hAnsi="Arial" w:cs="Arial"/>
        <w:snapToGrid/>
        <w:spacing w:val="-3"/>
        <w:sz w:val="22"/>
        <w:szCs w:val="22"/>
      </w:rPr>
    </w:lvl>
  </w:abstractNum>
  <w:abstractNum w:abstractNumId="51" w15:restartNumberingAfterBreak="0">
    <w:nsid w:val="0677EA0A"/>
    <w:multiLevelType w:val="singleLevel"/>
    <w:tmpl w:val="1449A29C"/>
    <w:lvl w:ilvl="0">
      <w:start w:val="1"/>
      <w:numFmt w:val="lowerRoman"/>
      <w:lvlText w:val="%1)"/>
      <w:lvlJc w:val="left"/>
      <w:pPr>
        <w:tabs>
          <w:tab w:val="num" w:pos="360"/>
        </w:tabs>
      </w:pPr>
      <w:rPr>
        <w:rFonts w:ascii="Arial" w:hAnsi="Arial" w:cs="Arial"/>
        <w:snapToGrid/>
        <w:sz w:val="21"/>
        <w:szCs w:val="21"/>
      </w:rPr>
    </w:lvl>
  </w:abstractNum>
  <w:abstractNum w:abstractNumId="52" w15:restartNumberingAfterBreak="0">
    <w:nsid w:val="067DC92D"/>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53" w15:restartNumberingAfterBreak="0">
    <w:nsid w:val="0691E26E"/>
    <w:multiLevelType w:val="singleLevel"/>
    <w:tmpl w:val="434DC1A3"/>
    <w:lvl w:ilvl="0">
      <w:start w:val="1"/>
      <w:numFmt w:val="lowerLetter"/>
      <w:lvlText w:val="(%1)"/>
      <w:lvlJc w:val="left"/>
      <w:pPr>
        <w:tabs>
          <w:tab w:val="num" w:pos="432"/>
        </w:tabs>
        <w:ind w:left="144"/>
      </w:pPr>
      <w:rPr>
        <w:rFonts w:ascii="Arial" w:hAnsi="Arial" w:cs="Arial"/>
        <w:b/>
        <w:bCs/>
        <w:snapToGrid/>
        <w:sz w:val="24"/>
        <w:szCs w:val="24"/>
      </w:rPr>
    </w:lvl>
  </w:abstractNum>
  <w:abstractNum w:abstractNumId="54" w15:restartNumberingAfterBreak="0">
    <w:nsid w:val="06BDFC3F"/>
    <w:multiLevelType w:val="singleLevel"/>
    <w:tmpl w:val="FFFFFFFF"/>
    <w:lvl w:ilvl="0">
      <w:start w:val="4"/>
      <w:numFmt w:val="lowerLetter"/>
      <w:lvlText w:val="(%1)"/>
      <w:lvlJc w:val="left"/>
      <w:pPr>
        <w:tabs>
          <w:tab w:val="num" w:pos="1656"/>
        </w:tabs>
        <w:ind w:left="1656" w:hanging="648"/>
      </w:pPr>
      <w:rPr>
        <w:rFonts w:ascii="Arial" w:hAnsi="Arial" w:cs="Arial"/>
        <w:snapToGrid/>
        <w:spacing w:val="-1"/>
        <w:sz w:val="22"/>
        <w:szCs w:val="22"/>
      </w:rPr>
    </w:lvl>
  </w:abstractNum>
  <w:abstractNum w:abstractNumId="55" w15:restartNumberingAfterBreak="0">
    <w:nsid w:val="06E5AB66"/>
    <w:multiLevelType w:val="singleLevel"/>
    <w:tmpl w:val="FFFFFFFF"/>
    <w:lvl w:ilvl="0">
      <w:start w:val="1"/>
      <w:numFmt w:val="lowerLetter"/>
      <w:lvlText w:val="(%1)"/>
      <w:lvlJc w:val="left"/>
      <w:pPr>
        <w:tabs>
          <w:tab w:val="num" w:pos="2448"/>
        </w:tabs>
        <w:ind w:left="2448" w:hanging="432"/>
      </w:pPr>
      <w:rPr>
        <w:rFonts w:ascii="Arial" w:hAnsi="Arial" w:cs="Arial"/>
        <w:snapToGrid/>
        <w:sz w:val="22"/>
        <w:szCs w:val="22"/>
      </w:rPr>
    </w:lvl>
  </w:abstractNum>
  <w:abstractNum w:abstractNumId="56" w15:restartNumberingAfterBreak="0">
    <w:nsid w:val="06E6DACA"/>
    <w:multiLevelType w:val="singleLevel"/>
    <w:tmpl w:val="44C23AFF"/>
    <w:lvl w:ilvl="0">
      <w:start w:val="1"/>
      <w:numFmt w:val="lowerRoman"/>
      <w:lvlText w:val="%1)"/>
      <w:lvlJc w:val="left"/>
      <w:pPr>
        <w:tabs>
          <w:tab w:val="num" w:pos="3672"/>
        </w:tabs>
        <w:ind w:left="3312"/>
      </w:pPr>
      <w:rPr>
        <w:rFonts w:ascii="Arial" w:hAnsi="Arial" w:cs="Arial"/>
        <w:snapToGrid/>
        <w:spacing w:val="-4"/>
        <w:sz w:val="21"/>
        <w:szCs w:val="21"/>
      </w:rPr>
    </w:lvl>
  </w:abstractNum>
  <w:abstractNum w:abstractNumId="57" w15:restartNumberingAfterBreak="0">
    <w:nsid w:val="06EB1B55"/>
    <w:multiLevelType w:val="singleLevel"/>
    <w:tmpl w:val="FFFFFFFF"/>
    <w:lvl w:ilvl="0">
      <w:start w:val="1"/>
      <w:numFmt w:val="lowerRoman"/>
      <w:lvlText w:val="(%1)"/>
      <w:lvlJc w:val="left"/>
      <w:pPr>
        <w:tabs>
          <w:tab w:val="num" w:pos="1224"/>
        </w:tabs>
        <w:ind w:left="1224" w:hanging="504"/>
      </w:pPr>
      <w:rPr>
        <w:rFonts w:ascii="Arial" w:hAnsi="Arial" w:cs="Arial"/>
        <w:snapToGrid/>
        <w:sz w:val="22"/>
        <w:szCs w:val="22"/>
      </w:rPr>
    </w:lvl>
  </w:abstractNum>
  <w:abstractNum w:abstractNumId="58" w15:restartNumberingAfterBreak="0">
    <w:nsid w:val="06EC645D"/>
    <w:multiLevelType w:val="singleLevel"/>
    <w:tmpl w:val="5357051A"/>
    <w:lvl w:ilvl="0">
      <w:start w:val="1"/>
      <w:numFmt w:val="lowerLetter"/>
      <w:lvlText w:val="%1."/>
      <w:lvlJc w:val="left"/>
      <w:pPr>
        <w:tabs>
          <w:tab w:val="num" w:pos="3672"/>
        </w:tabs>
        <w:ind w:left="3672" w:hanging="288"/>
      </w:pPr>
      <w:rPr>
        <w:rFonts w:ascii="Arial" w:hAnsi="Arial" w:cs="Arial"/>
        <w:i/>
        <w:iCs/>
        <w:snapToGrid/>
        <w:spacing w:val="-11"/>
        <w:sz w:val="21"/>
        <w:szCs w:val="21"/>
      </w:rPr>
    </w:lvl>
  </w:abstractNum>
  <w:abstractNum w:abstractNumId="59" w15:restartNumberingAfterBreak="0">
    <w:nsid w:val="06F67CEB"/>
    <w:multiLevelType w:val="singleLevel"/>
    <w:tmpl w:val="5E18226F"/>
    <w:lvl w:ilvl="0">
      <w:start w:val="1"/>
      <w:numFmt w:val="lowerRoman"/>
      <w:lvlText w:val="(%1)"/>
      <w:lvlJc w:val="left"/>
      <w:pPr>
        <w:tabs>
          <w:tab w:val="num" w:pos="1944"/>
        </w:tabs>
        <w:ind w:left="2520" w:hanging="792"/>
      </w:pPr>
      <w:rPr>
        <w:rFonts w:ascii="Arial" w:hAnsi="Arial" w:cs="Arial"/>
        <w:snapToGrid/>
        <w:sz w:val="24"/>
        <w:szCs w:val="24"/>
      </w:rPr>
    </w:lvl>
  </w:abstractNum>
  <w:abstractNum w:abstractNumId="60" w15:restartNumberingAfterBreak="0">
    <w:nsid w:val="06FD2C46"/>
    <w:multiLevelType w:val="singleLevel"/>
    <w:tmpl w:val="7576C8F3"/>
    <w:lvl w:ilvl="0">
      <w:start w:val="1"/>
      <w:numFmt w:val="lowerRoman"/>
      <w:lvlText w:val="%1)"/>
      <w:lvlJc w:val="left"/>
      <w:pPr>
        <w:tabs>
          <w:tab w:val="num" w:pos="2736"/>
        </w:tabs>
        <w:ind w:left="2736" w:hanging="1008"/>
      </w:pPr>
      <w:rPr>
        <w:rFonts w:ascii="Arial" w:hAnsi="Arial" w:cs="Arial"/>
        <w:i/>
        <w:iCs/>
        <w:snapToGrid/>
        <w:spacing w:val="-3"/>
        <w:sz w:val="24"/>
        <w:szCs w:val="24"/>
      </w:rPr>
    </w:lvl>
  </w:abstractNum>
  <w:abstractNum w:abstractNumId="61" w15:restartNumberingAfterBreak="0">
    <w:nsid w:val="070AE033"/>
    <w:multiLevelType w:val="singleLevel"/>
    <w:tmpl w:val="FFFFFFFF"/>
    <w:lvl w:ilvl="0">
      <w:start w:val="1"/>
      <w:numFmt w:val="lowerLetter"/>
      <w:lvlText w:val="(%1)"/>
      <w:lvlJc w:val="left"/>
      <w:pPr>
        <w:tabs>
          <w:tab w:val="num" w:pos="2520"/>
        </w:tabs>
        <w:ind w:left="2520" w:hanging="288"/>
      </w:pPr>
      <w:rPr>
        <w:rFonts w:ascii="Arial" w:hAnsi="Arial" w:cs="Arial"/>
        <w:snapToGrid/>
        <w:sz w:val="22"/>
        <w:szCs w:val="22"/>
      </w:rPr>
    </w:lvl>
  </w:abstractNum>
  <w:abstractNum w:abstractNumId="62" w15:restartNumberingAfterBreak="0">
    <w:nsid w:val="07373923"/>
    <w:multiLevelType w:val="singleLevel"/>
    <w:tmpl w:val="34CFFDC4"/>
    <w:lvl w:ilvl="0">
      <w:start w:val="1"/>
      <w:numFmt w:val="lowerRoman"/>
      <w:lvlText w:val="%1)"/>
      <w:lvlJc w:val="left"/>
      <w:pPr>
        <w:tabs>
          <w:tab w:val="num" w:pos="4104"/>
        </w:tabs>
        <w:ind w:left="4104" w:hanging="360"/>
      </w:pPr>
      <w:rPr>
        <w:rFonts w:ascii="Arial" w:hAnsi="Arial" w:cs="Arial"/>
        <w:snapToGrid/>
        <w:sz w:val="21"/>
        <w:szCs w:val="21"/>
      </w:rPr>
    </w:lvl>
  </w:abstractNum>
  <w:abstractNum w:abstractNumId="63" w15:restartNumberingAfterBreak="0">
    <w:nsid w:val="073D0084"/>
    <w:multiLevelType w:val="singleLevel"/>
    <w:tmpl w:val="7F90F19E"/>
    <w:lvl w:ilvl="0">
      <w:start w:val="1"/>
      <w:numFmt w:val="lowerLetter"/>
      <w:lvlText w:val="(%1)"/>
      <w:lvlJc w:val="left"/>
      <w:pPr>
        <w:tabs>
          <w:tab w:val="num" w:pos="432"/>
        </w:tabs>
        <w:ind w:left="144"/>
      </w:pPr>
      <w:rPr>
        <w:rFonts w:ascii="Arial" w:hAnsi="Arial" w:cs="Arial"/>
        <w:b/>
        <w:bCs/>
        <w:snapToGrid/>
        <w:sz w:val="24"/>
        <w:szCs w:val="24"/>
      </w:rPr>
    </w:lvl>
  </w:abstractNum>
  <w:abstractNum w:abstractNumId="64" w15:restartNumberingAfterBreak="0">
    <w:nsid w:val="074649EF"/>
    <w:multiLevelType w:val="singleLevel"/>
    <w:tmpl w:val="2A2F0A70"/>
    <w:lvl w:ilvl="0">
      <w:start w:val="1"/>
      <w:numFmt w:val="lowerRoman"/>
      <w:lvlText w:val="(%1)"/>
      <w:lvlJc w:val="left"/>
      <w:pPr>
        <w:tabs>
          <w:tab w:val="num" w:pos="1800"/>
        </w:tabs>
        <w:ind w:left="1440"/>
      </w:pPr>
      <w:rPr>
        <w:rFonts w:ascii="Arial" w:hAnsi="Arial" w:cs="Arial"/>
        <w:snapToGrid/>
        <w:spacing w:val="-1"/>
        <w:sz w:val="21"/>
        <w:szCs w:val="21"/>
      </w:rPr>
    </w:lvl>
  </w:abstractNum>
  <w:abstractNum w:abstractNumId="65" w15:restartNumberingAfterBreak="0">
    <w:nsid w:val="0779D56B"/>
    <w:multiLevelType w:val="singleLevel"/>
    <w:tmpl w:val="FFFFFFFF"/>
    <w:lvl w:ilvl="0">
      <w:start w:val="2"/>
      <w:numFmt w:val="lowerLetter"/>
      <w:lvlText w:val="(%1)"/>
      <w:lvlJc w:val="left"/>
      <w:pPr>
        <w:tabs>
          <w:tab w:val="num" w:pos="2376"/>
        </w:tabs>
        <w:ind w:left="2376" w:hanging="720"/>
      </w:pPr>
      <w:rPr>
        <w:rFonts w:ascii="Arial" w:hAnsi="Arial" w:cs="Arial"/>
        <w:snapToGrid/>
        <w:sz w:val="22"/>
        <w:szCs w:val="22"/>
      </w:rPr>
    </w:lvl>
  </w:abstractNum>
  <w:abstractNum w:abstractNumId="66" w15:restartNumberingAfterBreak="0">
    <w:nsid w:val="077FF119"/>
    <w:multiLevelType w:val="singleLevel"/>
    <w:tmpl w:val="FFFFFFFF"/>
    <w:lvl w:ilvl="0">
      <w:start w:val="1"/>
      <w:numFmt w:val="lowerLetter"/>
      <w:lvlText w:val="(%1)"/>
      <w:lvlJc w:val="left"/>
      <w:pPr>
        <w:tabs>
          <w:tab w:val="num" w:pos="2376"/>
        </w:tabs>
        <w:ind w:left="2376" w:hanging="648"/>
      </w:pPr>
      <w:rPr>
        <w:rFonts w:ascii="Arial" w:hAnsi="Arial" w:cs="Arial"/>
        <w:snapToGrid/>
        <w:sz w:val="22"/>
        <w:szCs w:val="22"/>
      </w:rPr>
    </w:lvl>
  </w:abstractNum>
  <w:abstractNum w:abstractNumId="67" w15:restartNumberingAfterBreak="0">
    <w:nsid w:val="078B1B73"/>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68" w15:restartNumberingAfterBreak="0">
    <w:nsid w:val="07CB838C"/>
    <w:multiLevelType w:val="singleLevel"/>
    <w:tmpl w:val="37FB7506"/>
    <w:lvl w:ilvl="0">
      <w:start w:val="1"/>
      <w:numFmt w:val="lowerRoman"/>
      <w:lvlText w:val="(%1)"/>
      <w:lvlJc w:val="left"/>
      <w:pPr>
        <w:tabs>
          <w:tab w:val="num" w:pos="2016"/>
        </w:tabs>
        <w:ind w:left="2520" w:hanging="792"/>
      </w:pPr>
      <w:rPr>
        <w:rFonts w:ascii="Arial" w:hAnsi="Arial" w:cs="Arial"/>
        <w:snapToGrid/>
        <w:sz w:val="24"/>
        <w:szCs w:val="24"/>
      </w:rPr>
    </w:lvl>
  </w:abstractNum>
  <w:abstractNum w:abstractNumId="69" w15:restartNumberingAfterBreak="0">
    <w:nsid w:val="07D91EB9"/>
    <w:multiLevelType w:val="singleLevel"/>
    <w:tmpl w:val="FFFFFFFF"/>
    <w:lvl w:ilvl="0">
      <w:start w:val="1"/>
      <w:numFmt w:val="lowerLetter"/>
      <w:lvlText w:val="(%1)"/>
      <w:lvlJc w:val="left"/>
      <w:pPr>
        <w:tabs>
          <w:tab w:val="num" w:pos="1656"/>
        </w:tabs>
        <w:ind w:left="1656" w:hanging="720"/>
      </w:pPr>
      <w:rPr>
        <w:rFonts w:ascii="Arial" w:hAnsi="Arial" w:cs="Arial"/>
        <w:snapToGrid/>
        <w:sz w:val="22"/>
        <w:szCs w:val="22"/>
      </w:rPr>
    </w:lvl>
  </w:abstractNum>
  <w:abstractNum w:abstractNumId="70" w15:restartNumberingAfterBreak="0">
    <w:nsid w:val="07E6976F"/>
    <w:multiLevelType w:val="singleLevel"/>
    <w:tmpl w:val="FFFFFFFF"/>
    <w:lvl w:ilvl="0">
      <w:start w:val="1"/>
      <w:numFmt w:val="lowerLetter"/>
      <w:lvlText w:val="(%1)"/>
      <w:lvlJc w:val="left"/>
      <w:pPr>
        <w:tabs>
          <w:tab w:val="num" w:pos="2376"/>
        </w:tabs>
        <w:ind w:left="2376" w:hanging="720"/>
      </w:pPr>
      <w:rPr>
        <w:rFonts w:ascii="Arial" w:hAnsi="Arial" w:cs="Arial"/>
        <w:snapToGrid/>
        <w:sz w:val="22"/>
        <w:szCs w:val="22"/>
      </w:rPr>
    </w:lvl>
  </w:abstractNum>
  <w:abstractNum w:abstractNumId="71" w15:restartNumberingAfterBreak="0">
    <w:nsid w:val="0A78476C"/>
    <w:multiLevelType w:val="hybridMultilevel"/>
    <w:tmpl w:val="D0606844"/>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3" w15:restartNumberingAfterBreak="0">
    <w:nsid w:val="23617816"/>
    <w:multiLevelType w:val="hybridMultilevel"/>
    <w:tmpl w:val="6D7CB62E"/>
    <w:lvl w:ilvl="0" w:tplc="FFFFFFFF">
      <w:start w:val="1"/>
      <w:numFmt w:val="lowerLetter"/>
      <w:lvlText w:val="(%1)"/>
      <w:lvlJc w:val="left"/>
      <w:pPr>
        <w:ind w:left="2160" w:hanging="360"/>
      </w:pPr>
      <w:rPr>
        <w:rFonts w:ascii="Arial" w:hAnsi="Arial" w:cs="Arial"/>
        <w:snapToGrid/>
        <w:sz w:val="22"/>
        <w:szCs w:val="22"/>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74" w15:restartNumberingAfterBreak="0">
    <w:nsid w:val="28DF2FB7"/>
    <w:multiLevelType w:val="hybridMultilevel"/>
    <w:tmpl w:val="721C0EDE"/>
    <w:lvl w:ilvl="0" w:tplc="FFFFFFFF">
      <w:start w:val="1"/>
      <w:numFmt w:val="lowerLetter"/>
      <w:lvlText w:val="(%1)"/>
      <w:lvlJc w:val="left"/>
      <w:pPr>
        <w:ind w:left="1440" w:hanging="360"/>
      </w:pPr>
      <w:rPr>
        <w:rFonts w:ascii="Arial" w:hAnsi="Arial" w:cs="Arial"/>
        <w:snapToGrid/>
        <w:sz w:val="22"/>
        <w:szCs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5" w15:restartNumberingAfterBreak="0">
    <w:nsid w:val="2F8A095A"/>
    <w:multiLevelType w:val="hybridMultilevel"/>
    <w:tmpl w:val="43D4A0FE"/>
    <w:lvl w:ilvl="0" w:tplc="D40A36CA">
      <w:start w:val="1"/>
      <w:numFmt w:val="lowerLetter"/>
      <w:lvlText w:val="(%1)"/>
      <w:lvlJc w:val="left"/>
      <w:pPr>
        <w:ind w:left="3096" w:hanging="720"/>
      </w:pPr>
      <w:rPr>
        <w:rFonts w:hint="default"/>
      </w:rPr>
    </w:lvl>
    <w:lvl w:ilvl="1" w:tplc="08090019" w:tentative="1">
      <w:start w:val="1"/>
      <w:numFmt w:val="lowerLetter"/>
      <w:lvlText w:val="%2."/>
      <w:lvlJc w:val="left"/>
      <w:pPr>
        <w:ind w:left="3456" w:hanging="360"/>
      </w:pPr>
    </w:lvl>
    <w:lvl w:ilvl="2" w:tplc="0809001B" w:tentative="1">
      <w:start w:val="1"/>
      <w:numFmt w:val="lowerRoman"/>
      <w:lvlText w:val="%3."/>
      <w:lvlJc w:val="right"/>
      <w:pPr>
        <w:ind w:left="4176" w:hanging="180"/>
      </w:pPr>
    </w:lvl>
    <w:lvl w:ilvl="3" w:tplc="0809000F" w:tentative="1">
      <w:start w:val="1"/>
      <w:numFmt w:val="decimal"/>
      <w:lvlText w:val="%4."/>
      <w:lvlJc w:val="left"/>
      <w:pPr>
        <w:ind w:left="4896" w:hanging="360"/>
      </w:pPr>
    </w:lvl>
    <w:lvl w:ilvl="4" w:tplc="08090019" w:tentative="1">
      <w:start w:val="1"/>
      <w:numFmt w:val="lowerLetter"/>
      <w:lvlText w:val="%5."/>
      <w:lvlJc w:val="left"/>
      <w:pPr>
        <w:ind w:left="5616" w:hanging="360"/>
      </w:pPr>
    </w:lvl>
    <w:lvl w:ilvl="5" w:tplc="0809001B" w:tentative="1">
      <w:start w:val="1"/>
      <w:numFmt w:val="lowerRoman"/>
      <w:lvlText w:val="%6."/>
      <w:lvlJc w:val="right"/>
      <w:pPr>
        <w:ind w:left="6336" w:hanging="180"/>
      </w:pPr>
    </w:lvl>
    <w:lvl w:ilvl="6" w:tplc="0809000F" w:tentative="1">
      <w:start w:val="1"/>
      <w:numFmt w:val="decimal"/>
      <w:lvlText w:val="%7."/>
      <w:lvlJc w:val="left"/>
      <w:pPr>
        <w:ind w:left="7056" w:hanging="360"/>
      </w:pPr>
    </w:lvl>
    <w:lvl w:ilvl="7" w:tplc="08090019" w:tentative="1">
      <w:start w:val="1"/>
      <w:numFmt w:val="lowerLetter"/>
      <w:lvlText w:val="%8."/>
      <w:lvlJc w:val="left"/>
      <w:pPr>
        <w:ind w:left="7776" w:hanging="360"/>
      </w:pPr>
    </w:lvl>
    <w:lvl w:ilvl="8" w:tplc="0809001B" w:tentative="1">
      <w:start w:val="1"/>
      <w:numFmt w:val="lowerRoman"/>
      <w:lvlText w:val="%9."/>
      <w:lvlJc w:val="right"/>
      <w:pPr>
        <w:ind w:left="8496" w:hanging="180"/>
      </w:pPr>
    </w:lvl>
  </w:abstractNum>
  <w:abstractNum w:abstractNumId="76" w15:restartNumberingAfterBreak="0">
    <w:nsid w:val="45E4B4AD"/>
    <w:multiLevelType w:val="hybridMultilevel"/>
    <w:tmpl w:val="BDB66C58"/>
    <w:lvl w:ilvl="0" w:tplc="D63A29C0">
      <w:start w:val="1"/>
      <w:numFmt w:val="lowerRoman"/>
      <w:lvlText w:val="(%1)"/>
      <w:lvlJc w:val="left"/>
      <w:pPr>
        <w:ind w:left="2520" w:hanging="360"/>
      </w:pPr>
    </w:lvl>
    <w:lvl w:ilvl="1" w:tplc="F4D8AD64">
      <w:start w:val="1"/>
      <w:numFmt w:val="lowerLetter"/>
      <w:lvlText w:val="%2."/>
      <w:lvlJc w:val="left"/>
      <w:pPr>
        <w:ind w:left="3240" w:hanging="360"/>
      </w:pPr>
    </w:lvl>
    <w:lvl w:ilvl="2" w:tplc="64A43E2C">
      <w:start w:val="1"/>
      <w:numFmt w:val="lowerRoman"/>
      <w:lvlText w:val="%3."/>
      <w:lvlJc w:val="right"/>
      <w:pPr>
        <w:ind w:left="3960" w:hanging="180"/>
      </w:pPr>
    </w:lvl>
    <w:lvl w:ilvl="3" w:tplc="B35094C6">
      <w:start w:val="1"/>
      <w:numFmt w:val="decimal"/>
      <w:lvlText w:val="%4."/>
      <w:lvlJc w:val="left"/>
      <w:pPr>
        <w:ind w:left="4680" w:hanging="360"/>
      </w:pPr>
    </w:lvl>
    <w:lvl w:ilvl="4" w:tplc="D93EB4E8">
      <w:start w:val="1"/>
      <w:numFmt w:val="lowerLetter"/>
      <w:lvlText w:val="%5."/>
      <w:lvlJc w:val="left"/>
      <w:pPr>
        <w:ind w:left="5400" w:hanging="360"/>
      </w:pPr>
    </w:lvl>
    <w:lvl w:ilvl="5" w:tplc="D6D41C16">
      <w:start w:val="1"/>
      <w:numFmt w:val="lowerRoman"/>
      <w:lvlText w:val="%6."/>
      <w:lvlJc w:val="right"/>
      <w:pPr>
        <w:ind w:left="6120" w:hanging="180"/>
      </w:pPr>
    </w:lvl>
    <w:lvl w:ilvl="6" w:tplc="BEB6F1E6">
      <w:start w:val="1"/>
      <w:numFmt w:val="decimal"/>
      <w:lvlText w:val="%7."/>
      <w:lvlJc w:val="left"/>
      <w:pPr>
        <w:ind w:left="6840" w:hanging="360"/>
      </w:pPr>
    </w:lvl>
    <w:lvl w:ilvl="7" w:tplc="CD105574">
      <w:start w:val="1"/>
      <w:numFmt w:val="lowerLetter"/>
      <w:lvlText w:val="%8."/>
      <w:lvlJc w:val="left"/>
      <w:pPr>
        <w:ind w:left="7560" w:hanging="360"/>
      </w:pPr>
    </w:lvl>
    <w:lvl w:ilvl="8" w:tplc="B3788D84">
      <w:start w:val="1"/>
      <w:numFmt w:val="lowerRoman"/>
      <w:lvlText w:val="%9."/>
      <w:lvlJc w:val="right"/>
      <w:pPr>
        <w:ind w:left="8280" w:hanging="180"/>
      </w:pPr>
    </w:lvl>
  </w:abstractNum>
  <w:abstractNum w:abstractNumId="77" w15:restartNumberingAfterBreak="0">
    <w:nsid w:val="49A340FB"/>
    <w:multiLevelType w:val="multilevel"/>
    <w:tmpl w:val="00DA0BEE"/>
    <w:lvl w:ilvl="0">
      <w:start w:val="1"/>
      <w:numFmt w:val="decimal"/>
      <w:lvlText w:val="%1."/>
      <w:lvlJc w:val="left"/>
      <w:pPr>
        <w:ind w:left="360" w:hanging="360"/>
      </w:pPr>
      <w:rPr>
        <w:rFonts w:hint="default"/>
        <w:sz w:val="29"/>
      </w:rPr>
    </w:lvl>
    <w:lvl w:ilvl="1">
      <w:start w:val="16"/>
      <w:numFmt w:val="decimal"/>
      <w:isLgl/>
      <w:lvlText w:val="%1.%2"/>
      <w:lvlJc w:val="left"/>
      <w:pPr>
        <w:ind w:left="1344" w:hanging="990"/>
      </w:pPr>
      <w:rPr>
        <w:rFonts w:hint="default"/>
        <w:i w:val="0"/>
      </w:rPr>
    </w:lvl>
    <w:lvl w:ilvl="2">
      <w:start w:val="4"/>
      <w:numFmt w:val="decimal"/>
      <w:isLgl/>
      <w:lvlText w:val="%1.%2.%3"/>
      <w:lvlJc w:val="left"/>
      <w:pPr>
        <w:ind w:left="1698" w:hanging="990"/>
      </w:pPr>
      <w:rPr>
        <w:rFonts w:hint="default"/>
        <w:i w:val="0"/>
      </w:rPr>
    </w:lvl>
    <w:lvl w:ilvl="3">
      <w:start w:val="1"/>
      <w:numFmt w:val="decimal"/>
      <w:isLgl/>
      <w:lvlText w:val="%1.%2.%3.%4"/>
      <w:lvlJc w:val="left"/>
      <w:pPr>
        <w:ind w:left="2142" w:hanging="1080"/>
      </w:pPr>
      <w:rPr>
        <w:rFonts w:hint="default"/>
        <w:i w:val="0"/>
      </w:rPr>
    </w:lvl>
    <w:lvl w:ilvl="4">
      <w:start w:val="1"/>
      <w:numFmt w:val="decimal"/>
      <w:isLgl/>
      <w:lvlText w:val="%1.%2.%3.%4.%5"/>
      <w:lvlJc w:val="left"/>
      <w:pPr>
        <w:ind w:left="2496" w:hanging="1080"/>
      </w:pPr>
      <w:rPr>
        <w:rFonts w:hint="default"/>
        <w:i w:val="0"/>
      </w:rPr>
    </w:lvl>
    <w:lvl w:ilvl="5">
      <w:start w:val="1"/>
      <w:numFmt w:val="decimal"/>
      <w:isLgl/>
      <w:lvlText w:val="%1.%2.%3.%4.%5.%6"/>
      <w:lvlJc w:val="left"/>
      <w:pPr>
        <w:ind w:left="3210" w:hanging="1440"/>
      </w:pPr>
      <w:rPr>
        <w:rFonts w:hint="default"/>
        <w:i w:val="0"/>
      </w:rPr>
    </w:lvl>
    <w:lvl w:ilvl="6">
      <w:start w:val="1"/>
      <w:numFmt w:val="decimal"/>
      <w:isLgl/>
      <w:lvlText w:val="%1.%2.%3.%4.%5.%6.%7"/>
      <w:lvlJc w:val="left"/>
      <w:pPr>
        <w:ind w:left="3564" w:hanging="1440"/>
      </w:pPr>
      <w:rPr>
        <w:rFonts w:hint="default"/>
        <w:i w:val="0"/>
      </w:rPr>
    </w:lvl>
    <w:lvl w:ilvl="7">
      <w:start w:val="1"/>
      <w:numFmt w:val="decimal"/>
      <w:isLgl/>
      <w:lvlText w:val="%1.%2.%3.%4.%5.%6.%7.%8"/>
      <w:lvlJc w:val="left"/>
      <w:pPr>
        <w:ind w:left="4278" w:hanging="1800"/>
      </w:pPr>
      <w:rPr>
        <w:rFonts w:hint="default"/>
        <w:i w:val="0"/>
      </w:rPr>
    </w:lvl>
    <w:lvl w:ilvl="8">
      <w:start w:val="1"/>
      <w:numFmt w:val="decimal"/>
      <w:isLgl/>
      <w:lvlText w:val="%1.%2.%3.%4.%5.%6.%7.%8.%9"/>
      <w:lvlJc w:val="left"/>
      <w:pPr>
        <w:ind w:left="4632" w:hanging="1800"/>
      </w:pPr>
      <w:rPr>
        <w:rFonts w:hint="default"/>
        <w:i w:val="0"/>
      </w:rPr>
    </w:lvl>
  </w:abstractNum>
  <w:abstractNum w:abstractNumId="78" w15:restartNumberingAfterBreak="0">
    <w:nsid w:val="6FDD3850"/>
    <w:multiLevelType w:val="hybridMultilevel"/>
    <w:tmpl w:val="E0CA3720"/>
    <w:lvl w:ilvl="0" w:tplc="57DE49DC">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9" w15:restartNumberingAfterBreak="0">
    <w:nsid w:val="76DF1F2A"/>
    <w:multiLevelType w:val="hybridMultilevel"/>
    <w:tmpl w:val="54268BAA"/>
    <w:lvl w:ilvl="0" w:tplc="5B8C87CE">
      <w:start w:val="4"/>
      <w:numFmt w:val="lowerLetter"/>
      <w:lvlText w:val="(%1)"/>
      <w:lvlJc w:val="left"/>
      <w:pPr>
        <w:ind w:left="1440" w:hanging="360"/>
      </w:pPr>
    </w:lvl>
    <w:lvl w:ilvl="1" w:tplc="8D848EE2">
      <w:start w:val="1"/>
      <w:numFmt w:val="lowerLetter"/>
      <w:lvlText w:val="%2."/>
      <w:lvlJc w:val="left"/>
      <w:pPr>
        <w:ind w:left="2160" w:hanging="360"/>
      </w:pPr>
    </w:lvl>
    <w:lvl w:ilvl="2" w:tplc="E0085038">
      <w:start w:val="1"/>
      <w:numFmt w:val="lowerRoman"/>
      <w:lvlText w:val="%3."/>
      <w:lvlJc w:val="right"/>
      <w:pPr>
        <w:ind w:left="2880" w:hanging="180"/>
      </w:pPr>
    </w:lvl>
    <w:lvl w:ilvl="3" w:tplc="FDF09778">
      <w:start w:val="1"/>
      <w:numFmt w:val="decimal"/>
      <w:lvlText w:val="%4."/>
      <w:lvlJc w:val="left"/>
      <w:pPr>
        <w:ind w:left="3600" w:hanging="360"/>
      </w:pPr>
    </w:lvl>
    <w:lvl w:ilvl="4" w:tplc="6C323D84">
      <w:start w:val="1"/>
      <w:numFmt w:val="lowerLetter"/>
      <w:lvlText w:val="%5."/>
      <w:lvlJc w:val="left"/>
      <w:pPr>
        <w:ind w:left="4320" w:hanging="360"/>
      </w:pPr>
    </w:lvl>
    <w:lvl w:ilvl="5" w:tplc="3EB40720">
      <w:start w:val="1"/>
      <w:numFmt w:val="lowerRoman"/>
      <w:lvlText w:val="%6."/>
      <w:lvlJc w:val="right"/>
      <w:pPr>
        <w:ind w:left="5040" w:hanging="180"/>
      </w:pPr>
    </w:lvl>
    <w:lvl w:ilvl="6" w:tplc="D4BA8860">
      <w:start w:val="1"/>
      <w:numFmt w:val="decimal"/>
      <w:lvlText w:val="%7."/>
      <w:lvlJc w:val="left"/>
      <w:pPr>
        <w:ind w:left="5760" w:hanging="360"/>
      </w:pPr>
    </w:lvl>
    <w:lvl w:ilvl="7" w:tplc="4228750C">
      <w:start w:val="1"/>
      <w:numFmt w:val="lowerLetter"/>
      <w:lvlText w:val="%8."/>
      <w:lvlJc w:val="left"/>
      <w:pPr>
        <w:ind w:left="6480" w:hanging="360"/>
      </w:pPr>
    </w:lvl>
    <w:lvl w:ilvl="8" w:tplc="E72C46EE">
      <w:start w:val="1"/>
      <w:numFmt w:val="lowerRoman"/>
      <w:lvlText w:val="%9."/>
      <w:lvlJc w:val="right"/>
      <w:pPr>
        <w:ind w:left="7200" w:hanging="180"/>
      </w:pPr>
    </w:lvl>
  </w:abstractNum>
  <w:num w:numId="1" w16cid:durableId="910118850">
    <w:abstractNumId w:val="76"/>
  </w:num>
  <w:num w:numId="2" w16cid:durableId="2079815198">
    <w:abstractNumId w:val="79"/>
  </w:num>
  <w:num w:numId="3" w16cid:durableId="997727125">
    <w:abstractNumId w:val="6"/>
  </w:num>
  <w:num w:numId="4" w16cid:durableId="1443458991">
    <w:abstractNumId w:val="60"/>
  </w:num>
  <w:num w:numId="5" w16cid:durableId="1355691025">
    <w:abstractNumId w:val="60"/>
    <w:lvlOverride w:ilvl="0">
      <w:lvl w:ilvl="0">
        <w:numFmt w:val="lowerRoman"/>
        <w:lvlText w:val="%1)"/>
        <w:lvlJc w:val="left"/>
        <w:pPr>
          <w:tabs>
            <w:tab w:val="num" w:pos="2736"/>
          </w:tabs>
          <w:ind w:left="2736" w:hanging="1008"/>
        </w:pPr>
        <w:rPr>
          <w:rFonts w:ascii="Arial" w:hAnsi="Arial" w:cs="Arial"/>
          <w:snapToGrid/>
          <w:spacing w:val="-1"/>
          <w:sz w:val="24"/>
          <w:szCs w:val="24"/>
        </w:rPr>
      </w:lvl>
    </w:lvlOverride>
  </w:num>
  <w:num w:numId="6" w16cid:durableId="766274324">
    <w:abstractNumId w:val="2"/>
  </w:num>
  <w:num w:numId="7" w16cid:durableId="999309917">
    <w:abstractNumId w:val="8"/>
  </w:num>
  <w:num w:numId="8" w16cid:durableId="540361637">
    <w:abstractNumId w:val="8"/>
    <w:lvlOverride w:ilvl="0">
      <w:lvl w:ilvl="0">
        <w:numFmt w:val="lowerLetter"/>
        <w:lvlText w:val="(%1)"/>
        <w:lvlJc w:val="left"/>
        <w:pPr>
          <w:tabs>
            <w:tab w:val="num" w:pos="504"/>
          </w:tabs>
          <w:ind w:left="144"/>
        </w:pPr>
        <w:rPr>
          <w:rFonts w:ascii="Arial" w:hAnsi="Arial" w:cs="Arial"/>
          <w:b/>
          <w:bCs/>
          <w:snapToGrid/>
          <w:sz w:val="24"/>
          <w:szCs w:val="24"/>
        </w:rPr>
      </w:lvl>
    </w:lvlOverride>
  </w:num>
  <w:num w:numId="9" w16cid:durableId="1470711270">
    <w:abstractNumId w:val="47"/>
  </w:num>
  <w:num w:numId="10" w16cid:durableId="1476605477">
    <w:abstractNumId w:val="47"/>
    <w:lvlOverride w:ilvl="0">
      <w:lvl w:ilvl="0">
        <w:numFmt w:val="lowerRoman"/>
        <w:lvlText w:val="(%1)"/>
        <w:lvlJc w:val="left"/>
        <w:pPr>
          <w:tabs>
            <w:tab w:val="num" w:pos="1872"/>
          </w:tabs>
          <w:ind w:left="1872" w:hanging="360"/>
        </w:pPr>
        <w:rPr>
          <w:rFonts w:ascii="Arial" w:hAnsi="Arial" w:cs="Arial"/>
          <w:snapToGrid/>
          <w:sz w:val="21"/>
          <w:szCs w:val="21"/>
        </w:rPr>
      </w:lvl>
    </w:lvlOverride>
  </w:num>
  <w:num w:numId="11" w16cid:durableId="1551261017">
    <w:abstractNumId w:val="5"/>
  </w:num>
  <w:num w:numId="12" w16cid:durableId="1627202911">
    <w:abstractNumId w:val="44"/>
  </w:num>
  <w:num w:numId="13" w16cid:durableId="1428649264">
    <w:abstractNumId w:val="53"/>
  </w:num>
  <w:num w:numId="14" w16cid:durableId="196091147">
    <w:abstractNumId w:val="53"/>
    <w:lvlOverride w:ilvl="0">
      <w:lvl w:ilvl="0">
        <w:numFmt w:val="lowerLetter"/>
        <w:lvlText w:val="(%1)"/>
        <w:lvlJc w:val="left"/>
        <w:pPr>
          <w:tabs>
            <w:tab w:val="num" w:pos="504"/>
          </w:tabs>
          <w:ind w:left="144"/>
        </w:pPr>
        <w:rPr>
          <w:rFonts w:ascii="Arial" w:hAnsi="Arial" w:cs="Arial"/>
          <w:b/>
          <w:bCs/>
          <w:snapToGrid/>
          <w:sz w:val="24"/>
          <w:szCs w:val="24"/>
        </w:rPr>
      </w:lvl>
    </w:lvlOverride>
  </w:num>
  <w:num w:numId="15" w16cid:durableId="1974482972">
    <w:abstractNumId w:val="63"/>
  </w:num>
  <w:num w:numId="16" w16cid:durableId="1083456551">
    <w:abstractNumId w:val="30"/>
  </w:num>
  <w:num w:numId="17" w16cid:durableId="1966689837">
    <w:abstractNumId w:val="30"/>
    <w:lvlOverride w:ilvl="0">
      <w:lvl w:ilvl="0">
        <w:numFmt w:val="decimal"/>
        <w:lvlText w:val="%1."/>
        <w:lvlJc w:val="left"/>
        <w:pPr>
          <w:tabs>
            <w:tab w:val="num" w:pos="504"/>
          </w:tabs>
          <w:ind w:left="504" w:hanging="360"/>
        </w:pPr>
        <w:rPr>
          <w:rFonts w:ascii="Arial" w:hAnsi="Arial" w:cs="Arial"/>
          <w:snapToGrid/>
          <w:spacing w:val="-2"/>
          <w:sz w:val="24"/>
          <w:szCs w:val="24"/>
        </w:rPr>
      </w:lvl>
    </w:lvlOverride>
  </w:num>
  <w:num w:numId="18" w16cid:durableId="1409158828">
    <w:abstractNumId w:val="64"/>
  </w:num>
  <w:num w:numId="19" w16cid:durableId="34084331">
    <w:abstractNumId w:val="64"/>
    <w:lvlOverride w:ilvl="0">
      <w:lvl w:ilvl="0">
        <w:numFmt w:val="lowerRoman"/>
        <w:lvlText w:val="(%1)"/>
        <w:lvlJc w:val="left"/>
        <w:pPr>
          <w:tabs>
            <w:tab w:val="num" w:pos="1800"/>
          </w:tabs>
          <w:ind w:left="1440"/>
        </w:pPr>
        <w:rPr>
          <w:rFonts w:ascii="Arial" w:hAnsi="Arial" w:cs="Arial"/>
          <w:snapToGrid/>
          <w:spacing w:val="-2"/>
          <w:sz w:val="21"/>
          <w:szCs w:val="21"/>
        </w:rPr>
      </w:lvl>
    </w:lvlOverride>
  </w:num>
  <w:num w:numId="20" w16cid:durableId="101271167">
    <w:abstractNumId w:val="32"/>
  </w:num>
  <w:num w:numId="21" w16cid:durableId="743575257">
    <w:abstractNumId w:val="25"/>
  </w:num>
  <w:num w:numId="22" w16cid:durableId="1325158363">
    <w:abstractNumId w:val="25"/>
    <w:lvlOverride w:ilvl="0">
      <w:lvl w:ilvl="0">
        <w:numFmt w:val="lowerLetter"/>
        <w:lvlText w:val="(%1)"/>
        <w:lvlJc w:val="left"/>
        <w:pPr>
          <w:tabs>
            <w:tab w:val="num" w:pos="3744"/>
          </w:tabs>
          <w:ind w:left="3312"/>
        </w:pPr>
        <w:rPr>
          <w:rFonts w:ascii="Arial" w:hAnsi="Arial" w:cs="Arial"/>
          <w:snapToGrid/>
          <w:spacing w:val="-4"/>
          <w:sz w:val="21"/>
          <w:szCs w:val="21"/>
        </w:rPr>
      </w:lvl>
    </w:lvlOverride>
  </w:num>
  <w:num w:numId="23" w16cid:durableId="1022975909">
    <w:abstractNumId w:val="0"/>
  </w:num>
  <w:num w:numId="24" w16cid:durableId="2039499454">
    <w:abstractNumId w:val="0"/>
    <w:lvlOverride w:ilvl="0">
      <w:lvl w:ilvl="0">
        <w:numFmt w:val="lowerRoman"/>
        <w:lvlText w:val="%1)"/>
        <w:lvlJc w:val="left"/>
        <w:pPr>
          <w:tabs>
            <w:tab w:val="num" w:pos="4104"/>
          </w:tabs>
          <w:ind w:left="4104" w:hanging="720"/>
        </w:pPr>
        <w:rPr>
          <w:rFonts w:ascii="Arial" w:hAnsi="Arial" w:cs="Arial"/>
          <w:snapToGrid/>
          <w:spacing w:val="-3"/>
          <w:sz w:val="21"/>
          <w:szCs w:val="21"/>
        </w:rPr>
      </w:lvl>
    </w:lvlOverride>
  </w:num>
  <w:num w:numId="25" w16cid:durableId="353073087">
    <w:abstractNumId w:val="18"/>
  </w:num>
  <w:num w:numId="26" w16cid:durableId="913976774">
    <w:abstractNumId w:val="18"/>
    <w:lvlOverride w:ilvl="0">
      <w:lvl w:ilvl="0">
        <w:numFmt w:val="lowerRoman"/>
        <w:lvlText w:val="%1)"/>
        <w:lvlJc w:val="left"/>
        <w:pPr>
          <w:tabs>
            <w:tab w:val="num" w:pos="4104"/>
          </w:tabs>
          <w:ind w:left="4104" w:hanging="720"/>
        </w:pPr>
        <w:rPr>
          <w:rFonts w:ascii="Arial" w:hAnsi="Arial" w:cs="Arial"/>
          <w:snapToGrid/>
          <w:sz w:val="21"/>
          <w:szCs w:val="21"/>
        </w:rPr>
      </w:lvl>
    </w:lvlOverride>
  </w:num>
  <w:num w:numId="27" w16cid:durableId="1368870645">
    <w:abstractNumId w:val="58"/>
  </w:num>
  <w:num w:numId="28" w16cid:durableId="1563518001">
    <w:abstractNumId w:val="26"/>
  </w:num>
  <w:num w:numId="29" w16cid:durableId="2127307470">
    <w:abstractNumId w:val="26"/>
    <w:lvlOverride w:ilvl="0">
      <w:lvl w:ilvl="0">
        <w:numFmt w:val="lowerLetter"/>
        <w:lvlText w:val="%1."/>
        <w:lvlJc w:val="left"/>
        <w:pPr>
          <w:tabs>
            <w:tab w:val="num" w:pos="3672"/>
          </w:tabs>
          <w:ind w:left="3672" w:hanging="288"/>
        </w:pPr>
        <w:rPr>
          <w:rFonts w:ascii="Arial" w:hAnsi="Arial" w:cs="Arial"/>
          <w:i/>
          <w:iCs/>
          <w:snapToGrid/>
          <w:sz w:val="21"/>
          <w:szCs w:val="21"/>
        </w:rPr>
      </w:lvl>
    </w:lvlOverride>
  </w:num>
  <w:num w:numId="30" w16cid:durableId="1979647742">
    <w:abstractNumId w:val="62"/>
  </w:num>
  <w:num w:numId="31" w16cid:durableId="1896551617">
    <w:abstractNumId w:val="62"/>
    <w:lvlOverride w:ilvl="0">
      <w:lvl w:ilvl="0">
        <w:numFmt w:val="lowerRoman"/>
        <w:lvlText w:val="%1)"/>
        <w:lvlJc w:val="left"/>
        <w:pPr>
          <w:tabs>
            <w:tab w:val="num" w:pos="4104"/>
          </w:tabs>
          <w:ind w:left="4104" w:hanging="360"/>
        </w:pPr>
        <w:rPr>
          <w:rFonts w:ascii="Arial" w:hAnsi="Arial" w:cs="Arial"/>
          <w:snapToGrid/>
          <w:sz w:val="21"/>
          <w:szCs w:val="21"/>
        </w:rPr>
      </w:lvl>
    </w:lvlOverride>
  </w:num>
  <w:num w:numId="32" w16cid:durableId="1703822816">
    <w:abstractNumId w:val="27"/>
  </w:num>
  <w:num w:numId="33" w16cid:durableId="2013949720">
    <w:abstractNumId w:val="41"/>
  </w:num>
  <w:num w:numId="34" w16cid:durableId="811943081">
    <w:abstractNumId w:val="43"/>
  </w:num>
  <w:num w:numId="35" w16cid:durableId="1141575523">
    <w:abstractNumId w:val="48"/>
  </w:num>
  <w:num w:numId="36" w16cid:durableId="24140229">
    <w:abstractNumId w:val="48"/>
    <w:lvlOverride w:ilvl="0">
      <w:lvl w:ilvl="0">
        <w:numFmt w:val="lowerLetter"/>
        <w:lvlText w:val="%1)"/>
        <w:lvlJc w:val="left"/>
        <w:pPr>
          <w:tabs>
            <w:tab w:val="num" w:pos="4104"/>
          </w:tabs>
          <w:ind w:left="4104" w:hanging="360"/>
        </w:pPr>
        <w:rPr>
          <w:rFonts w:ascii="Arial" w:hAnsi="Arial" w:cs="Arial"/>
          <w:snapToGrid/>
          <w:spacing w:val="-8"/>
          <w:sz w:val="21"/>
          <w:szCs w:val="21"/>
        </w:rPr>
      </w:lvl>
    </w:lvlOverride>
  </w:num>
  <w:num w:numId="37" w16cid:durableId="897207576">
    <w:abstractNumId w:val="49"/>
  </w:num>
  <w:num w:numId="38" w16cid:durableId="1638560428">
    <w:abstractNumId w:val="34"/>
  </w:num>
  <w:num w:numId="39" w16cid:durableId="201987296">
    <w:abstractNumId w:val="34"/>
    <w:lvlOverride w:ilvl="0">
      <w:lvl w:ilvl="0">
        <w:numFmt w:val="lowerLetter"/>
        <w:lvlText w:val="%1."/>
        <w:lvlJc w:val="left"/>
        <w:pPr>
          <w:tabs>
            <w:tab w:val="num" w:pos="3744"/>
          </w:tabs>
          <w:ind w:left="3384"/>
        </w:pPr>
        <w:rPr>
          <w:rFonts w:ascii="Arial" w:hAnsi="Arial" w:cs="Arial"/>
          <w:i/>
          <w:iCs/>
          <w:snapToGrid/>
          <w:spacing w:val="-4"/>
          <w:sz w:val="21"/>
          <w:szCs w:val="21"/>
        </w:rPr>
      </w:lvl>
    </w:lvlOverride>
  </w:num>
  <w:num w:numId="40" w16cid:durableId="314141634">
    <w:abstractNumId w:val="56"/>
  </w:num>
  <w:num w:numId="41" w16cid:durableId="783891335">
    <w:abstractNumId w:val="51"/>
  </w:num>
  <w:num w:numId="42" w16cid:durableId="1743598353">
    <w:abstractNumId w:val="51"/>
    <w:lvlOverride w:ilvl="0">
      <w:lvl w:ilvl="0">
        <w:numFmt w:val="lowerRoman"/>
        <w:lvlText w:val="%1)"/>
        <w:lvlJc w:val="left"/>
        <w:pPr>
          <w:tabs>
            <w:tab w:val="num" w:pos="360"/>
          </w:tabs>
        </w:pPr>
        <w:rPr>
          <w:rFonts w:ascii="Arial" w:hAnsi="Arial" w:cs="Arial"/>
          <w:snapToGrid/>
          <w:sz w:val="21"/>
          <w:szCs w:val="21"/>
        </w:rPr>
      </w:lvl>
    </w:lvlOverride>
  </w:num>
  <w:num w:numId="43" w16cid:durableId="1223834399">
    <w:abstractNumId w:val="35"/>
  </w:num>
  <w:num w:numId="44" w16cid:durableId="1330018546">
    <w:abstractNumId w:val="35"/>
    <w:lvlOverride w:ilvl="0">
      <w:lvl w:ilvl="0">
        <w:numFmt w:val="lowerLetter"/>
        <w:lvlText w:val="%1)"/>
        <w:lvlJc w:val="left"/>
        <w:pPr>
          <w:tabs>
            <w:tab w:val="num" w:pos="4176"/>
          </w:tabs>
          <w:ind w:left="4176" w:hanging="360"/>
        </w:pPr>
        <w:rPr>
          <w:rFonts w:ascii="Arial" w:hAnsi="Arial" w:cs="Arial"/>
          <w:snapToGrid/>
          <w:spacing w:val="-6"/>
          <w:sz w:val="21"/>
          <w:szCs w:val="21"/>
        </w:rPr>
      </w:lvl>
    </w:lvlOverride>
  </w:num>
  <w:num w:numId="45" w16cid:durableId="877164786">
    <w:abstractNumId w:val="35"/>
    <w:lvlOverride w:ilvl="0">
      <w:lvl w:ilvl="0">
        <w:numFmt w:val="lowerLetter"/>
        <w:lvlText w:val="%1)"/>
        <w:lvlJc w:val="left"/>
        <w:pPr>
          <w:tabs>
            <w:tab w:val="num" w:pos="4176"/>
          </w:tabs>
          <w:ind w:left="4176" w:hanging="360"/>
        </w:pPr>
        <w:rPr>
          <w:rFonts w:ascii="Arial" w:hAnsi="Arial" w:cs="Arial"/>
          <w:snapToGrid/>
          <w:spacing w:val="-3"/>
          <w:sz w:val="21"/>
          <w:szCs w:val="21"/>
        </w:rPr>
      </w:lvl>
    </w:lvlOverride>
  </w:num>
  <w:num w:numId="46" w16cid:durableId="743915574">
    <w:abstractNumId w:val="3"/>
  </w:num>
  <w:num w:numId="47" w16cid:durableId="303170089">
    <w:abstractNumId w:val="10"/>
  </w:num>
  <w:num w:numId="48" w16cid:durableId="249899390">
    <w:abstractNumId w:val="20"/>
  </w:num>
  <w:num w:numId="49" w16cid:durableId="271789786">
    <w:abstractNumId w:val="39"/>
  </w:num>
  <w:num w:numId="50" w16cid:durableId="219826498">
    <w:abstractNumId w:val="15"/>
  </w:num>
  <w:num w:numId="51" w16cid:durableId="861626528">
    <w:abstractNumId w:val="59"/>
  </w:num>
  <w:num w:numId="52" w16cid:durableId="439835333">
    <w:abstractNumId w:val="59"/>
    <w:lvlOverride w:ilvl="0">
      <w:lvl w:ilvl="0">
        <w:numFmt w:val="lowerRoman"/>
        <w:lvlText w:val="(%1)"/>
        <w:lvlJc w:val="left"/>
        <w:pPr>
          <w:tabs>
            <w:tab w:val="num" w:pos="2160"/>
          </w:tabs>
          <w:ind w:left="2520" w:hanging="792"/>
        </w:pPr>
        <w:rPr>
          <w:rFonts w:ascii="Arial" w:hAnsi="Arial" w:cs="Arial"/>
          <w:snapToGrid/>
          <w:sz w:val="24"/>
          <w:szCs w:val="24"/>
        </w:rPr>
      </w:lvl>
    </w:lvlOverride>
  </w:num>
  <w:num w:numId="53" w16cid:durableId="214902234">
    <w:abstractNumId w:val="59"/>
    <w:lvlOverride w:ilvl="0">
      <w:lvl w:ilvl="0">
        <w:numFmt w:val="lowerRoman"/>
        <w:lvlText w:val="(%1)"/>
        <w:lvlJc w:val="left"/>
        <w:pPr>
          <w:tabs>
            <w:tab w:val="num" w:pos="2088"/>
          </w:tabs>
          <w:ind w:left="2520" w:hanging="792"/>
        </w:pPr>
        <w:rPr>
          <w:rFonts w:ascii="Arial" w:hAnsi="Arial" w:cs="Arial"/>
          <w:snapToGrid/>
          <w:sz w:val="24"/>
          <w:szCs w:val="24"/>
        </w:rPr>
      </w:lvl>
    </w:lvlOverride>
  </w:num>
  <w:num w:numId="54" w16cid:durableId="1466700527">
    <w:abstractNumId w:val="23"/>
  </w:num>
  <w:num w:numId="55" w16cid:durableId="174881030">
    <w:abstractNumId w:val="23"/>
    <w:lvlOverride w:ilvl="0">
      <w:lvl w:ilvl="0">
        <w:numFmt w:val="lowerLetter"/>
        <w:lvlText w:val="(%1)"/>
        <w:lvlJc w:val="left"/>
        <w:pPr>
          <w:tabs>
            <w:tab w:val="num" w:pos="1944"/>
          </w:tabs>
          <w:ind w:left="2448" w:hanging="864"/>
        </w:pPr>
        <w:rPr>
          <w:rFonts w:ascii="Arial" w:hAnsi="Arial" w:cs="Arial"/>
          <w:snapToGrid/>
          <w:sz w:val="24"/>
          <w:szCs w:val="24"/>
        </w:rPr>
      </w:lvl>
    </w:lvlOverride>
  </w:num>
  <w:num w:numId="56" w16cid:durableId="514613834">
    <w:abstractNumId w:val="12"/>
  </w:num>
  <w:num w:numId="57" w16cid:durableId="207569363">
    <w:abstractNumId w:val="17"/>
  </w:num>
  <w:num w:numId="58" w16cid:durableId="1826168653">
    <w:abstractNumId w:val="38"/>
  </w:num>
  <w:num w:numId="59" w16cid:durableId="1930001194">
    <w:abstractNumId w:val="68"/>
  </w:num>
  <w:num w:numId="60" w16cid:durableId="1103762250">
    <w:abstractNumId w:val="11"/>
  </w:num>
  <w:num w:numId="61" w16cid:durableId="560671729">
    <w:abstractNumId w:val="13"/>
  </w:num>
  <w:num w:numId="62" w16cid:durableId="2036080370">
    <w:abstractNumId w:val="24"/>
  </w:num>
  <w:num w:numId="63" w16cid:durableId="1314944698">
    <w:abstractNumId w:val="72"/>
  </w:num>
  <w:num w:numId="64" w16cid:durableId="1244342962">
    <w:abstractNumId w:val="78"/>
  </w:num>
  <w:num w:numId="65" w16cid:durableId="392050360">
    <w:abstractNumId w:val="72"/>
  </w:num>
  <w:num w:numId="66" w16cid:durableId="1352802170">
    <w:abstractNumId w:val="57"/>
  </w:num>
  <w:num w:numId="67" w16cid:durableId="1598370179">
    <w:abstractNumId w:val="57"/>
    <w:lvlOverride w:ilvl="0">
      <w:lvl w:ilvl="0">
        <w:numFmt w:val="lowerRoman"/>
        <w:lvlText w:val="(%1)"/>
        <w:lvlJc w:val="left"/>
        <w:pPr>
          <w:tabs>
            <w:tab w:val="num" w:pos="1224"/>
          </w:tabs>
          <w:ind w:left="1224" w:hanging="504"/>
        </w:pPr>
        <w:rPr>
          <w:rFonts w:ascii="Arial" w:hAnsi="Arial" w:cs="Arial"/>
          <w:snapToGrid/>
          <w:sz w:val="22"/>
          <w:szCs w:val="22"/>
        </w:rPr>
      </w:lvl>
    </w:lvlOverride>
  </w:num>
  <w:num w:numId="68" w16cid:durableId="137499768">
    <w:abstractNumId w:val="31"/>
  </w:num>
  <w:num w:numId="69" w16cid:durableId="9531792">
    <w:abstractNumId w:val="33"/>
  </w:num>
  <w:num w:numId="70" w16cid:durableId="1831865045">
    <w:abstractNumId w:val="7"/>
  </w:num>
  <w:num w:numId="71" w16cid:durableId="1685548643">
    <w:abstractNumId w:val="7"/>
    <w:lvlOverride w:ilvl="0">
      <w:lvl w:ilvl="0">
        <w:numFmt w:val="lowerRoman"/>
        <w:lvlText w:val="(%1)"/>
        <w:lvlJc w:val="left"/>
        <w:pPr>
          <w:tabs>
            <w:tab w:val="num" w:pos="2664"/>
          </w:tabs>
          <w:ind w:left="2160"/>
        </w:pPr>
        <w:rPr>
          <w:rFonts w:ascii="Arial" w:hAnsi="Arial" w:cs="Arial"/>
          <w:snapToGrid/>
          <w:spacing w:val="-1"/>
          <w:sz w:val="22"/>
          <w:szCs w:val="22"/>
        </w:rPr>
      </w:lvl>
    </w:lvlOverride>
  </w:num>
  <w:num w:numId="72" w16cid:durableId="268121484">
    <w:abstractNumId w:val="46"/>
  </w:num>
  <w:num w:numId="73" w16cid:durableId="1598369410">
    <w:abstractNumId w:val="46"/>
    <w:lvlOverride w:ilvl="0">
      <w:lvl w:ilvl="0">
        <w:numFmt w:val="lowerRoman"/>
        <w:lvlText w:val="(%1)"/>
        <w:lvlJc w:val="left"/>
        <w:pPr>
          <w:tabs>
            <w:tab w:val="num" w:pos="2736"/>
          </w:tabs>
          <w:ind w:left="2736" w:hanging="504"/>
        </w:pPr>
        <w:rPr>
          <w:rFonts w:ascii="Arial" w:hAnsi="Arial" w:cs="Arial"/>
          <w:snapToGrid/>
          <w:sz w:val="22"/>
          <w:szCs w:val="22"/>
        </w:rPr>
      </w:lvl>
    </w:lvlOverride>
  </w:num>
  <w:num w:numId="74" w16cid:durableId="603074935">
    <w:abstractNumId w:val="14"/>
  </w:num>
  <w:num w:numId="75" w16cid:durableId="949818216">
    <w:abstractNumId w:val="14"/>
    <w:lvlOverride w:ilvl="0">
      <w:lvl w:ilvl="0">
        <w:numFmt w:val="lowerRoman"/>
        <w:lvlText w:val="(%1)"/>
        <w:lvlJc w:val="left"/>
        <w:pPr>
          <w:tabs>
            <w:tab w:val="num" w:pos="1944"/>
          </w:tabs>
          <w:ind w:left="1944" w:hanging="504"/>
        </w:pPr>
        <w:rPr>
          <w:rFonts w:ascii="Arial" w:hAnsi="Arial" w:cs="Arial"/>
          <w:snapToGrid/>
          <w:sz w:val="22"/>
          <w:szCs w:val="22"/>
        </w:rPr>
      </w:lvl>
    </w:lvlOverride>
  </w:num>
  <w:num w:numId="76" w16cid:durableId="486434240">
    <w:abstractNumId w:val="50"/>
  </w:num>
  <w:num w:numId="77" w16cid:durableId="1270357515">
    <w:abstractNumId w:val="45"/>
  </w:num>
  <w:num w:numId="78" w16cid:durableId="1021248325">
    <w:abstractNumId w:val="37"/>
  </w:num>
  <w:num w:numId="79" w16cid:durableId="483199155">
    <w:abstractNumId w:val="66"/>
  </w:num>
  <w:num w:numId="80" w16cid:durableId="2029481034">
    <w:abstractNumId w:val="29"/>
  </w:num>
  <w:num w:numId="81" w16cid:durableId="801382191">
    <w:abstractNumId w:val="4"/>
  </w:num>
  <w:num w:numId="82" w16cid:durableId="7104231">
    <w:abstractNumId w:val="21"/>
  </w:num>
  <w:num w:numId="83" w16cid:durableId="81994807">
    <w:abstractNumId w:val="67"/>
  </w:num>
  <w:num w:numId="84" w16cid:durableId="344291030">
    <w:abstractNumId w:val="52"/>
  </w:num>
  <w:num w:numId="85" w16cid:durableId="1249581568">
    <w:abstractNumId w:val="54"/>
  </w:num>
  <w:num w:numId="86" w16cid:durableId="639773060">
    <w:abstractNumId w:val="36"/>
  </w:num>
  <w:num w:numId="87" w16cid:durableId="2129231786">
    <w:abstractNumId w:val="36"/>
    <w:lvlOverride w:ilvl="0">
      <w:lvl w:ilvl="0">
        <w:numFmt w:val="lowerRoman"/>
        <w:lvlText w:val="(%1)"/>
        <w:lvlJc w:val="left"/>
        <w:pPr>
          <w:tabs>
            <w:tab w:val="num" w:pos="2160"/>
          </w:tabs>
          <w:ind w:left="2160" w:hanging="504"/>
        </w:pPr>
        <w:rPr>
          <w:rFonts w:ascii="Arial" w:hAnsi="Arial" w:cs="Arial"/>
          <w:snapToGrid/>
          <w:sz w:val="22"/>
          <w:szCs w:val="22"/>
        </w:rPr>
      </w:lvl>
    </w:lvlOverride>
  </w:num>
  <w:num w:numId="88" w16cid:durableId="1191912190">
    <w:abstractNumId w:val="65"/>
  </w:num>
  <w:num w:numId="89" w16cid:durableId="882983076">
    <w:abstractNumId w:val="70"/>
  </w:num>
  <w:num w:numId="90" w16cid:durableId="558174383">
    <w:abstractNumId w:val="16"/>
  </w:num>
  <w:num w:numId="91" w16cid:durableId="1289773886">
    <w:abstractNumId w:val="69"/>
  </w:num>
  <w:num w:numId="92" w16cid:durableId="210461541">
    <w:abstractNumId w:val="1"/>
  </w:num>
  <w:num w:numId="93" w16cid:durableId="1893498787">
    <w:abstractNumId w:val="55"/>
  </w:num>
  <w:num w:numId="94" w16cid:durableId="1894194841">
    <w:abstractNumId w:val="22"/>
  </w:num>
  <w:num w:numId="95" w16cid:durableId="2101757227">
    <w:abstractNumId w:val="61"/>
  </w:num>
  <w:num w:numId="96" w16cid:durableId="1165167213">
    <w:abstractNumId w:val="40"/>
  </w:num>
  <w:num w:numId="97" w16cid:durableId="471139965">
    <w:abstractNumId w:val="42"/>
  </w:num>
  <w:num w:numId="98" w16cid:durableId="668795104">
    <w:abstractNumId w:val="19"/>
  </w:num>
  <w:num w:numId="99" w16cid:durableId="831071485">
    <w:abstractNumId w:val="28"/>
  </w:num>
  <w:num w:numId="100" w16cid:durableId="977950601">
    <w:abstractNumId w:val="73"/>
  </w:num>
  <w:num w:numId="101" w16cid:durableId="1585063817">
    <w:abstractNumId w:val="74"/>
  </w:num>
  <w:num w:numId="102" w16cid:durableId="1987591540">
    <w:abstractNumId w:val="9"/>
  </w:num>
  <w:num w:numId="103" w16cid:durableId="965622462">
    <w:abstractNumId w:val="75"/>
  </w:num>
  <w:num w:numId="104" w16cid:durableId="2075858094">
    <w:abstractNumId w:val="71"/>
  </w:num>
  <w:num w:numId="105" w16cid:durableId="89008732">
    <w:abstractNumId w:val="7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trackRevisions/>
  <w:documentProtection w:edit="comments" w:enforcement="1" w:cryptProviderType="rsaAES" w:cryptAlgorithmClass="hash" w:cryptAlgorithmType="typeAny" w:cryptAlgorithmSid="14" w:cryptSpinCount="100000" w:hash="ogpz/GZTo7mFcZmwd2Ho6HtWV4vyFMqEraEpZgHqA6aLjkBxjy6yeylXIY0V/qkhOfj5LQZ/gZ0W5OnswTPumg==" w:salt="/mLuVWg3R/k94waQJC4dxQ=="/>
  <w:defaultTabStop w:val="720"/>
  <w:drawingGridHorizontalSpacing w:val="120"/>
  <w:drawingGridVerticalSpacing w:val="120"/>
  <w:displayHorizontalDrawingGridEvery w:val="0"/>
  <w:displayVerticalDrawingGridEvery w:val="3"/>
  <w:doNotUseMarginsForDrawingGridOrigin/>
  <w:characterSpacingControl w:val="doNotCompress"/>
  <w:savePreviewPicture/>
  <w:doNotValidateAgainstSchema/>
  <w:doNotDemarcateInvalidXml/>
  <w:hdrShapeDefaults>
    <o:shapedefaults v:ext="edit" spidmax="2068"/>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6D"/>
    <w:rsid w:val="00001A99"/>
    <w:rsid w:val="0000322A"/>
    <w:rsid w:val="00004FB1"/>
    <w:rsid w:val="00005D9D"/>
    <w:rsid w:val="00006F53"/>
    <w:rsid w:val="000076FE"/>
    <w:rsid w:val="0001031A"/>
    <w:rsid w:val="00010E91"/>
    <w:rsid w:val="00011565"/>
    <w:rsid w:val="0001219D"/>
    <w:rsid w:val="000158FA"/>
    <w:rsid w:val="00016E0E"/>
    <w:rsid w:val="00020457"/>
    <w:rsid w:val="00020863"/>
    <w:rsid w:val="00021201"/>
    <w:rsid w:val="000231F9"/>
    <w:rsid w:val="000253E6"/>
    <w:rsid w:val="00025717"/>
    <w:rsid w:val="0002576A"/>
    <w:rsid w:val="00027267"/>
    <w:rsid w:val="00030D18"/>
    <w:rsid w:val="0003375B"/>
    <w:rsid w:val="000349FD"/>
    <w:rsid w:val="000405B0"/>
    <w:rsid w:val="0004366B"/>
    <w:rsid w:val="00044FE8"/>
    <w:rsid w:val="000474AE"/>
    <w:rsid w:val="00047978"/>
    <w:rsid w:val="00050AC3"/>
    <w:rsid w:val="00051176"/>
    <w:rsid w:val="00051D2C"/>
    <w:rsid w:val="00053907"/>
    <w:rsid w:val="000601B3"/>
    <w:rsid w:val="00060EFD"/>
    <w:rsid w:val="00062CD8"/>
    <w:rsid w:val="00062E63"/>
    <w:rsid w:val="0006461B"/>
    <w:rsid w:val="00067BDC"/>
    <w:rsid w:val="00067D0F"/>
    <w:rsid w:val="0007447E"/>
    <w:rsid w:val="00075C84"/>
    <w:rsid w:val="000778B6"/>
    <w:rsid w:val="00080209"/>
    <w:rsid w:val="00080552"/>
    <w:rsid w:val="00080847"/>
    <w:rsid w:val="00081424"/>
    <w:rsid w:val="00082536"/>
    <w:rsid w:val="000838D7"/>
    <w:rsid w:val="000853C4"/>
    <w:rsid w:val="0008667D"/>
    <w:rsid w:val="00087395"/>
    <w:rsid w:val="000918D1"/>
    <w:rsid w:val="0009291B"/>
    <w:rsid w:val="0009539C"/>
    <w:rsid w:val="000A22CD"/>
    <w:rsid w:val="000A40A9"/>
    <w:rsid w:val="000A4632"/>
    <w:rsid w:val="000A5CE8"/>
    <w:rsid w:val="000A63F1"/>
    <w:rsid w:val="000A6612"/>
    <w:rsid w:val="000B17E5"/>
    <w:rsid w:val="000B1F1B"/>
    <w:rsid w:val="000B2A90"/>
    <w:rsid w:val="000B33C3"/>
    <w:rsid w:val="000B5F5C"/>
    <w:rsid w:val="000B6674"/>
    <w:rsid w:val="000B68C9"/>
    <w:rsid w:val="000C04A8"/>
    <w:rsid w:val="000C18FD"/>
    <w:rsid w:val="000C21C4"/>
    <w:rsid w:val="000C7D7B"/>
    <w:rsid w:val="000D51B6"/>
    <w:rsid w:val="000D5EAD"/>
    <w:rsid w:val="000D6DCE"/>
    <w:rsid w:val="000D741D"/>
    <w:rsid w:val="000D78DF"/>
    <w:rsid w:val="000E15DB"/>
    <w:rsid w:val="000E2EC2"/>
    <w:rsid w:val="000E3F84"/>
    <w:rsid w:val="000E4AFB"/>
    <w:rsid w:val="000F2C3C"/>
    <w:rsid w:val="000F462E"/>
    <w:rsid w:val="000F608D"/>
    <w:rsid w:val="000F6925"/>
    <w:rsid w:val="0010168B"/>
    <w:rsid w:val="001047FD"/>
    <w:rsid w:val="00104A54"/>
    <w:rsid w:val="00104C40"/>
    <w:rsid w:val="0010619C"/>
    <w:rsid w:val="00106BA4"/>
    <w:rsid w:val="001108F3"/>
    <w:rsid w:val="00110C06"/>
    <w:rsid w:val="00114A76"/>
    <w:rsid w:val="00114D5B"/>
    <w:rsid w:val="00114EC6"/>
    <w:rsid w:val="0012002B"/>
    <w:rsid w:val="00120034"/>
    <w:rsid w:val="00120585"/>
    <w:rsid w:val="0012378B"/>
    <w:rsid w:val="00127B7D"/>
    <w:rsid w:val="001306D7"/>
    <w:rsid w:val="00131BCB"/>
    <w:rsid w:val="00132053"/>
    <w:rsid w:val="00133F6D"/>
    <w:rsid w:val="001341B3"/>
    <w:rsid w:val="00135964"/>
    <w:rsid w:val="0013643D"/>
    <w:rsid w:val="001379E4"/>
    <w:rsid w:val="0014099D"/>
    <w:rsid w:val="001412C3"/>
    <w:rsid w:val="001470FC"/>
    <w:rsid w:val="00151995"/>
    <w:rsid w:val="00152700"/>
    <w:rsid w:val="00153918"/>
    <w:rsid w:val="00153DF7"/>
    <w:rsid w:val="00154712"/>
    <w:rsid w:val="00154A2F"/>
    <w:rsid w:val="0015627B"/>
    <w:rsid w:val="00157776"/>
    <w:rsid w:val="00160B14"/>
    <w:rsid w:val="001645D3"/>
    <w:rsid w:val="001646C9"/>
    <w:rsid w:val="00167161"/>
    <w:rsid w:val="001676FF"/>
    <w:rsid w:val="001705ED"/>
    <w:rsid w:val="00172329"/>
    <w:rsid w:val="00173456"/>
    <w:rsid w:val="001767BE"/>
    <w:rsid w:val="001769E4"/>
    <w:rsid w:val="0018005C"/>
    <w:rsid w:val="0018101B"/>
    <w:rsid w:val="001837C1"/>
    <w:rsid w:val="00184667"/>
    <w:rsid w:val="00185291"/>
    <w:rsid w:val="001867A0"/>
    <w:rsid w:val="00191A38"/>
    <w:rsid w:val="00192219"/>
    <w:rsid w:val="00193550"/>
    <w:rsid w:val="001945F9"/>
    <w:rsid w:val="001A124B"/>
    <w:rsid w:val="001A3FBC"/>
    <w:rsid w:val="001A4ACF"/>
    <w:rsid w:val="001A4B14"/>
    <w:rsid w:val="001A680B"/>
    <w:rsid w:val="001B25DE"/>
    <w:rsid w:val="001B319E"/>
    <w:rsid w:val="001B3717"/>
    <w:rsid w:val="001C08FE"/>
    <w:rsid w:val="001C0FED"/>
    <w:rsid w:val="001C1CDC"/>
    <w:rsid w:val="001C72B2"/>
    <w:rsid w:val="001C7E59"/>
    <w:rsid w:val="001D4BD5"/>
    <w:rsid w:val="001D55CC"/>
    <w:rsid w:val="001D562C"/>
    <w:rsid w:val="001D6C07"/>
    <w:rsid w:val="001E0A0B"/>
    <w:rsid w:val="001E0AE7"/>
    <w:rsid w:val="001E1072"/>
    <w:rsid w:val="001E3C25"/>
    <w:rsid w:val="001E4220"/>
    <w:rsid w:val="001E472C"/>
    <w:rsid w:val="001E5934"/>
    <w:rsid w:val="001E77C5"/>
    <w:rsid w:val="001F0989"/>
    <w:rsid w:val="001F0C8D"/>
    <w:rsid w:val="001F16D5"/>
    <w:rsid w:val="001F22A7"/>
    <w:rsid w:val="001F5723"/>
    <w:rsid w:val="001F627F"/>
    <w:rsid w:val="001F65B9"/>
    <w:rsid w:val="001F6D8D"/>
    <w:rsid w:val="0020056E"/>
    <w:rsid w:val="002005BC"/>
    <w:rsid w:val="00200E81"/>
    <w:rsid w:val="002038C4"/>
    <w:rsid w:val="0020526B"/>
    <w:rsid w:val="0020545B"/>
    <w:rsid w:val="002058D3"/>
    <w:rsid w:val="0020644E"/>
    <w:rsid w:val="0021378E"/>
    <w:rsid w:val="00213E20"/>
    <w:rsid w:val="002234C6"/>
    <w:rsid w:val="00224D42"/>
    <w:rsid w:val="00227075"/>
    <w:rsid w:val="00227570"/>
    <w:rsid w:val="00230280"/>
    <w:rsid w:val="00231298"/>
    <w:rsid w:val="0023166C"/>
    <w:rsid w:val="00231F04"/>
    <w:rsid w:val="00232B2A"/>
    <w:rsid w:val="002338E1"/>
    <w:rsid w:val="002345F7"/>
    <w:rsid w:val="00235C75"/>
    <w:rsid w:val="00235D0B"/>
    <w:rsid w:val="002373A1"/>
    <w:rsid w:val="00237E62"/>
    <w:rsid w:val="00237F6F"/>
    <w:rsid w:val="00240E27"/>
    <w:rsid w:val="00241AC8"/>
    <w:rsid w:val="00242EF3"/>
    <w:rsid w:val="00242F14"/>
    <w:rsid w:val="002468AC"/>
    <w:rsid w:val="00246E92"/>
    <w:rsid w:val="00250616"/>
    <w:rsid w:val="00250FDF"/>
    <w:rsid w:val="002543B4"/>
    <w:rsid w:val="002549D6"/>
    <w:rsid w:val="00255E9A"/>
    <w:rsid w:val="00256EBD"/>
    <w:rsid w:val="002579CA"/>
    <w:rsid w:val="00260FEB"/>
    <w:rsid w:val="00261A91"/>
    <w:rsid w:val="00264779"/>
    <w:rsid w:val="00264935"/>
    <w:rsid w:val="0026610D"/>
    <w:rsid w:val="002663B2"/>
    <w:rsid w:val="00266D27"/>
    <w:rsid w:val="00267A46"/>
    <w:rsid w:val="00267F70"/>
    <w:rsid w:val="002705E5"/>
    <w:rsid w:val="0027358C"/>
    <w:rsid w:val="00273D5D"/>
    <w:rsid w:val="00273F6E"/>
    <w:rsid w:val="00275D48"/>
    <w:rsid w:val="00277326"/>
    <w:rsid w:val="0027740B"/>
    <w:rsid w:val="002775B1"/>
    <w:rsid w:val="00280EBA"/>
    <w:rsid w:val="00281C18"/>
    <w:rsid w:val="002845A8"/>
    <w:rsid w:val="00284AD5"/>
    <w:rsid w:val="00284D17"/>
    <w:rsid w:val="002879FA"/>
    <w:rsid w:val="00290FDF"/>
    <w:rsid w:val="0029118F"/>
    <w:rsid w:val="002912BD"/>
    <w:rsid w:val="00292819"/>
    <w:rsid w:val="00293F73"/>
    <w:rsid w:val="002A201B"/>
    <w:rsid w:val="002A2C02"/>
    <w:rsid w:val="002A3E60"/>
    <w:rsid w:val="002A6C12"/>
    <w:rsid w:val="002B039E"/>
    <w:rsid w:val="002B6C45"/>
    <w:rsid w:val="002C0162"/>
    <w:rsid w:val="002C2FBD"/>
    <w:rsid w:val="002C36D2"/>
    <w:rsid w:val="002C663E"/>
    <w:rsid w:val="002C7813"/>
    <w:rsid w:val="002C79AD"/>
    <w:rsid w:val="002D04C8"/>
    <w:rsid w:val="002D0E9C"/>
    <w:rsid w:val="002D1B9D"/>
    <w:rsid w:val="002D46B2"/>
    <w:rsid w:val="002D648B"/>
    <w:rsid w:val="002D67D4"/>
    <w:rsid w:val="002D6FD8"/>
    <w:rsid w:val="002D7A68"/>
    <w:rsid w:val="002E2241"/>
    <w:rsid w:val="002E6243"/>
    <w:rsid w:val="002F0C12"/>
    <w:rsid w:val="002F17FE"/>
    <w:rsid w:val="002F2061"/>
    <w:rsid w:val="002F24A7"/>
    <w:rsid w:val="002F284A"/>
    <w:rsid w:val="002F320B"/>
    <w:rsid w:val="002F421D"/>
    <w:rsid w:val="00300431"/>
    <w:rsid w:val="00301BF8"/>
    <w:rsid w:val="00304AF1"/>
    <w:rsid w:val="00305CAE"/>
    <w:rsid w:val="00307621"/>
    <w:rsid w:val="00310F1F"/>
    <w:rsid w:val="00314205"/>
    <w:rsid w:val="00316AA6"/>
    <w:rsid w:val="003170ED"/>
    <w:rsid w:val="003210EC"/>
    <w:rsid w:val="00321D67"/>
    <w:rsid w:val="00322FB4"/>
    <w:rsid w:val="00323325"/>
    <w:rsid w:val="00323B2D"/>
    <w:rsid w:val="003240AC"/>
    <w:rsid w:val="00324180"/>
    <w:rsid w:val="00327C8F"/>
    <w:rsid w:val="00330088"/>
    <w:rsid w:val="00330C93"/>
    <w:rsid w:val="00332DBF"/>
    <w:rsid w:val="0033391B"/>
    <w:rsid w:val="00334AB9"/>
    <w:rsid w:val="00334AE2"/>
    <w:rsid w:val="00335D73"/>
    <w:rsid w:val="00335DDC"/>
    <w:rsid w:val="00336BA6"/>
    <w:rsid w:val="00344A6C"/>
    <w:rsid w:val="00346B27"/>
    <w:rsid w:val="00347E26"/>
    <w:rsid w:val="0035043C"/>
    <w:rsid w:val="003515CE"/>
    <w:rsid w:val="003515DE"/>
    <w:rsid w:val="00352643"/>
    <w:rsid w:val="00353751"/>
    <w:rsid w:val="003544E3"/>
    <w:rsid w:val="00354595"/>
    <w:rsid w:val="003611E5"/>
    <w:rsid w:val="003627AA"/>
    <w:rsid w:val="00362AAE"/>
    <w:rsid w:val="003655A8"/>
    <w:rsid w:val="003663BE"/>
    <w:rsid w:val="003671F4"/>
    <w:rsid w:val="0037062A"/>
    <w:rsid w:val="003718D0"/>
    <w:rsid w:val="0037318C"/>
    <w:rsid w:val="00373B89"/>
    <w:rsid w:val="0037502B"/>
    <w:rsid w:val="00380791"/>
    <w:rsid w:val="00381008"/>
    <w:rsid w:val="00384883"/>
    <w:rsid w:val="00384A3C"/>
    <w:rsid w:val="0038741B"/>
    <w:rsid w:val="003875E1"/>
    <w:rsid w:val="00387790"/>
    <w:rsid w:val="003941DA"/>
    <w:rsid w:val="00394647"/>
    <w:rsid w:val="003A2392"/>
    <w:rsid w:val="003A3273"/>
    <w:rsid w:val="003A5DC0"/>
    <w:rsid w:val="003A66F0"/>
    <w:rsid w:val="003A7743"/>
    <w:rsid w:val="003B037B"/>
    <w:rsid w:val="003B0A15"/>
    <w:rsid w:val="003B1005"/>
    <w:rsid w:val="003B2475"/>
    <w:rsid w:val="003B5EDC"/>
    <w:rsid w:val="003B6311"/>
    <w:rsid w:val="003B757F"/>
    <w:rsid w:val="003C1190"/>
    <w:rsid w:val="003C64FE"/>
    <w:rsid w:val="003C783D"/>
    <w:rsid w:val="003D243E"/>
    <w:rsid w:val="003D2D70"/>
    <w:rsid w:val="003D4864"/>
    <w:rsid w:val="003D75DB"/>
    <w:rsid w:val="003D7A99"/>
    <w:rsid w:val="003E1599"/>
    <w:rsid w:val="003E3370"/>
    <w:rsid w:val="003E6335"/>
    <w:rsid w:val="003E787E"/>
    <w:rsid w:val="003F0FB7"/>
    <w:rsid w:val="003F33A2"/>
    <w:rsid w:val="003F4A29"/>
    <w:rsid w:val="003F5314"/>
    <w:rsid w:val="00403504"/>
    <w:rsid w:val="0040402B"/>
    <w:rsid w:val="00404790"/>
    <w:rsid w:val="004106CA"/>
    <w:rsid w:val="004131A1"/>
    <w:rsid w:val="0041420F"/>
    <w:rsid w:val="00415261"/>
    <w:rsid w:val="00415594"/>
    <w:rsid w:val="00415BB4"/>
    <w:rsid w:val="00416956"/>
    <w:rsid w:val="00416A54"/>
    <w:rsid w:val="004179E6"/>
    <w:rsid w:val="00417A60"/>
    <w:rsid w:val="00420268"/>
    <w:rsid w:val="00422144"/>
    <w:rsid w:val="0042280A"/>
    <w:rsid w:val="004228A1"/>
    <w:rsid w:val="004235B4"/>
    <w:rsid w:val="00424E64"/>
    <w:rsid w:val="00426AD7"/>
    <w:rsid w:val="0043329F"/>
    <w:rsid w:val="004342B4"/>
    <w:rsid w:val="00434787"/>
    <w:rsid w:val="00435E6E"/>
    <w:rsid w:val="00437E24"/>
    <w:rsid w:val="00440678"/>
    <w:rsid w:val="00441DE9"/>
    <w:rsid w:val="004425A9"/>
    <w:rsid w:val="00442FD6"/>
    <w:rsid w:val="0044516D"/>
    <w:rsid w:val="004462EC"/>
    <w:rsid w:val="00446D72"/>
    <w:rsid w:val="00447EFB"/>
    <w:rsid w:val="004516A3"/>
    <w:rsid w:val="004532E2"/>
    <w:rsid w:val="00453867"/>
    <w:rsid w:val="004626A3"/>
    <w:rsid w:val="004628B1"/>
    <w:rsid w:val="004629CA"/>
    <w:rsid w:val="00463659"/>
    <w:rsid w:val="0046730A"/>
    <w:rsid w:val="004715BA"/>
    <w:rsid w:val="0047308A"/>
    <w:rsid w:val="00475186"/>
    <w:rsid w:val="004802EE"/>
    <w:rsid w:val="004823DB"/>
    <w:rsid w:val="00482AAA"/>
    <w:rsid w:val="00482E4F"/>
    <w:rsid w:val="004846E8"/>
    <w:rsid w:val="004856A9"/>
    <w:rsid w:val="00487612"/>
    <w:rsid w:val="00492205"/>
    <w:rsid w:val="00492C0C"/>
    <w:rsid w:val="004932A6"/>
    <w:rsid w:val="00495D45"/>
    <w:rsid w:val="00496EA3"/>
    <w:rsid w:val="00497690"/>
    <w:rsid w:val="004A01EE"/>
    <w:rsid w:val="004A256C"/>
    <w:rsid w:val="004A26E8"/>
    <w:rsid w:val="004A3F73"/>
    <w:rsid w:val="004A432A"/>
    <w:rsid w:val="004A43F8"/>
    <w:rsid w:val="004A56D2"/>
    <w:rsid w:val="004A5B8D"/>
    <w:rsid w:val="004A678C"/>
    <w:rsid w:val="004A67FC"/>
    <w:rsid w:val="004B0A30"/>
    <w:rsid w:val="004B2EC2"/>
    <w:rsid w:val="004B334C"/>
    <w:rsid w:val="004B346F"/>
    <w:rsid w:val="004B58B4"/>
    <w:rsid w:val="004C703F"/>
    <w:rsid w:val="004C7CEF"/>
    <w:rsid w:val="004E07C6"/>
    <w:rsid w:val="004E1B9B"/>
    <w:rsid w:val="004E2083"/>
    <w:rsid w:val="004E21D3"/>
    <w:rsid w:val="004E4730"/>
    <w:rsid w:val="004E56FB"/>
    <w:rsid w:val="004E63BD"/>
    <w:rsid w:val="004F08D0"/>
    <w:rsid w:val="004F0DB9"/>
    <w:rsid w:val="004F2215"/>
    <w:rsid w:val="004F4902"/>
    <w:rsid w:val="004F56DB"/>
    <w:rsid w:val="00501B7C"/>
    <w:rsid w:val="005036B9"/>
    <w:rsid w:val="00503CE5"/>
    <w:rsid w:val="005042F7"/>
    <w:rsid w:val="005057FB"/>
    <w:rsid w:val="00506C63"/>
    <w:rsid w:val="005073A7"/>
    <w:rsid w:val="00507B3A"/>
    <w:rsid w:val="00510431"/>
    <w:rsid w:val="0051142B"/>
    <w:rsid w:val="00512AFD"/>
    <w:rsid w:val="00513229"/>
    <w:rsid w:val="00513332"/>
    <w:rsid w:val="00513776"/>
    <w:rsid w:val="005161F8"/>
    <w:rsid w:val="005167BD"/>
    <w:rsid w:val="00521CCD"/>
    <w:rsid w:val="00523B4A"/>
    <w:rsid w:val="005261BE"/>
    <w:rsid w:val="005264CD"/>
    <w:rsid w:val="005265BD"/>
    <w:rsid w:val="00526D6F"/>
    <w:rsid w:val="00530002"/>
    <w:rsid w:val="00531343"/>
    <w:rsid w:val="00531911"/>
    <w:rsid w:val="00531EB0"/>
    <w:rsid w:val="00532DEA"/>
    <w:rsid w:val="00536B1D"/>
    <w:rsid w:val="005414D8"/>
    <w:rsid w:val="0054329A"/>
    <w:rsid w:val="00543AC0"/>
    <w:rsid w:val="00543BE1"/>
    <w:rsid w:val="005512D5"/>
    <w:rsid w:val="00551E83"/>
    <w:rsid w:val="00552DE9"/>
    <w:rsid w:val="00555161"/>
    <w:rsid w:val="00556119"/>
    <w:rsid w:val="0055678A"/>
    <w:rsid w:val="00556EFC"/>
    <w:rsid w:val="00557669"/>
    <w:rsid w:val="005576EA"/>
    <w:rsid w:val="00565615"/>
    <w:rsid w:val="00567D05"/>
    <w:rsid w:val="0057127E"/>
    <w:rsid w:val="00572665"/>
    <w:rsid w:val="005741D7"/>
    <w:rsid w:val="00574B46"/>
    <w:rsid w:val="00575473"/>
    <w:rsid w:val="00575C3C"/>
    <w:rsid w:val="00582C88"/>
    <w:rsid w:val="00583A1D"/>
    <w:rsid w:val="00584393"/>
    <w:rsid w:val="00584BC6"/>
    <w:rsid w:val="00584C71"/>
    <w:rsid w:val="00587341"/>
    <w:rsid w:val="005932C2"/>
    <w:rsid w:val="00593F01"/>
    <w:rsid w:val="00594973"/>
    <w:rsid w:val="00595F77"/>
    <w:rsid w:val="00596C0C"/>
    <w:rsid w:val="00596EEE"/>
    <w:rsid w:val="0059787B"/>
    <w:rsid w:val="00597AB5"/>
    <w:rsid w:val="005A2124"/>
    <w:rsid w:val="005A2377"/>
    <w:rsid w:val="005A2635"/>
    <w:rsid w:val="005A2971"/>
    <w:rsid w:val="005A4707"/>
    <w:rsid w:val="005B0811"/>
    <w:rsid w:val="005B1EA0"/>
    <w:rsid w:val="005B216F"/>
    <w:rsid w:val="005B274F"/>
    <w:rsid w:val="005B2E81"/>
    <w:rsid w:val="005B3A23"/>
    <w:rsid w:val="005B7AD1"/>
    <w:rsid w:val="005C0C2B"/>
    <w:rsid w:val="005C1E23"/>
    <w:rsid w:val="005C26A3"/>
    <w:rsid w:val="005C47CC"/>
    <w:rsid w:val="005C4E25"/>
    <w:rsid w:val="005C584E"/>
    <w:rsid w:val="005C609C"/>
    <w:rsid w:val="005C6579"/>
    <w:rsid w:val="005D0726"/>
    <w:rsid w:val="005D08F0"/>
    <w:rsid w:val="005D209C"/>
    <w:rsid w:val="005D482C"/>
    <w:rsid w:val="005D4836"/>
    <w:rsid w:val="005D59B9"/>
    <w:rsid w:val="005D6566"/>
    <w:rsid w:val="005D67F7"/>
    <w:rsid w:val="005D713A"/>
    <w:rsid w:val="005E3AD8"/>
    <w:rsid w:val="005E475D"/>
    <w:rsid w:val="005E4FBD"/>
    <w:rsid w:val="005E51BA"/>
    <w:rsid w:val="005E6670"/>
    <w:rsid w:val="005F0EA1"/>
    <w:rsid w:val="005F1A71"/>
    <w:rsid w:val="005F26FF"/>
    <w:rsid w:val="005F4A6B"/>
    <w:rsid w:val="005F4CEE"/>
    <w:rsid w:val="006000B5"/>
    <w:rsid w:val="00601460"/>
    <w:rsid w:val="00601F13"/>
    <w:rsid w:val="0060474E"/>
    <w:rsid w:val="00604953"/>
    <w:rsid w:val="00606167"/>
    <w:rsid w:val="00606471"/>
    <w:rsid w:val="00606D38"/>
    <w:rsid w:val="00607A1D"/>
    <w:rsid w:val="00613CE6"/>
    <w:rsid w:val="00614E6F"/>
    <w:rsid w:val="0061694C"/>
    <w:rsid w:val="006171BD"/>
    <w:rsid w:val="00622211"/>
    <w:rsid w:val="00622C40"/>
    <w:rsid w:val="00627AAC"/>
    <w:rsid w:val="0063020F"/>
    <w:rsid w:val="00630E60"/>
    <w:rsid w:val="00631F93"/>
    <w:rsid w:val="00633825"/>
    <w:rsid w:val="00635199"/>
    <w:rsid w:val="00635207"/>
    <w:rsid w:val="0063572D"/>
    <w:rsid w:val="00637A48"/>
    <w:rsid w:val="00640E6F"/>
    <w:rsid w:val="00643384"/>
    <w:rsid w:val="00643AB1"/>
    <w:rsid w:val="00647656"/>
    <w:rsid w:val="00647847"/>
    <w:rsid w:val="00647AA3"/>
    <w:rsid w:val="00650DDD"/>
    <w:rsid w:val="0065311B"/>
    <w:rsid w:val="006538D7"/>
    <w:rsid w:val="00657044"/>
    <w:rsid w:val="00657C2B"/>
    <w:rsid w:val="00661279"/>
    <w:rsid w:val="00661A21"/>
    <w:rsid w:val="00662BDA"/>
    <w:rsid w:val="00664699"/>
    <w:rsid w:val="0066487D"/>
    <w:rsid w:val="00665942"/>
    <w:rsid w:val="00665C72"/>
    <w:rsid w:val="006665D5"/>
    <w:rsid w:val="00666ADE"/>
    <w:rsid w:val="00670A43"/>
    <w:rsid w:val="00670B14"/>
    <w:rsid w:val="00670CDD"/>
    <w:rsid w:val="0067456B"/>
    <w:rsid w:val="00675A12"/>
    <w:rsid w:val="006767C7"/>
    <w:rsid w:val="00680DAE"/>
    <w:rsid w:val="00680DF9"/>
    <w:rsid w:val="006823FD"/>
    <w:rsid w:val="00683F7A"/>
    <w:rsid w:val="006856FD"/>
    <w:rsid w:val="00685DCC"/>
    <w:rsid w:val="00691549"/>
    <w:rsid w:val="00692B01"/>
    <w:rsid w:val="006950AA"/>
    <w:rsid w:val="006967AE"/>
    <w:rsid w:val="0069708D"/>
    <w:rsid w:val="006A05DF"/>
    <w:rsid w:val="006A11F5"/>
    <w:rsid w:val="006A3E10"/>
    <w:rsid w:val="006A48FB"/>
    <w:rsid w:val="006A57EF"/>
    <w:rsid w:val="006A6867"/>
    <w:rsid w:val="006B0EA2"/>
    <w:rsid w:val="006B25B7"/>
    <w:rsid w:val="006B2DC8"/>
    <w:rsid w:val="006B36A7"/>
    <w:rsid w:val="006B37F8"/>
    <w:rsid w:val="006B3F78"/>
    <w:rsid w:val="006B4B3A"/>
    <w:rsid w:val="006B50CB"/>
    <w:rsid w:val="006B7BA7"/>
    <w:rsid w:val="006B7D94"/>
    <w:rsid w:val="006C474F"/>
    <w:rsid w:val="006C6F2D"/>
    <w:rsid w:val="006D2331"/>
    <w:rsid w:val="006D2A03"/>
    <w:rsid w:val="006D4C63"/>
    <w:rsid w:val="006D7E22"/>
    <w:rsid w:val="006E08EB"/>
    <w:rsid w:val="006E20C4"/>
    <w:rsid w:val="006E374C"/>
    <w:rsid w:val="006E416A"/>
    <w:rsid w:val="006E65B6"/>
    <w:rsid w:val="006F294E"/>
    <w:rsid w:val="006F2F65"/>
    <w:rsid w:val="006F64E6"/>
    <w:rsid w:val="006F772F"/>
    <w:rsid w:val="00703132"/>
    <w:rsid w:val="00710782"/>
    <w:rsid w:val="00710D3E"/>
    <w:rsid w:val="00711B24"/>
    <w:rsid w:val="00714AD7"/>
    <w:rsid w:val="0071684C"/>
    <w:rsid w:val="00717156"/>
    <w:rsid w:val="00717B4C"/>
    <w:rsid w:val="007213F1"/>
    <w:rsid w:val="00721A34"/>
    <w:rsid w:val="00722DD3"/>
    <w:rsid w:val="007267E9"/>
    <w:rsid w:val="00733016"/>
    <w:rsid w:val="0073476C"/>
    <w:rsid w:val="007352F2"/>
    <w:rsid w:val="00741687"/>
    <w:rsid w:val="0074305D"/>
    <w:rsid w:val="007442B9"/>
    <w:rsid w:val="00744F27"/>
    <w:rsid w:val="0075324A"/>
    <w:rsid w:val="0075347A"/>
    <w:rsid w:val="00755AC8"/>
    <w:rsid w:val="00755BF9"/>
    <w:rsid w:val="00757479"/>
    <w:rsid w:val="00757CC4"/>
    <w:rsid w:val="007622B6"/>
    <w:rsid w:val="0076242F"/>
    <w:rsid w:val="007662EC"/>
    <w:rsid w:val="007663B5"/>
    <w:rsid w:val="007707E8"/>
    <w:rsid w:val="00773A18"/>
    <w:rsid w:val="007742FD"/>
    <w:rsid w:val="0077462C"/>
    <w:rsid w:val="00775373"/>
    <w:rsid w:val="0077648D"/>
    <w:rsid w:val="00776BC1"/>
    <w:rsid w:val="00776DF6"/>
    <w:rsid w:val="00781215"/>
    <w:rsid w:val="0078232E"/>
    <w:rsid w:val="007860F0"/>
    <w:rsid w:val="00787327"/>
    <w:rsid w:val="007916AE"/>
    <w:rsid w:val="00791FB4"/>
    <w:rsid w:val="00792D75"/>
    <w:rsid w:val="00793489"/>
    <w:rsid w:val="007936A3"/>
    <w:rsid w:val="007950BE"/>
    <w:rsid w:val="007958FA"/>
    <w:rsid w:val="007A1511"/>
    <w:rsid w:val="007A294D"/>
    <w:rsid w:val="007A309A"/>
    <w:rsid w:val="007A4E16"/>
    <w:rsid w:val="007A4FF3"/>
    <w:rsid w:val="007A6A0D"/>
    <w:rsid w:val="007B166B"/>
    <w:rsid w:val="007B1DF9"/>
    <w:rsid w:val="007B208A"/>
    <w:rsid w:val="007B293E"/>
    <w:rsid w:val="007B5D91"/>
    <w:rsid w:val="007C070A"/>
    <w:rsid w:val="007C0D02"/>
    <w:rsid w:val="007C1504"/>
    <w:rsid w:val="007C1EBA"/>
    <w:rsid w:val="007C5B65"/>
    <w:rsid w:val="007D1DA3"/>
    <w:rsid w:val="007D2CBA"/>
    <w:rsid w:val="007D3D69"/>
    <w:rsid w:val="007D48A0"/>
    <w:rsid w:val="007D4E7C"/>
    <w:rsid w:val="007D55E6"/>
    <w:rsid w:val="007D7B25"/>
    <w:rsid w:val="007E064A"/>
    <w:rsid w:val="007E1944"/>
    <w:rsid w:val="007E2023"/>
    <w:rsid w:val="007E53B3"/>
    <w:rsid w:val="007E647F"/>
    <w:rsid w:val="007E6B84"/>
    <w:rsid w:val="007F09B1"/>
    <w:rsid w:val="007F11AC"/>
    <w:rsid w:val="007F206A"/>
    <w:rsid w:val="007F7DDE"/>
    <w:rsid w:val="00800C84"/>
    <w:rsid w:val="00801AA8"/>
    <w:rsid w:val="008027D3"/>
    <w:rsid w:val="00802CE6"/>
    <w:rsid w:val="008031CD"/>
    <w:rsid w:val="00804082"/>
    <w:rsid w:val="0080597F"/>
    <w:rsid w:val="008068C3"/>
    <w:rsid w:val="008076BD"/>
    <w:rsid w:val="00807CF1"/>
    <w:rsid w:val="00810000"/>
    <w:rsid w:val="00810260"/>
    <w:rsid w:val="00810FF2"/>
    <w:rsid w:val="00811108"/>
    <w:rsid w:val="00811615"/>
    <w:rsid w:val="00813112"/>
    <w:rsid w:val="00814FAC"/>
    <w:rsid w:val="00816606"/>
    <w:rsid w:val="008167BE"/>
    <w:rsid w:val="0081690C"/>
    <w:rsid w:val="0081719F"/>
    <w:rsid w:val="0081728E"/>
    <w:rsid w:val="008178A1"/>
    <w:rsid w:val="008178C0"/>
    <w:rsid w:val="008203A2"/>
    <w:rsid w:val="00820A4E"/>
    <w:rsid w:val="008243C5"/>
    <w:rsid w:val="00825656"/>
    <w:rsid w:val="008320D7"/>
    <w:rsid w:val="00832714"/>
    <w:rsid w:val="00832D57"/>
    <w:rsid w:val="00832F13"/>
    <w:rsid w:val="00833A43"/>
    <w:rsid w:val="00834BF7"/>
    <w:rsid w:val="00835051"/>
    <w:rsid w:val="00840D79"/>
    <w:rsid w:val="00842DB1"/>
    <w:rsid w:val="00843601"/>
    <w:rsid w:val="00843BB7"/>
    <w:rsid w:val="008448E1"/>
    <w:rsid w:val="00845DFD"/>
    <w:rsid w:val="00847E42"/>
    <w:rsid w:val="008501C8"/>
    <w:rsid w:val="00850D55"/>
    <w:rsid w:val="00851B15"/>
    <w:rsid w:val="008522F2"/>
    <w:rsid w:val="00854EF6"/>
    <w:rsid w:val="008622B0"/>
    <w:rsid w:val="008632C6"/>
    <w:rsid w:val="0086557A"/>
    <w:rsid w:val="00866A23"/>
    <w:rsid w:val="008673D1"/>
    <w:rsid w:val="00867469"/>
    <w:rsid w:val="00870312"/>
    <w:rsid w:val="008734F8"/>
    <w:rsid w:val="00876248"/>
    <w:rsid w:val="00876A54"/>
    <w:rsid w:val="008808A3"/>
    <w:rsid w:val="008831A8"/>
    <w:rsid w:val="00884DAC"/>
    <w:rsid w:val="00886A8B"/>
    <w:rsid w:val="008872BF"/>
    <w:rsid w:val="0088745B"/>
    <w:rsid w:val="008900F6"/>
    <w:rsid w:val="0089152A"/>
    <w:rsid w:val="00891E99"/>
    <w:rsid w:val="00891F9E"/>
    <w:rsid w:val="0089265C"/>
    <w:rsid w:val="008A022D"/>
    <w:rsid w:val="008A4CB9"/>
    <w:rsid w:val="008A6E3F"/>
    <w:rsid w:val="008B0944"/>
    <w:rsid w:val="008B2C4D"/>
    <w:rsid w:val="008B4789"/>
    <w:rsid w:val="008B4B8E"/>
    <w:rsid w:val="008C0DA6"/>
    <w:rsid w:val="008C13FF"/>
    <w:rsid w:val="008C2E8C"/>
    <w:rsid w:val="008C4344"/>
    <w:rsid w:val="008C68D7"/>
    <w:rsid w:val="008C7366"/>
    <w:rsid w:val="008D087F"/>
    <w:rsid w:val="008D0AE0"/>
    <w:rsid w:val="008D1545"/>
    <w:rsid w:val="008D276B"/>
    <w:rsid w:val="008D31FB"/>
    <w:rsid w:val="008D389D"/>
    <w:rsid w:val="008D4D35"/>
    <w:rsid w:val="008D762F"/>
    <w:rsid w:val="008D78DE"/>
    <w:rsid w:val="008D7967"/>
    <w:rsid w:val="008D7A75"/>
    <w:rsid w:val="008E4863"/>
    <w:rsid w:val="008E5BFB"/>
    <w:rsid w:val="008F0E1B"/>
    <w:rsid w:val="008F1F9B"/>
    <w:rsid w:val="008F47E9"/>
    <w:rsid w:val="008F615D"/>
    <w:rsid w:val="008F692B"/>
    <w:rsid w:val="009000B5"/>
    <w:rsid w:val="00900120"/>
    <w:rsid w:val="009002D5"/>
    <w:rsid w:val="0090083F"/>
    <w:rsid w:val="00901F8A"/>
    <w:rsid w:val="00903323"/>
    <w:rsid w:val="0090468B"/>
    <w:rsid w:val="0090577E"/>
    <w:rsid w:val="00906159"/>
    <w:rsid w:val="00907A8F"/>
    <w:rsid w:val="00912D3E"/>
    <w:rsid w:val="009135B2"/>
    <w:rsid w:val="009202AD"/>
    <w:rsid w:val="009218ED"/>
    <w:rsid w:val="00922040"/>
    <w:rsid w:val="009243E0"/>
    <w:rsid w:val="00924488"/>
    <w:rsid w:val="00926FE9"/>
    <w:rsid w:val="00927B6D"/>
    <w:rsid w:val="00930211"/>
    <w:rsid w:val="00931B30"/>
    <w:rsid w:val="00941D16"/>
    <w:rsid w:val="00941FA9"/>
    <w:rsid w:val="009420FD"/>
    <w:rsid w:val="00952EAA"/>
    <w:rsid w:val="00953E9B"/>
    <w:rsid w:val="00963100"/>
    <w:rsid w:val="009644A6"/>
    <w:rsid w:val="009649D6"/>
    <w:rsid w:val="00964A53"/>
    <w:rsid w:val="00965BE3"/>
    <w:rsid w:val="00965FFE"/>
    <w:rsid w:val="00967239"/>
    <w:rsid w:val="00972E00"/>
    <w:rsid w:val="0097334C"/>
    <w:rsid w:val="00976AD4"/>
    <w:rsid w:val="00980BA0"/>
    <w:rsid w:val="00981237"/>
    <w:rsid w:val="00981DA1"/>
    <w:rsid w:val="009834BA"/>
    <w:rsid w:val="00986CE4"/>
    <w:rsid w:val="00991C89"/>
    <w:rsid w:val="00992088"/>
    <w:rsid w:val="00995438"/>
    <w:rsid w:val="00996542"/>
    <w:rsid w:val="009972D8"/>
    <w:rsid w:val="0099771B"/>
    <w:rsid w:val="009A05D4"/>
    <w:rsid w:val="009A2EB7"/>
    <w:rsid w:val="009A4B82"/>
    <w:rsid w:val="009A4BE2"/>
    <w:rsid w:val="009A52E3"/>
    <w:rsid w:val="009A7C4A"/>
    <w:rsid w:val="009B595B"/>
    <w:rsid w:val="009B63DF"/>
    <w:rsid w:val="009B678C"/>
    <w:rsid w:val="009B6FE6"/>
    <w:rsid w:val="009B7408"/>
    <w:rsid w:val="009C1403"/>
    <w:rsid w:val="009C178E"/>
    <w:rsid w:val="009C1F4B"/>
    <w:rsid w:val="009C2832"/>
    <w:rsid w:val="009C2EEB"/>
    <w:rsid w:val="009C2F1E"/>
    <w:rsid w:val="009C653E"/>
    <w:rsid w:val="009C6C05"/>
    <w:rsid w:val="009D1C12"/>
    <w:rsid w:val="009D263A"/>
    <w:rsid w:val="009D4F56"/>
    <w:rsid w:val="009D5480"/>
    <w:rsid w:val="009D70F1"/>
    <w:rsid w:val="009E004F"/>
    <w:rsid w:val="009E2940"/>
    <w:rsid w:val="009E3897"/>
    <w:rsid w:val="009E39D5"/>
    <w:rsid w:val="009E5B1E"/>
    <w:rsid w:val="009E6694"/>
    <w:rsid w:val="009F04A7"/>
    <w:rsid w:val="009F1A58"/>
    <w:rsid w:val="009F1F77"/>
    <w:rsid w:val="009F3221"/>
    <w:rsid w:val="009F5F13"/>
    <w:rsid w:val="009F6034"/>
    <w:rsid w:val="009F729F"/>
    <w:rsid w:val="00A00448"/>
    <w:rsid w:val="00A00A01"/>
    <w:rsid w:val="00A01922"/>
    <w:rsid w:val="00A02C13"/>
    <w:rsid w:val="00A056AE"/>
    <w:rsid w:val="00A0654F"/>
    <w:rsid w:val="00A0665C"/>
    <w:rsid w:val="00A123D6"/>
    <w:rsid w:val="00A20491"/>
    <w:rsid w:val="00A207DF"/>
    <w:rsid w:val="00A21D10"/>
    <w:rsid w:val="00A2309C"/>
    <w:rsid w:val="00A233DC"/>
    <w:rsid w:val="00A239D9"/>
    <w:rsid w:val="00A23B53"/>
    <w:rsid w:val="00A23D9C"/>
    <w:rsid w:val="00A24DEA"/>
    <w:rsid w:val="00A269E4"/>
    <w:rsid w:val="00A31361"/>
    <w:rsid w:val="00A31636"/>
    <w:rsid w:val="00A3504F"/>
    <w:rsid w:val="00A410D1"/>
    <w:rsid w:val="00A426BB"/>
    <w:rsid w:val="00A4293C"/>
    <w:rsid w:val="00A43098"/>
    <w:rsid w:val="00A47B53"/>
    <w:rsid w:val="00A50649"/>
    <w:rsid w:val="00A51BB0"/>
    <w:rsid w:val="00A528C0"/>
    <w:rsid w:val="00A5453B"/>
    <w:rsid w:val="00A557D7"/>
    <w:rsid w:val="00A56CF9"/>
    <w:rsid w:val="00A57DD6"/>
    <w:rsid w:val="00A638BA"/>
    <w:rsid w:val="00A659CB"/>
    <w:rsid w:val="00A66753"/>
    <w:rsid w:val="00A7264E"/>
    <w:rsid w:val="00A73D46"/>
    <w:rsid w:val="00A73EC5"/>
    <w:rsid w:val="00A742E6"/>
    <w:rsid w:val="00A7770C"/>
    <w:rsid w:val="00A80638"/>
    <w:rsid w:val="00A82455"/>
    <w:rsid w:val="00A83BAD"/>
    <w:rsid w:val="00A84979"/>
    <w:rsid w:val="00A91169"/>
    <w:rsid w:val="00A92B57"/>
    <w:rsid w:val="00A940C6"/>
    <w:rsid w:val="00A94726"/>
    <w:rsid w:val="00AA1A37"/>
    <w:rsid w:val="00AA3E5E"/>
    <w:rsid w:val="00AA4DC6"/>
    <w:rsid w:val="00AA5838"/>
    <w:rsid w:val="00AA5DE4"/>
    <w:rsid w:val="00AB1479"/>
    <w:rsid w:val="00AB1C93"/>
    <w:rsid w:val="00AB260F"/>
    <w:rsid w:val="00AB50E7"/>
    <w:rsid w:val="00AB5FBB"/>
    <w:rsid w:val="00AB5FE3"/>
    <w:rsid w:val="00AB6557"/>
    <w:rsid w:val="00AB71A5"/>
    <w:rsid w:val="00AC07E9"/>
    <w:rsid w:val="00AC11AF"/>
    <w:rsid w:val="00AC26F8"/>
    <w:rsid w:val="00AC27DB"/>
    <w:rsid w:val="00AC4E8B"/>
    <w:rsid w:val="00AC53D5"/>
    <w:rsid w:val="00AC540E"/>
    <w:rsid w:val="00AC7A28"/>
    <w:rsid w:val="00AD1502"/>
    <w:rsid w:val="00AD1E1D"/>
    <w:rsid w:val="00AD3984"/>
    <w:rsid w:val="00AD62D0"/>
    <w:rsid w:val="00AD68E7"/>
    <w:rsid w:val="00AD6A9D"/>
    <w:rsid w:val="00AE0824"/>
    <w:rsid w:val="00AE32A2"/>
    <w:rsid w:val="00AE32DF"/>
    <w:rsid w:val="00AE3ECA"/>
    <w:rsid w:val="00AE5852"/>
    <w:rsid w:val="00AE64BE"/>
    <w:rsid w:val="00AE780B"/>
    <w:rsid w:val="00AE7A14"/>
    <w:rsid w:val="00AE7C8A"/>
    <w:rsid w:val="00AE7D14"/>
    <w:rsid w:val="00AF044F"/>
    <w:rsid w:val="00AF1A27"/>
    <w:rsid w:val="00AF2354"/>
    <w:rsid w:val="00AF2D92"/>
    <w:rsid w:val="00AF3ACB"/>
    <w:rsid w:val="00AF4E81"/>
    <w:rsid w:val="00AF5AE2"/>
    <w:rsid w:val="00AF5DCF"/>
    <w:rsid w:val="00AF62C4"/>
    <w:rsid w:val="00B00265"/>
    <w:rsid w:val="00B01231"/>
    <w:rsid w:val="00B01640"/>
    <w:rsid w:val="00B0173B"/>
    <w:rsid w:val="00B02035"/>
    <w:rsid w:val="00B0288F"/>
    <w:rsid w:val="00B03343"/>
    <w:rsid w:val="00B04F94"/>
    <w:rsid w:val="00B103D7"/>
    <w:rsid w:val="00B10814"/>
    <w:rsid w:val="00B11048"/>
    <w:rsid w:val="00B11544"/>
    <w:rsid w:val="00B1408A"/>
    <w:rsid w:val="00B1661F"/>
    <w:rsid w:val="00B16A6A"/>
    <w:rsid w:val="00B17211"/>
    <w:rsid w:val="00B2064C"/>
    <w:rsid w:val="00B2364C"/>
    <w:rsid w:val="00B248D1"/>
    <w:rsid w:val="00B25446"/>
    <w:rsid w:val="00B26869"/>
    <w:rsid w:val="00B26D59"/>
    <w:rsid w:val="00B32C04"/>
    <w:rsid w:val="00B34187"/>
    <w:rsid w:val="00B34B11"/>
    <w:rsid w:val="00B36B13"/>
    <w:rsid w:val="00B3770C"/>
    <w:rsid w:val="00B408EE"/>
    <w:rsid w:val="00B42B79"/>
    <w:rsid w:val="00B43E79"/>
    <w:rsid w:val="00B4614D"/>
    <w:rsid w:val="00B47D84"/>
    <w:rsid w:val="00B5041D"/>
    <w:rsid w:val="00B50553"/>
    <w:rsid w:val="00B530E9"/>
    <w:rsid w:val="00B5479C"/>
    <w:rsid w:val="00B576BF"/>
    <w:rsid w:val="00B579FE"/>
    <w:rsid w:val="00B57B31"/>
    <w:rsid w:val="00B57EDD"/>
    <w:rsid w:val="00B62C78"/>
    <w:rsid w:val="00B6631F"/>
    <w:rsid w:val="00B70142"/>
    <w:rsid w:val="00B722CC"/>
    <w:rsid w:val="00B72E21"/>
    <w:rsid w:val="00B74FA8"/>
    <w:rsid w:val="00B765A0"/>
    <w:rsid w:val="00B76B13"/>
    <w:rsid w:val="00B77349"/>
    <w:rsid w:val="00B83317"/>
    <w:rsid w:val="00B8732A"/>
    <w:rsid w:val="00B900D6"/>
    <w:rsid w:val="00B92CC3"/>
    <w:rsid w:val="00B930F5"/>
    <w:rsid w:val="00BA1943"/>
    <w:rsid w:val="00BA1E92"/>
    <w:rsid w:val="00BA2927"/>
    <w:rsid w:val="00BA3A03"/>
    <w:rsid w:val="00BA58FD"/>
    <w:rsid w:val="00BA7507"/>
    <w:rsid w:val="00BB0A66"/>
    <w:rsid w:val="00BB3EAE"/>
    <w:rsid w:val="00BB54B3"/>
    <w:rsid w:val="00BB5FFC"/>
    <w:rsid w:val="00BB6126"/>
    <w:rsid w:val="00BB627E"/>
    <w:rsid w:val="00BB65D9"/>
    <w:rsid w:val="00BB79D4"/>
    <w:rsid w:val="00BC0F09"/>
    <w:rsid w:val="00BC1601"/>
    <w:rsid w:val="00BC1685"/>
    <w:rsid w:val="00BC19F8"/>
    <w:rsid w:val="00BC457D"/>
    <w:rsid w:val="00BC52B9"/>
    <w:rsid w:val="00BC565C"/>
    <w:rsid w:val="00BC5E5F"/>
    <w:rsid w:val="00BD0A89"/>
    <w:rsid w:val="00BD1CD4"/>
    <w:rsid w:val="00BD46BE"/>
    <w:rsid w:val="00BD4BE7"/>
    <w:rsid w:val="00BD5382"/>
    <w:rsid w:val="00BD6975"/>
    <w:rsid w:val="00BE210F"/>
    <w:rsid w:val="00BE2D29"/>
    <w:rsid w:val="00BE3430"/>
    <w:rsid w:val="00BE4DB4"/>
    <w:rsid w:val="00BF15E7"/>
    <w:rsid w:val="00BF5EC3"/>
    <w:rsid w:val="00BF7A10"/>
    <w:rsid w:val="00C058EA"/>
    <w:rsid w:val="00C0649A"/>
    <w:rsid w:val="00C06898"/>
    <w:rsid w:val="00C0791A"/>
    <w:rsid w:val="00C07BB9"/>
    <w:rsid w:val="00C07D61"/>
    <w:rsid w:val="00C1040B"/>
    <w:rsid w:val="00C111F1"/>
    <w:rsid w:val="00C13E5A"/>
    <w:rsid w:val="00C14108"/>
    <w:rsid w:val="00C200CC"/>
    <w:rsid w:val="00C21888"/>
    <w:rsid w:val="00C2734F"/>
    <w:rsid w:val="00C306E6"/>
    <w:rsid w:val="00C31066"/>
    <w:rsid w:val="00C3185C"/>
    <w:rsid w:val="00C32210"/>
    <w:rsid w:val="00C331D8"/>
    <w:rsid w:val="00C336B5"/>
    <w:rsid w:val="00C35DCB"/>
    <w:rsid w:val="00C36CC5"/>
    <w:rsid w:val="00C40984"/>
    <w:rsid w:val="00C4226B"/>
    <w:rsid w:val="00C434A6"/>
    <w:rsid w:val="00C44850"/>
    <w:rsid w:val="00C44E79"/>
    <w:rsid w:val="00C44F74"/>
    <w:rsid w:val="00C46E75"/>
    <w:rsid w:val="00C4780E"/>
    <w:rsid w:val="00C47D62"/>
    <w:rsid w:val="00C533BD"/>
    <w:rsid w:val="00C536D5"/>
    <w:rsid w:val="00C5384F"/>
    <w:rsid w:val="00C53B5F"/>
    <w:rsid w:val="00C565DC"/>
    <w:rsid w:val="00C57E93"/>
    <w:rsid w:val="00C62D13"/>
    <w:rsid w:val="00C62FE1"/>
    <w:rsid w:val="00C63721"/>
    <w:rsid w:val="00C6386D"/>
    <w:rsid w:val="00C668E7"/>
    <w:rsid w:val="00C72086"/>
    <w:rsid w:val="00C72F77"/>
    <w:rsid w:val="00C75D00"/>
    <w:rsid w:val="00C80F50"/>
    <w:rsid w:val="00C82443"/>
    <w:rsid w:val="00C82BE4"/>
    <w:rsid w:val="00C839B8"/>
    <w:rsid w:val="00C84509"/>
    <w:rsid w:val="00C86789"/>
    <w:rsid w:val="00C87916"/>
    <w:rsid w:val="00C87F31"/>
    <w:rsid w:val="00C91005"/>
    <w:rsid w:val="00C92733"/>
    <w:rsid w:val="00C92854"/>
    <w:rsid w:val="00C9296B"/>
    <w:rsid w:val="00C9627F"/>
    <w:rsid w:val="00C9660D"/>
    <w:rsid w:val="00CA2CD4"/>
    <w:rsid w:val="00CA65BD"/>
    <w:rsid w:val="00CB29FE"/>
    <w:rsid w:val="00CB7DC7"/>
    <w:rsid w:val="00CC3DBD"/>
    <w:rsid w:val="00CC48E5"/>
    <w:rsid w:val="00CC4EA0"/>
    <w:rsid w:val="00CC7555"/>
    <w:rsid w:val="00CC7CF9"/>
    <w:rsid w:val="00CD0431"/>
    <w:rsid w:val="00CD0E31"/>
    <w:rsid w:val="00CD302F"/>
    <w:rsid w:val="00CD39E8"/>
    <w:rsid w:val="00CD495E"/>
    <w:rsid w:val="00CD6815"/>
    <w:rsid w:val="00CD77CA"/>
    <w:rsid w:val="00CE101A"/>
    <w:rsid w:val="00CE1D0A"/>
    <w:rsid w:val="00CE2541"/>
    <w:rsid w:val="00CE27C4"/>
    <w:rsid w:val="00CE3D47"/>
    <w:rsid w:val="00CE4BAF"/>
    <w:rsid w:val="00CE5D99"/>
    <w:rsid w:val="00CE5F89"/>
    <w:rsid w:val="00CF0301"/>
    <w:rsid w:val="00CF08BC"/>
    <w:rsid w:val="00CF53D8"/>
    <w:rsid w:val="00CF6363"/>
    <w:rsid w:val="00CF7317"/>
    <w:rsid w:val="00D01C42"/>
    <w:rsid w:val="00D01E33"/>
    <w:rsid w:val="00D033AF"/>
    <w:rsid w:val="00D03543"/>
    <w:rsid w:val="00D053FA"/>
    <w:rsid w:val="00D0570B"/>
    <w:rsid w:val="00D05A05"/>
    <w:rsid w:val="00D113DE"/>
    <w:rsid w:val="00D11EF5"/>
    <w:rsid w:val="00D1448F"/>
    <w:rsid w:val="00D17034"/>
    <w:rsid w:val="00D17ED6"/>
    <w:rsid w:val="00D17F20"/>
    <w:rsid w:val="00D21213"/>
    <w:rsid w:val="00D22BDA"/>
    <w:rsid w:val="00D24384"/>
    <w:rsid w:val="00D253F6"/>
    <w:rsid w:val="00D263C6"/>
    <w:rsid w:val="00D26A35"/>
    <w:rsid w:val="00D27221"/>
    <w:rsid w:val="00D35465"/>
    <w:rsid w:val="00D35BAB"/>
    <w:rsid w:val="00D3712E"/>
    <w:rsid w:val="00D379CA"/>
    <w:rsid w:val="00D40066"/>
    <w:rsid w:val="00D40F66"/>
    <w:rsid w:val="00D4502C"/>
    <w:rsid w:val="00D454C9"/>
    <w:rsid w:val="00D51F1E"/>
    <w:rsid w:val="00D524B9"/>
    <w:rsid w:val="00D5303B"/>
    <w:rsid w:val="00D53E84"/>
    <w:rsid w:val="00D552F2"/>
    <w:rsid w:val="00D60DBF"/>
    <w:rsid w:val="00D60E16"/>
    <w:rsid w:val="00D61D04"/>
    <w:rsid w:val="00D62CEF"/>
    <w:rsid w:val="00D63FA6"/>
    <w:rsid w:val="00D6622E"/>
    <w:rsid w:val="00D669F4"/>
    <w:rsid w:val="00D70BC9"/>
    <w:rsid w:val="00D7394D"/>
    <w:rsid w:val="00D740EB"/>
    <w:rsid w:val="00D76CF9"/>
    <w:rsid w:val="00D77423"/>
    <w:rsid w:val="00D7784C"/>
    <w:rsid w:val="00D77F83"/>
    <w:rsid w:val="00D821FB"/>
    <w:rsid w:val="00D849E2"/>
    <w:rsid w:val="00D863B8"/>
    <w:rsid w:val="00D870CB"/>
    <w:rsid w:val="00D87DEA"/>
    <w:rsid w:val="00D92465"/>
    <w:rsid w:val="00D9346C"/>
    <w:rsid w:val="00D951CB"/>
    <w:rsid w:val="00D95B22"/>
    <w:rsid w:val="00D96C31"/>
    <w:rsid w:val="00DA0B8B"/>
    <w:rsid w:val="00DA151A"/>
    <w:rsid w:val="00DA29D9"/>
    <w:rsid w:val="00DA5791"/>
    <w:rsid w:val="00DA6932"/>
    <w:rsid w:val="00DA7DB3"/>
    <w:rsid w:val="00DB11E9"/>
    <w:rsid w:val="00DB3D3B"/>
    <w:rsid w:val="00DB6B56"/>
    <w:rsid w:val="00DC2784"/>
    <w:rsid w:val="00DC3302"/>
    <w:rsid w:val="00DC3F60"/>
    <w:rsid w:val="00DC74AF"/>
    <w:rsid w:val="00DD07B3"/>
    <w:rsid w:val="00DD43F3"/>
    <w:rsid w:val="00DD4551"/>
    <w:rsid w:val="00DD48F6"/>
    <w:rsid w:val="00DD491D"/>
    <w:rsid w:val="00DD6AF9"/>
    <w:rsid w:val="00DE2728"/>
    <w:rsid w:val="00DE367B"/>
    <w:rsid w:val="00DE4023"/>
    <w:rsid w:val="00DE42E9"/>
    <w:rsid w:val="00DE4D2D"/>
    <w:rsid w:val="00DE4F2D"/>
    <w:rsid w:val="00DE612A"/>
    <w:rsid w:val="00DE64A6"/>
    <w:rsid w:val="00DE6B2B"/>
    <w:rsid w:val="00DE6E05"/>
    <w:rsid w:val="00DF0098"/>
    <w:rsid w:val="00DF1BAF"/>
    <w:rsid w:val="00DF3C7C"/>
    <w:rsid w:val="00DF443F"/>
    <w:rsid w:val="00DF4F63"/>
    <w:rsid w:val="00DF5B2F"/>
    <w:rsid w:val="00DF6F91"/>
    <w:rsid w:val="00DF7919"/>
    <w:rsid w:val="00E03023"/>
    <w:rsid w:val="00E031F3"/>
    <w:rsid w:val="00E04E63"/>
    <w:rsid w:val="00E0671E"/>
    <w:rsid w:val="00E072EA"/>
    <w:rsid w:val="00E10E02"/>
    <w:rsid w:val="00E11181"/>
    <w:rsid w:val="00E1129B"/>
    <w:rsid w:val="00E1299E"/>
    <w:rsid w:val="00E14583"/>
    <w:rsid w:val="00E1474F"/>
    <w:rsid w:val="00E16CC7"/>
    <w:rsid w:val="00E20DCD"/>
    <w:rsid w:val="00E271C7"/>
    <w:rsid w:val="00E30447"/>
    <w:rsid w:val="00E3249F"/>
    <w:rsid w:val="00E33C52"/>
    <w:rsid w:val="00E33C78"/>
    <w:rsid w:val="00E349FA"/>
    <w:rsid w:val="00E35932"/>
    <w:rsid w:val="00E35EC2"/>
    <w:rsid w:val="00E3732E"/>
    <w:rsid w:val="00E406BD"/>
    <w:rsid w:val="00E4082A"/>
    <w:rsid w:val="00E4286F"/>
    <w:rsid w:val="00E434F8"/>
    <w:rsid w:val="00E4466D"/>
    <w:rsid w:val="00E47DD2"/>
    <w:rsid w:val="00E5105F"/>
    <w:rsid w:val="00E5371E"/>
    <w:rsid w:val="00E53BE5"/>
    <w:rsid w:val="00E60331"/>
    <w:rsid w:val="00E61C2A"/>
    <w:rsid w:val="00E6275B"/>
    <w:rsid w:val="00E62D47"/>
    <w:rsid w:val="00E63806"/>
    <w:rsid w:val="00E652B9"/>
    <w:rsid w:val="00E65C21"/>
    <w:rsid w:val="00E65C77"/>
    <w:rsid w:val="00E70033"/>
    <w:rsid w:val="00E7020C"/>
    <w:rsid w:val="00E737AF"/>
    <w:rsid w:val="00E74712"/>
    <w:rsid w:val="00E763B9"/>
    <w:rsid w:val="00E82BB7"/>
    <w:rsid w:val="00E85C80"/>
    <w:rsid w:val="00E8657E"/>
    <w:rsid w:val="00E875A0"/>
    <w:rsid w:val="00E87F1E"/>
    <w:rsid w:val="00E913A8"/>
    <w:rsid w:val="00E94590"/>
    <w:rsid w:val="00E9692F"/>
    <w:rsid w:val="00EA02B8"/>
    <w:rsid w:val="00EA279F"/>
    <w:rsid w:val="00EA30DD"/>
    <w:rsid w:val="00EA44A7"/>
    <w:rsid w:val="00EB2531"/>
    <w:rsid w:val="00EB65AC"/>
    <w:rsid w:val="00EC56B0"/>
    <w:rsid w:val="00EC5FEB"/>
    <w:rsid w:val="00ED04AA"/>
    <w:rsid w:val="00ED17CD"/>
    <w:rsid w:val="00ED1CCB"/>
    <w:rsid w:val="00ED2867"/>
    <w:rsid w:val="00ED3183"/>
    <w:rsid w:val="00ED3F08"/>
    <w:rsid w:val="00ED69E7"/>
    <w:rsid w:val="00ED7793"/>
    <w:rsid w:val="00EE22C2"/>
    <w:rsid w:val="00EE40A1"/>
    <w:rsid w:val="00EE5787"/>
    <w:rsid w:val="00EE57E8"/>
    <w:rsid w:val="00EE5EA9"/>
    <w:rsid w:val="00EE7E82"/>
    <w:rsid w:val="00EF004B"/>
    <w:rsid w:val="00EF04F1"/>
    <w:rsid w:val="00EF1A1F"/>
    <w:rsid w:val="00EF1B01"/>
    <w:rsid w:val="00EF229D"/>
    <w:rsid w:val="00EF271D"/>
    <w:rsid w:val="00EF48A2"/>
    <w:rsid w:val="00EF4A00"/>
    <w:rsid w:val="00F00F98"/>
    <w:rsid w:val="00F02CB3"/>
    <w:rsid w:val="00F03850"/>
    <w:rsid w:val="00F11E52"/>
    <w:rsid w:val="00F12C1F"/>
    <w:rsid w:val="00F13DE3"/>
    <w:rsid w:val="00F146E6"/>
    <w:rsid w:val="00F15185"/>
    <w:rsid w:val="00F1682A"/>
    <w:rsid w:val="00F17427"/>
    <w:rsid w:val="00F21632"/>
    <w:rsid w:val="00F220B3"/>
    <w:rsid w:val="00F22C55"/>
    <w:rsid w:val="00F234B9"/>
    <w:rsid w:val="00F2455E"/>
    <w:rsid w:val="00F245DD"/>
    <w:rsid w:val="00F250C4"/>
    <w:rsid w:val="00F26013"/>
    <w:rsid w:val="00F26BAB"/>
    <w:rsid w:val="00F301EE"/>
    <w:rsid w:val="00F31D83"/>
    <w:rsid w:val="00F32997"/>
    <w:rsid w:val="00F364C8"/>
    <w:rsid w:val="00F375D4"/>
    <w:rsid w:val="00F438FB"/>
    <w:rsid w:val="00F4437F"/>
    <w:rsid w:val="00F4569A"/>
    <w:rsid w:val="00F50571"/>
    <w:rsid w:val="00F507ED"/>
    <w:rsid w:val="00F50804"/>
    <w:rsid w:val="00F50826"/>
    <w:rsid w:val="00F52E37"/>
    <w:rsid w:val="00F56628"/>
    <w:rsid w:val="00F60D9D"/>
    <w:rsid w:val="00F61484"/>
    <w:rsid w:val="00F644FD"/>
    <w:rsid w:val="00F64E26"/>
    <w:rsid w:val="00F6623E"/>
    <w:rsid w:val="00F6666B"/>
    <w:rsid w:val="00F67AD3"/>
    <w:rsid w:val="00F70726"/>
    <w:rsid w:val="00F71576"/>
    <w:rsid w:val="00F721FB"/>
    <w:rsid w:val="00F74A7B"/>
    <w:rsid w:val="00F754AB"/>
    <w:rsid w:val="00F75527"/>
    <w:rsid w:val="00F76542"/>
    <w:rsid w:val="00F80ED2"/>
    <w:rsid w:val="00F828AA"/>
    <w:rsid w:val="00F82BD6"/>
    <w:rsid w:val="00F83187"/>
    <w:rsid w:val="00F83591"/>
    <w:rsid w:val="00F84DE1"/>
    <w:rsid w:val="00F850F8"/>
    <w:rsid w:val="00F85637"/>
    <w:rsid w:val="00F86707"/>
    <w:rsid w:val="00F902F0"/>
    <w:rsid w:val="00F9155D"/>
    <w:rsid w:val="00F9215D"/>
    <w:rsid w:val="00F9261C"/>
    <w:rsid w:val="00F92FF5"/>
    <w:rsid w:val="00F93C35"/>
    <w:rsid w:val="00F942CE"/>
    <w:rsid w:val="00F9547C"/>
    <w:rsid w:val="00F96A3B"/>
    <w:rsid w:val="00F973B5"/>
    <w:rsid w:val="00FA044E"/>
    <w:rsid w:val="00FA1394"/>
    <w:rsid w:val="00FA139B"/>
    <w:rsid w:val="00FA1CB1"/>
    <w:rsid w:val="00FA3FE9"/>
    <w:rsid w:val="00FA44E8"/>
    <w:rsid w:val="00FA5737"/>
    <w:rsid w:val="00FA5771"/>
    <w:rsid w:val="00FA6253"/>
    <w:rsid w:val="00FA7E75"/>
    <w:rsid w:val="00FA7ECD"/>
    <w:rsid w:val="00FB062B"/>
    <w:rsid w:val="00FB1168"/>
    <w:rsid w:val="00FB2ACC"/>
    <w:rsid w:val="00FB3136"/>
    <w:rsid w:val="00FB5D2D"/>
    <w:rsid w:val="00FB6BC7"/>
    <w:rsid w:val="00FC0711"/>
    <w:rsid w:val="00FC0D14"/>
    <w:rsid w:val="00FC1C2C"/>
    <w:rsid w:val="00FC628E"/>
    <w:rsid w:val="00FC696D"/>
    <w:rsid w:val="00FC6D05"/>
    <w:rsid w:val="00FD2D8F"/>
    <w:rsid w:val="00FD5E17"/>
    <w:rsid w:val="00FE0476"/>
    <w:rsid w:val="00FE0C70"/>
    <w:rsid w:val="00FE4074"/>
    <w:rsid w:val="00FE50EA"/>
    <w:rsid w:val="00FE7248"/>
    <w:rsid w:val="00FF0C4E"/>
    <w:rsid w:val="00FF1C5A"/>
    <w:rsid w:val="00FF1E68"/>
    <w:rsid w:val="00FF260E"/>
    <w:rsid w:val="00FF6037"/>
    <w:rsid w:val="00FF671E"/>
    <w:rsid w:val="00FF7073"/>
    <w:rsid w:val="00FF7B4E"/>
    <w:rsid w:val="01903583"/>
    <w:rsid w:val="02A4147A"/>
    <w:rsid w:val="03A9D18B"/>
    <w:rsid w:val="05DE6181"/>
    <w:rsid w:val="066BA332"/>
    <w:rsid w:val="095841EB"/>
    <w:rsid w:val="09EC3B39"/>
    <w:rsid w:val="09F97063"/>
    <w:rsid w:val="0A1C8751"/>
    <w:rsid w:val="0A263342"/>
    <w:rsid w:val="0C1E1E15"/>
    <w:rsid w:val="0D235AF0"/>
    <w:rsid w:val="121F9507"/>
    <w:rsid w:val="1228EDD6"/>
    <w:rsid w:val="18BB7439"/>
    <w:rsid w:val="1A6EC271"/>
    <w:rsid w:val="1B015587"/>
    <w:rsid w:val="1C8DEAED"/>
    <w:rsid w:val="1E065F6D"/>
    <w:rsid w:val="1E85AEB9"/>
    <w:rsid w:val="1EF64809"/>
    <w:rsid w:val="1F28B8C6"/>
    <w:rsid w:val="21C01BD5"/>
    <w:rsid w:val="227BFD22"/>
    <w:rsid w:val="22AA0CB3"/>
    <w:rsid w:val="2341F008"/>
    <w:rsid w:val="2550465D"/>
    <w:rsid w:val="262AEEEB"/>
    <w:rsid w:val="2B1D98B3"/>
    <w:rsid w:val="2DF6DEFD"/>
    <w:rsid w:val="305FFDF1"/>
    <w:rsid w:val="31DE4A5C"/>
    <w:rsid w:val="328A1F37"/>
    <w:rsid w:val="35AD7C19"/>
    <w:rsid w:val="375C719B"/>
    <w:rsid w:val="377BCDE2"/>
    <w:rsid w:val="3799F420"/>
    <w:rsid w:val="37CC8266"/>
    <w:rsid w:val="37E8E4AB"/>
    <w:rsid w:val="381A2C2B"/>
    <w:rsid w:val="3C4BC4C4"/>
    <w:rsid w:val="41EFB731"/>
    <w:rsid w:val="475BD8D4"/>
    <w:rsid w:val="479F96F1"/>
    <w:rsid w:val="4B13D07B"/>
    <w:rsid w:val="4DD4CE4C"/>
    <w:rsid w:val="4EA5B00D"/>
    <w:rsid w:val="56E9EC8D"/>
    <w:rsid w:val="57DB9E3E"/>
    <w:rsid w:val="5D9186BE"/>
    <w:rsid w:val="60BF2A2C"/>
    <w:rsid w:val="617BC6CD"/>
    <w:rsid w:val="61A658A6"/>
    <w:rsid w:val="6412298F"/>
    <w:rsid w:val="649AC59E"/>
    <w:rsid w:val="669A225F"/>
    <w:rsid w:val="6750B633"/>
    <w:rsid w:val="694F8C40"/>
    <w:rsid w:val="6AA98D25"/>
    <w:rsid w:val="6F46C4CB"/>
    <w:rsid w:val="734D30FF"/>
    <w:rsid w:val="738FFC41"/>
    <w:rsid w:val="73988D14"/>
    <w:rsid w:val="7742F102"/>
    <w:rsid w:val="7B397C70"/>
    <w:rsid w:val="7C91FF01"/>
    <w:rsid w:val="7E1FD123"/>
    <w:rsid w:val="7E3683F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
    <o:shapelayout v:ext="edit">
      <o:idmap v:ext="edit" data="2"/>
    </o:shapelayout>
  </w:shapeDefaults>
  <w:decimalSymbol w:val="."/>
  <w:listSeparator w:val=","/>
  <w14:docId w14:val="5D89460E"/>
  <w14:defaultImageDpi w14:val="0"/>
  <w15:docId w15:val="{47721322-DE88-44EB-9DE2-8ABC14521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paragraph" w:styleId="Heading2">
    <w:name w:val="heading 2"/>
    <w:basedOn w:val="Normal"/>
    <w:next w:val="Normal"/>
    <w:link w:val="Heading2Char"/>
    <w:uiPriority w:val="9"/>
    <w:semiHidden/>
    <w:unhideWhenUsed/>
    <w:qFormat/>
    <w:rsid w:val="00A056AE"/>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056AE"/>
    <w:rPr>
      <w:rFonts w:asciiTheme="majorHAnsi" w:eastAsiaTheme="majorEastAsia" w:hAnsiTheme="majorHAnsi" w:cstheme="majorBidi"/>
      <w:color w:val="2F5496" w:themeColor="accent1" w:themeShade="BF"/>
      <w:sz w:val="26"/>
      <w:szCs w:val="26"/>
      <w:lang w:val="en-US"/>
    </w:rPr>
  </w:style>
  <w:style w:type="paragraph" w:styleId="Revision">
    <w:name w:val="Revision"/>
    <w:hidden/>
    <w:uiPriority w:val="99"/>
    <w:semiHidden/>
    <w:rsid w:val="002A201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8031CD"/>
    <w:pPr>
      <w:tabs>
        <w:tab w:val="center" w:pos="4513"/>
        <w:tab w:val="right" w:pos="9026"/>
      </w:tabs>
    </w:pPr>
  </w:style>
  <w:style w:type="character" w:customStyle="1" w:styleId="HeaderChar">
    <w:name w:val="Header Char"/>
    <w:basedOn w:val="DefaultParagraphFont"/>
    <w:link w:val="Header"/>
    <w:uiPriority w:val="99"/>
    <w:rsid w:val="008031CD"/>
    <w:rPr>
      <w:rFonts w:ascii="Times New Roman" w:hAnsi="Times New Roman" w:cs="Times New Roman"/>
      <w:sz w:val="20"/>
      <w:szCs w:val="20"/>
      <w:lang w:val="en-US"/>
    </w:rPr>
  </w:style>
  <w:style w:type="paragraph" w:styleId="Footer">
    <w:name w:val="footer"/>
    <w:basedOn w:val="Normal"/>
    <w:link w:val="FooterChar"/>
    <w:uiPriority w:val="99"/>
    <w:unhideWhenUsed/>
    <w:rsid w:val="008031CD"/>
    <w:pPr>
      <w:tabs>
        <w:tab w:val="center" w:pos="4513"/>
        <w:tab w:val="right" w:pos="9026"/>
      </w:tabs>
    </w:pPr>
  </w:style>
  <w:style w:type="character" w:customStyle="1" w:styleId="FooterChar">
    <w:name w:val="Footer Char"/>
    <w:basedOn w:val="DefaultParagraphFont"/>
    <w:link w:val="Footer"/>
    <w:uiPriority w:val="99"/>
    <w:rsid w:val="008031CD"/>
    <w:rPr>
      <w:rFonts w:ascii="Times New Roman" w:hAnsi="Times New Roman" w:cs="Times New Roman"/>
      <w:sz w:val="20"/>
      <w:szCs w:val="20"/>
      <w:lang w:val="en-US"/>
    </w:rPr>
  </w:style>
  <w:style w:type="paragraph" w:customStyle="1" w:styleId="Appendixlevel2">
    <w:name w:val="Appendix level 2"/>
    <w:basedOn w:val="Heading2"/>
    <w:next w:val="Normal"/>
    <w:rsid w:val="00A056AE"/>
    <w:pPr>
      <w:keepLines w:val="0"/>
      <w:widowControl/>
      <w:numPr>
        <w:ilvl w:val="1"/>
        <w:numId w:val="63"/>
      </w:numPr>
      <w:tabs>
        <w:tab w:val="clear" w:pos="720"/>
        <w:tab w:val="num" w:pos="432"/>
      </w:tabs>
      <w:autoSpaceDE/>
      <w:autoSpaceDN/>
      <w:adjustRightInd/>
      <w:spacing w:before="120" w:after="120"/>
      <w:ind w:left="144"/>
      <w:jc w:val="both"/>
    </w:pPr>
    <w:rPr>
      <w:rFonts w:ascii="Arial" w:eastAsia="Times New Roman" w:hAnsi="Arial" w:cs="Times New Roman"/>
      <w:color w:val="auto"/>
      <w:sz w:val="24"/>
      <w:szCs w:val="20"/>
      <w:lang w:val="en-GB" w:eastAsia="en-US"/>
    </w:rPr>
  </w:style>
  <w:style w:type="paragraph" w:customStyle="1" w:styleId="Appendixheading2">
    <w:name w:val="Appendix heading 2"/>
    <w:next w:val="Normal"/>
    <w:rsid w:val="00A056AE"/>
    <w:pPr>
      <w:numPr>
        <w:numId w:val="63"/>
      </w:numPr>
      <w:spacing w:after="120" w:line="240" w:lineRule="auto"/>
    </w:pPr>
    <w:rPr>
      <w:rFonts w:ascii="Arial" w:eastAsia="Times New Roman" w:hAnsi="Arial" w:cs="Times New Roman"/>
      <w:b/>
      <w:noProof/>
      <w:sz w:val="28"/>
      <w:szCs w:val="20"/>
      <w:lang w:eastAsia="en-US"/>
    </w:rPr>
  </w:style>
  <w:style w:type="paragraph" w:customStyle="1" w:styleId="Appendixlevel3">
    <w:name w:val="Appendix level 3"/>
    <w:basedOn w:val="Normal"/>
    <w:rsid w:val="00A056AE"/>
    <w:pPr>
      <w:widowControl/>
      <w:numPr>
        <w:ilvl w:val="2"/>
        <w:numId w:val="63"/>
      </w:numPr>
      <w:overflowPunct w:val="0"/>
      <w:spacing w:after="120"/>
      <w:jc w:val="both"/>
      <w:textAlignment w:val="baseline"/>
    </w:pPr>
    <w:rPr>
      <w:rFonts w:ascii="Arial" w:eastAsia="Times New Roman" w:hAnsi="Arial"/>
      <w:sz w:val="24"/>
      <w:lang w:val="en-GB" w:eastAsia="en-US"/>
    </w:rPr>
  </w:style>
  <w:style w:type="paragraph" w:styleId="NoSpacing">
    <w:name w:val="No Spacing"/>
    <w:uiPriority w:val="1"/>
    <w:qFormat/>
    <w:rsid w:val="00680DAE"/>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customStyle="1" w:styleId="normaltextrun">
    <w:name w:val="normaltextrun"/>
    <w:basedOn w:val="DefaultParagraphFont"/>
    <w:rsid w:val="00F26BAB"/>
  </w:style>
  <w:style w:type="paragraph" w:customStyle="1" w:styleId="paragraph">
    <w:name w:val="paragraph"/>
    <w:basedOn w:val="Normal"/>
    <w:rsid w:val="005C1E23"/>
    <w:pPr>
      <w:widowControl/>
      <w:autoSpaceDE/>
      <w:autoSpaceDN/>
      <w:adjustRightInd/>
      <w:spacing w:before="100" w:beforeAutospacing="1" w:after="100" w:afterAutospacing="1"/>
    </w:pPr>
    <w:rPr>
      <w:rFonts w:eastAsia="Times New Roman"/>
      <w:sz w:val="24"/>
      <w:szCs w:val="24"/>
      <w:lang w:val="en-GB"/>
    </w:rPr>
  </w:style>
  <w:style w:type="character" w:customStyle="1" w:styleId="eop">
    <w:name w:val="eop"/>
    <w:basedOn w:val="DefaultParagraphFont"/>
    <w:rsid w:val="005C1E23"/>
  </w:style>
  <w:style w:type="character" w:customStyle="1" w:styleId="tabchar">
    <w:name w:val="tabchar"/>
    <w:basedOn w:val="DefaultParagraphFont"/>
    <w:rsid w:val="005C1E23"/>
  </w:style>
  <w:style w:type="paragraph" w:styleId="ListParagraph">
    <w:name w:val="List Paragraph"/>
    <w:basedOn w:val="Normal"/>
    <w:uiPriority w:val="34"/>
    <w:qFormat/>
    <w:rsid w:val="006D7E22"/>
    <w:pPr>
      <w:ind w:left="720"/>
      <w:contextualSpacing/>
    </w:p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uiPriority w:val="99"/>
    <w:unhideWhenUsed/>
    <w:rsid w:val="00963100"/>
    <w:rPr>
      <w:rFonts w:cs="Times New Roman"/>
      <w:color w:val="0563C1"/>
      <w:u w:val="single"/>
    </w:rPr>
  </w:style>
  <w:style w:type="character" w:customStyle="1" w:styleId="CommentSubjectChar">
    <w:name w:val="Comment Subject Char"/>
    <w:basedOn w:val="CommentTextChar"/>
    <w:link w:val="CommentSubject"/>
    <w:uiPriority w:val="99"/>
    <w:semiHidden/>
    <w:rsid w:val="00963100"/>
    <w:rPr>
      <w:rFonts w:ascii="Times New Roman" w:eastAsia="Times New Roman" w:hAnsi="Times New Roman" w:cs="Times New Roman"/>
      <w:b/>
      <w:bCs/>
      <w:sz w:val="20"/>
      <w:szCs w:val="20"/>
      <w:lang w:val="en-US"/>
    </w:rPr>
  </w:style>
  <w:style w:type="paragraph" w:styleId="CommentSubject">
    <w:name w:val="annotation subject"/>
    <w:basedOn w:val="CommentText"/>
    <w:next w:val="CommentText"/>
    <w:link w:val="CommentSubjectChar"/>
    <w:uiPriority w:val="99"/>
    <w:semiHidden/>
    <w:unhideWhenUsed/>
    <w:rsid w:val="00963100"/>
    <w:rPr>
      <w:rFonts w:eastAsia="Times New Roman"/>
      <w:b/>
      <w:bCs/>
    </w:rPr>
  </w:style>
  <w:style w:type="paragraph" w:styleId="BalloonText">
    <w:name w:val="Balloon Text"/>
    <w:basedOn w:val="Normal"/>
    <w:link w:val="BalloonTextChar"/>
    <w:uiPriority w:val="99"/>
    <w:semiHidden/>
    <w:unhideWhenUsed/>
    <w:rsid w:val="00963100"/>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963100"/>
    <w:rPr>
      <w:rFonts w:ascii="Segoe UI" w:eastAsia="Times New Roman" w:hAnsi="Segoe UI" w:cs="Segoe UI"/>
      <w:sz w:val="18"/>
      <w:szCs w:val="18"/>
      <w:lang w:val="en-US"/>
    </w:rPr>
  </w:style>
  <w:style w:type="character" w:styleId="UnresolvedMention">
    <w:name w:val="Unresolved Mention"/>
    <w:basedOn w:val="DefaultParagraphFont"/>
    <w:uiPriority w:val="99"/>
    <w:semiHidden/>
    <w:unhideWhenUsed/>
    <w:rsid w:val="00843BB7"/>
    <w:rPr>
      <w:color w:val="605E5C"/>
      <w:shd w:val="clear" w:color="auto" w:fill="E1DFDD"/>
    </w:rPr>
  </w:style>
  <w:style w:type="character" w:styleId="FollowedHyperlink">
    <w:name w:val="FollowedHyperlink"/>
    <w:basedOn w:val="DefaultParagraphFont"/>
    <w:uiPriority w:val="99"/>
    <w:semiHidden/>
    <w:unhideWhenUsed/>
    <w:rsid w:val="007352F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8259607">
      <w:bodyDiv w:val="1"/>
      <w:marLeft w:val="0"/>
      <w:marRight w:val="0"/>
      <w:marTop w:val="0"/>
      <w:marBottom w:val="0"/>
      <w:divBdr>
        <w:top w:val="none" w:sz="0" w:space="0" w:color="auto"/>
        <w:left w:val="none" w:sz="0" w:space="0" w:color="auto"/>
        <w:bottom w:val="none" w:sz="0" w:space="0" w:color="auto"/>
        <w:right w:val="none" w:sz="0" w:space="0" w:color="auto"/>
      </w:divBdr>
      <w:divsChild>
        <w:div w:id="77992788">
          <w:marLeft w:val="0"/>
          <w:marRight w:val="0"/>
          <w:marTop w:val="0"/>
          <w:marBottom w:val="0"/>
          <w:divBdr>
            <w:top w:val="none" w:sz="0" w:space="0" w:color="auto"/>
            <w:left w:val="none" w:sz="0" w:space="0" w:color="auto"/>
            <w:bottom w:val="none" w:sz="0" w:space="0" w:color="auto"/>
            <w:right w:val="none" w:sz="0" w:space="0" w:color="auto"/>
          </w:divBdr>
        </w:div>
        <w:div w:id="142042191">
          <w:marLeft w:val="0"/>
          <w:marRight w:val="0"/>
          <w:marTop w:val="0"/>
          <w:marBottom w:val="0"/>
          <w:divBdr>
            <w:top w:val="none" w:sz="0" w:space="0" w:color="auto"/>
            <w:left w:val="none" w:sz="0" w:space="0" w:color="auto"/>
            <w:bottom w:val="none" w:sz="0" w:space="0" w:color="auto"/>
            <w:right w:val="none" w:sz="0" w:space="0" w:color="auto"/>
          </w:divBdr>
        </w:div>
        <w:div w:id="454909123">
          <w:marLeft w:val="0"/>
          <w:marRight w:val="0"/>
          <w:marTop w:val="0"/>
          <w:marBottom w:val="0"/>
          <w:divBdr>
            <w:top w:val="none" w:sz="0" w:space="0" w:color="auto"/>
            <w:left w:val="none" w:sz="0" w:space="0" w:color="auto"/>
            <w:bottom w:val="none" w:sz="0" w:space="0" w:color="auto"/>
            <w:right w:val="none" w:sz="0" w:space="0" w:color="auto"/>
          </w:divBdr>
        </w:div>
        <w:div w:id="932397974">
          <w:marLeft w:val="0"/>
          <w:marRight w:val="0"/>
          <w:marTop w:val="0"/>
          <w:marBottom w:val="0"/>
          <w:divBdr>
            <w:top w:val="none" w:sz="0" w:space="0" w:color="auto"/>
            <w:left w:val="none" w:sz="0" w:space="0" w:color="auto"/>
            <w:bottom w:val="none" w:sz="0" w:space="0" w:color="auto"/>
            <w:right w:val="none" w:sz="0" w:space="0" w:color="auto"/>
          </w:divBdr>
        </w:div>
        <w:div w:id="971636917">
          <w:marLeft w:val="0"/>
          <w:marRight w:val="0"/>
          <w:marTop w:val="0"/>
          <w:marBottom w:val="0"/>
          <w:divBdr>
            <w:top w:val="none" w:sz="0" w:space="0" w:color="auto"/>
            <w:left w:val="none" w:sz="0" w:space="0" w:color="auto"/>
            <w:bottom w:val="none" w:sz="0" w:space="0" w:color="auto"/>
            <w:right w:val="none" w:sz="0" w:space="0" w:color="auto"/>
          </w:divBdr>
        </w:div>
        <w:div w:id="1127357961">
          <w:marLeft w:val="0"/>
          <w:marRight w:val="0"/>
          <w:marTop w:val="0"/>
          <w:marBottom w:val="0"/>
          <w:divBdr>
            <w:top w:val="none" w:sz="0" w:space="0" w:color="auto"/>
            <w:left w:val="none" w:sz="0" w:space="0" w:color="auto"/>
            <w:bottom w:val="none" w:sz="0" w:space="0" w:color="auto"/>
            <w:right w:val="none" w:sz="0" w:space="0" w:color="auto"/>
          </w:divBdr>
        </w:div>
        <w:div w:id="1502238332">
          <w:marLeft w:val="0"/>
          <w:marRight w:val="0"/>
          <w:marTop w:val="0"/>
          <w:marBottom w:val="0"/>
          <w:divBdr>
            <w:top w:val="none" w:sz="0" w:space="0" w:color="auto"/>
            <w:left w:val="none" w:sz="0" w:space="0" w:color="auto"/>
            <w:bottom w:val="none" w:sz="0" w:space="0" w:color="auto"/>
            <w:right w:val="none" w:sz="0" w:space="0" w:color="auto"/>
          </w:divBdr>
        </w:div>
        <w:div w:id="1520774080">
          <w:marLeft w:val="0"/>
          <w:marRight w:val="0"/>
          <w:marTop w:val="0"/>
          <w:marBottom w:val="0"/>
          <w:divBdr>
            <w:top w:val="none" w:sz="0" w:space="0" w:color="auto"/>
            <w:left w:val="none" w:sz="0" w:space="0" w:color="auto"/>
            <w:bottom w:val="none" w:sz="0" w:space="0" w:color="auto"/>
            <w:right w:val="none" w:sz="0" w:space="0" w:color="auto"/>
          </w:divBdr>
        </w:div>
        <w:div w:id="1585644589">
          <w:marLeft w:val="0"/>
          <w:marRight w:val="0"/>
          <w:marTop w:val="0"/>
          <w:marBottom w:val="0"/>
          <w:divBdr>
            <w:top w:val="none" w:sz="0" w:space="0" w:color="auto"/>
            <w:left w:val="none" w:sz="0" w:space="0" w:color="auto"/>
            <w:bottom w:val="none" w:sz="0" w:space="0" w:color="auto"/>
            <w:right w:val="none" w:sz="0" w:space="0" w:color="auto"/>
          </w:divBdr>
        </w:div>
        <w:div w:id="1667705510">
          <w:marLeft w:val="0"/>
          <w:marRight w:val="0"/>
          <w:marTop w:val="0"/>
          <w:marBottom w:val="0"/>
          <w:divBdr>
            <w:top w:val="none" w:sz="0" w:space="0" w:color="auto"/>
            <w:left w:val="none" w:sz="0" w:space="0" w:color="auto"/>
            <w:bottom w:val="none" w:sz="0" w:space="0" w:color="auto"/>
            <w:right w:val="none" w:sz="0" w:space="0" w:color="auto"/>
          </w:divBdr>
        </w:div>
        <w:div w:id="1703281838">
          <w:marLeft w:val="0"/>
          <w:marRight w:val="0"/>
          <w:marTop w:val="0"/>
          <w:marBottom w:val="0"/>
          <w:divBdr>
            <w:top w:val="none" w:sz="0" w:space="0" w:color="auto"/>
            <w:left w:val="none" w:sz="0" w:space="0" w:color="auto"/>
            <w:bottom w:val="none" w:sz="0" w:space="0" w:color="auto"/>
            <w:right w:val="none" w:sz="0" w:space="0" w:color="auto"/>
          </w:divBdr>
        </w:div>
        <w:div w:id="1732344906">
          <w:marLeft w:val="0"/>
          <w:marRight w:val="0"/>
          <w:marTop w:val="0"/>
          <w:marBottom w:val="0"/>
          <w:divBdr>
            <w:top w:val="none" w:sz="0" w:space="0" w:color="auto"/>
            <w:left w:val="none" w:sz="0" w:space="0" w:color="auto"/>
            <w:bottom w:val="none" w:sz="0" w:space="0" w:color="auto"/>
            <w:right w:val="none" w:sz="0" w:space="0" w:color="auto"/>
          </w:divBdr>
        </w:div>
        <w:div w:id="1759516080">
          <w:marLeft w:val="0"/>
          <w:marRight w:val="0"/>
          <w:marTop w:val="0"/>
          <w:marBottom w:val="0"/>
          <w:divBdr>
            <w:top w:val="none" w:sz="0" w:space="0" w:color="auto"/>
            <w:left w:val="none" w:sz="0" w:space="0" w:color="auto"/>
            <w:bottom w:val="none" w:sz="0" w:space="0" w:color="auto"/>
            <w:right w:val="none" w:sz="0" w:space="0" w:color="auto"/>
          </w:divBdr>
        </w:div>
        <w:div w:id="1853837474">
          <w:marLeft w:val="0"/>
          <w:marRight w:val="0"/>
          <w:marTop w:val="0"/>
          <w:marBottom w:val="0"/>
          <w:divBdr>
            <w:top w:val="none" w:sz="0" w:space="0" w:color="auto"/>
            <w:left w:val="none" w:sz="0" w:space="0" w:color="auto"/>
            <w:bottom w:val="none" w:sz="0" w:space="0" w:color="auto"/>
            <w:right w:val="none" w:sz="0" w:space="0" w:color="auto"/>
          </w:divBdr>
        </w:div>
        <w:div w:id="1930651875">
          <w:marLeft w:val="0"/>
          <w:marRight w:val="0"/>
          <w:marTop w:val="0"/>
          <w:marBottom w:val="0"/>
          <w:divBdr>
            <w:top w:val="none" w:sz="0" w:space="0" w:color="auto"/>
            <w:left w:val="none" w:sz="0" w:space="0" w:color="auto"/>
            <w:bottom w:val="none" w:sz="0" w:space="0" w:color="auto"/>
            <w:right w:val="none" w:sz="0" w:space="0" w:color="auto"/>
          </w:divBdr>
        </w:div>
      </w:divsChild>
    </w:div>
    <w:div w:id="1191844086">
      <w:bodyDiv w:val="1"/>
      <w:marLeft w:val="0"/>
      <w:marRight w:val="0"/>
      <w:marTop w:val="0"/>
      <w:marBottom w:val="0"/>
      <w:divBdr>
        <w:top w:val="none" w:sz="0" w:space="0" w:color="auto"/>
        <w:left w:val="none" w:sz="0" w:space="0" w:color="auto"/>
        <w:bottom w:val="none" w:sz="0" w:space="0" w:color="auto"/>
        <w:right w:val="none" w:sz="0" w:space="0" w:color="auto"/>
      </w:divBdr>
      <w:divsChild>
        <w:div w:id="165630481">
          <w:marLeft w:val="0"/>
          <w:marRight w:val="0"/>
          <w:marTop w:val="0"/>
          <w:marBottom w:val="0"/>
          <w:divBdr>
            <w:top w:val="none" w:sz="0" w:space="0" w:color="auto"/>
            <w:left w:val="none" w:sz="0" w:space="0" w:color="auto"/>
            <w:bottom w:val="none" w:sz="0" w:space="0" w:color="auto"/>
            <w:right w:val="none" w:sz="0" w:space="0" w:color="auto"/>
          </w:divBdr>
        </w:div>
        <w:div w:id="182091270">
          <w:marLeft w:val="0"/>
          <w:marRight w:val="0"/>
          <w:marTop w:val="0"/>
          <w:marBottom w:val="0"/>
          <w:divBdr>
            <w:top w:val="none" w:sz="0" w:space="0" w:color="auto"/>
            <w:left w:val="none" w:sz="0" w:space="0" w:color="auto"/>
            <w:bottom w:val="none" w:sz="0" w:space="0" w:color="auto"/>
            <w:right w:val="none" w:sz="0" w:space="0" w:color="auto"/>
          </w:divBdr>
        </w:div>
        <w:div w:id="445850319">
          <w:marLeft w:val="0"/>
          <w:marRight w:val="0"/>
          <w:marTop w:val="0"/>
          <w:marBottom w:val="0"/>
          <w:divBdr>
            <w:top w:val="none" w:sz="0" w:space="0" w:color="auto"/>
            <w:left w:val="none" w:sz="0" w:space="0" w:color="auto"/>
            <w:bottom w:val="none" w:sz="0" w:space="0" w:color="auto"/>
            <w:right w:val="none" w:sz="0" w:space="0" w:color="auto"/>
          </w:divBdr>
        </w:div>
        <w:div w:id="813789074">
          <w:marLeft w:val="0"/>
          <w:marRight w:val="0"/>
          <w:marTop w:val="0"/>
          <w:marBottom w:val="0"/>
          <w:divBdr>
            <w:top w:val="none" w:sz="0" w:space="0" w:color="auto"/>
            <w:left w:val="none" w:sz="0" w:space="0" w:color="auto"/>
            <w:bottom w:val="none" w:sz="0" w:space="0" w:color="auto"/>
            <w:right w:val="none" w:sz="0" w:space="0" w:color="auto"/>
          </w:divBdr>
        </w:div>
        <w:div w:id="1348675607">
          <w:marLeft w:val="0"/>
          <w:marRight w:val="0"/>
          <w:marTop w:val="0"/>
          <w:marBottom w:val="0"/>
          <w:divBdr>
            <w:top w:val="none" w:sz="0" w:space="0" w:color="auto"/>
            <w:left w:val="none" w:sz="0" w:space="0" w:color="auto"/>
            <w:bottom w:val="none" w:sz="0" w:space="0" w:color="auto"/>
            <w:right w:val="none" w:sz="0" w:space="0" w:color="auto"/>
          </w:divBdr>
        </w:div>
        <w:div w:id="1547371673">
          <w:marLeft w:val="0"/>
          <w:marRight w:val="0"/>
          <w:marTop w:val="0"/>
          <w:marBottom w:val="0"/>
          <w:divBdr>
            <w:top w:val="none" w:sz="0" w:space="0" w:color="auto"/>
            <w:left w:val="none" w:sz="0" w:space="0" w:color="auto"/>
            <w:bottom w:val="none" w:sz="0" w:space="0" w:color="auto"/>
            <w:right w:val="none" w:sz="0" w:space="0" w:color="auto"/>
          </w:divBdr>
        </w:div>
        <w:div w:id="1594241915">
          <w:marLeft w:val="0"/>
          <w:marRight w:val="0"/>
          <w:marTop w:val="0"/>
          <w:marBottom w:val="0"/>
          <w:divBdr>
            <w:top w:val="none" w:sz="0" w:space="0" w:color="auto"/>
            <w:left w:val="none" w:sz="0" w:space="0" w:color="auto"/>
            <w:bottom w:val="none" w:sz="0" w:space="0" w:color="auto"/>
            <w:right w:val="none" w:sz="0" w:space="0" w:color="auto"/>
          </w:divBdr>
        </w:div>
        <w:div w:id="1652370408">
          <w:marLeft w:val="0"/>
          <w:marRight w:val="0"/>
          <w:marTop w:val="0"/>
          <w:marBottom w:val="0"/>
          <w:divBdr>
            <w:top w:val="none" w:sz="0" w:space="0" w:color="auto"/>
            <w:left w:val="none" w:sz="0" w:space="0" w:color="auto"/>
            <w:bottom w:val="none" w:sz="0" w:space="0" w:color="auto"/>
            <w:right w:val="none" w:sz="0" w:space="0" w:color="auto"/>
          </w:divBdr>
        </w:div>
        <w:div w:id="1661349737">
          <w:marLeft w:val="0"/>
          <w:marRight w:val="0"/>
          <w:marTop w:val="0"/>
          <w:marBottom w:val="0"/>
          <w:divBdr>
            <w:top w:val="none" w:sz="0" w:space="0" w:color="auto"/>
            <w:left w:val="none" w:sz="0" w:space="0" w:color="auto"/>
            <w:bottom w:val="none" w:sz="0" w:space="0" w:color="auto"/>
            <w:right w:val="none" w:sz="0" w:space="0" w:color="auto"/>
          </w:divBdr>
        </w:div>
        <w:div w:id="1874145653">
          <w:marLeft w:val="0"/>
          <w:marRight w:val="0"/>
          <w:marTop w:val="0"/>
          <w:marBottom w:val="0"/>
          <w:divBdr>
            <w:top w:val="none" w:sz="0" w:space="0" w:color="auto"/>
            <w:left w:val="none" w:sz="0" w:space="0" w:color="auto"/>
            <w:bottom w:val="none" w:sz="0" w:space="0" w:color="auto"/>
            <w:right w:val="none" w:sz="0" w:space="0" w:color="auto"/>
          </w:divBdr>
        </w:div>
        <w:div w:id="1885822134">
          <w:marLeft w:val="0"/>
          <w:marRight w:val="0"/>
          <w:marTop w:val="0"/>
          <w:marBottom w:val="0"/>
          <w:divBdr>
            <w:top w:val="none" w:sz="0" w:space="0" w:color="auto"/>
            <w:left w:val="none" w:sz="0" w:space="0" w:color="auto"/>
            <w:bottom w:val="none" w:sz="0" w:space="0" w:color="auto"/>
            <w:right w:val="none" w:sz="0" w:space="0" w:color="auto"/>
          </w:divBdr>
        </w:div>
        <w:div w:id="1931160676">
          <w:marLeft w:val="0"/>
          <w:marRight w:val="0"/>
          <w:marTop w:val="0"/>
          <w:marBottom w:val="0"/>
          <w:divBdr>
            <w:top w:val="none" w:sz="0" w:space="0" w:color="auto"/>
            <w:left w:val="none" w:sz="0" w:space="0" w:color="auto"/>
            <w:bottom w:val="none" w:sz="0" w:space="0" w:color="auto"/>
            <w:right w:val="none" w:sz="0" w:space="0" w:color="auto"/>
          </w:divBdr>
        </w:div>
        <w:div w:id="2043631761">
          <w:marLeft w:val="0"/>
          <w:marRight w:val="0"/>
          <w:marTop w:val="0"/>
          <w:marBottom w:val="0"/>
          <w:divBdr>
            <w:top w:val="none" w:sz="0" w:space="0" w:color="auto"/>
            <w:left w:val="none" w:sz="0" w:space="0" w:color="auto"/>
            <w:bottom w:val="none" w:sz="0" w:space="0" w:color="auto"/>
            <w:right w:val="none" w:sz="0" w:space="0" w:color="auto"/>
          </w:divBdr>
        </w:div>
        <w:div w:id="2088646843">
          <w:marLeft w:val="0"/>
          <w:marRight w:val="0"/>
          <w:marTop w:val="0"/>
          <w:marBottom w:val="0"/>
          <w:divBdr>
            <w:top w:val="none" w:sz="0" w:space="0" w:color="auto"/>
            <w:left w:val="none" w:sz="0" w:space="0" w:color="auto"/>
            <w:bottom w:val="none" w:sz="0" w:space="0" w:color="auto"/>
            <w:right w:val="none" w:sz="0" w:space="0" w:color="auto"/>
          </w:divBdr>
        </w:div>
        <w:div w:id="2137873439">
          <w:marLeft w:val="0"/>
          <w:marRight w:val="0"/>
          <w:marTop w:val="0"/>
          <w:marBottom w:val="0"/>
          <w:divBdr>
            <w:top w:val="none" w:sz="0" w:space="0" w:color="auto"/>
            <w:left w:val="none" w:sz="0" w:space="0" w:color="auto"/>
            <w:bottom w:val="none" w:sz="0" w:space="0" w:color="auto"/>
            <w:right w:val="none" w:sz="0" w:space="0" w:color="auto"/>
          </w:divBdr>
        </w:div>
      </w:divsChild>
    </w:div>
    <w:div w:id="1269771173">
      <w:bodyDiv w:val="1"/>
      <w:marLeft w:val="0"/>
      <w:marRight w:val="0"/>
      <w:marTop w:val="0"/>
      <w:marBottom w:val="0"/>
      <w:divBdr>
        <w:top w:val="none" w:sz="0" w:space="0" w:color="auto"/>
        <w:left w:val="none" w:sz="0" w:space="0" w:color="auto"/>
        <w:bottom w:val="none" w:sz="0" w:space="0" w:color="auto"/>
        <w:right w:val="none" w:sz="0" w:space="0" w:color="auto"/>
      </w:divBdr>
      <w:divsChild>
        <w:div w:id="144245525">
          <w:marLeft w:val="0"/>
          <w:marRight w:val="0"/>
          <w:marTop w:val="0"/>
          <w:marBottom w:val="0"/>
          <w:divBdr>
            <w:top w:val="none" w:sz="0" w:space="0" w:color="auto"/>
            <w:left w:val="none" w:sz="0" w:space="0" w:color="auto"/>
            <w:bottom w:val="none" w:sz="0" w:space="0" w:color="auto"/>
            <w:right w:val="none" w:sz="0" w:space="0" w:color="auto"/>
          </w:divBdr>
        </w:div>
        <w:div w:id="160510279">
          <w:marLeft w:val="0"/>
          <w:marRight w:val="0"/>
          <w:marTop w:val="0"/>
          <w:marBottom w:val="0"/>
          <w:divBdr>
            <w:top w:val="none" w:sz="0" w:space="0" w:color="auto"/>
            <w:left w:val="none" w:sz="0" w:space="0" w:color="auto"/>
            <w:bottom w:val="none" w:sz="0" w:space="0" w:color="auto"/>
            <w:right w:val="none" w:sz="0" w:space="0" w:color="auto"/>
          </w:divBdr>
        </w:div>
        <w:div w:id="203253423">
          <w:marLeft w:val="0"/>
          <w:marRight w:val="0"/>
          <w:marTop w:val="0"/>
          <w:marBottom w:val="0"/>
          <w:divBdr>
            <w:top w:val="none" w:sz="0" w:space="0" w:color="auto"/>
            <w:left w:val="none" w:sz="0" w:space="0" w:color="auto"/>
            <w:bottom w:val="none" w:sz="0" w:space="0" w:color="auto"/>
            <w:right w:val="none" w:sz="0" w:space="0" w:color="auto"/>
          </w:divBdr>
        </w:div>
        <w:div w:id="262342983">
          <w:marLeft w:val="0"/>
          <w:marRight w:val="0"/>
          <w:marTop w:val="0"/>
          <w:marBottom w:val="0"/>
          <w:divBdr>
            <w:top w:val="none" w:sz="0" w:space="0" w:color="auto"/>
            <w:left w:val="none" w:sz="0" w:space="0" w:color="auto"/>
            <w:bottom w:val="none" w:sz="0" w:space="0" w:color="auto"/>
            <w:right w:val="none" w:sz="0" w:space="0" w:color="auto"/>
          </w:divBdr>
        </w:div>
        <w:div w:id="274212567">
          <w:marLeft w:val="0"/>
          <w:marRight w:val="0"/>
          <w:marTop w:val="0"/>
          <w:marBottom w:val="0"/>
          <w:divBdr>
            <w:top w:val="none" w:sz="0" w:space="0" w:color="auto"/>
            <w:left w:val="none" w:sz="0" w:space="0" w:color="auto"/>
            <w:bottom w:val="none" w:sz="0" w:space="0" w:color="auto"/>
            <w:right w:val="none" w:sz="0" w:space="0" w:color="auto"/>
          </w:divBdr>
        </w:div>
        <w:div w:id="348802601">
          <w:marLeft w:val="0"/>
          <w:marRight w:val="0"/>
          <w:marTop w:val="0"/>
          <w:marBottom w:val="0"/>
          <w:divBdr>
            <w:top w:val="none" w:sz="0" w:space="0" w:color="auto"/>
            <w:left w:val="none" w:sz="0" w:space="0" w:color="auto"/>
            <w:bottom w:val="none" w:sz="0" w:space="0" w:color="auto"/>
            <w:right w:val="none" w:sz="0" w:space="0" w:color="auto"/>
          </w:divBdr>
        </w:div>
        <w:div w:id="374504527">
          <w:marLeft w:val="0"/>
          <w:marRight w:val="0"/>
          <w:marTop w:val="0"/>
          <w:marBottom w:val="0"/>
          <w:divBdr>
            <w:top w:val="none" w:sz="0" w:space="0" w:color="auto"/>
            <w:left w:val="none" w:sz="0" w:space="0" w:color="auto"/>
            <w:bottom w:val="none" w:sz="0" w:space="0" w:color="auto"/>
            <w:right w:val="none" w:sz="0" w:space="0" w:color="auto"/>
          </w:divBdr>
        </w:div>
        <w:div w:id="452292312">
          <w:marLeft w:val="0"/>
          <w:marRight w:val="0"/>
          <w:marTop w:val="0"/>
          <w:marBottom w:val="0"/>
          <w:divBdr>
            <w:top w:val="none" w:sz="0" w:space="0" w:color="auto"/>
            <w:left w:val="none" w:sz="0" w:space="0" w:color="auto"/>
            <w:bottom w:val="none" w:sz="0" w:space="0" w:color="auto"/>
            <w:right w:val="none" w:sz="0" w:space="0" w:color="auto"/>
          </w:divBdr>
        </w:div>
        <w:div w:id="1335105654">
          <w:marLeft w:val="0"/>
          <w:marRight w:val="0"/>
          <w:marTop w:val="0"/>
          <w:marBottom w:val="0"/>
          <w:divBdr>
            <w:top w:val="none" w:sz="0" w:space="0" w:color="auto"/>
            <w:left w:val="none" w:sz="0" w:space="0" w:color="auto"/>
            <w:bottom w:val="none" w:sz="0" w:space="0" w:color="auto"/>
            <w:right w:val="none" w:sz="0" w:space="0" w:color="auto"/>
          </w:divBdr>
        </w:div>
        <w:div w:id="1384331830">
          <w:marLeft w:val="0"/>
          <w:marRight w:val="0"/>
          <w:marTop w:val="0"/>
          <w:marBottom w:val="0"/>
          <w:divBdr>
            <w:top w:val="none" w:sz="0" w:space="0" w:color="auto"/>
            <w:left w:val="none" w:sz="0" w:space="0" w:color="auto"/>
            <w:bottom w:val="none" w:sz="0" w:space="0" w:color="auto"/>
            <w:right w:val="none" w:sz="0" w:space="0" w:color="auto"/>
          </w:divBdr>
        </w:div>
        <w:div w:id="1447308693">
          <w:marLeft w:val="0"/>
          <w:marRight w:val="0"/>
          <w:marTop w:val="0"/>
          <w:marBottom w:val="0"/>
          <w:divBdr>
            <w:top w:val="none" w:sz="0" w:space="0" w:color="auto"/>
            <w:left w:val="none" w:sz="0" w:space="0" w:color="auto"/>
            <w:bottom w:val="none" w:sz="0" w:space="0" w:color="auto"/>
            <w:right w:val="none" w:sz="0" w:space="0" w:color="auto"/>
          </w:divBdr>
        </w:div>
        <w:div w:id="1712534550">
          <w:marLeft w:val="0"/>
          <w:marRight w:val="0"/>
          <w:marTop w:val="0"/>
          <w:marBottom w:val="0"/>
          <w:divBdr>
            <w:top w:val="none" w:sz="0" w:space="0" w:color="auto"/>
            <w:left w:val="none" w:sz="0" w:space="0" w:color="auto"/>
            <w:bottom w:val="none" w:sz="0" w:space="0" w:color="auto"/>
            <w:right w:val="none" w:sz="0" w:space="0" w:color="auto"/>
          </w:divBdr>
        </w:div>
        <w:div w:id="1854109245">
          <w:marLeft w:val="0"/>
          <w:marRight w:val="0"/>
          <w:marTop w:val="0"/>
          <w:marBottom w:val="0"/>
          <w:divBdr>
            <w:top w:val="none" w:sz="0" w:space="0" w:color="auto"/>
            <w:left w:val="none" w:sz="0" w:space="0" w:color="auto"/>
            <w:bottom w:val="none" w:sz="0" w:space="0" w:color="auto"/>
            <w:right w:val="none" w:sz="0" w:space="0" w:color="auto"/>
          </w:divBdr>
        </w:div>
        <w:div w:id="1872910850">
          <w:marLeft w:val="0"/>
          <w:marRight w:val="0"/>
          <w:marTop w:val="0"/>
          <w:marBottom w:val="0"/>
          <w:divBdr>
            <w:top w:val="none" w:sz="0" w:space="0" w:color="auto"/>
            <w:left w:val="none" w:sz="0" w:space="0" w:color="auto"/>
            <w:bottom w:val="none" w:sz="0" w:space="0" w:color="auto"/>
            <w:right w:val="none" w:sz="0" w:space="0" w:color="auto"/>
          </w:divBdr>
        </w:div>
        <w:div w:id="1961572486">
          <w:marLeft w:val="0"/>
          <w:marRight w:val="0"/>
          <w:marTop w:val="0"/>
          <w:marBottom w:val="0"/>
          <w:divBdr>
            <w:top w:val="none" w:sz="0" w:space="0" w:color="auto"/>
            <w:left w:val="none" w:sz="0" w:space="0" w:color="auto"/>
            <w:bottom w:val="none" w:sz="0" w:space="0" w:color="auto"/>
            <w:right w:val="none" w:sz="0" w:space="0" w:color="auto"/>
          </w:divBdr>
        </w:div>
      </w:divsChild>
    </w:div>
    <w:div w:id="1284192910">
      <w:bodyDiv w:val="1"/>
      <w:marLeft w:val="0"/>
      <w:marRight w:val="0"/>
      <w:marTop w:val="0"/>
      <w:marBottom w:val="0"/>
      <w:divBdr>
        <w:top w:val="none" w:sz="0" w:space="0" w:color="auto"/>
        <w:left w:val="none" w:sz="0" w:space="0" w:color="auto"/>
        <w:bottom w:val="none" w:sz="0" w:space="0" w:color="auto"/>
        <w:right w:val="none" w:sz="0" w:space="0" w:color="auto"/>
      </w:divBdr>
      <w:divsChild>
        <w:div w:id="248540840">
          <w:marLeft w:val="0"/>
          <w:marRight w:val="0"/>
          <w:marTop w:val="0"/>
          <w:marBottom w:val="0"/>
          <w:divBdr>
            <w:top w:val="none" w:sz="0" w:space="0" w:color="auto"/>
            <w:left w:val="none" w:sz="0" w:space="0" w:color="auto"/>
            <w:bottom w:val="none" w:sz="0" w:space="0" w:color="auto"/>
            <w:right w:val="none" w:sz="0" w:space="0" w:color="auto"/>
          </w:divBdr>
        </w:div>
        <w:div w:id="627442330">
          <w:marLeft w:val="0"/>
          <w:marRight w:val="0"/>
          <w:marTop w:val="0"/>
          <w:marBottom w:val="0"/>
          <w:divBdr>
            <w:top w:val="none" w:sz="0" w:space="0" w:color="auto"/>
            <w:left w:val="none" w:sz="0" w:space="0" w:color="auto"/>
            <w:bottom w:val="none" w:sz="0" w:space="0" w:color="auto"/>
            <w:right w:val="none" w:sz="0" w:space="0" w:color="auto"/>
          </w:divBdr>
        </w:div>
        <w:div w:id="632175355">
          <w:marLeft w:val="0"/>
          <w:marRight w:val="0"/>
          <w:marTop w:val="0"/>
          <w:marBottom w:val="0"/>
          <w:divBdr>
            <w:top w:val="none" w:sz="0" w:space="0" w:color="auto"/>
            <w:left w:val="none" w:sz="0" w:space="0" w:color="auto"/>
            <w:bottom w:val="none" w:sz="0" w:space="0" w:color="auto"/>
            <w:right w:val="none" w:sz="0" w:space="0" w:color="auto"/>
          </w:divBdr>
        </w:div>
        <w:div w:id="659574962">
          <w:marLeft w:val="0"/>
          <w:marRight w:val="0"/>
          <w:marTop w:val="0"/>
          <w:marBottom w:val="0"/>
          <w:divBdr>
            <w:top w:val="none" w:sz="0" w:space="0" w:color="auto"/>
            <w:left w:val="none" w:sz="0" w:space="0" w:color="auto"/>
            <w:bottom w:val="none" w:sz="0" w:space="0" w:color="auto"/>
            <w:right w:val="none" w:sz="0" w:space="0" w:color="auto"/>
          </w:divBdr>
        </w:div>
        <w:div w:id="666976780">
          <w:marLeft w:val="0"/>
          <w:marRight w:val="0"/>
          <w:marTop w:val="0"/>
          <w:marBottom w:val="0"/>
          <w:divBdr>
            <w:top w:val="none" w:sz="0" w:space="0" w:color="auto"/>
            <w:left w:val="none" w:sz="0" w:space="0" w:color="auto"/>
            <w:bottom w:val="none" w:sz="0" w:space="0" w:color="auto"/>
            <w:right w:val="none" w:sz="0" w:space="0" w:color="auto"/>
          </w:divBdr>
        </w:div>
        <w:div w:id="810489274">
          <w:marLeft w:val="0"/>
          <w:marRight w:val="0"/>
          <w:marTop w:val="0"/>
          <w:marBottom w:val="0"/>
          <w:divBdr>
            <w:top w:val="none" w:sz="0" w:space="0" w:color="auto"/>
            <w:left w:val="none" w:sz="0" w:space="0" w:color="auto"/>
            <w:bottom w:val="none" w:sz="0" w:space="0" w:color="auto"/>
            <w:right w:val="none" w:sz="0" w:space="0" w:color="auto"/>
          </w:divBdr>
        </w:div>
        <w:div w:id="1017268870">
          <w:marLeft w:val="0"/>
          <w:marRight w:val="0"/>
          <w:marTop w:val="0"/>
          <w:marBottom w:val="0"/>
          <w:divBdr>
            <w:top w:val="none" w:sz="0" w:space="0" w:color="auto"/>
            <w:left w:val="none" w:sz="0" w:space="0" w:color="auto"/>
            <w:bottom w:val="none" w:sz="0" w:space="0" w:color="auto"/>
            <w:right w:val="none" w:sz="0" w:space="0" w:color="auto"/>
          </w:divBdr>
        </w:div>
        <w:div w:id="1136146204">
          <w:marLeft w:val="0"/>
          <w:marRight w:val="0"/>
          <w:marTop w:val="0"/>
          <w:marBottom w:val="0"/>
          <w:divBdr>
            <w:top w:val="none" w:sz="0" w:space="0" w:color="auto"/>
            <w:left w:val="none" w:sz="0" w:space="0" w:color="auto"/>
            <w:bottom w:val="none" w:sz="0" w:space="0" w:color="auto"/>
            <w:right w:val="none" w:sz="0" w:space="0" w:color="auto"/>
          </w:divBdr>
        </w:div>
        <w:div w:id="1256941897">
          <w:marLeft w:val="0"/>
          <w:marRight w:val="0"/>
          <w:marTop w:val="0"/>
          <w:marBottom w:val="0"/>
          <w:divBdr>
            <w:top w:val="none" w:sz="0" w:space="0" w:color="auto"/>
            <w:left w:val="none" w:sz="0" w:space="0" w:color="auto"/>
            <w:bottom w:val="none" w:sz="0" w:space="0" w:color="auto"/>
            <w:right w:val="none" w:sz="0" w:space="0" w:color="auto"/>
          </w:divBdr>
        </w:div>
        <w:div w:id="1311639026">
          <w:marLeft w:val="0"/>
          <w:marRight w:val="0"/>
          <w:marTop w:val="0"/>
          <w:marBottom w:val="0"/>
          <w:divBdr>
            <w:top w:val="none" w:sz="0" w:space="0" w:color="auto"/>
            <w:left w:val="none" w:sz="0" w:space="0" w:color="auto"/>
            <w:bottom w:val="none" w:sz="0" w:space="0" w:color="auto"/>
            <w:right w:val="none" w:sz="0" w:space="0" w:color="auto"/>
          </w:divBdr>
        </w:div>
        <w:div w:id="1379083539">
          <w:marLeft w:val="0"/>
          <w:marRight w:val="0"/>
          <w:marTop w:val="0"/>
          <w:marBottom w:val="0"/>
          <w:divBdr>
            <w:top w:val="none" w:sz="0" w:space="0" w:color="auto"/>
            <w:left w:val="none" w:sz="0" w:space="0" w:color="auto"/>
            <w:bottom w:val="none" w:sz="0" w:space="0" w:color="auto"/>
            <w:right w:val="none" w:sz="0" w:space="0" w:color="auto"/>
          </w:divBdr>
        </w:div>
        <w:div w:id="1484080454">
          <w:marLeft w:val="0"/>
          <w:marRight w:val="0"/>
          <w:marTop w:val="0"/>
          <w:marBottom w:val="0"/>
          <w:divBdr>
            <w:top w:val="none" w:sz="0" w:space="0" w:color="auto"/>
            <w:left w:val="none" w:sz="0" w:space="0" w:color="auto"/>
            <w:bottom w:val="none" w:sz="0" w:space="0" w:color="auto"/>
            <w:right w:val="none" w:sz="0" w:space="0" w:color="auto"/>
          </w:divBdr>
        </w:div>
        <w:div w:id="1581939478">
          <w:marLeft w:val="0"/>
          <w:marRight w:val="0"/>
          <w:marTop w:val="0"/>
          <w:marBottom w:val="0"/>
          <w:divBdr>
            <w:top w:val="none" w:sz="0" w:space="0" w:color="auto"/>
            <w:left w:val="none" w:sz="0" w:space="0" w:color="auto"/>
            <w:bottom w:val="none" w:sz="0" w:space="0" w:color="auto"/>
            <w:right w:val="none" w:sz="0" w:space="0" w:color="auto"/>
          </w:divBdr>
        </w:div>
        <w:div w:id="1637758484">
          <w:marLeft w:val="0"/>
          <w:marRight w:val="0"/>
          <w:marTop w:val="0"/>
          <w:marBottom w:val="0"/>
          <w:divBdr>
            <w:top w:val="none" w:sz="0" w:space="0" w:color="auto"/>
            <w:left w:val="none" w:sz="0" w:space="0" w:color="auto"/>
            <w:bottom w:val="none" w:sz="0" w:space="0" w:color="auto"/>
            <w:right w:val="none" w:sz="0" w:space="0" w:color="auto"/>
          </w:divBdr>
        </w:div>
        <w:div w:id="1840581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117" Type="http://schemas.openxmlformats.org/officeDocument/2006/relationships/header" Target="header81.xml"/><Relationship Id="rId21" Type="http://schemas.openxmlformats.org/officeDocument/2006/relationships/image" Target="media/image2.png"/><Relationship Id="rId42" Type="http://schemas.openxmlformats.org/officeDocument/2006/relationships/header" Target="header26.xml"/><Relationship Id="rId63" Type="http://schemas.openxmlformats.org/officeDocument/2006/relationships/header" Target="header45.xml"/><Relationship Id="rId84" Type="http://schemas.openxmlformats.org/officeDocument/2006/relationships/header" Target="header66.xml"/><Relationship Id="rId138" Type="http://schemas.openxmlformats.org/officeDocument/2006/relationships/image" Target="media/image27.png"/><Relationship Id="rId107" Type="http://schemas.openxmlformats.org/officeDocument/2006/relationships/oleObject" Target="embeddings/oleObject6.bin"/><Relationship Id="rId11" Type="http://schemas.openxmlformats.org/officeDocument/2006/relationships/header" Target="header1.xml"/><Relationship Id="rId32" Type="http://schemas.openxmlformats.org/officeDocument/2006/relationships/header" Target="header16.xml"/><Relationship Id="rId53" Type="http://schemas.openxmlformats.org/officeDocument/2006/relationships/header" Target="header36.xml"/><Relationship Id="rId74" Type="http://schemas.openxmlformats.org/officeDocument/2006/relationships/header" Target="header56.xml"/><Relationship Id="rId128" Type="http://schemas.openxmlformats.org/officeDocument/2006/relationships/image" Target="media/image22.wmf"/><Relationship Id="rId149" Type="http://schemas.openxmlformats.org/officeDocument/2006/relationships/package" Target="embeddings/Microsoft_Visio_Drawing.vsdx"/><Relationship Id="rId5" Type="http://schemas.openxmlformats.org/officeDocument/2006/relationships/numbering" Target="numbering.xml"/><Relationship Id="rId95" Type="http://schemas.openxmlformats.org/officeDocument/2006/relationships/header" Target="header77.xml"/><Relationship Id="rId22" Type="http://schemas.openxmlformats.org/officeDocument/2006/relationships/header" Target="header8.xml"/><Relationship Id="rId27" Type="http://schemas.openxmlformats.org/officeDocument/2006/relationships/header" Target="header11.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6.xml"/><Relationship Id="rId69" Type="http://schemas.openxmlformats.org/officeDocument/2006/relationships/header" Target="header51.xml"/><Relationship Id="rId113" Type="http://schemas.openxmlformats.org/officeDocument/2006/relationships/oleObject" Target="embeddings/oleObject8.bin"/><Relationship Id="rId118" Type="http://schemas.openxmlformats.org/officeDocument/2006/relationships/image" Target="media/image17.wmf"/><Relationship Id="rId134" Type="http://schemas.openxmlformats.org/officeDocument/2006/relationships/header" Target="header83.xml"/><Relationship Id="rId139" Type="http://schemas.openxmlformats.org/officeDocument/2006/relationships/header" Target="header84.xml"/><Relationship Id="rId80" Type="http://schemas.openxmlformats.org/officeDocument/2006/relationships/header" Target="header62.xml"/><Relationship Id="rId85" Type="http://schemas.openxmlformats.org/officeDocument/2006/relationships/header" Target="header67.xml"/><Relationship Id="rId150" Type="http://schemas.openxmlformats.org/officeDocument/2006/relationships/footer" Target="footer6.xml"/><Relationship Id="rId155" Type="http://schemas.openxmlformats.org/officeDocument/2006/relationships/theme" Target="theme/theme1.xml"/><Relationship Id="rId12" Type="http://schemas.openxmlformats.org/officeDocument/2006/relationships/footer" Target="footer1.xml"/><Relationship Id="rId17" Type="http://schemas.openxmlformats.org/officeDocument/2006/relationships/image" Target="media/image1.png"/><Relationship Id="rId33" Type="http://schemas.openxmlformats.org/officeDocument/2006/relationships/header" Target="header17.xml"/><Relationship Id="rId38" Type="http://schemas.openxmlformats.org/officeDocument/2006/relationships/header" Target="header22.xml"/><Relationship Id="rId59" Type="http://schemas.openxmlformats.org/officeDocument/2006/relationships/header" Target="header41.xml"/><Relationship Id="rId103" Type="http://schemas.openxmlformats.org/officeDocument/2006/relationships/oleObject" Target="embeddings/oleObject4.bin"/><Relationship Id="rId108" Type="http://schemas.openxmlformats.org/officeDocument/2006/relationships/image" Target="media/image13.wmf"/><Relationship Id="rId124" Type="http://schemas.openxmlformats.org/officeDocument/2006/relationships/image" Target="media/image20.wmf"/><Relationship Id="rId129" Type="http://schemas.openxmlformats.org/officeDocument/2006/relationships/oleObject" Target="embeddings/oleObject14.bin"/><Relationship Id="rId54" Type="http://schemas.openxmlformats.org/officeDocument/2006/relationships/image" Target="media/image6.emf"/><Relationship Id="rId70" Type="http://schemas.openxmlformats.org/officeDocument/2006/relationships/header" Target="header52.xml"/><Relationship Id="rId75" Type="http://schemas.openxmlformats.org/officeDocument/2006/relationships/header" Target="header57.xml"/><Relationship Id="rId91" Type="http://schemas.openxmlformats.org/officeDocument/2006/relationships/header" Target="header73.xml"/><Relationship Id="rId96" Type="http://schemas.openxmlformats.org/officeDocument/2006/relationships/image" Target="media/image7.wmf"/><Relationship Id="rId140" Type="http://schemas.openxmlformats.org/officeDocument/2006/relationships/header" Target="header85.xml"/><Relationship Id="rId145"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3.png"/><Relationship Id="rId28" Type="http://schemas.openxmlformats.org/officeDocument/2006/relationships/header" Target="header12.xml"/><Relationship Id="rId49" Type="http://schemas.openxmlformats.org/officeDocument/2006/relationships/header" Target="header33.xml"/><Relationship Id="rId114" Type="http://schemas.openxmlformats.org/officeDocument/2006/relationships/image" Target="media/image15.png"/><Relationship Id="rId119" Type="http://schemas.openxmlformats.org/officeDocument/2006/relationships/oleObject" Target="embeddings/oleObject9.bin"/><Relationship Id="rId44" Type="http://schemas.openxmlformats.org/officeDocument/2006/relationships/header" Target="header28.xml"/><Relationship Id="rId60" Type="http://schemas.openxmlformats.org/officeDocument/2006/relationships/header" Target="header42.xml"/><Relationship Id="rId65" Type="http://schemas.openxmlformats.org/officeDocument/2006/relationships/header" Target="header47.xml"/><Relationship Id="rId81" Type="http://schemas.openxmlformats.org/officeDocument/2006/relationships/header" Target="header63.xml"/><Relationship Id="rId86" Type="http://schemas.openxmlformats.org/officeDocument/2006/relationships/header" Target="header68.xml"/><Relationship Id="rId130" Type="http://schemas.openxmlformats.org/officeDocument/2006/relationships/oleObject" Target="embeddings/oleObject15.bin"/><Relationship Id="rId135" Type="http://schemas.openxmlformats.org/officeDocument/2006/relationships/image" Target="media/image24.png"/><Relationship Id="rId151" Type="http://schemas.openxmlformats.org/officeDocument/2006/relationships/image" Target="media/image29.emf"/><Relationship Id="rId13" Type="http://schemas.openxmlformats.org/officeDocument/2006/relationships/footer" Target="footer2.xml"/><Relationship Id="rId18" Type="http://schemas.openxmlformats.org/officeDocument/2006/relationships/header" Target="header5.xml"/><Relationship Id="rId39" Type="http://schemas.openxmlformats.org/officeDocument/2006/relationships/header" Target="header23.xml"/><Relationship Id="rId109" Type="http://schemas.openxmlformats.org/officeDocument/2006/relationships/oleObject" Target="embeddings/oleObject7.bin"/><Relationship Id="rId34" Type="http://schemas.openxmlformats.org/officeDocument/2006/relationships/header" Target="header18.xml"/><Relationship Id="rId50" Type="http://schemas.openxmlformats.org/officeDocument/2006/relationships/header" Target="header34.xml"/><Relationship Id="rId55" Type="http://schemas.openxmlformats.org/officeDocument/2006/relationships/header" Target="header37.xml"/><Relationship Id="rId76" Type="http://schemas.openxmlformats.org/officeDocument/2006/relationships/header" Target="header58.xml"/><Relationship Id="rId97" Type="http://schemas.openxmlformats.org/officeDocument/2006/relationships/oleObject" Target="embeddings/oleObject1.bin"/><Relationship Id="rId104" Type="http://schemas.openxmlformats.org/officeDocument/2006/relationships/image" Target="media/image11.wmf"/><Relationship Id="rId120" Type="http://schemas.openxmlformats.org/officeDocument/2006/relationships/image" Target="media/image18.wmf"/><Relationship Id="rId125" Type="http://schemas.openxmlformats.org/officeDocument/2006/relationships/oleObject" Target="embeddings/oleObject12.bin"/><Relationship Id="rId141" Type="http://schemas.openxmlformats.org/officeDocument/2006/relationships/header" Target="header86.xml"/><Relationship Id="rId146" Type="http://schemas.openxmlformats.org/officeDocument/2006/relationships/footer" Target="footer4.xml"/><Relationship Id="rId7" Type="http://schemas.openxmlformats.org/officeDocument/2006/relationships/settings" Target="settings.xml"/><Relationship Id="rId71" Type="http://schemas.openxmlformats.org/officeDocument/2006/relationships/header" Target="header53.xml"/><Relationship Id="rId92" Type="http://schemas.openxmlformats.org/officeDocument/2006/relationships/header" Target="header74.xml"/><Relationship Id="rId2" Type="http://schemas.openxmlformats.org/officeDocument/2006/relationships/customXml" Target="../customXml/item2.xml"/><Relationship Id="rId29" Type="http://schemas.openxmlformats.org/officeDocument/2006/relationships/header" Target="header13.xml"/><Relationship Id="rId24" Type="http://schemas.openxmlformats.org/officeDocument/2006/relationships/image" Target="media/image4.png"/><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header" Target="header48.xml"/><Relationship Id="rId87" Type="http://schemas.openxmlformats.org/officeDocument/2006/relationships/header" Target="header69.xml"/><Relationship Id="rId110" Type="http://schemas.openxmlformats.org/officeDocument/2006/relationships/header" Target="header78.xml"/><Relationship Id="rId115" Type="http://schemas.openxmlformats.org/officeDocument/2006/relationships/header" Target="header80.xml"/><Relationship Id="rId131" Type="http://schemas.openxmlformats.org/officeDocument/2006/relationships/image" Target="media/image23.wmf"/><Relationship Id="rId136" Type="http://schemas.openxmlformats.org/officeDocument/2006/relationships/image" Target="media/image25.png"/><Relationship Id="rId61" Type="http://schemas.openxmlformats.org/officeDocument/2006/relationships/header" Target="header43.xml"/><Relationship Id="rId82" Type="http://schemas.openxmlformats.org/officeDocument/2006/relationships/header" Target="header64.xml"/><Relationship Id="rId152" Type="http://schemas.openxmlformats.org/officeDocument/2006/relationships/package" Target="embeddings/Microsoft_Visio_Drawing1.vsdx"/><Relationship Id="rId19" Type="http://schemas.openxmlformats.org/officeDocument/2006/relationships/header" Target="header6.xml"/><Relationship Id="rId14" Type="http://schemas.openxmlformats.org/officeDocument/2006/relationships/header" Target="header2.xml"/><Relationship Id="rId30" Type="http://schemas.openxmlformats.org/officeDocument/2006/relationships/header" Target="header14.xml"/><Relationship Id="rId35" Type="http://schemas.openxmlformats.org/officeDocument/2006/relationships/header" Target="header19.xml"/><Relationship Id="rId56" Type="http://schemas.openxmlformats.org/officeDocument/2006/relationships/header" Target="header38.xml"/><Relationship Id="rId77" Type="http://schemas.openxmlformats.org/officeDocument/2006/relationships/header" Target="header59.xml"/><Relationship Id="rId100" Type="http://schemas.openxmlformats.org/officeDocument/2006/relationships/image" Target="media/image9.wmf"/><Relationship Id="rId105" Type="http://schemas.openxmlformats.org/officeDocument/2006/relationships/oleObject" Target="embeddings/oleObject5.bin"/><Relationship Id="rId126" Type="http://schemas.openxmlformats.org/officeDocument/2006/relationships/image" Target="media/image21.wmf"/><Relationship Id="rId147"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image" Target="media/image5.jpeg"/><Relationship Id="rId72" Type="http://schemas.openxmlformats.org/officeDocument/2006/relationships/header" Target="header54.xml"/><Relationship Id="rId93" Type="http://schemas.openxmlformats.org/officeDocument/2006/relationships/header" Target="header75.xml"/><Relationship Id="rId98" Type="http://schemas.openxmlformats.org/officeDocument/2006/relationships/image" Target="media/image8.wmf"/><Relationship Id="rId121" Type="http://schemas.openxmlformats.org/officeDocument/2006/relationships/oleObject" Target="embeddings/oleObject10.bin"/><Relationship Id="rId142" Type="http://schemas.openxmlformats.org/officeDocument/2006/relationships/header" Target="header87.xml"/><Relationship Id="rId3" Type="http://schemas.openxmlformats.org/officeDocument/2006/relationships/customXml" Target="../customXml/item3.xml"/><Relationship Id="rId25" Type="http://schemas.openxmlformats.org/officeDocument/2006/relationships/header" Target="header9.xml"/><Relationship Id="rId46" Type="http://schemas.openxmlformats.org/officeDocument/2006/relationships/header" Target="header30.xml"/><Relationship Id="rId67" Type="http://schemas.openxmlformats.org/officeDocument/2006/relationships/header" Target="header49.xml"/><Relationship Id="rId116" Type="http://schemas.openxmlformats.org/officeDocument/2006/relationships/image" Target="media/image16.png"/><Relationship Id="rId137" Type="http://schemas.openxmlformats.org/officeDocument/2006/relationships/image" Target="media/image26.png"/><Relationship Id="rId20" Type="http://schemas.openxmlformats.org/officeDocument/2006/relationships/header" Target="header7.xml"/><Relationship Id="rId41" Type="http://schemas.openxmlformats.org/officeDocument/2006/relationships/header" Target="header25.xml"/><Relationship Id="rId62" Type="http://schemas.openxmlformats.org/officeDocument/2006/relationships/header" Target="header44.xml"/><Relationship Id="rId83" Type="http://schemas.openxmlformats.org/officeDocument/2006/relationships/header" Target="header65.xml"/><Relationship Id="rId88" Type="http://schemas.openxmlformats.org/officeDocument/2006/relationships/header" Target="header70.xml"/><Relationship Id="rId111" Type="http://schemas.openxmlformats.org/officeDocument/2006/relationships/header" Target="header79.xml"/><Relationship Id="rId132" Type="http://schemas.openxmlformats.org/officeDocument/2006/relationships/oleObject" Target="embeddings/oleObject16.bin"/><Relationship Id="rId153" Type="http://schemas.openxmlformats.org/officeDocument/2006/relationships/header" Target="header90.xml"/><Relationship Id="rId15" Type="http://schemas.openxmlformats.org/officeDocument/2006/relationships/header" Target="header3.xml"/><Relationship Id="rId36" Type="http://schemas.openxmlformats.org/officeDocument/2006/relationships/header" Target="header20.xml"/><Relationship Id="rId57" Type="http://schemas.openxmlformats.org/officeDocument/2006/relationships/header" Target="header39.xml"/><Relationship Id="rId106" Type="http://schemas.openxmlformats.org/officeDocument/2006/relationships/image" Target="media/image12.wmf"/><Relationship Id="rId127" Type="http://schemas.openxmlformats.org/officeDocument/2006/relationships/oleObject" Target="embeddings/oleObject13.bin"/><Relationship Id="rId10" Type="http://schemas.openxmlformats.org/officeDocument/2006/relationships/endnotes" Target="endnotes.xml"/><Relationship Id="rId31" Type="http://schemas.openxmlformats.org/officeDocument/2006/relationships/header" Target="header15.xml"/><Relationship Id="rId52" Type="http://schemas.openxmlformats.org/officeDocument/2006/relationships/header" Target="header35.xml"/><Relationship Id="rId73" Type="http://schemas.openxmlformats.org/officeDocument/2006/relationships/header" Target="header55.xml"/><Relationship Id="rId78" Type="http://schemas.openxmlformats.org/officeDocument/2006/relationships/header" Target="header60.xml"/><Relationship Id="rId94" Type="http://schemas.openxmlformats.org/officeDocument/2006/relationships/header" Target="header76.xml"/><Relationship Id="rId99" Type="http://schemas.openxmlformats.org/officeDocument/2006/relationships/oleObject" Target="embeddings/oleObject2.bin"/><Relationship Id="rId101" Type="http://schemas.openxmlformats.org/officeDocument/2006/relationships/oleObject" Target="embeddings/oleObject3.bin"/><Relationship Id="rId122" Type="http://schemas.openxmlformats.org/officeDocument/2006/relationships/image" Target="media/image19.wmf"/><Relationship Id="rId143" Type="http://schemas.openxmlformats.org/officeDocument/2006/relationships/header" Target="header88.xml"/><Relationship Id="rId148" Type="http://schemas.openxmlformats.org/officeDocument/2006/relationships/image" Target="media/image28.emf"/><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eader" Target="header10.xml"/><Relationship Id="rId47" Type="http://schemas.openxmlformats.org/officeDocument/2006/relationships/header" Target="header31.xml"/><Relationship Id="rId68" Type="http://schemas.openxmlformats.org/officeDocument/2006/relationships/header" Target="header50.xml"/><Relationship Id="rId89" Type="http://schemas.openxmlformats.org/officeDocument/2006/relationships/header" Target="header71.xml"/><Relationship Id="rId112" Type="http://schemas.openxmlformats.org/officeDocument/2006/relationships/image" Target="media/image14.wmf"/><Relationship Id="rId133" Type="http://schemas.openxmlformats.org/officeDocument/2006/relationships/header" Target="header82.xml"/><Relationship Id="rId154" Type="http://schemas.openxmlformats.org/officeDocument/2006/relationships/fontTable" Target="fontTable.xml"/><Relationship Id="rId16" Type="http://schemas.openxmlformats.org/officeDocument/2006/relationships/header" Target="header4.xml"/><Relationship Id="rId37" Type="http://schemas.openxmlformats.org/officeDocument/2006/relationships/header" Target="header21.xml"/><Relationship Id="rId58" Type="http://schemas.openxmlformats.org/officeDocument/2006/relationships/header" Target="header40.xml"/><Relationship Id="rId79" Type="http://schemas.openxmlformats.org/officeDocument/2006/relationships/header" Target="header61.xml"/><Relationship Id="rId102" Type="http://schemas.openxmlformats.org/officeDocument/2006/relationships/image" Target="media/image10.wmf"/><Relationship Id="rId123" Type="http://schemas.openxmlformats.org/officeDocument/2006/relationships/oleObject" Target="embeddings/oleObject11.bin"/><Relationship Id="rId144" Type="http://schemas.openxmlformats.org/officeDocument/2006/relationships/header" Target="header89.xml"/><Relationship Id="rId90" Type="http://schemas.openxmlformats.org/officeDocument/2006/relationships/header" Target="header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4" ma:contentTypeDescription="Create a new document." ma:contentTypeScope="" ma:versionID="946264bd0595116fc8b2fe895dc2f81e">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e50a4764e36e826cd1a1bce56cd7e423"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134807-288C-4985-ADC8-A6D45C636BB0}">
  <ds:schemaRefs>
    <ds:schemaRef ds:uri="http://schemas.openxmlformats.org/officeDocument/2006/bibliography"/>
  </ds:schemaRefs>
</ds:datastoreItem>
</file>

<file path=customXml/itemProps2.xml><?xml version="1.0" encoding="utf-8"?>
<ds:datastoreItem xmlns:ds="http://schemas.openxmlformats.org/officeDocument/2006/customXml" ds:itemID="{EB974C4A-8D88-43BC-9FB4-C50B6365DD58}">
  <ds:schemaRefs>
    <ds:schemaRef ds:uri="http://schemas.microsoft.com/sharepoint/v3/contenttype/forms"/>
  </ds:schemaRefs>
</ds:datastoreItem>
</file>

<file path=customXml/itemProps3.xml><?xml version="1.0" encoding="utf-8"?>
<ds:datastoreItem xmlns:ds="http://schemas.openxmlformats.org/officeDocument/2006/customXml" ds:itemID="{91D0B1A3-2121-419A-A103-AA2BE3667D8C}">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4.xml><?xml version="1.0" encoding="utf-8"?>
<ds:datastoreItem xmlns:ds="http://schemas.openxmlformats.org/officeDocument/2006/customXml" ds:itemID="{1963A7F2-71CF-4325-A500-7343339F2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37707</Words>
  <Characters>214931</Characters>
  <Application>Microsoft Office Word</Application>
  <DocSecurity>12</DocSecurity>
  <Lines>1791</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Lizzie Timmins (NESO)</cp:lastModifiedBy>
  <cp:revision>6</cp:revision>
  <cp:lastPrinted>2024-03-05T00:55:00Z</cp:lastPrinted>
  <dcterms:created xsi:type="dcterms:W3CDTF">2025-01-30T08:08:00Z</dcterms:created>
  <dcterms:modified xsi:type="dcterms:W3CDTF">2025-01-30T14:45:00Z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MediaServiceImageTags">
    <vt:lpwstr/>
  </property>
</Properties>
</file>